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455" w:rsidRDefault="00B27455"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B27455" w:rsidRDefault="00B27455" w:rsidP="00CB41FC">
      <w:pPr>
        <w:rPr>
          <w:b/>
          <w:sz w:val="28"/>
        </w:rPr>
      </w:pPr>
    </w:p>
    <w:p w:rsidR="00B27455" w:rsidRDefault="00B27455" w:rsidP="00C50458">
      <w:pPr>
        <w:spacing w:after="240"/>
        <w:rPr>
          <w:b/>
          <w:sz w:val="28"/>
        </w:rPr>
      </w:pPr>
      <w:r>
        <w:rPr>
          <w:b/>
          <w:sz w:val="28"/>
        </w:rPr>
        <w:t>Název vysoké školy:  Univerzita Tomáše Bati ve Zlíně</w:t>
      </w:r>
    </w:p>
    <w:p w:rsidR="00B27455" w:rsidRDefault="00B27455" w:rsidP="00C50458">
      <w:pPr>
        <w:spacing w:after="240"/>
        <w:ind w:left="3686" w:hanging="3686"/>
        <w:rPr>
          <w:b/>
          <w:sz w:val="28"/>
        </w:rPr>
      </w:pPr>
    </w:p>
    <w:p w:rsidR="00B27455" w:rsidRDefault="00B27455" w:rsidP="00C50458">
      <w:pPr>
        <w:spacing w:after="240"/>
        <w:rPr>
          <w:b/>
          <w:sz w:val="28"/>
        </w:rPr>
      </w:pPr>
      <w:r>
        <w:rPr>
          <w:b/>
          <w:sz w:val="28"/>
        </w:rPr>
        <w:t>Název součásti vysoké školy:</w:t>
      </w:r>
      <w:r>
        <w:rPr>
          <w:b/>
          <w:sz w:val="28"/>
        </w:rPr>
        <w:tab/>
        <w:t>Fakulta logistiky a krizového řízení</w:t>
      </w:r>
      <w:r>
        <w:rPr>
          <w:b/>
          <w:sz w:val="28"/>
        </w:rPr>
        <w:tab/>
      </w:r>
    </w:p>
    <w:p w:rsidR="00B27455" w:rsidRDefault="00B27455" w:rsidP="00C50458">
      <w:pPr>
        <w:spacing w:after="240"/>
        <w:ind w:left="3544" w:hanging="3544"/>
        <w:rPr>
          <w:b/>
          <w:sz w:val="28"/>
        </w:rPr>
      </w:pPr>
    </w:p>
    <w:p w:rsidR="00B27455" w:rsidRDefault="00B27455" w:rsidP="00C50458">
      <w:pPr>
        <w:spacing w:after="240"/>
        <w:rPr>
          <w:b/>
          <w:sz w:val="28"/>
        </w:rPr>
      </w:pPr>
      <w:r>
        <w:rPr>
          <w:b/>
          <w:sz w:val="28"/>
        </w:rPr>
        <w:t>Název spolupracující instituce:</w:t>
      </w:r>
    </w:p>
    <w:p w:rsidR="00B27455" w:rsidRDefault="00B27455" w:rsidP="00C50458">
      <w:pPr>
        <w:spacing w:after="240"/>
        <w:rPr>
          <w:b/>
          <w:sz w:val="28"/>
        </w:rPr>
      </w:pPr>
    </w:p>
    <w:p w:rsidR="00B27455" w:rsidRDefault="00B27455" w:rsidP="00C50458">
      <w:pPr>
        <w:spacing w:after="240"/>
        <w:rPr>
          <w:b/>
          <w:sz w:val="28"/>
        </w:rPr>
      </w:pPr>
      <w:r>
        <w:rPr>
          <w:b/>
          <w:sz w:val="28"/>
        </w:rPr>
        <w:t>Název studijního programu:</w:t>
      </w:r>
      <w:r>
        <w:rPr>
          <w:b/>
          <w:sz w:val="28"/>
        </w:rPr>
        <w:tab/>
      </w:r>
      <w:r w:rsidR="00686786">
        <w:rPr>
          <w:b/>
          <w:sz w:val="28"/>
        </w:rPr>
        <w:t>Management rizik</w:t>
      </w:r>
    </w:p>
    <w:p w:rsidR="00B27455" w:rsidRDefault="00B27455" w:rsidP="00C50458">
      <w:pPr>
        <w:spacing w:after="240"/>
        <w:rPr>
          <w:b/>
          <w:sz w:val="28"/>
        </w:rPr>
      </w:pPr>
    </w:p>
    <w:p w:rsidR="00B27455" w:rsidRPr="00964382" w:rsidRDefault="00B27455" w:rsidP="008F099C">
      <w:pPr>
        <w:spacing w:after="240"/>
        <w:ind w:left="3544" w:hanging="3544"/>
        <w:rPr>
          <w:strike/>
          <w:sz w:val="28"/>
        </w:rPr>
      </w:pPr>
      <w:r>
        <w:rPr>
          <w:b/>
          <w:sz w:val="28"/>
        </w:rPr>
        <w:t>Typ žádosti o akreditaci:</w:t>
      </w:r>
      <w:r>
        <w:rPr>
          <w:sz w:val="28"/>
        </w:rPr>
        <w:tab/>
      </w:r>
      <w:r w:rsidRPr="00911365">
        <w:rPr>
          <w:sz w:val="24"/>
        </w:rPr>
        <w:t>udělení akreditace</w:t>
      </w:r>
      <w:r>
        <w:rPr>
          <w:sz w:val="24"/>
        </w:rPr>
        <w:t xml:space="preserve"> – </w:t>
      </w:r>
      <w:r w:rsidRPr="00911365">
        <w:rPr>
          <w:strike/>
          <w:sz w:val="24"/>
        </w:rPr>
        <w:t>prodloužení platnosti akreditace</w:t>
      </w:r>
      <w:r w:rsidRPr="00872A2C">
        <w:rPr>
          <w:sz w:val="24"/>
        </w:rPr>
        <w:t xml:space="preserve"> –</w:t>
      </w:r>
      <w:r w:rsidRPr="00964382">
        <w:rPr>
          <w:strike/>
          <w:sz w:val="24"/>
        </w:rPr>
        <w:t xml:space="preserve"> rozšíření akreditace</w:t>
      </w:r>
    </w:p>
    <w:p w:rsidR="00B27455" w:rsidRDefault="00B27455" w:rsidP="00C50458">
      <w:pPr>
        <w:spacing w:after="240"/>
        <w:rPr>
          <w:b/>
          <w:sz w:val="28"/>
        </w:rPr>
      </w:pPr>
    </w:p>
    <w:p w:rsidR="00B27455" w:rsidRDefault="00B27455" w:rsidP="00C74FA3">
      <w:pPr>
        <w:spacing w:after="240"/>
        <w:rPr>
          <w:b/>
          <w:sz w:val="28"/>
        </w:rPr>
      </w:pPr>
      <w:r>
        <w:rPr>
          <w:b/>
          <w:sz w:val="28"/>
        </w:rPr>
        <w:t>Schvalující orgán: Rada pro vnitřní hodnocení UTB</w:t>
      </w:r>
    </w:p>
    <w:p w:rsidR="00B27455" w:rsidRDefault="00B27455" w:rsidP="00C74FA3">
      <w:pPr>
        <w:spacing w:after="240"/>
        <w:rPr>
          <w:b/>
          <w:sz w:val="28"/>
        </w:rPr>
      </w:pPr>
    </w:p>
    <w:p w:rsidR="00B27455" w:rsidRDefault="00B27455" w:rsidP="00C50458">
      <w:pPr>
        <w:spacing w:after="240"/>
        <w:rPr>
          <w:b/>
          <w:sz w:val="28"/>
        </w:rPr>
      </w:pPr>
      <w:r>
        <w:rPr>
          <w:b/>
          <w:sz w:val="28"/>
        </w:rPr>
        <w:t>Datum schválení žádosti:</w:t>
      </w:r>
    </w:p>
    <w:p w:rsidR="00B27455" w:rsidRDefault="00B27455" w:rsidP="00C50458">
      <w:pPr>
        <w:spacing w:after="240"/>
        <w:rPr>
          <w:b/>
          <w:sz w:val="28"/>
        </w:rPr>
      </w:pPr>
    </w:p>
    <w:p w:rsidR="00B27455" w:rsidRDefault="00B27455" w:rsidP="00C50458">
      <w:pPr>
        <w:spacing w:after="240"/>
        <w:rPr>
          <w:b/>
          <w:sz w:val="28"/>
        </w:rPr>
      </w:pPr>
      <w:r>
        <w:rPr>
          <w:b/>
          <w:sz w:val="28"/>
        </w:rPr>
        <w:t>Odkaz na elektronickou podobu žádosti:</w:t>
      </w:r>
    </w:p>
    <w:p w:rsidR="00B27455" w:rsidRDefault="00B27455" w:rsidP="00C50458">
      <w:pPr>
        <w:spacing w:after="240"/>
        <w:rPr>
          <w:b/>
          <w:sz w:val="28"/>
        </w:rPr>
      </w:pPr>
    </w:p>
    <w:p w:rsidR="00B27455" w:rsidRPr="00964382" w:rsidRDefault="00B27455" w:rsidP="00C50458">
      <w:pPr>
        <w:spacing w:after="240"/>
        <w:rPr>
          <w:b/>
          <w:sz w:val="28"/>
        </w:rPr>
      </w:pPr>
      <w:r>
        <w:rPr>
          <w:b/>
          <w:sz w:val="28"/>
        </w:rPr>
        <w:t xml:space="preserve">Odkazy na relevantní vnitřní předpisy:  </w:t>
      </w:r>
      <w:hyperlink r:id="rId8" w:history="1">
        <w:r w:rsidRPr="00470D5D">
          <w:rPr>
            <w:rStyle w:val="Hypertextovodkaz"/>
            <w:b/>
            <w:sz w:val="28"/>
          </w:rPr>
          <w:t>http://www.utb.cz/o-univerzite/vnitrni-predpisy</w:t>
        </w:r>
      </w:hyperlink>
      <w:r>
        <w:rPr>
          <w:b/>
          <w:sz w:val="28"/>
        </w:rPr>
        <w:t xml:space="preserve"> </w:t>
      </w:r>
    </w:p>
    <w:p w:rsidR="00B27455" w:rsidRDefault="00B27455" w:rsidP="00C50458">
      <w:pPr>
        <w:spacing w:after="240"/>
        <w:rPr>
          <w:b/>
          <w:sz w:val="28"/>
        </w:rPr>
      </w:pPr>
    </w:p>
    <w:p w:rsidR="00B27455" w:rsidRPr="00964382" w:rsidDel="000814BA" w:rsidRDefault="00B27455" w:rsidP="00C50458">
      <w:pPr>
        <w:spacing w:after="240"/>
        <w:rPr>
          <w:del w:id="0" w:author="Dokulil Jiří" w:date="2018-11-13T10:32:00Z"/>
          <w:b/>
          <w:color w:val="FF0000"/>
          <w:sz w:val="28"/>
        </w:rPr>
      </w:pPr>
      <w:r>
        <w:rPr>
          <w:b/>
          <w:sz w:val="28"/>
        </w:rPr>
        <w:t xml:space="preserve">ISCED F: </w:t>
      </w:r>
      <w:r w:rsidR="00872A2C" w:rsidRPr="001949E6">
        <w:rPr>
          <w:b/>
          <w:color w:val="000000" w:themeColor="text1"/>
          <w:sz w:val="28"/>
          <w:rPrChange w:id="1" w:author="Dokulil Jiří" w:date="2018-11-19T11:37:00Z">
            <w:rPr>
              <w:b/>
              <w:color w:val="FF0000"/>
              <w:sz w:val="28"/>
            </w:rPr>
          </w:rPrChange>
        </w:rPr>
        <w:t>0</w:t>
      </w:r>
      <w:r w:rsidR="008D71B7" w:rsidRPr="001949E6">
        <w:rPr>
          <w:b/>
          <w:color w:val="000000" w:themeColor="text1"/>
          <w:sz w:val="28"/>
          <w:rPrChange w:id="2" w:author="Dokulil Jiří" w:date="2018-11-19T11:37:00Z">
            <w:rPr>
              <w:b/>
              <w:color w:val="FF0000"/>
              <w:sz w:val="28"/>
            </w:rPr>
          </w:rPrChange>
        </w:rPr>
        <w:t>413</w:t>
      </w:r>
      <w:ins w:id="3" w:author="Dokulil Jiří" w:date="2018-11-13T09:05:00Z">
        <w:r w:rsidR="00D5713E" w:rsidRPr="001949E6">
          <w:rPr>
            <w:b/>
            <w:color w:val="000000" w:themeColor="text1"/>
            <w:sz w:val="28"/>
            <w:rPrChange w:id="4" w:author="Dokulil Jiří" w:date="2018-11-19T11:37:00Z">
              <w:rPr>
                <w:b/>
                <w:color w:val="FF0000"/>
                <w:sz w:val="28"/>
              </w:rPr>
            </w:rPrChange>
          </w:rPr>
          <w:t xml:space="preserve"> Management a správa</w:t>
        </w:r>
      </w:ins>
      <w:ins w:id="5" w:author="Dokulil Jiří" w:date="2018-11-18T16:10:00Z">
        <w:r w:rsidR="00BC43F5" w:rsidRPr="001949E6">
          <w:rPr>
            <w:b/>
            <w:color w:val="000000" w:themeColor="text1"/>
            <w:sz w:val="28"/>
            <w:rPrChange w:id="6" w:author="Dokulil Jiří" w:date="2018-11-19T11:37:00Z">
              <w:rPr>
                <w:b/>
                <w:color w:val="FF0000"/>
                <w:sz w:val="28"/>
              </w:rPr>
            </w:rPrChange>
          </w:rPr>
          <w:t>, 1022 Bezpečnost a ochrana zdraví při práci</w:t>
        </w:r>
      </w:ins>
    </w:p>
    <w:p w:rsidR="00B27455" w:rsidRDefault="00B27455" w:rsidP="00C50458">
      <w:pPr>
        <w:spacing w:after="240"/>
        <w:rPr>
          <w:b/>
          <w:sz w:val="28"/>
        </w:rPr>
      </w:pPr>
    </w:p>
    <w:p w:rsidR="003504E3" w:rsidRDefault="003504E3" w:rsidP="00C50458">
      <w:pPr>
        <w:spacing w:after="240"/>
        <w:rPr>
          <w:b/>
          <w:sz w:val="28"/>
        </w:rPr>
      </w:pPr>
    </w:p>
    <w:p w:rsidR="003504E3" w:rsidRDefault="003504E3" w:rsidP="00C50458">
      <w:pPr>
        <w:spacing w:after="240"/>
        <w:rPr>
          <w:b/>
          <w:sz w:val="28"/>
        </w:rPr>
      </w:pPr>
    </w:p>
    <w:p w:rsidR="003504E3" w:rsidRDefault="003504E3"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3504E3" w:rsidTr="00F02ED2">
        <w:tc>
          <w:tcPr>
            <w:tcW w:w="9285" w:type="dxa"/>
            <w:gridSpan w:val="4"/>
            <w:tcBorders>
              <w:bottom w:val="double" w:sz="4" w:space="0" w:color="auto"/>
            </w:tcBorders>
            <w:shd w:val="clear" w:color="auto" w:fill="BDD6EE"/>
          </w:tcPr>
          <w:p w:rsidR="003504E3" w:rsidRDefault="003504E3" w:rsidP="00F02ED2">
            <w:pPr>
              <w:jc w:val="both"/>
              <w:rPr>
                <w:b/>
                <w:sz w:val="28"/>
              </w:rPr>
            </w:pPr>
            <w:r>
              <w:rPr>
                <w:b/>
                <w:sz w:val="28"/>
              </w:rPr>
              <w:lastRenderedPageBreak/>
              <w:t xml:space="preserve">B-I – </w:t>
            </w:r>
            <w:r>
              <w:rPr>
                <w:b/>
                <w:sz w:val="26"/>
                <w:szCs w:val="26"/>
              </w:rPr>
              <w:t>Charakteristika studijního programu</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Název studijního programu</w:t>
            </w:r>
          </w:p>
        </w:tc>
        <w:tc>
          <w:tcPr>
            <w:tcW w:w="6117" w:type="dxa"/>
            <w:gridSpan w:val="3"/>
            <w:tcBorders>
              <w:bottom w:val="single" w:sz="2" w:space="0" w:color="auto"/>
            </w:tcBorders>
          </w:tcPr>
          <w:p w:rsidR="003504E3" w:rsidRPr="005E1585" w:rsidRDefault="003504E3" w:rsidP="00F02ED2">
            <w:pPr>
              <w:rPr>
                <w:color w:val="000000" w:themeColor="text1"/>
              </w:rPr>
            </w:pPr>
            <w:r>
              <w:rPr>
                <w:color w:val="000000" w:themeColor="text1"/>
              </w:rPr>
              <w:t>Management rizik</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Typ studijního programu</w:t>
            </w:r>
          </w:p>
        </w:tc>
        <w:tc>
          <w:tcPr>
            <w:tcW w:w="6117" w:type="dxa"/>
            <w:gridSpan w:val="3"/>
            <w:tcBorders>
              <w:bottom w:val="single" w:sz="2" w:space="0" w:color="auto"/>
            </w:tcBorders>
          </w:tcPr>
          <w:p w:rsidR="003504E3" w:rsidRDefault="003504E3" w:rsidP="00F02ED2">
            <w:r>
              <w:t xml:space="preserve">bakalářský </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Profil studijního programu</w:t>
            </w:r>
          </w:p>
        </w:tc>
        <w:tc>
          <w:tcPr>
            <w:tcW w:w="6117" w:type="dxa"/>
            <w:gridSpan w:val="3"/>
            <w:tcBorders>
              <w:bottom w:val="single" w:sz="2" w:space="0" w:color="auto"/>
            </w:tcBorders>
          </w:tcPr>
          <w:p w:rsidR="003504E3" w:rsidRDefault="003504E3" w:rsidP="00F02ED2">
            <w:r>
              <w:t>akademicky zaměřený</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Forma studia</w:t>
            </w:r>
          </w:p>
        </w:tc>
        <w:tc>
          <w:tcPr>
            <w:tcW w:w="6117" w:type="dxa"/>
            <w:gridSpan w:val="3"/>
            <w:tcBorders>
              <w:bottom w:val="single" w:sz="2" w:space="0" w:color="auto"/>
            </w:tcBorders>
          </w:tcPr>
          <w:p w:rsidR="003504E3" w:rsidRDefault="003504E3" w:rsidP="00F02ED2">
            <w:r>
              <w:t xml:space="preserve">prezenční – kombinovaná </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Standardní doba studia</w:t>
            </w:r>
          </w:p>
        </w:tc>
        <w:tc>
          <w:tcPr>
            <w:tcW w:w="6117" w:type="dxa"/>
            <w:gridSpan w:val="3"/>
            <w:tcBorders>
              <w:bottom w:val="single" w:sz="2" w:space="0" w:color="auto"/>
            </w:tcBorders>
          </w:tcPr>
          <w:p w:rsidR="003504E3" w:rsidRDefault="003504E3" w:rsidP="00F02ED2">
            <w:r>
              <w:t>3 roky</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Jazyk studia</w:t>
            </w:r>
          </w:p>
        </w:tc>
        <w:tc>
          <w:tcPr>
            <w:tcW w:w="6117" w:type="dxa"/>
            <w:gridSpan w:val="3"/>
            <w:tcBorders>
              <w:bottom w:val="single" w:sz="2" w:space="0" w:color="auto"/>
            </w:tcBorders>
          </w:tcPr>
          <w:p w:rsidR="003504E3" w:rsidRDefault="003504E3" w:rsidP="00F02ED2">
            <w:r>
              <w:t>český</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Udělovaný akademický titul</w:t>
            </w:r>
          </w:p>
        </w:tc>
        <w:tc>
          <w:tcPr>
            <w:tcW w:w="6117" w:type="dxa"/>
            <w:gridSpan w:val="3"/>
            <w:tcBorders>
              <w:bottom w:val="single" w:sz="2" w:space="0" w:color="auto"/>
            </w:tcBorders>
          </w:tcPr>
          <w:p w:rsidR="003504E3" w:rsidRDefault="003504E3" w:rsidP="00F02ED2">
            <w:r>
              <w:t>Bc.</w:t>
            </w:r>
          </w:p>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Rigorózní řízení</w:t>
            </w:r>
          </w:p>
        </w:tc>
        <w:tc>
          <w:tcPr>
            <w:tcW w:w="1543" w:type="dxa"/>
            <w:tcBorders>
              <w:bottom w:val="single" w:sz="2" w:space="0" w:color="auto"/>
            </w:tcBorders>
          </w:tcPr>
          <w:p w:rsidR="003504E3" w:rsidRDefault="003504E3" w:rsidP="00F02ED2">
            <w:r>
              <w:t>ne</w:t>
            </w:r>
          </w:p>
        </w:tc>
        <w:tc>
          <w:tcPr>
            <w:tcW w:w="2835" w:type="dxa"/>
            <w:tcBorders>
              <w:bottom w:val="single" w:sz="2" w:space="0" w:color="auto"/>
            </w:tcBorders>
            <w:shd w:val="clear" w:color="auto" w:fill="F7CAAC"/>
          </w:tcPr>
          <w:p w:rsidR="003504E3" w:rsidRPr="005F401C" w:rsidRDefault="003504E3" w:rsidP="00F02ED2">
            <w:pPr>
              <w:rPr>
                <w:b/>
                <w:bCs/>
              </w:rPr>
            </w:pPr>
            <w:r w:rsidRPr="005F401C">
              <w:rPr>
                <w:b/>
                <w:bCs/>
              </w:rPr>
              <w:t>Udělovaný akademický titul</w:t>
            </w:r>
          </w:p>
        </w:tc>
        <w:tc>
          <w:tcPr>
            <w:tcW w:w="1739" w:type="dxa"/>
            <w:tcBorders>
              <w:bottom w:val="single" w:sz="2" w:space="0" w:color="auto"/>
            </w:tcBorders>
          </w:tcPr>
          <w:p w:rsidR="003504E3" w:rsidRDefault="003504E3" w:rsidP="00F02ED2"/>
        </w:tc>
      </w:tr>
      <w:tr w:rsidR="003504E3" w:rsidTr="00F02ED2">
        <w:tc>
          <w:tcPr>
            <w:tcW w:w="3168" w:type="dxa"/>
            <w:tcBorders>
              <w:bottom w:val="single" w:sz="2" w:space="0" w:color="auto"/>
            </w:tcBorders>
            <w:shd w:val="clear" w:color="auto" w:fill="F7CAAC"/>
          </w:tcPr>
          <w:p w:rsidR="003504E3" w:rsidRDefault="003504E3" w:rsidP="00F02ED2">
            <w:pPr>
              <w:jc w:val="both"/>
              <w:rPr>
                <w:b/>
              </w:rPr>
            </w:pPr>
            <w:r>
              <w:rPr>
                <w:b/>
              </w:rPr>
              <w:t>Garant studijního programu</w:t>
            </w:r>
          </w:p>
        </w:tc>
        <w:tc>
          <w:tcPr>
            <w:tcW w:w="6117" w:type="dxa"/>
            <w:gridSpan w:val="3"/>
            <w:tcBorders>
              <w:bottom w:val="single" w:sz="2" w:space="0" w:color="auto"/>
            </w:tcBorders>
          </w:tcPr>
          <w:p w:rsidR="003504E3" w:rsidRPr="009379F8" w:rsidRDefault="003504E3" w:rsidP="00F02ED2">
            <w:pPr>
              <w:rPr>
                <w:b/>
              </w:rPr>
            </w:pPr>
            <w:r w:rsidRPr="009379F8">
              <w:rPr>
                <w:b/>
              </w:rPr>
              <w:t xml:space="preserve">prof. Ing. </w:t>
            </w:r>
            <w:r>
              <w:rPr>
                <w:b/>
              </w:rPr>
              <w:t>František Božek</w:t>
            </w:r>
            <w:r w:rsidRPr="009379F8">
              <w:rPr>
                <w:b/>
              </w:rPr>
              <w:t xml:space="preserve">, </w:t>
            </w:r>
            <w:r>
              <w:rPr>
                <w:b/>
              </w:rPr>
              <w:t>CS</w:t>
            </w:r>
            <w:r w:rsidRPr="009379F8">
              <w:rPr>
                <w:b/>
              </w:rPr>
              <w:t>c.</w:t>
            </w:r>
          </w:p>
        </w:tc>
      </w:tr>
      <w:tr w:rsidR="003504E3" w:rsidTr="00F02ED2">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sidP="00F02ED2">
            <w:r>
              <w:t>ne</w:t>
            </w:r>
          </w:p>
        </w:tc>
      </w:tr>
      <w:tr w:rsidR="003504E3" w:rsidTr="00F02ED2">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sidP="00F02ED2">
            <w:r>
              <w:t>ano</w:t>
            </w:r>
          </w:p>
        </w:tc>
      </w:tr>
      <w:tr w:rsidR="003504E3" w:rsidTr="00F02ED2">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3504E3" w:rsidRDefault="003504E3" w:rsidP="00F02ED2">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3504E3" w:rsidRDefault="003504E3">
            <w:r w:rsidRPr="00974D2B">
              <w:t xml:space="preserve">Ministerstvo vnitra </w:t>
            </w:r>
            <w:r>
              <w:t>České republiky</w:t>
            </w:r>
            <w:del w:id="7" w:author="skybova" w:date="2018-11-26T07:33:00Z">
              <w:r w:rsidDel="00696584">
                <w:delText xml:space="preserve">, </w:delText>
              </w:r>
              <w:r w:rsidRPr="00974D2B" w:rsidDel="00696584">
                <w:delText>Ministerstvo obrany</w:delText>
              </w:r>
              <w:r w:rsidDel="00696584">
                <w:delText xml:space="preserve"> České republiky</w:delText>
              </w:r>
            </w:del>
          </w:p>
        </w:tc>
      </w:tr>
      <w:tr w:rsidR="003504E3" w:rsidTr="00F02ED2">
        <w:tc>
          <w:tcPr>
            <w:tcW w:w="9285" w:type="dxa"/>
            <w:gridSpan w:val="4"/>
            <w:tcBorders>
              <w:top w:val="single" w:sz="2" w:space="0" w:color="auto"/>
            </w:tcBorders>
            <w:shd w:val="clear" w:color="auto" w:fill="F7CAAC"/>
          </w:tcPr>
          <w:p w:rsidR="003504E3" w:rsidRDefault="003504E3" w:rsidP="00F02ED2">
            <w:pPr>
              <w:jc w:val="both"/>
            </w:pPr>
            <w:r>
              <w:rPr>
                <w:b/>
              </w:rPr>
              <w:t>Oblast(i) vzdělávání a u kombinovaného studijního programu podíl jednotlivých oblastí vzdělávání v %</w:t>
            </w:r>
          </w:p>
        </w:tc>
      </w:tr>
      <w:tr w:rsidR="003504E3" w:rsidTr="00F02ED2">
        <w:trPr>
          <w:trHeight w:val="316"/>
        </w:trPr>
        <w:tc>
          <w:tcPr>
            <w:tcW w:w="9285" w:type="dxa"/>
            <w:gridSpan w:val="4"/>
            <w:shd w:val="clear" w:color="auto" w:fill="FFFFFF"/>
          </w:tcPr>
          <w:p w:rsidR="003504E3" w:rsidRDefault="003504E3" w:rsidP="00F02ED2">
            <w:pPr>
              <w:spacing w:before="120" w:after="120"/>
            </w:pPr>
            <w:r w:rsidRPr="00821400">
              <w:t xml:space="preserve">Bezpečnostní obory </w:t>
            </w:r>
            <w:r>
              <w:t>75</w:t>
            </w:r>
            <w:r w:rsidRPr="00821400">
              <w:t xml:space="preserve"> %</w:t>
            </w:r>
            <w:r>
              <w:t xml:space="preserve">, </w:t>
            </w:r>
            <w:r w:rsidRPr="00BA5AE8">
              <w:rPr>
                <w:color w:val="000000" w:themeColor="text1"/>
              </w:rPr>
              <w:t>ekonomické obory 25</w:t>
            </w:r>
            <w:r>
              <w:rPr>
                <w:color w:val="000000" w:themeColor="text1"/>
              </w:rPr>
              <w:t xml:space="preserve"> </w:t>
            </w:r>
            <w:r w:rsidRPr="00BA5AE8">
              <w:rPr>
                <w:color w:val="000000" w:themeColor="text1"/>
              </w:rPr>
              <w:t>%</w:t>
            </w:r>
          </w:p>
        </w:tc>
      </w:tr>
      <w:tr w:rsidR="003504E3" w:rsidTr="00F02ED2">
        <w:trPr>
          <w:trHeight w:val="70"/>
        </w:trPr>
        <w:tc>
          <w:tcPr>
            <w:tcW w:w="9285" w:type="dxa"/>
            <w:gridSpan w:val="4"/>
            <w:shd w:val="clear" w:color="auto" w:fill="F7CAAC"/>
          </w:tcPr>
          <w:p w:rsidR="003504E3" w:rsidRDefault="003504E3" w:rsidP="00F02ED2">
            <w:r>
              <w:rPr>
                <w:b/>
              </w:rPr>
              <w:t>Cíle studia ve studijním programu</w:t>
            </w:r>
          </w:p>
        </w:tc>
      </w:tr>
      <w:tr w:rsidR="003504E3" w:rsidTr="00F02ED2">
        <w:trPr>
          <w:trHeight w:val="2108"/>
        </w:trPr>
        <w:tc>
          <w:tcPr>
            <w:tcW w:w="9285" w:type="dxa"/>
            <w:gridSpan w:val="4"/>
            <w:shd w:val="clear" w:color="auto" w:fill="FFFFFF"/>
          </w:tcPr>
          <w:p w:rsidR="003504E3" w:rsidRPr="0010667B" w:rsidRDefault="003504E3" w:rsidP="00F02ED2">
            <w:pPr>
              <w:spacing w:before="120" w:after="60"/>
              <w:jc w:val="both"/>
            </w:pPr>
            <w:r w:rsidRPr="0010667B">
              <w:t xml:space="preserve">Cílem studia studijního programu </w:t>
            </w:r>
            <w:r w:rsidRPr="00DE3E47">
              <w:rPr>
                <w:i/>
              </w:rPr>
              <w:t>„</w:t>
            </w:r>
            <w:r>
              <w:rPr>
                <w:i/>
              </w:rPr>
              <w:t>M</w:t>
            </w:r>
            <w:r w:rsidRPr="00DE3E47">
              <w:rPr>
                <w:i/>
              </w:rPr>
              <w:t>anagement</w:t>
            </w:r>
            <w:r>
              <w:rPr>
                <w:i/>
              </w:rPr>
              <w:t xml:space="preserve"> rizik</w:t>
            </w:r>
            <w:r w:rsidRPr="00DE3E47">
              <w:rPr>
                <w:i/>
              </w:rPr>
              <w:t>“</w:t>
            </w:r>
            <w:r w:rsidRPr="0010667B">
              <w:rPr>
                <w:iCs/>
              </w:rPr>
              <w:t xml:space="preserve">, který má výrazně multidisciplinární charakter, </w:t>
            </w:r>
            <w:r>
              <w:t>je poskytnout</w:t>
            </w:r>
            <w:r w:rsidRPr="0010667B">
              <w:t xml:space="preserve"> student</w:t>
            </w:r>
            <w:r>
              <w:t>ům</w:t>
            </w:r>
            <w:r w:rsidRPr="0010667B">
              <w:t xml:space="preserve"> odpovídající teoretický a metodologický hodnotový základ nezbytný k</w:t>
            </w:r>
            <w:r>
              <w:t> </w:t>
            </w:r>
            <w:r w:rsidRPr="0010667B">
              <w:t>řízení proces</w:t>
            </w:r>
            <w:r>
              <w:t>u</w:t>
            </w:r>
            <w:r w:rsidRPr="0010667B">
              <w:t xml:space="preserve"> hodnocení a ovládání rizik. Zároveň je vybavit </w:t>
            </w:r>
            <w:r>
              <w:t>sumou základních znalostí nutných</w:t>
            </w:r>
            <w:r w:rsidRPr="0010667B">
              <w:t xml:space="preserve"> k pochopení místa a úlohy jednotlivých subjektů v procesu krizového řízení, porozumění součinnosti hlavních účastníků </w:t>
            </w:r>
            <w:r>
              <w:t xml:space="preserve">v plánování a návrhu </w:t>
            </w:r>
            <w:r w:rsidRPr="0010667B">
              <w:t xml:space="preserve">opatření </w:t>
            </w:r>
            <w:r>
              <w:t>prevence a redukce</w:t>
            </w:r>
            <w:r w:rsidRPr="0010667B">
              <w:t xml:space="preserve"> rizik</w:t>
            </w:r>
            <w:r>
              <w:t xml:space="preserve">, včetně </w:t>
            </w:r>
            <w:r w:rsidRPr="0010667B">
              <w:t>zvládání mimořádných událostí a krizových situací přírodního</w:t>
            </w:r>
            <w:r>
              <w:t>,</w:t>
            </w:r>
            <w:r w:rsidRPr="0010667B">
              <w:t xml:space="preserve"> technologického a antropogenního charakteru. Paralelně získané vědomosti podložit praktickými dovednostmi za současného využití dostupných nástrojů a elektronických prostředků, aby byli </w:t>
            </w:r>
            <w:r>
              <w:t xml:space="preserve">absolventi </w:t>
            </w:r>
            <w:r w:rsidRPr="0010667B">
              <w:t xml:space="preserve">schopni </w:t>
            </w:r>
            <w:r>
              <w:t>na nižších a </w:t>
            </w:r>
            <w:r w:rsidRPr="0010667B">
              <w:t xml:space="preserve">středních stupních řídit bezpečnost </w:t>
            </w:r>
            <w:r>
              <w:t>v</w:t>
            </w:r>
            <w:r w:rsidRPr="0010667B">
              <w:t xml:space="preserve"> privátní</w:t>
            </w:r>
            <w:r>
              <w:t>m</w:t>
            </w:r>
            <w:r w:rsidRPr="0010667B">
              <w:t xml:space="preserve"> </w:t>
            </w:r>
            <w:r>
              <w:t>sektoru i ve veřejné správě</w:t>
            </w:r>
            <w:r w:rsidRPr="0010667B">
              <w:t>.</w:t>
            </w:r>
          </w:p>
          <w:p w:rsidR="003504E3" w:rsidRDefault="003504E3" w:rsidP="00F02ED2">
            <w:pPr>
              <w:spacing w:after="60"/>
              <w:jc w:val="both"/>
            </w:pPr>
            <w:r>
              <w:t>Výchovně vzdělávací proces je koncentrován na rozvoj schopností</w:t>
            </w:r>
            <w:r w:rsidRPr="0010667B">
              <w:t xml:space="preserve"> studentů</w:t>
            </w:r>
            <w:r>
              <w:t xml:space="preserve"> </w:t>
            </w:r>
            <w:r w:rsidRPr="0010667B">
              <w:t xml:space="preserve">samostatně se rozhodovat </w:t>
            </w:r>
            <w:r>
              <w:t xml:space="preserve">a orientovat při řešení problémů </w:t>
            </w:r>
            <w:r w:rsidRPr="0010667B">
              <w:t>za nejistot</w:t>
            </w:r>
            <w:r>
              <w:t xml:space="preserve"> a rizik s využitím procesu kvalitativního hodnocení rizik. V průběhu vzdělávání je zřetel věnován přednostní </w:t>
            </w:r>
            <w:r w:rsidRPr="0010667B">
              <w:t>aplik</w:t>
            </w:r>
            <w:r>
              <w:t>aci</w:t>
            </w:r>
            <w:r w:rsidRPr="0010667B">
              <w:t xml:space="preserve"> preventivní</w:t>
            </w:r>
            <w:r>
              <w:t>ch</w:t>
            </w:r>
            <w:r w:rsidRPr="0010667B">
              <w:t xml:space="preserve"> opatření k ochraně obyvatelstva, majetku</w:t>
            </w:r>
            <w:r>
              <w:t xml:space="preserve">, prostředí, parciálně </w:t>
            </w:r>
            <w:r w:rsidRPr="0010667B">
              <w:t>ekonomiky</w:t>
            </w:r>
            <w:r>
              <w:t xml:space="preserve">, </w:t>
            </w:r>
            <w:r w:rsidRPr="0010667B">
              <w:t>kritické infrastruktury</w:t>
            </w:r>
            <w:r>
              <w:t xml:space="preserve"> a </w:t>
            </w:r>
            <w:r w:rsidRPr="0010667B">
              <w:t>veřejného pořádku</w:t>
            </w:r>
            <w:r>
              <w:t>. Pozornost je soustředěna také na získávání znalostí a dovedností potřebných k vedení</w:t>
            </w:r>
            <w:r w:rsidRPr="0010667B">
              <w:t xml:space="preserve"> </w:t>
            </w:r>
            <w:r>
              <w:t xml:space="preserve">subalterních </w:t>
            </w:r>
            <w:r w:rsidRPr="0010667B">
              <w:t>jednotlivc</w:t>
            </w:r>
            <w:r>
              <w:t xml:space="preserve">ů a řízení </w:t>
            </w:r>
            <w:r w:rsidRPr="0010667B">
              <w:t>čin</w:t>
            </w:r>
            <w:r>
              <w:t>ností v malém</w:t>
            </w:r>
            <w:r w:rsidRPr="0010667B">
              <w:t xml:space="preserve"> kolektivu</w:t>
            </w:r>
            <w:r>
              <w:t>.</w:t>
            </w:r>
          </w:p>
          <w:p w:rsidR="003504E3" w:rsidRDefault="003504E3" w:rsidP="00F02ED2">
            <w:pPr>
              <w:spacing w:after="120"/>
              <w:jc w:val="both"/>
            </w:pPr>
            <w:r>
              <w:t xml:space="preserve">Předpokladem </w:t>
            </w:r>
            <w:r w:rsidRPr="0010667B">
              <w:t>naplnění</w:t>
            </w:r>
            <w:r>
              <w:t xml:space="preserve"> </w:t>
            </w:r>
            <w:r w:rsidRPr="0010667B">
              <w:t xml:space="preserve">cíle </w:t>
            </w:r>
            <w:r>
              <w:t xml:space="preserve">studijního programu je </w:t>
            </w:r>
            <w:r w:rsidRPr="0010667B">
              <w:t xml:space="preserve">osvojení </w:t>
            </w:r>
            <w:r>
              <w:t>si relevantních teoretických poznatků studenty v průběhu přednášek. Dovednosti nabývají řešením konkrétních příkladů, formou specializované výuky zaměřené</w:t>
            </w:r>
            <w:r w:rsidRPr="0010667B">
              <w:t xml:space="preserve"> na </w:t>
            </w:r>
            <w:r>
              <w:t>dosaže</w:t>
            </w:r>
            <w:r w:rsidRPr="0010667B">
              <w:t>ní z</w:t>
            </w:r>
            <w:r>
              <w:t xml:space="preserve">ákladních </w:t>
            </w:r>
            <w:r w:rsidRPr="0010667B">
              <w:t>návyků v</w:t>
            </w:r>
            <w:r>
              <w:t xml:space="preserve"> oblasti aplikace softwarového vybavení a realizací </w:t>
            </w:r>
            <w:r w:rsidRPr="0010667B">
              <w:t>kriti</w:t>
            </w:r>
            <w:r>
              <w:t>cké diskuse o </w:t>
            </w:r>
            <w:r w:rsidRPr="0010667B">
              <w:t>aktuálních aspektech bezpečnostní problematiky</w:t>
            </w:r>
            <w:r>
              <w:t xml:space="preserve"> a rizik ve cvičeních. Nedílnou součástí získávání praktických dovedností je rovněž absolvování exkurze a odborné praxe v průmyslu, resp. a instituci veřejné správy, včetně zpracování případových studií v rámci samostatného studia a jejich obhajoby na závěrečných cvičeních, či seminářích.</w:t>
            </w:r>
          </w:p>
        </w:tc>
      </w:tr>
      <w:tr w:rsidR="003504E3" w:rsidTr="00F02ED2">
        <w:trPr>
          <w:trHeight w:val="187"/>
        </w:trPr>
        <w:tc>
          <w:tcPr>
            <w:tcW w:w="9285" w:type="dxa"/>
            <w:gridSpan w:val="4"/>
            <w:shd w:val="clear" w:color="auto" w:fill="F7CAAC"/>
          </w:tcPr>
          <w:p w:rsidR="003504E3" w:rsidRDefault="003504E3" w:rsidP="00F02ED2">
            <w:pPr>
              <w:jc w:val="both"/>
            </w:pPr>
            <w:r>
              <w:rPr>
                <w:b/>
              </w:rPr>
              <w:t>Profil absolventa studijního programu</w:t>
            </w:r>
          </w:p>
        </w:tc>
      </w:tr>
      <w:tr w:rsidR="003504E3" w:rsidTr="00F02ED2">
        <w:trPr>
          <w:trHeight w:val="2694"/>
        </w:trPr>
        <w:tc>
          <w:tcPr>
            <w:tcW w:w="9285" w:type="dxa"/>
            <w:gridSpan w:val="4"/>
            <w:shd w:val="clear" w:color="auto" w:fill="FFFFFF"/>
          </w:tcPr>
          <w:p w:rsidR="003504E3" w:rsidRDefault="003504E3" w:rsidP="00F02ED2">
            <w:pPr>
              <w:pStyle w:val="Default"/>
              <w:spacing w:before="120" w:after="60"/>
              <w:jc w:val="both"/>
              <w:rPr>
                <w:sz w:val="20"/>
                <w:szCs w:val="20"/>
              </w:rPr>
            </w:pPr>
            <w:r>
              <w:rPr>
                <w:sz w:val="20"/>
                <w:szCs w:val="20"/>
              </w:rPr>
              <w:t xml:space="preserve">Absolvent bakalářského studijního </w:t>
            </w:r>
            <w:r w:rsidRPr="00DE3E47">
              <w:rPr>
                <w:sz w:val="20"/>
                <w:szCs w:val="20"/>
              </w:rPr>
              <w:t xml:space="preserve">programu </w:t>
            </w:r>
            <w:r w:rsidRPr="00DE3E47">
              <w:rPr>
                <w:i/>
                <w:sz w:val="20"/>
                <w:szCs w:val="20"/>
              </w:rPr>
              <w:t>„</w:t>
            </w:r>
            <w:r>
              <w:rPr>
                <w:i/>
                <w:sz w:val="20"/>
                <w:szCs w:val="20"/>
              </w:rPr>
              <w:t>Management r</w:t>
            </w:r>
            <w:r w:rsidRPr="00DE3E47">
              <w:rPr>
                <w:i/>
                <w:sz w:val="20"/>
                <w:szCs w:val="20"/>
              </w:rPr>
              <w:t>i</w:t>
            </w:r>
            <w:r>
              <w:rPr>
                <w:i/>
                <w:sz w:val="20"/>
                <w:szCs w:val="20"/>
              </w:rPr>
              <w:t>zik</w:t>
            </w:r>
            <w:r w:rsidRPr="00DE3E47">
              <w:rPr>
                <w:i/>
                <w:sz w:val="20"/>
                <w:szCs w:val="20"/>
              </w:rPr>
              <w:t>“</w:t>
            </w:r>
            <w:r w:rsidRPr="00DE3E47">
              <w:rPr>
                <w:i/>
                <w:iCs/>
                <w:sz w:val="20"/>
                <w:szCs w:val="20"/>
              </w:rPr>
              <w:t xml:space="preserve"> </w:t>
            </w:r>
            <w:r w:rsidRPr="00DE3E47">
              <w:rPr>
                <w:iCs/>
                <w:sz w:val="20"/>
                <w:szCs w:val="20"/>
              </w:rPr>
              <w:t>získá</w:t>
            </w:r>
            <w:r>
              <w:rPr>
                <w:iCs/>
                <w:sz w:val="20"/>
                <w:szCs w:val="20"/>
              </w:rPr>
              <w:t xml:space="preserve"> </w:t>
            </w:r>
            <w:r>
              <w:rPr>
                <w:sz w:val="20"/>
                <w:szCs w:val="20"/>
              </w:rPr>
              <w:t xml:space="preserve">studiem základních </w:t>
            </w:r>
            <w:r w:rsidRPr="00871A18">
              <w:rPr>
                <w:sz w:val="20"/>
                <w:szCs w:val="20"/>
              </w:rPr>
              <w:t>teoretický</w:t>
            </w:r>
            <w:r>
              <w:rPr>
                <w:sz w:val="20"/>
                <w:szCs w:val="20"/>
              </w:rPr>
              <w:t>ch</w:t>
            </w:r>
            <w:r w:rsidRPr="00871A18">
              <w:rPr>
                <w:sz w:val="20"/>
                <w:szCs w:val="20"/>
              </w:rPr>
              <w:t xml:space="preserve"> předmět</w:t>
            </w:r>
            <w:r>
              <w:rPr>
                <w:sz w:val="20"/>
                <w:szCs w:val="20"/>
              </w:rPr>
              <w:t>ů</w:t>
            </w:r>
            <w:r w:rsidRPr="00871A18">
              <w:rPr>
                <w:sz w:val="20"/>
                <w:szCs w:val="20"/>
              </w:rPr>
              <w:t xml:space="preserve"> </w:t>
            </w:r>
            <w:r>
              <w:rPr>
                <w:sz w:val="20"/>
                <w:szCs w:val="20"/>
              </w:rPr>
              <w:t xml:space="preserve">a předmětů </w:t>
            </w:r>
            <w:r w:rsidRPr="00CA3008">
              <w:rPr>
                <w:sz w:val="20"/>
                <w:szCs w:val="20"/>
              </w:rPr>
              <w:t>profilujícího základu</w:t>
            </w:r>
            <w:r w:rsidRPr="00871A18">
              <w:rPr>
                <w:sz w:val="20"/>
                <w:szCs w:val="20"/>
              </w:rPr>
              <w:t xml:space="preserve"> </w:t>
            </w:r>
            <w:r>
              <w:rPr>
                <w:sz w:val="20"/>
                <w:szCs w:val="20"/>
              </w:rPr>
              <w:t>potřebnou teoretickou bázi v oblasti krizového řízení s profesní orientací na kvalitativní hodnocení a ovládání rizik v průmyslových subjektech, jejich okolí, veřejné správě a regionech. Nabyté vědomosti dokáže využít k předcházení a zvládaní krizí a efektivnímu řízení bezpečnosti ve společnosti. Studiem povinně volitelných předmětů si studenti doplní teoretické znalosti i praktické dovednosti, které odpovídají potřebám aktérů bezpečnostního systému státu. Výstupní odborné kompetence absolventů jsou formovány v oblasti krizového řízení s akcentem na management rizika a zvládání zejména ekonomických, organizačních a materiálních, parciálně i personálních, informačních, kybernetických a psychologických stránek bezpečnostních procesů. Důraz je položen na zvyšování bezpečnosti  v provozu firmy, obyvatelstva, majetku a životního prostředí se zřetelem na nákladovost a účinnost navrhovaných opatření k prevenci a mitigaci rizik za současné akceptace principu ALARA („</w:t>
            </w:r>
            <w:r w:rsidRPr="006E0C35">
              <w:rPr>
                <w:sz w:val="20"/>
                <w:szCs w:val="20"/>
                <w:lang w:val="en-GB"/>
              </w:rPr>
              <w:t>As Low As Reasonably Achievable</w:t>
            </w:r>
            <w:r>
              <w:rPr>
                <w:sz w:val="20"/>
                <w:szCs w:val="20"/>
                <w:lang w:val="en-GB"/>
              </w:rPr>
              <w:t>”</w:t>
            </w:r>
            <w:r>
              <w:rPr>
                <w:sz w:val="20"/>
                <w:szCs w:val="20"/>
              </w:rPr>
              <w:t>), možností užití mixu základních nástrojů bezpečnostní politiky a ve shodě s právními</w:t>
            </w:r>
            <w:r w:rsidRPr="004F1317">
              <w:rPr>
                <w:sz w:val="20"/>
                <w:szCs w:val="20"/>
              </w:rPr>
              <w:t xml:space="preserve"> předpis</w:t>
            </w:r>
            <w:r>
              <w:rPr>
                <w:sz w:val="20"/>
                <w:szCs w:val="20"/>
              </w:rPr>
              <w:t>y</w:t>
            </w:r>
            <w:r w:rsidRPr="004F1317">
              <w:rPr>
                <w:sz w:val="20"/>
                <w:szCs w:val="20"/>
              </w:rPr>
              <w:t xml:space="preserve"> České republiky</w:t>
            </w:r>
            <w:r>
              <w:rPr>
                <w:sz w:val="20"/>
                <w:szCs w:val="20"/>
              </w:rPr>
              <w:t>.</w:t>
            </w:r>
          </w:p>
          <w:p w:rsidR="003504E3" w:rsidRDefault="003504E3" w:rsidP="00F02ED2">
            <w:pPr>
              <w:pStyle w:val="Default"/>
              <w:spacing w:after="60"/>
              <w:jc w:val="both"/>
              <w:rPr>
                <w:sz w:val="20"/>
                <w:szCs w:val="20"/>
              </w:rPr>
            </w:pPr>
            <w:r>
              <w:rPr>
                <w:sz w:val="20"/>
                <w:szCs w:val="20"/>
              </w:rPr>
              <w:t>Absolventi studijního programu jsou předurčeni k působení na nižších a středních úrovních v privátním i veřejném sektoru s akcentem na řízení rizik a bezpečnost procesů. M</w:t>
            </w:r>
            <w:r w:rsidRPr="00504B5D">
              <w:rPr>
                <w:sz w:val="20"/>
                <w:szCs w:val="20"/>
              </w:rPr>
              <w:t xml:space="preserve">ohou být </w:t>
            </w:r>
            <w:r>
              <w:rPr>
                <w:sz w:val="20"/>
                <w:szCs w:val="20"/>
              </w:rPr>
              <w:t>rovněž zařazeni</w:t>
            </w:r>
            <w:r w:rsidRPr="00504B5D">
              <w:rPr>
                <w:sz w:val="20"/>
                <w:szCs w:val="20"/>
              </w:rPr>
              <w:t xml:space="preserve"> na </w:t>
            </w:r>
            <w:r>
              <w:rPr>
                <w:sz w:val="20"/>
                <w:szCs w:val="20"/>
              </w:rPr>
              <w:t>vhodnou pozici v poradenských a </w:t>
            </w:r>
            <w:r w:rsidRPr="00504B5D">
              <w:rPr>
                <w:sz w:val="20"/>
                <w:szCs w:val="20"/>
              </w:rPr>
              <w:t>certifikačních organizacích působících v oblasti bezpečnosti.</w:t>
            </w:r>
          </w:p>
          <w:p w:rsidR="003504E3" w:rsidRPr="00C7117C" w:rsidRDefault="003504E3" w:rsidP="00F02ED2">
            <w:pPr>
              <w:pStyle w:val="Default"/>
              <w:spacing w:after="120"/>
              <w:jc w:val="both"/>
              <w:rPr>
                <w:sz w:val="20"/>
                <w:szCs w:val="20"/>
              </w:rPr>
            </w:pPr>
            <w:r w:rsidRPr="00D22CE9">
              <w:rPr>
                <w:sz w:val="20"/>
                <w:szCs w:val="20"/>
              </w:rPr>
              <w:t>Absolvent studiem programu „</w:t>
            </w:r>
            <w:r>
              <w:rPr>
                <w:i/>
                <w:sz w:val="20"/>
                <w:szCs w:val="20"/>
              </w:rPr>
              <w:t>Management rizik</w:t>
            </w:r>
            <w:r w:rsidRPr="00D22CE9">
              <w:rPr>
                <w:sz w:val="20"/>
                <w:szCs w:val="20"/>
              </w:rPr>
              <w:t>“ získá následující</w:t>
            </w:r>
            <w:r>
              <w:rPr>
                <w:sz w:val="20"/>
                <w:szCs w:val="20"/>
              </w:rPr>
              <w:t xml:space="preserve"> odborné znalosti, dovednosti a obecné </w:t>
            </w:r>
            <w:r w:rsidRPr="00D22CE9">
              <w:rPr>
                <w:sz w:val="20"/>
                <w:szCs w:val="20"/>
              </w:rPr>
              <w:lastRenderedPageBreak/>
              <w:t xml:space="preserve">způsobilosti: </w:t>
            </w:r>
          </w:p>
          <w:p w:rsidR="003504E3" w:rsidRPr="005F726F" w:rsidRDefault="003504E3" w:rsidP="00F02ED2">
            <w:pPr>
              <w:spacing w:after="40"/>
              <w:jc w:val="both"/>
              <w:rPr>
                <w:b/>
              </w:rPr>
            </w:pPr>
            <w:r w:rsidRPr="005F726F">
              <w:rPr>
                <w:b/>
              </w:rPr>
              <w:t>Odborné znalosti:</w:t>
            </w:r>
          </w:p>
          <w:p w:rsidR="003504E3" w:rsidRDefault="003504E3" w:rsidP="003504E3">
            <w:pPr>
              <w:numPr>
                <w:ilvl w:val="0"/>
                <w:numId w:val="1"/>
              </w:numPr>
              <w:ind w:left="323" w:hanging="323"/>
              <w:jc w:val="both"/>
            </w:pPr>
            <w:r>
              <w:t>reprodukuje</w:t>
            </w:r>
            <w:r w:rsidRPr="005F726F">
              <w:t xml:space="preserve"> pojmový aparát, klasifikaci rizik a vymez</w:t>
            </w:r>
            <w:r>
              <w:t>í</w:t>
            </w:r>
            <w:r w:rsidRPr="005F726F">
              <w:t xml:space="preserve"> </w:t>
            </w:r>
            <w:r>
              <w:t xml:space="preserve">základní </w:t>
            </w:r>
            <w:r w:rsidRPr="005F726F">
              <w:t>rizikové faktory;</w:t>
            </w:r>
          </w:p>
          <w:p w:rsidR="003504E3" w:rsidRDefault="003504E3" w:rsidP="003504E3">
            <w:pPr>
              <w:numPr>
                <w:ilvl w:val="0"/>
                <w:numId w:val="1"/>
              </w:numPr>
              <w:ind w:left="322" w:hanging="322"/>
              <w:jc w:val="both"/>
            </w:pPr>
            <w:r w:rsidRPr="005F726F">
              <w:t>vysvětlí obecný postup hodnocení a ovládání rizik, jednotlivé jeh</w:t>
            </w:r>
            <w:r>
              <w:t>o</w:t>
            </w:r>
            <w:r w:rsidRPr="005F726F">
              <w:t xml:space="preserve"> fáze </w:t>
            </w:r>
            <w:r>
              <w:t xml:space="preserve">jejich </w:t>
            </w:r>
            <w:r w:rsidRPr="005F726F">
              <w:t>včetně časové návaznosti;</w:t>
            </w:r>
          </w:p>
          <w:p w:rsidR="003504E3" w:rsidRDefault="003504E3" w:rsidP="003504E3">
            <w:pPr>
              <w:numPr>
                <w:ilvl w:val="0"/>
                <w:numId w:val="1"/>
              </w:numPr>
              <w:ind w:left="322" w:hanging="322"/>
              <w:jc w:val="both"/>
            </w:pPr>
            <w:r>
              <w:t xml:space="preserve">definuje metody sběru a </w:t>
            </w:r>
            <w:r w:rsidRPr="005F726F">
              <w:t>interpretace</w:t>
            </w:r>
            <w:r>
              <w:t xml:space="preserve"> </w:t>
            </w:r>
            <w:r w:rsidRPr="005F726F">
              <w:t xml:space="preserve">vstupních dat pro hodnocení </w:t>
            </w:r>
            <w:r>
              <w:t xml:space="preserve">a ovládání </w:t>
            </w:r>
            <w:r w:rsidRPr="005F726F">
              <w:t>rizik</w:t>
            </w:r>
            <w:r>
              <w:t>;</w:t>
            </w:r>
          </w:p>
          <w:p w:rsidR="003504E3" w:rsidRDefault="003504E3" w:rsidP="003504E3">
            <w:pPr>
              <w:numPr>
                <w:ilvl w:val="0"/>
                <w:numId w:val="1"/>
              </w:numPr>
              <w:ind w:left="322" w:hanging="322"/>
              <w:jc w:val="both"/>
            </w:pPr>
            <w:r w:rsidRPr="005F726F">
              <w:t xml:space="preserve">popíše kvalitativní metody </w:t>
            </w:r>
            <w:r>
              <w:t>sesta</w:t>
            </w:r>
            <w:r w:rsidRPr="005F726F">
              <w:t xml:space="preserve">vení registru hrozeb a </w:t>
            </w:r>
            <w:r>
              <w:t xml:space="preserve">registru </w:t>
            </w:r>
            <w:r w:rsidRPr="005F726F">
              <w:t>ohrožených aktiv, včetně stanovení úrovně hrozeb, zranitelnosti</w:t>
            </w:r>
            <w:r>
              <w:t xml:space="preserve"> (senzitivity a kritičnosti) </w:t>
            </w:r>
            <w:r w:rsidRPr="005F726F">
              <w:t>a oceňování aktiv;</w:t>
            </w:r>
          </w:p>
          <w:p w:rsidR="003504E3" w:rsidRDefault="003504E3" w:rsidP="003504E3">
            <w:pPr>
              <w:numPr>
                <w:ilvl w:val="0"/>
                <w:numId w:val="1"/>
              </w:numPr>
              <w:ind w:left="322" w:hanging="322"/>
              <w:jc w:val="both"/>
            </w:pPr>
            <w:r w:rsidRPr="005F726F">
              <w:t xml:space="preserve">reprodukuje způsob kvalitativního odhadu rizik a stanovení jejich akceptovatelnosti; </w:t>
            </w:r>
          </w:p>
          <w:p w:rsidR="003504E3" w:rsidRDefault="003504E3" w:rsidP="003504E3">
            <w:pPr>
              <w:numPr>
                <w:ilvl w:val="0"/>
                <w:numId w:val="1"/>
              </w:numPr>
              <w:ind w:left="322" w:hanging="322"/>
              <w:jc w:val="both"/>
            </w:pPr>
            <w:r w:rsidRPr="005F726F">
              <w:t>vysvětlí nejistoty a omezení v procesu odhadu rizik a</w:t>
            </w:r>
            <w:r>
              <w:t xml:space="preserve"> </w:t>
            </w:r>
            <w:r w:rsidRPr="005F726F">
              <w:t>rozhodovacích procesech;</w:t>
            </w:r>
          </w:p>
          <w:p w:rsidR="003504E3" w:rsidRPr="005F726F" w:rsidRDefault="003504E3" w:rsidP="003504E3">
            <w:pPr>
              <w:numPr>
                <w:ilvl w:val="0"/>
                <w:numId w:val="1"/>
              </w:numPr>
              <w:ind w:left="322" w:hanging="322"/>
              <w:jc w:val="both"/>
            </w:pPr>
            <w:r w:rsidRPr="005F726F">
              <w:t xml:space="preserve">popíše základní </w:t>
            </w:r>
            <w:r>
              <w:t>m</w:t>
            </w:r>
            <w:r w:rsidRPr="005F726F">
              <w:t xml:space="preserve">ožnosti generace variant opatření </w:t>
            </w:r>
            <w:r>
              <w:t xml:space="preserve">k </w:t>
            </w:r>
            <w:r w:rsidRPr="005F726F">
              <w:t>prevenc</w:t>
            </w:r>
            <w:r>
              <w:t>i</w:t>
            </w:r>
            <w:r w:rsidRPr="005F726F">
              <w:t>, resp. minimalizaci</w:t>
            </w:r>
            <w:r>
              <w:t xml:space="preserve"> rizik</w:t>
            </w:r>
            <w:r w:rsidRPr="005F726F">
              <w:t>;</w:t>
            </w:r>
          </w:p>
          <w:p w:rsidR="003504E3" w:rsidRDefault="003504E3" w:rsidP="003504E3">
            <w:pPr>
              <w:numPr>
                <w:ilvl w:val="0"/>
                <w:numId w:val="1"/>
              </w:numPr>
              <w:ind w:left="322" w:hanging="322"/>
              <w:jc w:val="both"/>
            </w:pPr>
            <w:r w:rsidRPr="005F726F">
              <w:t xml:space="preserve">vysvětlí procesy </w:t>
            </w:r>
            <w:r>
              <w:t>kvalitativního hodnocení,</w:t>
            </w:r>
            <w:r w:rsidRPr="005F726F">
              <w:t xml:space="preserve"> </w:t>
            </w:r>
            <w:r>
              <w:t>ovládání a monitoringu rizik ve své organizaci</w:t>
            </w:r>
            <w:r w:rsidRPr="005F726F">
              <w:t xml:space="preserve"> v souladu s mezinárodními a národními normativy</w:t>
            </w:r>
            <w:r>
              <w:t xml:space="preserve">; </w:t>
            </w:r>
          </w:p>
          <w:p w:rsidR="003504E3" w:rsidRDefault="003504E3" w:rsidP="003504E3">
            <w:pPr>
              <w:numPr>
                <w:ilvl w:val="0"/>
                <w:numId w:val="1"/>
              </w:numPr>
              <w:ind w:left="322" w:hanging="322"/>
              <w:jc w:val="both"/>
            </w:pPr>
            <w:r w:rsidRPr="00B912BD">
              <w:t xml:space="preserve">vysvětlí problematiku prevence rizik a krizového </w:t>
            </w:r>
            <w:r>
              <w:t>řízení v </w:t>
            </w:r>
            <w:r w:rsidRPr="00B912BD">
              <w:t>soukromém</w:t>
            </w:r>
            <w:r>
              <w:t xml:space="preserve">, resp. </w:t>
            </w:r>
            <w:r w:rsidRPr="00B912BD">
              <w:t>veřejném sektoru</w:t>
            </w:r>
            <w:r>
              <w:t>;</w:t>
            </w:r>
            <w:r w:rsidRPr="00B912BD">
              <w:t xml:space="preserve"> </w:t>
            </w:r>
          </w:p>
          <w:p w:rsidR="003504E3" w:rsidRDefault="003504E3" w:rsidP="003504E3">
            <w:pPr>
              <w:numPr>
                <w:ilvl w:val="0"/>
                <w:numId w:val="1"/>
              </w:numPr>
              <w:ind w:left="322" w:hanging="322"/>
              <w:jc w:val="both"/>
            </w:pPr>
            <w:r w:rsidRPr="001C23BE">
              <w:t>popíše</w:t>
            </w:r>
            <w:r>
              <w:t xml:space="preserve"> právní a normativní úpra</w:t>
            </w:r>
            <w:r w:rsidRPr="001C23BE">
              <w:t>vu v oblasti bezpečnosti státu a organizace</w:t>
            </w:r>
            <w:r>
              <w:t>;</w:t>
            </w:r>
          </w:p>
          <w:p w:rsidR="003504E3" w:rsidRDefault="003504E3" w:rsidP="003504E3">
            <w:pPr>
              <w:numPr>
                <w:ilvl w:val="0"/>
                <w:numId w:val="1"/>
              </w:numPr>
              <w:ind w:left="322" w:hanging="322"/>
              <w:jc w:val="both"/>
            </w:pPr>
            <w:r>
              <w:t>definuje</w:t>
            </w:r>
            <w:r w:rsidRPr="00F96F34">
              <w:t xml:space="preserve"> místo a úlohu subjektů krizového řízení na jednotlivých úrovních</w:t>
            </w:r>
            <w:r>
              <w:t>, např. vysvětlí činnost krizových štábů, prvků i</w:t>
            </w:r>
            <w:r w:rsidRPr="007E0D88">
              <w:t>ntegrovaného záchranné</w:t>
            </w:r>
            <w:r>
              <w:t>ho sys</w:t>
            </w:r>
            <w:r w:rsidRPr="007E0D88">
              <w:t>tému Č</w:t>
            </w:r>
            <w:r>
              <w:t>R,</w:t>
            </w:r>
            <w:r w:rsidRPr="007E0D88">
              <w:t xml:space="preserve"> nebo jednotlivých pracovníků v systémech na ochranu majetku</w:t>
            </w:r>
            <w:r>
              <w:t xml:space="preserve">, obyvatelstva a životního prostředí ve sféře </w:t>
            </w:r>
            <w:r w:rsidRPr="007E0D88">
              <w:t>krizového řízení podniku zejména v reakci na živelní</w:t>
            </w:r>
            <w:r>
              <w:t xml:space="preserve"> po</w:t>
            </w:r>
            <w:r w:rsidRPr="007E0D88">
              <w:t xml:space="preserve">hromy, </w:t>
            </w:r>
            <w:r>
              <w:t xml:space="preserve">průmyslové </w:t>
            </w:r>
            <w:r w:rsidRPr="007E0D88">
              <w:t>havárie a</w:t>
            </w:r>
            <w:r>
              <w:t xml:space="preserve"> antropogenní hrozby a další mimořádné události;</w:t>
            </w:r>
          </w:p>
          <w:p w:rsidR="003504E3" w:rsidRDefault="003504E3" w:rsidP="003504E3">
            <w:pPr>
              <w:numPr>
                <w:ilvl w:val="0"/>
                <w:numId w:val="1"/>
              </w:numPr>
              <w:ind w:left="322" w:hanging="322"/>
              <w:jc w:val="both"/>
            </w:pPr>
            <w:r w:rsidRPr="00AD62FC">
              <w:t>definuje psychologické aspekty bezpečnosti a zásady interpersonální komunikace</w:t>
            </w:r>
            <w:r>
              <w:t xml:space="preserve"> za rizika;</w:t>
            </w:r>
            <w:r w:rsidRPr="00AD62FC">
              <w:t xml:space="preserve"> </w:t>
            </w:r>
          </w:p>
          <w:p w:rsidR="003504E3" w:rsidRPr="00EB4F81" w:rsidRDefault="003504E3" w:rsidP="003504E3">
            <w:pPr>
              <w:numPr>
                <w:ilvl w:val="0"/>
                <w:numId w:val="1"/>
              </w:numPr>
              <w:ind w:left="322" w:hanging="322"/>
              <w:jc w:val="both"/>
              <w:rPr>
                <w:strike/>
              </w:rPr>
            </w:pPr>
            <w:r>
              <w:t>po</w:t>
            </w:r>
            <w:r w:rsidRPr="00BF363B">
              <w:t>pí</w:t>
            </w:r>
            <w:r>
              <w:t>še</w:t>
            </w:r>
            <w:r w:rsidRPr="00BF363B">
              <w:t xml:space="preserve"> </w:t>
            </w:r>
            <w:r>
              <w:t xml:space="preserve">základní </w:t>
            </w:r>
            <w:r w:rsidRPr="00BF363B">
              <w:t xml:space="preserve">softwarové produkty </w:t>
            </w:r>
            <w:r>
              <w:t xml:space="preserve">užívané při hodnocení a ovládání klíčových sektorových </w:t>
            </w:r>
            <w:r w:rsidRPr="00BF363B">
              <w:t>rizik</w:t>
            </w:r>
            <w:r>
              <w:t>;</w:t>
            </w:r>
          </w:p>
          <w:p w:rsidR="003504E3" w:rsidRDefault="003504E3" w:rsidP="003504E3">
            <w:pPr>
              <w:numPr>
                <w:ilvl w:val="0"/>
                <w:numId w:val="1"/>
              </w:numPr>
              <w:ind w:left="322" w:hanging="322"/>
              <w:jc w:val="both"/>
            </w:pPr>
            <w:r w:rsidRPr="00BA6897">
              <w:t>popíš</w:t>
            </w:r>
            <w:r>
              <w:t xml:space="preserve">e základní principy, nástroje a </w:t>
            </w:r>
            <w:r w:rsidRPr="00BA6897">
              <w:t>koncepty bezpeč</w:t>
            </w:r>
            <w:r>
              <w:t>nostní politiky státu a</w:t>
            </w:r>
            <w:r w:rsidRPr="00BA6897">
              <w:t xml:space="preserve"> organizace</w:t>
            </w:r>
            <w:r>
              <w:t>;</w:t>
            </w:r>
            <w:r w:rsidRPr="00BA6897">
              <w:t xml:space="preserve"> </w:t>
            </w:r>
          </w:p>
          <w:p w:rsidR="003504E3" w:rsidRDefault="003504E3" w:rsidP="003504E3">
            <w:pPr>
              <w:numPr>
                <w:ilvl w:val="0"/>
                <w:numId w:val="1"/>
              </w:numPr>
              <w:ind w:left="322" w:hanging="322"/>
              <w:jc w:val="both"/>
            </w:pPr>
            <w:r>
              <w:t xml:space="preserve">definuje </w:t>
            </w:r>
            <w:r w:rsidRPr="006A1858">
              <w:t xml:space="preserve">koncepty krizového </w:t>
            </w:r>
            <w:r>
              <w:t>řízení</w:t>
            </w:r>
            <w:r w:rsidRPr="006A1858">
              <w:t xml:space="preserve"> ve veřejném a soukromém sektoru</w:t>
            </w:r>
            <w:r>
              <w:t>;</w:t>
            </w:r>
            <w:r w:rsidRPr="006A1858">
              <w:t xml:space="preserve"> </w:t>
            </w:r>
          </w:p>
          <w:p w:rsidR="003504E3" w:rsidRPr="001B3CDA" w:rsidRDefault="003504E3" w:rsidP="003504E3">
            <w:pPr>
              <w:numPr>
                <w:ilvl w:val="0"/>
                <w:numId w:val="1"/>
              </w:numPr>
              <w:ind w:left="322" w:hanging="322"/>
              <w:jc w:val="both"/>
            </w:pPr>
            <w:r>
              <w:t>vymezí</w:t>
            </w:r>
            <w:r w:rsidRPr="001B3CDA">
              <w:t xml:space="preserve"> základní principy manažerských teorií krizového řízení a řešení bezpečnostních problémů;</w:t>
            </w:r>
          </w:p>
          <w:p w:rsidR="003504E3" w:rsidRDefault="003504E3" w:rsidP="003504E3">
            <w:pPr>
              <w:numPr>
                <w:ilvl w:val="0"/>
                <w:numId w:val="1"/>
              </w:numPr>
              <w:ind w:left="322" w:hanging="322"/>
              <w:jc w:val="both"/>
            </w:pPr>
            <w:r>
              <w:t>vysvětlí klíčové makro- a mikroekonomické teorie</w:t>
            </w:r>
            <w:r w:rsidRPr="00614C3A">
              <w:t xml:space="preserve"> a je schop</w:t>
            </w:r>
            <w:r>
              <w:t xml:space="preserve">en je kombinovat se znalostmi </w:t>
            </w:r>
            <w:r w:rsidRPr="00614C3A">
              <w:t>podnikové ekonomiky a managementu při řešení projektů v</w:t>
            </w:r>
            <w:r>
              <w:t>e</w:t>
            </w:r>
            <w:r w:rsidRPr="00614C3A">
              <w:t> </w:t>
            </w:r>
            <w:r>
              <w:t>sféře</w:t>
            </w:r>
            <w:r w:rsidRPr="00614C3A">
              <w:t xml:space="preserve"> bezpečnosti</w:t>
            </w:r>
            <w:r>
              <w:t xml:space="preserve"> a krizového řízení;</w:t>
            </w:r>
          </w:p>
          <w:p w:rsidR="003504E3" w:rsidRPr="003D5629" w:rsidRDefault="003504E3" w:rsidP="003504E3">
            <w:pPr>
              <w:numPr>
                <w:ilvl w:val="0"/>
                <w:numId w:val="1"/>
              </w:numPr>
              <w:ind w:left="322" w:hanging="322"/>
              <w:jc w:val="both"/>
              <w:rPr>
                <w:color w:val="000000" w:themeColor="text1"/>
              </w:rPr>
            </w:pPr>
            <w:r w:rsidRPr="003D5629">
              <w:rPr>
                <w:color w:val="000000" w:themeColor="text1"/>
              </w:rPr>
              <w:t>vysvětlí funkci veřejných financí, rozpočtového procesu a základní zdroje financování krizových situací;</w:t>
            </w:r>
          </w:p>
          <w:p w:rsidR="003504E3" w:rsidRPr="003D5629" w:rsidRDefault="003504E3" w:rsidP="003504E3">
            <w:pPr>
              <w:numPr>
                <w:ilvl w:val="0"/>
                <w:numId w:val="1"/>
              </w:numPr>
              <w:ind w:left="322" w:hanging="322"/>
              <w:jc w:val="both"/>
              <w:rPr>
                <w:color w:val="000000" w:themeColor="text1"/>
              </w:rPr>
            </w:pPr>
            <w:r w:rsidRPr="003D5629">
              <w:rPr>
                <w:color w:val="000000" w:themeColor="text1"/>
              </w:rPr>
              <w:t xml:space="preserve">vymezí problematiku hospodářských opatření pro krizové stavy, včetně užití státních hmotných rezerv; </w:t>
            </w:r>
          </w:p>
          <w:p w:rsidR="003504E3" w:rsidRDefault="003504E3" w:rsidP="003504E3">
            <w:pPr>
              <w:numPr>
                <w:ilvl w:val="0"/>
                <w:numId w:val="1"/>
              </w:numPr>
              <w:spacing w:after="120"/>
              <w:ind w:left="323" w:hanging="323"/>
              <w:jc w:val="both"/>
            </w:pPr>
            <w:r>
              <w:t>popíše</w:t>
            </w:r>
            <w:r w:rsidRPr="00A10B2D">
              <w:t xml:space="preserve"> </w:t>
            </w:r>
            <w:r>
              <w:t>základní postupy logistického zabezpečení materiálem (potraviny, voda, pohonné hmoty, energie aj.) v období mimořádných událostí a krizových situací;</w:t>
            </w:r>
          </w:p>
          <w:p w:rsidR="003504E3" w:rsidRPr="00F760FC" w:rsidRDefault="003504E3" w:rsidP="00F02ED2">
            <w:pPr>
              <w:spacing w:after="40"/>
              <w:jc w:val="both"/>
              <w:rPr>
                <w:b/>
              </w:rPr>
            </w:pPr>
            <w:r w:rsidRPr="00F760FC">
              <w:rPr>
                <w:b/>
              </w:rPr>
              <w:t>Odborné dovednosti:</w:t>
            </w:r>
          </w:p>
          <w:p w:rsidR="003504E3" w:rsidRDefault="003504E3" w:rsidP="003504E3">
            <w:pPr>
              <w:pStyle w:val="Odstavecseseznamem"/>
              <w:numPr>
                <w:ilvl w:val="0"/>
                <w:numId w:val="1"/>
              </w:numPr>
              <w:ind w:left="322" w:hanging="322"/>
              <w:jc w:val="both"/>
            </w:pPr>
            <w:r>
              <w:t>dokáže</w:t>
            </w:r>
            <w:r w:rsidRPr="00BB56C1">
              <w:t xml:space="preserve"> sestavit registr hrozeb (nebezpečí)</w:t>
            </w:r>
            <w:r>
              <w:t xml:space="preserve"> v privátní organizaci, veřejném sektoru a regionu a slovně (kvalitativně) vyhodnotit úroveň aktivace zdroje hrozby</w:t>
            </w:r>
            <w:r w:rsidRPr="00BB56C1">
              <w:t>;</w:t>
            </w:r>
          </w:p>
          <w:p w:rsidR="003504E3" w:rsidRPr="00BB56C1" w:rsidRDefault="003504E3" w:rsidP="003504E3">
            <w:pPr>
              <w:pStyle w:val="Odstavecseseznamem"/>
              <w:numPr>
                <w:ilvl w:val="0"/>
                <w:numId w:val="1"/>
              </w:numPr>
              <w:ind w:left="322" w:hanging="322"/>
              <w:jc w:val="both"/>
            </w:pPr>
            <w:r>
              <w:t xml:space="preserve">je schopen </w:t>
            </w:r>
            <w:r w:rsidRPr="00BB56C1">
              <w:t xml:space="preserve">sestavit registr ohrožených aktiv a </w:t>
            </w:r>
            <w:r>
              <w:t xml:space="preserve">slovně </w:t>
            </w:r>
            <w:r w:rsidRPr="00BB56C1">
              <w:t>vyhodnotit jejich senzitivitu</w:t>
            </w:r>
            <w:r>
              <w:t xml:space="preserve">, </w:t>
            </w:r>
            <w:r w:rsidRPr="00BB56C1">
              <w:t>kritičnost</w:t>
            </w:r>
            <w:r>
              <w:t xml:space="preserve"> a hodnotu</w:t>
            </w:r>
            <w:r w:rsidRPr="00BB56C1">
              <w:t>;</w:t>
            </w:r>
          </w:p>
          <w:p w:rsidR="003504E3" w:rsidRDefault="003504E3" w:rsidP="003504E3">
            <w:pPr>
              <w:pStyle w:val="Odstavecseseznamem"/>
              <w:numPr>
                <w:ilvl w:val="0"/>
                <w:numId w:val="1"/>
              </w:numPr>
              <w:ind w:left="322" w:hanging="322"/>
              <w:jc w:val="both"/>
            </w:pPr>
            <w:r>
              <w:t xml:space="preserve">dokáže </w:t>
            </w:r>
            <w:r w:rsidRPr="00BB56C1">
              <w:t>užitím kvalitativní</w:t>
            </w:r>
            <w:r>
              <w:t>ch</w:t>
            </w:r>
            <w:r w:rsidRPr="00BB56C1">
              <w:t xml:space="preserve"> </w:t>
            </w:r>
            <w:r>
              <w:t>postupů</w:t>
            </w:r>
            <w:r w:rsidRPr="00BB56C1">
              <w:t xml:space="preserve"> odhadovat rizika </w:t>
            </w:r>
            <w:r>
              <w:t xml:space="preserve">v provozu firmy, organizaci veřejné správy a regionu, na kvalitativní bázi určit priority, kritická rizika, odhadnout </w:t>
            </w:r>
            <w:r w:rsidRPr="00BB56C1">
              <w:t>rizikovou pozici</w:t>
            </w:r>
            <w:r>
              <w:t xml:space="preserve"> zmíněných subjektů;</w:t>
            </w:r>
          </w:p>
          <w:p w:rsidR="003504E3" w:rsidRDefault="003504E3" w:rsidP="003504E3">
            <w:pPr>
              <w:pStyle w:val="Odstavecseseznamem"/>
              <w:numPr>
                <w:ilvl w:val="0"/>
                <w:numId w:val="1"/>
              </w:numPr>
              <w:ind w:left="322" w:hanging="322"/>
              <w:jc w:val="both"/>
            </w:pPr>
            <w:r>
              <w:t>navrhuje a kategorizuje opatření k prevenci, mitigaci a monitoringu rizik v ptovou firmy, organizaci veřejné správy a regionu</w:t>
            </w:r>
            <w:r w:rsidRPr="00BB56C1">
              <w:t>;</w:t>
            </w:r>
          </w:p>
          <w:p w:rsidR="003504E3" w:rsidRDefault="003504E3" w:rsidP="003504E3">
            <w:pPr>
              <w:pStyle w:val="Odstavecseseznamem"/>
              <w:numPr>
                <w:ilvl w:val="0"/>
                <w:numId w:val="1"/>
              </w:numPr>
              <w:ind w:left="322" w:hanging="322"/>
              <w:jc w:val="both"/>
            </w:pPr>
            <w:r>
              <w:t>umí</w:t>
            </w:r>
            <w:r w:rsidRPr="00D900E8">
              <w:t xml:space="preserve"> </w:t>
            </w:r>
            <w:r>
              <w:t>vymezit a posoudit nejistoty v procesu slovního hodnocení</w:t>
            </w:r>
            <w:r w:rsidRPr="00D900E8">
              <w:t xml:space="preserve"> rizik;</w:t>
            </w:r>
          </w:p>
          <w:p w:rsidR="003504E3" w:rsidRDefault="003504E3" w:rsidP="003504E3">
            <w:pPr>
              <w:pStyle w:val="Odstavecseseznamem"/>
              <w:numPr>
                <w:ilvl w:val="0"/>
                <w:numId w:val="1"/>
              </w:numPr>
              <w:ind w:left="322" w:hanging="322"/>
              <w:jc w:val="both"/>
            </w:pPr>
            <w:r w:rsidRPr="00D900E8">
              <w:t>dokáže vymezit sekundární rizika navržených opatření;</w:t>
            </w:r>
          </w:p>
          <w:p w:rsidR="003504E3" w:rsidRPr="00381D89" w:rsidRDefault="003504E3" w:rsidP="003504E3">
            <w:pPr>
              <w:pStyle w:val="Odstavecseseznamem"/>
              <w:numPr>
                <w:ilvl w:val="0"/>
                <w:numId w:val="1"/>
              </w:numPr>
              <w:ind w:left="322" w:hanging="322"/>
              <w:jc w:val="both"/>
            </w:pPr>
            <w:r>
              <w:t>srovnává koncepty</w:t>
            </w:r>
            <w:r w:rsidRPr="00381D89">
              <w:t xml:space="preserve"> hodnocení</w:t>
            </w:r>
            <w:r>
              <w:t xml:space="preserve"> ovládání</w:t>
            </w:r>
            <w:r w:rsidRPr="00381D89">
              <w:t xml:space="preserve"> rizik</w:t>
            </w:r>
            <w:r>
              <w:t xml:space="preserve"> ve svém organizačním celku;</w:t>
            </w:r>
            <w:r w:rsidRPr="00381D89">
              <w:t xml:space="preserve"> </w:t>
            </w:r>
          </w:p>
          <w:p w:rsidR="003504E3" w:rsidRDefault="003504E3" w:rsidP="003504E3">
            <w:pPr>
              <w:pStyle w:val="Odstavecseseznamem"/>
              <w:numPr>
                <w:ilvl w:val="0"/>
                <w:numId w:val="1"/>
              </w:numPr>
              <w:ind w:left="322" w:hanging="322"/>
              <w:jc w:val="both"/>
            </w:pPr>
            <w:r>
              <w:t>participuje na návrhu</w:t>
            </w:r>
            <w:r w:rsidRPr="001C6C28">
              <w:t xml:space="preserve"> relevantní</w:t>
            </w:r>
            <w:r>
              <w:t>ch</w:t>
            </w:r>
            <w:r w:rsidRPr="001C6C28">
              <w:t xml:space="preserve"> ustanovení</w:t>
            </w:r>
            <w:r>
              <w:t xml:space="preserve"> práv</w:t>
            </w:r>
            <w:r w:rsidRPr="001C6C28">
              <w:t>ních a technických předpisů a norem ve své organiza</w:t>
            </w:r>
            <w:r>
              <w:t>ci</w:t>
            </w:r>
            <w:r w:rsidRPr="001C6C28">
              <w:t xml:space="preserve"> při řešení bezpečnostní problematiky </w:t>
            </w:r>
            <w:r>
              <w:t xml:space="preserve">s </w:t>
            </w:r>
            <w:r w:rsidRPr="001C6C28">
              <w:t>využitím standar</w:t>
            </w:r>
            <w:r>
              <w:t>dních i nestandardních postupů;</w:t>
            </w:r>
          </w:p>
          <w:p w:rsidR="003504E3" w:rsidRDefault="003504E3" w:rsidP="003504E3">
            <w:pPr>
              <w:pStyle w:val="Odstavecseseznamem"/>
              <w:numPr>
                <w:ilvl w:val="0"/>
                <w:numId w:val="1"/>
              </w:numPr>
              <w:ind w:left="322" w:hanging="322"/>
              <w:jc w:val="both"/>
            </w:pPr>
            <w:r>
              <w:t xml:space="preserve">participuje na </w:t>
            </w:r>
            <w:r w:rsidRPr="005D4492">
              <w:t>využívání informačních a komunikačníc</w:t>
            </w:r>
            <w:r>
              <w:t>h technologií v organizaci a na aplikaci</w:t>
            </w:r>
            <w:r w:rsidRPr="005D4492">
              <w:t xml:space="preserve"> </w:t>
            </w:r>
            <w:r>
              <w:t>konkrétních infor</w:t>
            </w:r>
            <w:r w:rsidRPr="005D4492">
              <w:t xml:space="preserve">mačních systémů a </w:t>
            </w:r>
            <w:r>
              <w:t xml:space="preserve">software </w:t>
            </w:r>
            <w:r w:rsidRPr="005D4492">
              <w:t>při řešení bezpečnostních úloh</w:t>
            </w:r>
            <w:r>
              <w:t>;</w:t>
            </w:r>
            <w:r w:rsidRPr="005D4492">
              <w:t xml:space="preserve"> </w:t>
            </w:r>
          </w:p>
          <w:p w:rsidR="003504E3" w:rsidRDefault="003504E3" w:rsidP="003504E3">
            <w:pPr>
              <w:pStyle w:val="Odstavecseseznamem"/>
              <w:numPr>
                <w:ilvl w:val="0"/>
                <w:numId w:val="1"/>
              </w:numPr>
              <w:ind w:left="322" w:hanging="322"/>
              <w:jc w:val="both"/>
            </w:pPr>
            <w:r>
              <w:t>participuje na tvorbě</w:t>
            </w:r>
            <w:r w:rsidRPr="0010667B">
              <w:t xml:space="preserve"> </w:t>
            </w:r>
            <w:r>
              <w:t xml:space="preserve">krizových a </w:t>
            </w:r>
            <w:r w:rsidRPr="0010667B">
              <w:t>havarijní</w:t>
            </w:r>
            <w:r>
              <w:t>ch plánů;</w:t>
            </w:r>
            <w:r w:rsidRPr="00705FCF">
              <w:t xml:space="preserve"> </w:t>
            </w:r>
          </w:p>
          <w:p w:rsidR="003504E3" w:rsidRDefault="003504E3" w:rsidP="003504E3">
            <w:pPr>
              <w:pStyle w:val="Odstavecseseznamem"/>
              <w:numPr>
                <w:ilvl w:val="0"/>
                <w:numId w:val="1"/>
              </w:numPr>
              <w:ind w:left="322" w:hanging="322"/>
              <w:jc w:val="both"/>
            </w:pPr>
            <w:r>
              <w:t>podílí se na posuzování postupů</w:t>
            </w:r>
            <w:r w:rsidRPr="00161030">
              <w:t xml:space="preserve"> aplikované informatiky ve </w:t>
            </w:r>
            <w:r>
              <w:t>výrobní společnosti, organizaci veřejné správy či regionu a</w:t>
            </w:r>
            <w:r w:rsidRPr="00161030">
              <w:t xml:space="preserve"> </w:t>
            </w:r>
            <w:r>
              <w:t>na využívání</w:t>
            </w:r>
            <w:r w:rsidRPr="00161030">
              <w:t xml:space="preserve"> </w:t>
            </w:r>
            <w:r>
              <w:t>softwarových</w:t>
            </w:r>
            <w:r w:rsidRPr="00161030">
              <w:t xml:space="preserve"> nástrojů </w:t>
            </w:r>
            <w:r>
              <w:t>pro krizové řízení, řešení zá</w:t>
            </w:r>
            <w:r w:rsidRPr="00161030">
              <w:t xml:space="preserve">chranných a </w:t>
            </w:r>
            <w:r>
              <w:t>sanač</w:t>
            </w:r>
            <w:r w:rsidRPr="00161030">
              <w:t xml:space="preserve">ních prací, </w:t>
            </w:r>
            <w:r>
              <w:t>na užití po</w:t>
            </w:r>
            <w:r w:rsidRPr="00161030">
              <w:t>čítačové podpory</w:t>
            </w:r>
            <w:r>
              <w:t xml:space="preserve"> a</w:t>
            </w:r>
            <w:r w:rsidRPr="00161030">
              <w:t xml:space="preserve"> návrhu technolog</w:t>
            </w:r>
            <w:r>
              <w:t xml:space="preserve">ií k ochraně majetku, </w:t>
            </w:r>
            <w:r w:rsidRPr="00161030">
              <w:t>osob a</w:t>
            </w:r>
            <w:r>
              <w:t xml:space="preserve"> životního prostředí, včetně sledování její spolehlivosti v provozu;</w:t>
            </w:r>
          </w:p>
          <w:p w:rsidR="003504E3" w:rsidRDefault="003504E3" w:rsidP="003504E3">
            <w:pPr>
              <w:pStyle w:val="Odstavecseseznamem"/>
              <w:numPr>
                <w:ilvl w:val="0"/>
                <w:numId w:val="1"/>
              </w:numPr>
              <w:ind w:left="322" w:hanging="322"/>
              <w:jc w:val="both"/>
            </w:pPr>
            <w:r>
              <w:t>účastní se na realizaci</w:t>
            </w:r>
            <w:r w:rsidRPr="004A196F">
              <w:t xml:space="preserve"> </w:t>
            </w:r>
            <w:r>
              <w:t>principů a postupů logis</w:t>
            </w:r>
            <w:r w:rsidRPr="004A196F">
              <w:t>tiky v oblasti bezpečnosti ve své</w:t>
            </w:r>
            <w:r>
              <w:t>m</w:t>
            </w:r>
            <w:r w:rsidRPr="004A196F">
              <w:t xml:space="preserve"> organiza</w:t>
            </w:r>
            <w:r>
              <w:t xml:space="preserve">čním celku, např. na zajišťování systémů ochrany </w:t>
            </w:r>
            <w:r w:rsidRPr="004A196F">
              <w:t>majetku</w:t>
            </w:r>
            <w:r>
              <w:t xml:space="preserve">, </w:t>
            </w:r>
            <w:r w:rsidRPr="004A196F">
              <w:t>osob</w:t>
            </w:r>
            <w:r>
              <w:t xml:space="preserve"> a životního prostředí a parciálně kritické infrastruktury;</w:t>
            </w:r>
          </w:p>
          <w:p w:rsidR="003504E3" w:rsidRDefault="003504E3" w:rsidP="003504E3">
            <w:pPr>
              <w:pStyle w:val="Odstavecseseznamem"/>
              <w:numPr>
                <w:ilvl w:val="0"/>
                <w:numId w:val="1"/>
              </w:numPr>
              <w:ind w:left="322" w:hanging="322"/>
              <w:jc w:val="both"/>
            </w:pPr>
            <w:r>
              <w:t>podílí se na realizaci</w:t>
            </w:r>
            <w:r w:rsidRPr="00454640">
              <w:t xml:space="preserve"> </w:t>
            </w:r>
            <w:r>
              <w:t xml:space="preserve">kooperace </w:t>
            </w:r>
            <w:r w:rsidRPr="00454640">
              <w:t>se složkami in</w:t>
            </w:r>
            <w:r>
              <w:t>tegrovaného záchranného systému a</w:t>
            </w:r>
            <w:r w:rsidRPr="00454640">
              <w:t xml:space="preserve"> orgány veřejné správy</w:t>
            </w:r>
            <w:r>
              <w:t>;</w:t>
            </w:r>
          </w:p>
          <w:p w:rsidR="003504E3" w:rsidRDefault="003504E3" w:rsidP="003504E3">
            <w:pPr>
              <w:pStyle w:val="Odstavecseseznamem"/>
              <w:numPr>
                <w:ilvl w:val="0"/>
                <w:numId w:val="1"/>
              </w:numPr>
              <w:ind w:left="322" w:hanging="322"/>
              <w:jc w:val="both"/>
            </w:pPr>
            <w:r w:rsidRPr="004E1689">
              <w:t>aplik</w:t>
            </w:r>
            <w:r>
              <w:t>uje</w:t>
            </w:r>
            <w:r w:rsidRPr="004E1689">
              <w:t xml:space="preserve"> metody využívané v jednotlivých odborných oblastech</w:t>
            </w:r>
            <w:r>
              <w:t xml:space="preserve"> bezpečnosti a krizového řízení, dokáže </w:t>
            </w:r>
            <w:r w:rsidRPr="004E1689">
              <w:t xml:space="preserve">v rámci manažerských a analytických činností vyhledávat, třídit a klasifikovat údaje a na ně aplikovat základní metody kvalitativní analýzy dat včetně interpretace </w:t>
            </w:r>
            <w:r>
              <w:t xml:space="preserve">získaných </w:t>
            </w:r>
            <w:r w:rsidRPr="004E1689">
              <w:t>výsledků;</w:t>
            </w:r>
          </w:p>
          <w:p w:rsidR="003504E3" w:rsidRPr="00E57976" w:rsidRDefault="003504E3" w:rsidP="003504E3">
            <w:pPr>
              <w:pStyle w:val="Odstavecseseznamem"/>
              <w:numPr>
                <w:ilvl w:val="0"/>
                <w:numId w:val="1"/>
              </w:numPr>
              <w:spacing w:after="120"/>
              <w:ind w:left="323" w:hanging="323"/>
              <w:jc w:val="both"/>
              <w:rPr>
                <w:color w:val="000000" w:themeColor="text1"/>
              </w:rPr>
            </w:pPr>
            <w:r w:rsidRPr="00E57976">
              <w:rPr>
                <w:color w:val="000000" w:themeColor="text1"/>
              </w:rPr>
              <w:t xml:space="preserve">podílí se na využití osvojeného základu informatiky, kybernetiky a matematického modelování na PC pomocí prostředků operačního výzkumu pro systémové optimalizace struktur a chování automatizovaných systémů </w:t>
            </w:r>
            <w:r w:rsidRPr="00E57976">
              <w:rPr>
                <w:color w:val="000000" w:themeColor="text1"/>
              </w:rPr>
              <w:lastRenderedPageBreak/>
              <w:t xml:space="preserve">řízení v kyberprostoru na zlepšení bezpečnosti a ochrany citlivých informací a dat ve stavovém prostoru aplikované kybernetiky;  </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 xml:space="preserve">aplikuje v případě ekonomické krize své firmy opatření, jež jí pomohou získat okamžitě finanční prostředky;  </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aplikuje ekonomické aspekty bezpečnosti ve svém organizačním celku;</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 xml:space="preserve">dokáže kvalifikovaně vyhodnotit finanční situaci svého organizačního celku;  </w:t>
            </w:r>
          </w:p>
          <w:p w:rsidR="003504E3" w:rsidRDefault="003504E3" w:rsidP="003504E3">
            <w:pPr>
              <w:pStyle w:val="Odstavecseseznamem"/>
              <w:numPr>
                <w:ilvl w:val="0"/>
                <w:numId w:val="1"/>
              </w:numPr>
              <w:ind w:left="322" w:hanging="322"/>
              <w:jc w:val="both"/>
            </w:pPr>
            <w:r>
              <w:t xml:space="preserve">participuje na </w:t>
            </w:r>
            <w:r w:rsidRPr="004E1689">
              <w:t>rozhodov</w:t>
            </w:r>
            <w:r>
              <w:t xml:space="preserve">ání </w:t>
            </w:r>
            <w:r w:rsidRPr="004E1689">
              <w:t xml:space="preserve">o základních bezpečnostních problémech v rámci krizového řízení </w:t>
            </w:r>
            <w:r>
              <w:t xml:space="preserve">ve své organizaci </w:t>
            </w:r>
            <w:r w:rsidRPr="004E1689">
              <w:t>a koordin</w:t>
            </w:r>
            <w:r>
              <w:t xml:space="preserve">aci aktivit </w:t>
            </w:r>
            <w:r w:rsidRPr="004E1689">
              <w:t>zainteresovaných osob;</w:t>
            </w:r>
          </w:p>
          <w:p w:rsidR="003504E3" w:rsidRPr="004E1689" w:rsidRDefault="003504E3" w:rsidP="003504E3">
            <w:pPr>
              <w:pStyle w:val="Odstavecseseznamem"/>
              <w:numPr>
                <w:ilvl w:val="0"/>
                <w:numId w:val="1"/>
              </w:numPr>
              <w:spacing w:after="120"/>
              <w:ind w:left="323" w:hanging="323"/>
              <w:jc w:val="both"/>
            </w:pPr>
            <w:r>
              <w:t xml:space="preserve">vede </w:t>
            </w:r>
            <w:r w:rsidRPr="004E1689">
              <w:t>pracovní týmy</w:t>
            </w:r>
            <w:r>
              <w:t xml:space="preserve"> na nižších a středních pozicích ke</w:t>
            </w:r>
            <w:r w:rsidRPr="004E1689">
              <w:t xml:space="preserve"> z</w:t>
            </w:r>
            <w:r>
              <w:t>vý</w:t>
            </w:r>
            <w:r w:rsidRPr="004E1689">
              <w:t>š</w:t>
            </w:r>
            <w:r>
              <w:t>e</w:t>
            </w:r>
            <w:r w:rsidRPr="004E1689">
              <w:t>ní bezpečnosti</w:t>
            </w:r>
            <w:r>
              <w:t xml:space="preserve"> v organizaci a</w:t>
            </w:r>
            <w:r w:rsidRPr="004E1689">
              <w:t xml:space="preserve"> jejím okolí</w:t>
            </w:r>
            <w:r>
              <w:t>.</w:t>
            </w:r>
          </w:p>
          <w:p w:rsidR="003504E3" w:rsidRPr="00E961B3" w:rsidRDefault="003504E3" w:rsidP="00F02ED2">
            <w:pPr>
              <w:spacing w:after="40"/>
              <w:jc w:val="both"/>
              <w:rPr>
                <w:b/>
              </w:rPr>
            </w:pPr>
            <w:r w:rsidRPr="00E961B3">
              <w:rPr>
                <w:b/>
              </w:rPr>
              <w:t>Obecné způsobilosti:</w:t>
            </w:r>
          </w:p>
          <w:p w:rsidR="003504E3" w:rsidRDefault="003504E3" w:rsidP="003504E3">
            <w:pPr>
              <w:pStyle w:val="Odstavecseseznamem"/>
              <w:numPr>
                <w:ilvl w:val="0"/>
                <w:numId w:val="1"/>
              </w:numPr>
              <w:ind w:left="322" w:hanging="284"/>
              <w:jc w:val="both"/>
            </w:pPr>
            <w:r>
              <w:t>je schopen vymezit na základě kvalitativního vyhodnocení kritická</w:t>
            </w:r>
            <w:r w:rsidRPr="001B54D1">
              <w:t xml:space="preserve"> rizik</w:t>
            </w:r>
            <w:r>
              <w:t>a</w:t>
            </w:r>
            <w:r w:rsidRPr="001B54D1">
              <w:t xml:space="preserve"> v provozu firm</w:t>
            </w:r>
            <w:r>
              <w:t>y, organizaci veřejné správy a regionu a její rizikovou pozici;</w:t>
            </w:r>
          </w:p>
          <w:p w:rsidR="003504E3" w:rsidRPr="00E57976" w:rsidRDefault="003504E3" w:rsidP="003504E3">
            <w:pPr>
              <w:pStyle w:val="Odstavecseseznamem"/>
              <w:numPr>
                <w:ilvl w:val="0"/>
                <w:numId w:val="1"/>
              </w:numPr>
              <w:ind w:left="322" w:hanging="322"/>
              <w:jc w:val="both"/>
              <w:rPr>
                <w:color w:val="000000" w:themeColor="text1"/>
              </w:rPr>
            </w:pPr>
            <w:r w:rsidRPr="00E57976">
              <w:rPr>
                <w:color w:val="000000" w:themeColor="text1"/>
              </w:rPr>
              <w:t>umí svá manažerská rozhodnutí ve sféře prevence a redukce rizik podložit analýzou nákladovosti a zároveň účinnosti navrženého opatření;</w:t>
            </w:r>
            <w:r w:rsidRPr="00E57976">
              <w:rPr>
                <w:strike/>
                <w:color w:val="000000" w:themeColor="text1"/>
              </w:rPr>
              <w:t xml:space="preserve">  </w:t>
            </w:r>
          </w:p>
          <w:p w:rsidR="003504E3" w:rsidRDefault="003504E3" w:rsidP="003504E3">
            <w:pPr>
              <w:pStyle w:val="Odstavecseseznamem"/>
              <w:numPr>
                <w:ilvl w:val="0"/>
                <w:numId w:val="1"/>
              </w:numPr>
              <w:ind w:left="322" w:hanging="284"/>
              <w:jc w:val="both"/>
            </w:pPr>
            <w:r w:rsidRPr="0010667B">
              <w:t>orient</w:t>
            </w:r>
            <w:r>
              <w:t>uje</w:t>
            </w:r>
            <w:r w:rsidRPr="0010667B">
              <w:t xml:space="preserve"> s</w:t>
            </w:r>
            <w:r>
              <w:t xml:space="preserve">e v oblasti podnikové ekonomiky a je schopen </w:t>
            </w:r>
            <w:r w:rsidRPr="0010667B">
              <w:t>komunik</w:t>
            </w:r>
            <w:r>
              <w:t>ace</w:t>
            </w:r>
            <w:r w:rsidRPr="0010667B">
              <w:t xml:space="preserve"> v rámc</w:t>
            </w:r>
            <w:r>
              <w:t>i krizového řízení v organizaci;</w:t>
            </w:r>
          </w:p>
          <w:p w:rsidR="003504E3" w:rsidRDefault="003504E3" w:rsidP="003504E3">
            <w:pPr>
              <w:pStyle w:val="Odstavecseseznamem"/>
              <w:numPr>
                <w:ilvl w:val="0"/>
                <w:numId w:val="1"/>
              </w:numPr>
              <w:ind w:left="322" w:hanging="284"/>
              <w:jc w:val="both"/>
            </w:pPr>
            <w:r>
              <w:t>zvládá</w:t>
            </w:r>
            <w:r w:rsidRPr="0010667B">
              <w:t xml:space="preserve"> prevenci v oblasti </w:t>
            </w:r>
            <w:r>
              <w:t xml:space="preserve">ochrany zdraví a </w:t>
            </w:r>
            <w:r w:rsidRPr="0010667B">
              <w:t>bezpečnosti práce</w:t>
            </w:r>
            <w:r>
              <w:t>;</w:t>
            </w:r>
          </w:p>
          <w:p w:rsidR="003504E3" w:rsidRDefault="003504E3" w:rsidP="003504E3">
            <w:pPr>
              <w:pStyle w:val="Odstavecseseznamem"/>
              <w:numPr>
                <w:ilvl w:val="0"/>
                <w:numId w:val="1"/>
              </w:numPr>
              <w:ind w:left="322" w:hanging="284"/>
              <w:jc w:val="both"/>
            </w:pPr>
            <w:r>
              <w:t xml:space="preserve">je schopen </w:t>
            </w:r>
            <w:r w:rsidRPr="0010667B">
              <w:t xml:space="preserve">využít pro podporu rozhodování krizových manažerů </w:t>
            </w:r>
            <w:r>
              <w:t xml:space="preserve">na střední a nižší úrovni </w:t>
            </w:r>
            <w:r w:rsidRPr="0010667B">
              <w:t>vhodné infor</w:t>
            </w:r>
            <w:r>
              <w:t>mační a komunikační technologie;</w:t>
            </w:r>
          </w:p>
          <w:p w:rsidR="003504E3" w:rsidRDefault="003504E3" w:rsidP="003504E3">
            <w:pPr>
              <w:pStyle w:val="Odstavecseseznamem"/>
              <w:numPr>
                <w:ilvl w:val="0"/>
                <w:numId w:val="1"/>
              </w:numPr>
              <w:ind w:left="322" w:hanging="284"/>
              <w:jc w:val="both"/>
            </w:pPr>
            <w:r w:rsidRPr="004B6096">
              <w:t xml:space="preserve">zvládá prezentovat nabyté znalosti a dokáže je uplatnit při řešení praktických problémů z oblasti krizového řízení, </w:t>
            </w:r>
            <w:r>
              <w:t>řízení rizik a bezpečnosti</w:t>
            </w:r>
            <w:r w:rsidRPr="004B6096">
              <w:t>;</w:t>
            </w:r>
          </w:p>
          <w:p w:rsidR="003504E3" w:rsidRDefault="003504E3" w:rsidP="003504E3">
            <w:pPr>
              <w:pStyle w:val="Odstavecseseznamem"/>
              <w:numPr>
                <w:ilvl w:val="0"/>
                <w:numId w:val="1"/>
              </w:numPr>
              <w:ind w:left="322" w:hanging="284"/>
              <w:jc w:val="both"/>
            </w:pPr>
            <w:r w:rsidRPr="004B6096">
              <w:t xml:space="preserve">je schopen samostatně a odpovědně rozhodovat a koordinovat pracovní činnosti </w:t>
            </w:r>
            <w:r>
              <w:t xml:space="preserve">malých týmů </w:t>
            </w:r>
            <w:r w:rsidRPr="004B6096">
              <w:t>při řešení krizových situací</w:t>
            </w:r>
            <w:r>
              <w:t xml:space="preserve"> v prostředí nejistot</w:t>
            </w:r>
            <w:r w:rsidRPr="004B6096">
              <w:t>.</w:t>
            </w:r>
          </w:p>
          <w:p w:rsidR="003504E3" w:rsidRPr="00E57976" w:rsidRDefault="003504E3" w:rsidP="003504E3">
            <w:pPr>
              <w:numPr>
                <w:ilvl w:val="0"/>
                <w:numId w:val="1"/>
              </w:numPr>
              <w:ind w:left="323" w:hanging="323"/>
              <w:jc w:val="both"/>
              <w:rPr>
                <w:color w:val="000000" w:themeColor="text1"/>
              </w:rPr>
            </w:pPr>
            <w:r w:rsidRPr="00E57976">
              <w:rPr>
                <w:color w:val="000000" w:themeColor="text1"/>
              </w:rPr>
              <w:t>rozšiřuje získané teoretické a odborné znalosti o nové vědeckovýzkumné poznatky při chápání dynamických procesů znalostní společnosti v systémovém pojetí bezpečnosti;</w:t>
            </w:r>
          </w:p>
          <w:p w:rsidR="003504E3" w:rsidRPr="00E57976" w:rsidRDefault="003504E3" w:rsidP="003504E3">
            <w:pPr>
              <w:numPr>
                <w:ilvl w:val="0"/>
                <w:numId w:val="1"/>
              </w:numPr>
              <w:ind w:left="323" w:hanging="323"/>
              <w:jc w:val="both"/>
              <w:rPr>
                <w:color w:val="000000" w:themeColor="text1"/>
              </w:rPr>
            </w:pPr>
            <w:r w:rsidRPr="00E57976">
              <w:rPr>
                <w:color w:val="000000" w:themeColor="text1"/>
              </w:rPr>
              <w:t>dovede zpracovat písemné a grafické zprávy z profilující odbornosti a obhájit je s využitím moderních didaktických prostředků a s cílem získání podpory odborné komunity;</w:t>
            </w:r>
          </w:p>
          <w:p w:rsidR="003504E3" w:rsidRPr="007E1AA8" w:rsidRDefault="003504E3" w:rsidP="003504E3">
            <w:pPr>
              <w:pStyle w:val="Odstavecseseznamem"/>
              <w:numPr>
                <w:ilvl w:val="0"/>
                <w:numId w:val="1"/>
              </w:numPr>
              <w:spacing w:after="120"/>
              <w:ind w:left="324" w:hanging="284"/>
              <w:jc w:val="both"/>
            </w:pPr>
            <w:r>
              <w:t xml:space="preserve">je schopen </w:t>
            </w:r>
            <w:r w:rsidRPr="0017563E">
              <w:t>komunik</w:t>
            </w:r>
            <w:r>
              <w:t>ace</w:t>
            </w:r>
            <w:r w:rsidRPr="0017563E">
              <w:t xml:space="preserve"> </w:t>
            </w:r>
            <w:r>
              <w:t xml:space="preserve">v anglickém jazyce </w:t>
            </w:r>
            <w:r w:rsidRPr="0017563E">
              <w:t>na základní</w:t>
            </w:r>
            <w:r>
              <w:t xml:space="preserve"> pracovní úrovni ve svém oboru.</w:t>
            </w:r>
          </w:p>
        </w:tc>
      </w:tr>
      <w:tr w:rsidR="003504E3" w:rsidTr="00F02ED2">
        <w:trPr>
          <w:trHeight w:val="185"/>
        </w:trPr>
        <w:tc>
          <w:tcPr>
            <w:tcW w:w="9285" w:type="dxa"/>
            <w:gridSpan w:val="4"/>
            <w:shd w:val="clear" w:color="auto" w:fill="F7CAAC"/>
          </w:tcPr>
          <w:p w:rsidR="003504E3" w:rsidRPr="00ED322D" w:rsidRDefault="003504E3" w:rsidP="00F02ED2">
            <w:r w:rsidRPr="00ED322D">
              <w:rPr>
                <w:b/>
              </w:rPr>
              <w:lastRenderedPageBreak/>
              <w:t>Pravidla a podmínky pro tvorbu studijních plánů</w:t>
            </w:r>
          </w:p>
        </w:tc>
      </w:tr>
      <w:tr w:rsidR="003504E3" w:rsidTr="00F02ED2">
        <w:trPr>
          <w:trHeight w:val="1544"/>
        </w:trPr>
        <w:tc>
          <w:tcPr>
            <w:tcW w:w="9285" w:type="dxa"/>
            <w:gridSpan w:val="4"/>
            <w:shd w:val="clear" w:color="auto" w:fill="FFFFFF"/>
          </w:tcPr>
          <w:p w:rsidR="003504E3" w:rsidRDefault="003504E3" w:rsidP="00F02ED2">
            <w:pPr>
              <w:spacing w:before="120" w:after="120"/>
              <w:jc w:val="both"/>
            </w:pPr>
            <w:r w:rsidRPr="001B566E">
              <w:t xml:space="preserve">Studijní program </w:t>
            </w:r>
            <w:r w:rsidRPr="00D22CE9">
              <w:t>„</w:t>
            </w:r>
            <w:r>
              <w:t>M</w:t>
            </w:r>
            <w:r w:rsidRPr="00DE3E47">
              <w:rPr>
                <w:i/>
              </w:rPr>
              <w:t>anagement</w:t>
            </w:r>
            <w:r>
              <w:rPr>
                <w:i/>
              </w:rPr>
              <w:t xml:space="preserve"> rizik</w:t>
            </w:r>
            <w:r w:rsidRPr="00D22CE9">
              <w:t>“</w:t>
            </w:r>
            <w:r w:rsidRPr="001B566E">
              <w:t xml:space="preserve"> je program</w:t>
            </w:r>
            <w:r>
              <w:t>em</w:t>
            </w:r>
            <w:r w:rsidRPr="001B566E">
              <w:t xml:space="preserve"> bez specializací v prezenční i kombinované formě studia. Struktura studijního plá</w:t>
            </w:r>
            <w:r>
              <w:t>nu je tvořena povinnými a povinně</w:t>
            </w:r>
            <w:r w:rsidRPr="001B566E">
              <w:t xml:space="preserve"> volitelnými předměty </w:t>
            </w:r>
            <w:r>
              <w:t>směřova</w:t>
            </w:r>
            <w:r w:rsidRPr="001B566E">
              <w:t xml:space="preserve">nými </w:t>
            </w:r>
            <w:r>
              <w:t>do problematiky</w:t>
            </w:r>
            <w:r w:rsidRPr="001B566E">
              <w:t xml:space="preserve"> </w:t>
            </w:r>
            <w:r>
              <w:t xml:space="preserve">hodnocení a </w:t>
            </w:r>
            <w:r w:rsidRPr="001B566E">
              <w:t>ovládání rizik, krizového managementu a bezpečnosti</w:t>
            </w:r>
            <w:r>
              <w:t xml:space="preserve"> společnosti</w:t>
            </w:r>
            <w:r w:rsidRPr="001B566E">
              <w:t xml:space="preserve">. </w:t>
            </w:r>
            <w:r>
              <w:t>Při realizaci studijního</w:t>
            </w:r>
            <w:r w:rsidRPr="001B566E">
              <w:t xml:space="preserve"> programu je využíván kreditový systém ECTS</w:t>
            </w:r>
            <w:r>
              <w:t xml:space="preserve">, představující studijní zátěž 30 hodin/1kredit. </w:t>
            </w:r>
            <w:r w:rsidRPr="001B566E">
              <w:t xml:space="preserve">Jedna výuková hodina </w:t>
            </w:r>
            <w:r>
              <w:t>reprezent</w:t>
            </w:r>
            <w:r w:rsidRPr="001B566E">
              <w:t>uje 50 minut. V rámci bakalářského studijního progra</w:t>
            </w:r>
            <w:r>
              <w:t>mu je standardní délka studia 3 </w:t>
            </w:r>
            <w:r w:rsidRPr="001B566E">
              <w:t>roky, při níž student musí získat 180 kreditů.</w:t>
            </w:r>
          </w:p>
        </w:tc>
      </w:tr>
      <w:tr w:rsidR="003504E3" w:rsidTr="00F02ED2">
        <w:trPr>
          <w:trHeight w:val="258"/>
        </w:trPr>
        <w:tc>
          <w:tcPr>
            <w:tcW w:w="9285" w:type="dxa"/>
            <w:gridSpan w:val="4"/>
            <w:shd w:val="clear" w:color="auto" w:fill="F7CAAC"/>
          </w:tcPr>
          <w:p w:rsidR="003504E3" w:rsidRDefault="003504E3" w:rsidP="00F02ED2">
            <w:r>
              <w:rPr>
                <w:b/>
              </w:rPr>
              <w:t xml:space="preserve"> Podmínky k přijetí ke studiu</w:t>
            </w:r>
          </w:p>
        </w:tc>
      </w:tr>
      <w:tr w:rsidR="003504E3" w:rsidTr="00F02ED2">
        <w:trPr>
          <w:trHeight w:val="777"/>
        </w:trPr>
        <w:tc>
          <w:tcPr>
            <w:tcW w:w="9285" w:type="dxa"/>
            <w:gridSpan w:val="4"/>
            <w:shd w:val="clear" w:color="auto" w:fill="FFFFFF"/>
          </w:tcPr>
          <w:p w:rsidR="003504E3" w:rsidRDefault="003504E3" w:rsidP="00F02ED2">
            <w:pPr>
              <w:spacing w:before="120" w:after="120"/>
              <w:jc w:val="both"/>
              <w:rPr>
                <w:b/>
              </w:rPr>
            </w:pPr>
            <w:r>
              <w:t>Podmínky přijetí ke studiu jsou stanoveny Směrnicí děkana Fakulty logistiky a krizového řízení k přijímacímu řízení. V této směrnici jsou konkretizovány požadavky pro přijetí v daném akademickém roce a je zveřejňována na úřední desce FLKŘ (</w:t>
            </w:r>
            <w:r w:rsidRPr="001B566E">
              <w:t>http://www.utb.cz/flkr/o-fakulte/prijimaci-rizeni</w:t>
            </w:r>
            <w:r>
              <w:t>).</w:t>
            </w:r>
          </w:p>
        </w:tc>
      </w:tr>
      <w:tr w:rsidR="003504E3" w:rsidTr="00F02ED2">
        <w:trPr>
          <w:trHeight w:val="268"/>
        </w:trPr>
        <w:tc>
          <w:tcPr>
            <w:tcW w:w="9285" w:type="dxa"/>
            <w:gridSpan w:val="4"/>
            <w:shd w:val="clear" w:color="auto" w:fill="F7CAAC"/>
          </w:tcPr>
          <w:p w:rsidR="003504E3" w:rsidRDefault="003504E3" w:rsidP="00F02ED2">
            <w:pPr>
              <w:rPr>
                <w:b/>
              </w:rPr>
            </w:pPr>
            <w:r>
              <w:rPr>
                <w:b/>
              </w:rPr>
              <w:t>Návaznost na další typy studijních programů</w:t>
            </w:r>
          </w:p>
        </w:tc>
      </w:tr>
      <w:tr w:rsidR="003504E3" w:rsidTr="00F02ED2">
        <w:trPr>
          <w:trHeight w:val="1843"/>
        </w:trPr>
        <w:tc>
          <w:tcPr>
            <w:tcW w:w="9285" w:type="dxa"/>
            <w:gridSpan w:val="4"/>
            <w:shd w:val="clear" w:color="auto" w:fill="FFFFFF"/>
          </w:tcPr>
          <w:p w:rsidR="003504E3" w:rsidRDefault="003504E3" w:rsidP="00311D7B">
            <w:pPr>
              <w:spacing w:before="120" w:after="120"/>
              <w:jc w:val="both"/>
            </w:pPr>
            <w:r w:rsidRPr="00557CF1">
              <w:t xml:space="preserve">Předkládaný studijní program svým profilem </w:t>
            </w:r>
            <w:r w:rsidR="00311D7B">
              <w:t>předchází řadě</w:t>
            </w:r>
            <w:r w:rsidRPr="00557CF1">
              <w:t xml:space="preserve"> programů zaměřených na specifické oblasti bezpečnosti nabízené na UTB a také na dalších </w:t>
            </w:r>
            <w:r>
              <w:t>vysokých škol. Konkrétně mohou absolventi pokračovat v navazujícím magisterském studiu na FLKŘ UTB - SP Bezpečnost společnosti, FAI UTB - SP Informační technologie (SO </w:t>
            </w:r>
            <w:r w:rsidRPr="00283F20">
              <w:t>Bezpečnostní technologie, systémy a management</w:t>
            </w:r>
            <w:r>
              <w:t xml:space="preserve">), FaME UTB - SP </w:t>
            </w:r>
            <w:r w:rsidRPr="00DA3998">
              <w:t>Systémové inženýrství a informatika</w:t>
            </w:r>
            <w:r>
              <w:t xml:space="preserve"> (SO Průmyslové inženýrství), FT UTB - SP </w:t>
            </w:r>
            <w:r w:rsidRPr="00DA3998">
              <w:t>Procesní inženýrství</w:t>
            </w:r>
            <w:r>
              <w:t xml:space="preserve"> (SO Řízení jakosti), ÚSI VUT</w:t>
            </w:r>
            <w:r>
              <w:noBreakHyphen/>
              <w:t>SP Rizikové inženýrství, FBI VŠB-TUO - SP Bezpečnostní inženýrství, FBI Žilinské univerzity, Slovensko</w:t>
            </w:r>
            <w:r>
              <w:noBreakHyphen/>
              <w:t>SP </w:t>
            </w:r>
            <w:r w:rsidRPr="00F77F68">
              <w:t>Bezpečnostný manažment</w:t>
            </w:r>
            <w:r>
              <w:t>, Krízový</w:t>
            </w:r>
            <w:r w:rsidRPr="00F77F68">
              <w:t xml:space="preserve"> manažment</w:t>
            </w:r>
            <w:r>
              <w:t xml:space="preserve">  aj.</w:t>
            </w:r>
          </w:p>
        </w:tc>
      </w:tr>
    </w:tbl>
    <w:p w:rsidR="003504E3" w:rsidRDefault="003504E3" w:rsidP="003504E3"/>
    <w:p w:rsidR="00311D7B" w:rsidRDefault="00311D7B">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635"/>
        <w:gridCol w:w="850"/>
        <w:gridCol w:w="709"/>
        <w:gridCol w:w="2625"/>
        <w:gridCol w:w="993"/>
        <w:gridCol w:w="814"/>
        <w:tblGridChange w:id="8">
          <w:tblGrid>
            <w:gridCol w:w="532"/>
            <w:gridCol w:w="1843"/>
            <w:gridCol w:w="284"/>
            <w:gridCol w:w="248"/>
            <w:gridCol w:w="387"/>
            <w:gridCol w:w="532"/>
            <w:gridCol w:w="318"/>
            <w:gridCol w:w="532"/>
            <w:gridCol w:w="177"/>
            <w:gridCol w:w="532"/>
            <w:gridCol w:w="2093"/>
            <w:gridCol w:w="532"/>
            <w:gridCol w:w="461"/>
            <w:gridCol w:w="532"/>
            <w:gridCol w:w="282"/>
            <w:gridCol w:w="532"/>
          </w:tblGrid>
        </w:tblGridChange>
      </w:tblGrid>
      <w:tr w:rsidR="00311D7B" w:rsidTr="00F02ED2">
        <w:tc>
          <w:tcPr>
            <w:tcW w:w="928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rPr>
                <w:b/>
                <w:sz w:val="28"/>
              </w:rPr>
              <w:lastRenderedPageBreak/>
              <w:t>B-IIa – Studijní plány a návrh témat prací (bakalářské a magisterské studijní programy)</w:t>
            </w:r>
          </w:p>
        </w:tc>
      </w:tr>
      <w:tr w:rsidR="00311D7B" w:rsidTr="00F02ED2">
        <w:tc>
          <w:tcPr>
            <w:tcW w:w="265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sz w:val="22"/>
              </w:rPr>
              <w:t>Označení studijního plánu</w:t>
            </w:r>
          </w:p>
        </w:tc>
        <w:tc>
          <w:tcPr>
            <w:tcW w:w="6626" w:type="dxa"/>
            <w:gridSpan w:val="6"/>
            <w:tcBorders>
              <w:top w:val="single" w:sz="4" w:space="0" w:color="auto"/>
              <w:left w:val="single" w:sz="4" w:space="0" w:color="auto"/>
              <w:bottom w:val="single" w:sz="4" w:space="0" w:color="auto"/>
              <w:right w:val="single" w:sz="4" w:space="0" w:color="auto"/>
            </w:tcBorders>
            <w:hideMark/>
          </w:tcPr>
          <w:p w:rsidR="00311D7B" w:rsidRDefault="00311D7B" w:rsidP="00F02ED2">
            <w:pPr>
              <w:jc w:val="center"/>
              <w:rPr>
                <w:b/>
                <w:sz w:val="22"/>
              </w:rPr>
            </w:pPr>
            <w:r>
              <w:rPr>
                <w:b/>
                <w:color w:val="000000" w:themeColor="text1"/>
                <w:sz w:val="22"/>
              </w:rPr>
              <w:t xml:space="preserve">Management rizik – prezenční </w:t>
            </w:r>
            <w:r>
              <w:rPr>
                <w:b/>
                <w:sz w:val="22"/>
              </w:rPr>
              <w:t>forma studia</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center"/>
              <w:rPr>
                <w:b/>
                <w:sz w:val="22"/>
              </w:rPr>
            </w:pPr>
            <w:r>
              <w:rPr>
                <w:b/>
                <w:sz w:val="22"/>
              </w:rPr>
              <w:t>Povinné předměty</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Název předmětu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rozsah</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způsob  ověř.</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 počet kred.</w:t>
            </w:r>
          </w:p>
        </w:tc>
        <w:tc>
          <w:tcPr>
            <w:tcW w:w="262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vyučující</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color w:val="FF0000"/>
                <w:sz w:val="22"/>
              </w:rPr>
            </w:pPr>
            <w:r>
              <w:rPr>
                <w:b/>
                <w:sz w:val="22"/>
              </w:rPr>
              <w:t>dop. roč./sem.</w:t>
            </w:r>
          </w:p>
        </w:tc>
        <w:tc>
          <w:tcPr>
            <w:tcW w:w="814"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profil. základ</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rPr>
                <w:color w:val="000000" w:themeColor="text1"/>
              </w:rPr>
            </w:pPr>
            <w:r w:rsidRPr="00D30AC3">
              <w:rPr>
                <w:color w:val="000000" w:themeColor="text1"/>
              </w:rPr>
              <w:t>Matematika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jc w:val="center"/>
              <w:rPr>
                <w:color w:val="000000" w:themeColor="text1"/>
              </w:rPr>
            </w:pPr>
            <w:r>
              <w:rPr>
                <w:color w:val="000000" w:themeColor="text1"/>
              </w:rPr>
              <w:t>28p</w:t>
            </w:r>
            <w:r w:rsidRPr="00D30AC3">
              <w:rPr>
                <w:color w:val="000000" w:themeColor="text1"/>
              </w:rPr>
              <w:t xml:space="preserve"> – 0</w:t>
            </w:r>
            <w:r>
              <w:rPr>
                <w:color w:val="000000" w:themeColor="text1"/>
              </w:rPr>
              <w:t>s</w:t>
            </w:r>
            <w:r w:rsidRPr="00D30AC3">
              <w:rPr>
                <w:color w:val="000000" w:themeColor="text1"/>
              </w:rPr>
              <w:t xml:space="preserve"> – 2</w:t>
            </w:r>
            <w:r>
              <w:rPr>
                <w:color w:val="000000" w:themeColor="text1"/>
              </w:rPr>
              <w:t>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pPr>
              <w:rPr>
                <w:bCs/>
              </w:rPr>
            </w:pPr>
            <w:r w:rsidRPr="00961242">
              <w:rPr>
                <w:b/>
              </w:rPr>
              <w:t>Ing. Pavel Martinek, Ph.D.</w:t>
            </w:r>
            <w:r w:rsidRPr="00D30AC3">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D30AC3" w:rsidRDefault="00311D7B" w:rsidP="00F02ED2">
            <w:r w:rsidRPr="00961242">
              <w:rPr>
                <w:b/>
              </w:rPr>
              <w:t>prof. Ing. Jiří Dvořák, DrSc.</w:t>
            </w:r>
            <w:r w:rsidRPr="00D30AC3">
              <w:t xml:space="preserve"> (50 %), Ing. Jakub Rak,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Mikroekonomie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30AC3">
              <w:rPr>
                <w:b/>
                <w:bCs/>
              </w:rPr>
              <w:t>Ing. Pavel Taraba, Ph.D.</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Ing. Pavel Taraba, Ph.D.</w:t>
            </w:r>
            <w:r>
              <w:t xml:space="preserve"> (50 %), Mgr. Marek Tomaštík, Ph.D. (40 %), Ing. René Skrášek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Základy psychologie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Veronika Kavková,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Zásady psaní odborného textu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1. semestr: 18 hodin týdně, 4 zk, 1 klz, 5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Student si v průběhu studia 1. ročníku zimního semestru nevolí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Anglický jazyk </w:t>
            </w:r>
            <w:r>
              <w:rPr>
                <w:color w:val="000000" w:themeColor="text1"/>
              </w:rPr>
              <w: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Technická chemie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42c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doc. Ing. Pavel Valášek, CSc.</w:t>
            </w:r>
            <w:r>
              <w:rPr>
                <w:bCs/>
              </w:rPr>
              <w:t xml:space="preserve"> </w:t>
            </w:r>
            <w:r>
              <w:t>(50 %), Ing. Ivan Princ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Fyzika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RNDr. Petr Ponížil, Ph.D.</w:t>
            </w:r>
            <w:r>
              <w:t xml:space="preserve"> (50 %), RNDr. Marta Slížová,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Krizový management a bezpečnostní systém v ČR</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w:t>
            </w:r>
            <w:r w:rsidRPr="0085171B">
              <w:rPr>
                <w:color w:val="000000" w:themeColor="text1"/>
              </w:rPr>
              <w:t>s</w:t>
            </w:r>
            <w:r>
              <w:t xml:space="preserve">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rPr>
              <w:t>Mgr. Marek Tomaštík, Ph.D.</w:t>
            </w:r>
            <w:r>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rPr>
                <w:strike/>
                <w:color w:val="FF0000"/>
              </w:rPr>
            </w:pPr>
            <w:ins w:id="9" w:author="Dokulil Jiří" w:date="2018-11-18T23:52:00Z">
              <w:r w:rsidRPr="00DD1154">
                <w:t>Základy lineární algebry a optimalizace</w:t>
              </w:r>
            </w:ins>
            <w:del w:id="10" w:author="Dokulil Jiří" w:date="2018-11-18T23:52:00Z">
              <w:r w:rsidR="00311D7B" w:rsidDel="00DD1154">
                <w:delText>Matematika II</w:delText>
              </w:r>
            </w:del>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Makroekonomie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bCs/>
              </w:rPr>
              <w:t>Ing. Eva Hoke,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r w:rsidRPr="0085171B">
              <w:rPr>
                <w:color w:val="000000" w:themeColor="text1"/>
              </w:rPr>
              <w:t>Z</w:t>
            </w:r>
            <w:r>
              <w:rPr>
                <w:color w:val="000000" w:themeColor="text1"/>
              </w:rPr>
              <w:t>T</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2. semestr: 22 hodin týdně, 5 zk, 0 klz, 6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letního semestru volí 1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Pr>
                <w:color w:val="000000" w:themeColor="text1"/>
              </w:rPr>
              <w:t>Anglický jazyk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sidRPr="00961242">
              <w:rPr>
                <w:b/>
                <w:color w:val="000000" w:themeColor="text1"/>
              </w:rPr>
              <w:t xml:space="preserve">Mgr. et Mgr. Kateřina Pitrová, BBA, </w:t>
            </w:r>
            <w:r w:rsidRPr="00961242">
              <w:rPr>
                <w:b/>
              </w:rPr>
              <w:t>Ph.D.</w:t>
            </w:r>
            <w:r>
              <w:rPr>
                <w:color w:val="000000" w:themeColor="text1"/>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000000" w:themeColor="text1"/>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rPr>
            </w:pPr>
            <w:r>
              <w:t xml:space="preserve">Procesy hodnocení a ovládání rizik </w:t>
            </w:r>
            <w:r>
              <w:rPr>
                <w:vertAlign w:val="superscript"/>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prof. Ing. František Božek, CSc.</w:t>
            </w:r>
            <w:r>
              <w:rPr>
                <w:bCs/>
              </w:rPr>
              <w:t xml:space="preserve"> (50 %), Ing. Slavomíra Vargová, PhD. (30 %), Ing. Aleš Papadakis (20 % </w:t>
            </w:r>
            <w:r w:rsidRPr="00F612CD">
              <w:rPr>
                <w:bCs/>
              </w:rP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lang w:val="en-GB"/>
              </w:rPr>
            </w:pPr>
            <w:r>
              <w:rPr>
                <w:lang w:val="en-GB"/>
              </w:rPr>
              <w:t xml:space="preserve">Processes of Risk Assessment and   Treatment </w:t>
            </w:r>
            <w:r>
              <w:rPr>
                <w:vertAlign w:val="superscript"/>
                <w:lang w:val="en-GB"/>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7</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bCs/>
              </w:rPr>
              <w:t>prof. Ing. František Božek, CSc.</w:t>
            </w:r>
            <w:r>
              <w:rPr>
                <w:bCs/>
              </w:rPr>
              <w:t xml:space="preserve"> (60 %), Ing. Slavomíra Vargová, PhD. </w:t>
            </w:r>
          </w:p>
          <w:p w:rsidR="00311D7B" w:rsidRDefault="00311D7B" w:rsidP="00F02ED2">
            <w:r>
              <w:rPr>
                <w:bCs/>
              </w:rPr>
              <w:t xml:space="preserve">(30 %), Ing. Aleš Papadakis (10 %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Aplikovaná 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Jakub Rak,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 xml:space="preserve">Veřejné právo a základní </w:t>
            </w:r>
            <w:r>
              <w:lastRenderedPageBreak/>
              <w:t>související předpisy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lastRenderedPageBreak/>
              <w:t xml:space="preserve">28p – 14s </w:t>
            </w:r>
            <w:r>
              <w:lastRenderedPageBreak/>
              <w:t>–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lastRenderedPageBreak/>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0A4F6B">
              <w:rPr>
                <w:b/>
                <w:bCs/>
              </w:rPr>
              <w:t xml:space="preserve">JUDr. </w:t>
            </w:r>
            <w:r>
              <w:rPr>
                <w:b/>
                <w:bCs/>
              </w:rPr>
              <w:t xml:space="preserve">Radomíra Veselá, </w:t>
            </w:r>
            <w:r>
              <w:rPr>
                <w:b/>
                <w:bCs/>
              </w:rPr>
              <w:lastRenderedPageBreak/>
              <w:t>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lastRenderedPageBreak/>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1F4727" w:rsidTr="00F02ED2">
        <w:trPr>
          <w:ins w:id="11" w:author="Dokulil Jiří" w:date="2018-11-13T02:01:00Z"/>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ins w:id="12" w:author="Dokulil Jiří" w:date="2018-11-13T02:01:00Z"/>
              </w:rPr>
            </w:pPr>
            <w:ins w:id="13" w:author="Dokulil Jiří" w:date="2018-11-13T02:02:00Z">
              <w:r w:rsidRPr="00693724">
                <w:lastRenderedPageBreak/>
                <w:t>Krizové plánování</w:t>
              </w:r>
            </w:ins>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14" w:author="Dokulil Jiří" w:date="2018-11-13T02:01:00Z"/>
              </w:rPr>
            </w:pPr>
            <w:ins w:id="15" w:author="Dokulil Jiří" w:date="2018-11-13T02:02:00Z">
              <w:r w:rsidRPr="00693724">
                <w:t>28p – 28s – 0</w:t>
              </w:r>
              <w:r>
                <w:t>c</w:t>
              </w:r>
            </w:ins>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16" w:author="Dokulil Jiří" w:date="2018-11-13T02:01:00Z"/>
              </w:rPr>
            </w:pPr>
            <w:ins w:id="17" w:author="Dokulil Jiří" w:date="2018-11-13T02:02:00Z">
              <w:r w:rsidRPr="00693724">
                <w:t>z, zk</w:t>
              </w:r>
            </w:ins>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18" w:author="Dokulil Jiří" w:date="2018-11-13T02:01:00Z"/>
              </w:rPr>
            </w:pPr>
            <w:ins w:id="19" w:author="Dokulil Jiří" w:date="2018-11-13T02:02:00Z">
              <w:r w:rsidRPr="00693724">
                <w:t>4</w:t>
              </w:r>
            </w:ins>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ins w:id="20" w:author="Dokulil Jiří" w:date="2018-11-13T02:01:00Z"/>
              </w:rPr>
            </w:pPr>
            <w:ins w:id="21" w:author="Dokulil Jiří" w:date="2018-11-13T02:02:00Z">
              <w:r w:rsidRPr="00693724">
                <w:rPr>
                  <w:b/>
                </w:rPr>
                <w:t>Ing. Pavel Viskup, Ph.D.</w:t>
              </w:r>
              <w:r w:rsidRPr="00693724">
                <w:t xml:space="preserve"> (90 %), Ing. Robert Pekaj (10 % - odborník z praxe)</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DD1154" w:rsidP="001F4727">
            <w:pPr>
              <w:jc w:val="center"/>
              <w:rPr>
                <w:ins w:id="22" w:author="Dokulil Jiří" w:date="2018-11-13T02:01:00Z"/>
              </w:rPr>
            </w:pPr>
            <w:ins w:id="23" w:author="Dokulil Jiří" w:date="2018-11-13T02:02:00Z">
              <w:r>
                <w:t>2/ZS</w:t>
              </w:r>
              <w:r w:rsidR="001F4727" w:rsidRPr="00693724">
                <w:t xml:space="preserve"> </w:t>
              </w:r>
            </w:ins>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24" w:author="Dokulil Jiří" w:date="2018-11-13T02:01:00Z"/>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Sportovní aktivity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ÚTV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3. semestr: 1</w:t>
            </w:r>
            <w:ins w:id="25" w:author="Dokulil Jiří" w:date="2018-11-13T02:03:00Z">
              <w:r w:rsidR="001F4727">
                <w:rPr>
                  <w:color w:val="000000" w:themeColor="text1"/>
                </w:rPr>
                <w:t>9</w:t>
              </w:r>
            </w:ins>
            <w:del w:id="26" w:author="Dokulil Jiří" w:date="2018-11-13T02:03:00Z">
              <w:r w:rsidDel="001F4727">
                <w:rPr>
                  <w:color w:val="000000" w:themeColor="text1"/>
                </w:rPr>
                <w:delText>5</w:delText>
              </w:r>
            </w:del>
            <w:r>
              <w:rPr>
                <w:color w:val="000000" w:themeColor="text1"/>
              </w:rPr>
              <w:t xml:space="preserve"> hodin týdně, </w:t>
            </w:r>
            <w:ins w:id="27" w:author="Dokulil Jiří" w:date="2018-11-13T02:03:00Z">
              <w:r w:rsidR="001F4727">
                <w:rPr>
                  <w:color w:val="000000" w:themeColor="text1"/>
                </w:rPr>
                <w:t>3</w:t>
              </w:r>
            </w:ins>
            <w:del w:id="28" w:author="Dokulil Jiří" w:date="2018-11-13T02:03:00Z">
              <w:r w:rsidDel="001F4727">
                <w:rPr>
                  <w:color w:val="000000" w:themeColor="text1"/>
                </w:rPr>
                <w:delText>2</w:delText>
              </w:r>
            </w:del>
            <w:r>
              <w:rPr>
                <w:color w:val="000000" w:themeColor="text1"/>
              </w:rPr>
              <w:t xml:space="preserve"> zk, 2 klz, </w:t>
            </w:r>
            <w:ins w:id="29" w:author="Dokulil Jiří" w:date="2018-11-13T02:03:00Z">
              <w:r w:rsidR="001F4727">
                <w:rPr>
                  <w:color w:val="000000" w:themeColor="text1"/>
                </w:rPr>
                <w:t>4</w:t>
              </w:r>
            </w:ins>
            <w:del w:id="30" w:author="Dokulil Jiří" w:date="2018-11-13T02:03:00Z">
              <w:r w:rsidDel="001F4727">
                <w:rPr>
                  <w:color w:val="000000" w:themeColor="text1"/>
                </w:rPr>
                <w:delText>3</w:delText>
              </w:r>
            </w:del>
            <w:r>
              <w:rPr>
                <w:color w:val="000000" w:themeColor="text1"/>
              </w:rPr>
              <w:t xml:space="preserve">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zimního semestru volí cca 2-3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rPr>
                <w:bCs/>
                <w:iCs/>
              </w:rPr>
              <w:t>Anglický jazyk III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Ochrana obyvatelstva a IZS</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85171B">
              <w:rPr>
                <w:b/>
              </w:rPr>
              <w:t>prof. Ing. Dušan Vičar, CSc.</w:t>
            </w:r>
            <w:r>
              <w:t xml:space="preserve"> (50 %), doc. RSDr. Václav Lošek,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Podniková ekonomika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rPr>
              <w:t>doc. Ing. Zuzana Tučková, Ph.D.</w:t>
            </w:r>
            <w:r>
              <w:t xml:space="preserve"> (60 %),</w:t>
            </w:r>
            <w:r w:rsidRPr="003547D3">
              <w:t xml:space="preserve"> </w:t>
            </w:r>
            <w:r w:rsidRPr="003547D3">
              <w:rPr>
                <w:bCs/>
              </w:rPr>
              <w:t xml:space="preserve">Ing. et Ing. Jiří Konečný, Ph.D. </w:t>
            </w:r>
            <w:r>
              <w:t>(40 %)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Bezpečnost a ochrana objektů a osob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doc. Ing. Miroslav Tomek, PhD.</w:t>
            </w:r>
            <w:r>
              <w:t xml:space="preserve"> (80 %), Ing. Jan Strohmandl, Ph.D. (20 %)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bCs/>
                <w:iCs/>
              </w:rPr>
              <w:t>Kybernetická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prof. Ing. Jiří Dvořák, DrSc.</w:t>
            </w:r>
            <w:r>
              <w:t xml:space="preserve"> (</w:t>
            </w:r>
            <w:ins w:id="31" w:author="Dokulil Jiří" w:date="2018-11-19T01:40:00Z">
              <w:r w:rsidR="00037C4C">
                <w:t>8</w:t>
              </w:r>
            </w:ins>
            <w:del w:id="32" w:author="Dokulil Jiří" w:date="2018-11-19T01:40:00Z">
              <w:r w:rsidDel="00037C4C">
                <w:delText>9</w:delText>
              </w:r>
            </w:del>
            <w:r>
              <w:t>0 %), Ing. Pavel Valášek (10 %)</w:t>
            </w:r>
            <w:ins w:id="33" w:author="Dokulil Jiří" w:date="2018-11-18T23:54:00Z">
              <w:r w:rsidR="00DD1154">
                <w:t>, Ing. Petr Svoboda (10 %)</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1F4727" w:rsidTr="00F02ED2">
        <w:trPr>
          <w:ins w:id="34" w:author="Dokulil Jiří" w:date="2018-11-13T02:06:00Z"/>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ins w:id="35" w:author="Dokulil Jiří" w:date="2018-11-13T02:06:00Z"/>
              </w:rPr>
            </w:pPr>
            <w:ins w:id="36" w:author="Dokulil Jiří" w:date="2018-11-13T02:06:00Z">
              <w:r w:rsidRPr="00693724">
                <w:t>Provozní havárie a jejich prevence</w:t>
              </w:r>
            </w:ins>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37" w:author="Dokulil Jiří" w:date="2018-11-13T02:06:00Z"/>
              </w:rPr>
            </w:pPr>
            <w:ins w:id="38" w:author="Dokulil Jiří" w:date="2018-11-13T02:06:00Z">
              <w:r w:rsidRPr="00693724">
                <w:t>14p – 14s – 0</w:t>
              </w:r>
            </w:ins>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39" w:author="Dokulil Jiří" w:date="2018-11-13T02:06:00Z"/>
              </w:rPr>
            </w:pPr>
            <w:ins w:id="40" w:author="Dokulil Jiří" w:date="2018-11-13T02:06:00Z">
              <w:r w:rsidRPr="00693724">
                <w:t>k</w:t>
              </w:r>
              <w:r>
                <w:t>l</w:t>
              </w:r>
              <w:r w:rsidRPr="00693724">
                <w:t>z</w:t>
              </w:r>
            </w:ins>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jc w:val="center"/>
              <w:rPr>
                <w:ins w:id="41" w:author="Dokulil Jiří" w:date="2018-11-13T02:06:00Z"/>
              </w:rPr>
            </w:pPr>
            <w:ins w:id="42" w:author="Dokulil Jiří" w:date="2018-11-13T02:06:00Z">
              <w:r w:rsidRPr="00693724">
                <w:t>2</w:t>
              </w:r>
            </w:ins>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ins w:id="43" w:author="Dokulil Jiří" w:date="2018-11-13T02:06:00Z"/>
              </w:rPr>
            </w:pPr>
            <w:ins w:id="44" w:author="Dokulil Jiří" w:date="2018-11-13T02:06:00Z">
              <w:r w:rsidRPr="00693724">
                <w:rPr>
                  <w:b/>
                </w:rPr>
                <w:t>Ing. Slavomíra Vargová, PhD.</w:t>
              </w:r>
              <w:r w:rsidRPr="00693724">
                <w:t xml:space="preserve"> (100 %)</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DD1154" w:rsidP="001F4727">
            <w:pPr>
              <w:jc w:val="center"/>
              <w:rPr>
                <w:ins w:id="45" w:author="Dokulil Jiří" w:date="2018-11-13T02:06:00Z"/>
              </w:rPr>
            </w:pPr>
            <w:ins w:id="46" w:author="Dokulil Jiří" w:date="2018-11-13T02:06:00Z">
              <w:r>
                <w:t>2/LS</w:t>
              </w:r>
            </w:ins>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727" w:rsidRDefault="001F4727" w:rsidP="001F4727">
            <w:pPr>
              <w:rPr>
                <w:ins w:id="47" w:author="Dokulil Jiří" w:date="2018-11-13T02:06:00Z"/>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Sportovní aktivity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strike/>
              </w:rPr>
            </w:pPr>
            <w:r>
              <w:t>0p – 0s – 28c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ÚTV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t>Exkurze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20 hodin</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r>
              <w:t>ředitel ústavu</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 xml:space="preserve">   </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4. semestr: 2</w:t>
            </w:r>
            <w:ins w:id="48" w:author="Dokulil Jiří" w:date="2018-11-13T02:07:00Z">
              <w:r w:rsidR="001F4727">
                <w:rPr>
                  <w:color w:val="000000" w:themeColor="text1"/>
                </w:rPr>
                <w:t>2</w:t>
              </w:r>
            </w:ins>
            <w:del w:id="49" w:author="Dokulil Jiří" w:date="2018-11-13T02:07:00Z">
              <w:r w:rsidDel="001F4727">
                <w:rPr>
                  <w:color w:val="000000" w:themeColor="text1"/>
                </w:rPr>
                <w:delText>0</w:delText>
              </w:r>
            </w:del>
            <w:r>
              <w:rPr>
                <w:color w:val="000000" w:themeColor="text1"/>
              </w:rPr>
              <w:t xml:space="preserve"> hodin týdně + 20 hodin exkurze, 5 zk, </w:t>
            </w:r>
            <w:ins w:id="50" w:author="Dokulil Jiří" w:date="2018-11-13T02:07:00Z">
              <w:r w:rsidR="001F4727">
                <w:rPr>
                  <w:color w:val="000000" w:themeColor="text1"/>
                </w:rPr>
                <w:t>1</w:t>
              </w:r>
            </w:ins>
            <w:del w:id="51" w:author="Dokulil Jiří" w:date="2018-11-13T02:07:00Z">
              <w:r w:rsidDel="001F4727">
                <w:rPr>
                  <w:color w:val="000000" w:themeColor="text1"/>
                </w:rPr>
                <w:delText>0</w:delText>
              </w:r>
            </w:del>
            <w:r>
              <w:rPr>
                <w:color w:val="000000" w:themeColor="text1"/>
              </w:rPr>
              <w:t xml:space="preserve"> klz, 7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letního semestru volí cca 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Seminář k bakalářské práci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Řízení finančních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14p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Ing. et Ing. Jiří Konečný, Ph.D.</w:t>
            </w:r>
            <w:r>
              <w:rPr>
                <w:bCs/>
              </w:rPr>
              <w:t xml:space="preserve"> </w:t>
            </w:r>
            <w:r>
              <w:t>(90 %), Ing. Jiří Dokulil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Krizový management podniku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bCs/>
              </w:rPr>
              <w:t>Mgr. Marek Tomaštík,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Ekonomika krizových situací</w:t>
            </w:r>
            <w:r>
              <w:rPr>
                <w:color w:val="FF0000"/>
              </w:rPr>
              <w:t xml:space="preserve">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28p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BC43F5">
            <w:r w:rsidRPr="000A4F6B">
              <w:rPr>
                <w:b/>
                <w:bCs/>
              </w:rPr>
              <w:t>Ing. Eva Hoke, Ph.D.</w:t>
            </w:r>
            <w:r>
              <w:t xml:space="preserve"> (</w:t>
            </w:r>
            <w:ins w:id="52" w:author="Dokulil Jiří" w:date="2018-11-18T16:18:00Z">
              <w:r w:rsidR="00BC43F5">
                <w:t>10</w:t>
              </w:r>
            </w:ins>
            <w:del w:id="53" w:author="Dokulil Jiří" w:date="2018-11-18T16:18:00Z">
              <w:r w:rsidDel="00BC43F5">
                <w:delText>9</w:delText>
              </w:r>
            </w:del>
            <w:r>
              <w:t>0 %)</w:t>
            </w:r>
            <w:del w:id="54" w:author="Dokulil Jiří" w:date="2018-11-18T16:18:00Z">
              <w:r w:rsidDel="00BC43F5">
                <w:delText>, Ing. Jiří Dokulil (10 %)</w:delText>
              </w:r>
            </w:del>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Bezpečnost a ochrana zdraví na pracovišti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28p – 28s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(50 %), doc. Ing. Otakar Jiří Mika,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t>Za 5. semestr: 16 hodin týdně, 4 zk, 0 klz, 5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3. ročníku zimního semestru volí 1-2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Integrovaný systém managementu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20p – 20s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(90 %), Ing. Markéta Popelková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Podnikání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10p – 10s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doc. Ing. Zuzana Tučková, Ph.D.</w:t>
            </w:r>
            <w:r>
              <w:t xml:space="preserve"> (60 %), Ing. et Ing. Jiří Konečný, Ph.D. (40 %)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Odborná praxe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80 hodin</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rPr>
              <w:t>Mgr. Marek Tomaštík, Ph.D.</w:t>
            </w:r>
            <w:r>
              <w:t xml:space="preserve"> (garance realizace praxí), </w:t>
            </w:r>
            <w:r w:rsidRPr="00952DDC">
              <w:rPr>
                <w:b/>
              </w:rPr>
              <w:t>Ing. Petr Tomášek</w:t>
            </w:r>
            <w:r>
              <w:t xml:space="preserve"> (garance realizace praxí,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Bakalářská práce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 xml:space="preserve">0p – 0s – </w:t>
            </w:r>
            <w:r>
              <w:lastRenderedPageBreak/>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lastRenderedPageBreak/>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10</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961242">
              <w:rPr>
                <w:b/>
                <w:bCs/>
              </w:rPr>
              <w:t xml:space="preserve">Ing. et Ing. Jiří Konečný, </w:t>
            </w:r>
            <w:r w:rsidRPr="00961242">
              <w:rPr>
                <w:b/>
                <w:bCs/>
              </w:rPr>
              <w:lastRenderedPageBreak/>
              <w:t>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lastRenderedPageBreak/>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r>
              <w:rPr>
                <w:color w:val="000000" w:themeColor="text1"/>
              </w:rPr>
              <w:lastRenderedPageBreak/>
              <w:t xml:space="preserve">Za 6. semestr: </w:t>
            </w:r>
            <w:ins w:id="55" w:author="Dokulil Jiří" w:date="2018-11-18T16:20:00Z">
              <w:r w:rsidR="00BC43F5">
                <w:rPr>
                  <w:color w:val="000000" w:themeColor="text1"/>
                </w:rPr>
                <w:t>6</w:t>
              </w:r>
            </w:ins>
            <w:del w:id="56" w:author="Dokulil Jiří" w:date="2018-11-18T16:20:00Z">
              <w:r w:rsidDel="00BC43F5">
                <w:rPr>
                  <w:color w:val="000000" w:themeColor="text1"/>
                </w:rPr>
                <w:delText>7</w:delText>
              </w:r>
            </w:del>
            <w:r>
              <w:rPr>
                <w:color w:val="000000" w:themeColor="text1"/>
              </w:rPr>
              <w:t xml:space="preserve"> hodin týdně + 80 hodin odborná praxe, 1 zk, 1 kz, 3 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Pr="00952DDC" w:rsidRDefault="00311D7B" w:rsidP="00F02ED2">
            <w:pPr>
              <w:jc w:val="both"/>
            </w:pPr>
            <w:r w:rsidRPr="00952DDC">
              <w:t>Doporučení: Student si ve 3. ročníku letního semestru volí ze skupiny povinně volitelných tolik předmětů, aby si doplnil počet získaných kreditů na minimálně 180 za celé studium.</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Pr="00952DDC" w:rsidRDefault="00311D7B" w:rsidP="00F02ED2">
            <w:pPr>
              <w:tabs>
                <w:tab w:val="left" w:pos="1314"/>
              </w:tabs>
              <w:jc w:val="both"/>
            </w:pPr>
            <w:r w:rsidRPr="00952DDC">
              <w:t xml:space="preserve">Vysvětlivky: </w:t>
            </w:r>
            <w:r w:rsidRPr="00952DDC">
              <w:rPr>
                <w:sz w:val="2"/>
                <w:szCs w:val="2"/>
              </w:rPr>
              <w:t xml:space="preserve">  </w:t>
            </w:r>
            <w:r w:rsidRPr="00952DDC">
              <w:t>PZ - předmět profilujícího základu studijního programu;</w:t>
            </w:r>
          </w:p>
          <w:p w:rsidR="00311D7B" w:rsidRPr="00952DDC" w:rsidRDefault="00311D7B" w:rsidP="00F02ED2">
            <w:pPr>
              <w:jc w:val="both"/>
            </w:pPr>
            <w:r>
              <w:t xml:space="preserve">                      </w:t>
            </w:r>
            <w:r w:rsidRPr="00952DDC">
              <w:t>TZ- základní teoretický předmět profilujícího základu studijního programu;</w:t>
            </w:r>
          </w:p>
          <w:p w:rsidR="00311D7B" w:rsidRPr="00952DDC" w:rsidRDefault="00311D7B" w:rsidP="00311D7B">
            <w:pPr>
              <w:pStyle w:val="Odstavecseseznamem"/>
              <w:numPr>
                <w:ilvl w:val="0"/>
                <w:numId w:val="2"/>
              </w:numPr>
              <w:jc w:val="both"/>
              <w:rPr>
                <w:vertAlign w:val="superscript"/>
              </w:rPr>
            </w:pPr>
            <w:r w:rsidRPr="00952DDC">
              <w:t>student si volí z nabízené české a anglické varianty předmětu, které se liší počtem přiznaných kreditů, jednu alternativu.</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Default="00311D7B" w:rsidP="00F02ED2">
            <w:pPr>
              <w:jc w:val="center"/>
              <w:rPr>
                <w:b/>
                <w:sz w:val="22"/>
              </w:rPr>
            </w:pPr>
            <w:r>
              <w:rPr>
                <w:b/>
                <w:sz w:val="22"/>
              </w:rPr>
              <w:t>Povinně volitelné předměty - skupina 1</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Základy operačního výzkumu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28s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rPr>
                <w:bCs/>
              </w:rPr>
            </w:pPr>
            <w:r w:rsidRPr="00693724">
              <w:rPr>
                <w:b/>
              </w:rPr>
              <w:t>Ing. Dušan Hrabec,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rPr>
                <w:vertAlign w:val="superscript"/>
              </w:rP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Del="001F4727" w:rsidTr="001F4727">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7" w:author="Dokulil Jiří" w:date="2018-11-13T02:02: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58" w:author="Dokulil Jiří" w:date="2018-11-13T02:08:00Z"/>
          <w:trPrChange w:id="59" w:author="Dokulil Jiří" w:date="2018-11-13T02:02:00Z">
            <w:trPr>
              <w:gridBefore w:val="1"/>
            </w:trPr>
          </w:trPrChange>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0" w:author="Dokulil Jiří" w:date="2018-11-13T02:02:00Z">
              <w:tcPr>
                <w:tcW w:w="23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rPr>
                <w:del w:id="61" w:author="Dokulil Jiří" w:date="2018-11-13T02:08:00Z"/>
              </w:rPr>
            </w:pPr>
            <w:del w:id="62" w:author="Dokulil Jiří" w:date="2018-11-13T02:02:00Z">
              <w:r w:rsidRPr="00693724" w:rsidDel="001F4727">
                <w:delText>Krizové plánování</w:delText>
              </w:r>
            </w:del>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 w:author="Dokulil Jiří" w:date="2018-11-13T02:02:00Z">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jc w:val="center"/>
              <w:rPr>
                <w:del w:id="64" w:author="Dokulil Jiří" w:date="2018-11-13T02:08:00Z"/>
              </w:rPr>
            </w:pPr>
            <w:del w:id="65" w:author="Dokulil Jiří" w:date="2018-11-13T02:02:00Z">
              <w:r w:rsidRPr="00693724" w:rsidDel="001F4727">
                <w:delText>28p – 28s – 0</w:delText>
              </w:r>
              <w:r w:rsidDel="001F4727">
                <w:delText>c</w:delText>
              </w:r>
            </w:del>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 w:author="Dokulil Jiří" w:date="2018-11-13T02:02:00Z">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jc w:val="center"/>
              <w:rPr>
                <w:del w:id="67" w:author="Dokulil Jiří" w:date="2018-11-13T02:08:00Z"/>
              </w:rPr>
            </w:pPr>
            <w:del w:id="68" w:author="Dokulil Jiří" w:date="2018-11-13T02:02:00Z">
              <w:r w:rsidRPr="00693724" w:rsidDel="001F4727">
                <w:delText>z, zk</w:delText>
              </w:r>
            </w:del>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9" w:author="Dokulil Jiří" w:date="2018-11-13T02:02:00Z">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jc w:val="center"/>
              <w:rPr>
                <w:del w:id="70" w:author="Dokulil Jiří" w:date="2018-11-13T02:08:00Z"/>
              </w:rPr>
            </w:pPr>
            <w:del w:id="71" w:author="Dokulil Jiří" w:date="2018-11-13T02:02:00Z">
              <w:r w:rsidRPr="00693724" w:rsidDel="001F4727">
                <w:delText>4</w:delText>
              </w:r>
            </w:del>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72" w:author="Dokulil Jiří" w:date="2018-11-13T02:02:00Z">
              <w:tcPr>
                <w:tcW w:w="262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rPr>
                <w:del w:id="73" w:author="Dokulil Jiří" w:date="2018-11-13T02:08:00Z"/>
              </w:rPr>
            </w:pPr>
            <w:del w:id="74" w:author="Dokulil Jiří" w:date="2018-11-13T02:02:00Z">
              <w:r w:rsidRPr="00693724" w:rsidDel="001F4727">
                <w:rPr>
                  <w:b/>
                </w:rPr>
                <w:delText>Ing. Pavel Viskup, Ph.D.</w:delText>
              </w:r>
              <w:r w:rsidRPr="00693724" w:rsidDel="001F4727">
                <w:delText xml:space="preserve"> (90 %), Ing. Robert Pekaj (10 % - odborník z praxe)</w:delText>
              </w:r>
            </w:del>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75" w:author="Dokulil Jiří" w:date="2018-11-13T02:02:00Z">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1F4727" w:rsidRDefault="00311D7B" w:rsidP="00F02ED2">
            <w:pPr>
              <w:jc w:val="center"/>
              <w:rPr>
                <w:del w:id="76" w:author="Dokulil Jiří" w:date="2018-11-13T02:08:00Z"/>
              </w:rPr>
            </w:pPr>
            <w:del w:id="77" w:author="Dokulil Jiří" w:date="2018-11-13T02:02:00Z">
              <w:r w:rsidRPr="00693724" w:rsidDel="001F4727">
                <w:delText xml:space="preserve">2/ZS </w:delText>
              </w:r>
              <w:r w:rsidRPr="00693724" w:rsidDel="001F4727">
                <w:rPr>
                  <w:vertAlign w:val="superscript"/>
                </w:rPr>
                <w:delText>d)</w:delText>
              </w:r>
              <w:r w:rsidRPr="00693724" w:rsidDel="001F4727">
                <w:delText xml:space="preserve"> </w:delText>
              </w:r>
            </w:del>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78" w:author="Dokulil Jiří" w:date="2018-11-13T02:02:00Z">
              <w:tcPr>
                <w:tcW w:w="8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Del="001F4727" w:rsidRDefault="00311D7B" w:rsidP="00F02ED2">
            <w:pPr>
              <w:jc w:val="center"/>
              <w:rPr>
                <w:del w:id="79" w:author="Dokulil Jiří" w:date="2018-11-13T02:08:00Z"/>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Základy logistiky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28s –</w:t>
            </w:r>
            <w:ins w:id="80" w:author="Dokulil Jiří" w:date="2018-11-19T01:41:00Z">
              <w:r w:rsidR="00672156">
                <w:t xml:space="preserve"> </w:t>
              </w:r>
            </w:ins>
            <w:r w:rsidRPr="00693724">
              <w:t>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Del="00AB3D6C" w:rsidRDefault="00311D7B">
            <w:pPr>
              <w:rPr>
                <w:del w:id="81" w:author="Dokulil Jiří" w:date="2018-11-19T11:41:00Z"/>
              </w:rPr>
            </w:pPr>
            <w:r w:rsidRPr="00693724">
              <w:rPr>
                <w:b/>
              </w:rPr>
              <w:t>Ing. Martin Hart, Ph.D.</w:t>
            </w:r>
            <w:r w:rsidRPr="00693724">
              <w:t xml:space="preserve"> (90 %)</w:t>
            </w:r>
            <w:ins w:id="82" w:author="Dokulil Jiří" w:date="2018-11-19T11:41:00Z">
              <w:r w:rsidR="00AB3D6C">
                <w:t xml:space="preserve">, </w:t>
              </w:r>
            </w:ins>
          </w:p>
          <w:p w:rsidR="00311D7B" w:rsidRPr="00693724" w:rsidRDefault="00311D7B">
            <w:r w:rsidRPr="00693724">
              <w:t>Ing. Petr Mikulec,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Psychologie krizových situací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rPr>
                <w:bCs/>
              </w:rPr>
            </w:pPr>
            <w:r w:rsidRPr="00693724">
              <w:rPr>
                <w:b/>
              </w:rPr>
              <w:t>Mgr. Veronika Kavková,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Úvod do studia environmentálních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2/ZS</w:t>
            </w:r>
            <w:r w:rsidRPr="00693724">
              <w:rPr>
                <w:vertAlign w:val="superscript"/>
              </w:rPr>
              <w:t xml:space="preserve"> 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 xml:space="preserve">Přeprava nebezpečných věcí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28s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Ing. Jan Strohmandl, Ph.D.</w:t>
            </w:r>
            <w:r>
              <w:t xml:space="preserve"> (5</w:t>
            </w:r>
            <w:r w:rsidRPr="00693724">
              <w:t>0 %), doc. Ing. Miroslav Tomek, PhD. (</w:t>
            </w:r>
            <w:r>
              <w:t>5</w:t>
            </w:r>
            <w:r w:rsidRPr="00693724">
              <w:t>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Mitigace environmentálních rizik a adaptační strategie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14s – 0</w:t>
            </w:r>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86579F">
            <w:pPr>
              <w:suppressAutoHyphens/>
              <w:rPr>
                <w:bCs/>
              </w:rPr>
            </w:pPr>
            <w:r w:rsidRPr="00961242">
              <w:rPr>
                <w:b/>
                <w:bCs/>
              </w:rPr>
              <w:t>prof. Ing. František Božek, CSc.</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Projektový 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14</w:t>
            </w:r>
            <w:r w:rsidRPr="00693724">
              <w:t>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Pavel Taraba, Ph.D.</w:t>
            </w:r>
            <w:r w:rsidRPr="00693724">
              <w:t xml:space="preserve"> (90 %), Ing. Aleš Papadakis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strike/>
              </w:rPr>
            </w:pPr>
            <w:r w:rsidRPr="00693724">
              <w:t xml:space="preserve">Provozní management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14p – </w:t>
            </w:r>
            <w:r>
              <w:t>28s</w:t>
            </w:r>
            <w:r w:rsidRPr="00693724">
              <w:t xml:space="preserve"> – </w:t>
            </w:r>
            <w:r>
              <w:t>0</w:t>
            </w:r>
            <w:r w:rsidRPr="00693724">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strike/>
              </w:rP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doc. Ing. David Tuček, Ph.D.</w:t>
            </w:r>
            <w:r w:rsidRPr="00693724">
              <w:t xml:space="preserve"> (50 %), Mgr. Marek Tomaštík, Ph.D. (40 %), Ing. Vlastimil Kapsa,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t>Sběr a zpracování dat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0 – 14c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r w:rsidRPr="00693724">
              <w:rPr>
                <w:b/>
              </w:rPr>
              <w:t>RNDr. Martin Fajkus,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r w:rsidRPr="00693724">
              <w:t>Krizová a manažerská komunikace a etika</w:t>
            </w:r>
          </w:p>
        </w:tc>
        <w:tc>
          <w:tcPr>
            <w:tcW w:w="919" w:type="dxa"/>
            <w:gridSpan w:val="2"/>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14p – 14s – 0</w:t>
            </w:r>
          </w:p>
        </w:tc>
        <w:tc>
          <w:tcPr>
            <w:tcW w:w="850"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r w:rsidRPr="00693724">
              <w:rPr>
                <w:b/>
                <w:bCs/>
              </w:rPr>
              <w:t>Mgr. Marek Tomaštík,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vAlign w:val="center"/>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vAlign w:val="center"/>
          </w:tcPr>
          <w:p w:rsidR="00311D7B" w:rsidRDefault="00311D7B" w:rsidP="00F02ED2">
            <w:pPr>
              <w:jc w:val="center"/>
            </w:pPr>
          </w:p>
        </w:tc>
      </w:tr>
      <w:tr w:rsidR="00311D7B" w:rsidDel="001F4727" w:rsidTr="00F02ED2">
        <w:trPr>
          <w:del w:id="83" w:author="Dokulil Jiří" w:date="2018-11-13T02:08:00Z"/>
        </w:trPr>
        <w:tc>
          <w:tcPr>
            <w:tcW w:w="2375" w:type="dxa"/>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rPr>
                <w:del w:id="84" w:author="Dokulil Jiří" w:date="2018-11-13T02:08:00Z"/>
              </w:rPr>
            </w:pPr>
            <w:del w:id="85" w:author="Dokulil Jiří" w:date="2018-11-13T02:06:00Z">
              <w:r w:rsidRPr="00693724" w:rsidDel="001F4727">
                <w:delText>Provozní havárie a jejich prevence</w:delText>
              </w:r>
            </w:del>
          </w:p>
        </w:tc>
        <w:tc>
          <w:tcPr>
            <w:tcW w:w="919" w:type="dxa"/>
            <w:gridSpan w:val="2"/>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jc w:val="center"/>
              <w:rPr>
                <w:del w:id="86" w:author="Dokulil Jiří" w:date="2018-11-13T02:08:00Z"/>
              </w:rPr>
            </w:pPr>
            <w:del w:id="87" w:author="Dokulil Jiří" w:date="2018-11-13T02:06:00Z">
              <w:r w:rsidRPr="00693724" w:rsidDel="001F4727">
                <w:delText>14p – 14s – 0</w:delText>
              </w:r>
            </w:del>
          </w:p>
        </w:tc>
        <w:tc>
          <w:tcPr>
            <w:tcW w:w="850" w:type="dxa"/>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jc w:val="center"/>
              <w:rPr>
                <w:del w:id="88" w:author="Dokulil Jiří" w:date="2018-11-13T02:08:00Z"/>
              </w:rPr>
            </w:pPr>
            <w:del w:id="89" w:author="Dokulil Jiří" w:date="2018-11-13T02:06:00Z">
              <w:r w:rsidRPr="00693724" w:rsidDel="001F4727">
                <w:delText>k</w:delText>
              </w:r>
              <w:r w:rsidDel="001F4727">
                <w:delText>l</w:delText>
              </w:r>
              <w:r w:rsidRPr="00693724" w:rsidDel="001F4727">
                <w:delText>z</w:delText>
              </w:r>
            </w:del>
          </w:p>
        </w:tc>
        <w:tc>
          <w:tcPr>
            <w:tcW w:w="709" w:type="dxa"/>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jc w:val="center"/>
              <w:rPr>
                <w:del w:id="90" w:author="Dokulil Jiří" w:date="2018-11-13T02:08:00Z"/>
              </w:rPr>
            </w:pPr>
            <w:del w:id="91" w:author="Dokulil Jiří" w:date="2018-11-13T02:06:00Z">
              <w:r w:rsidRPr="00693724" w:rsidDel="001F4727">
                <w:delText>2</w:delText>
              </w:r>
            </w:del>
          </w:p>
        </w:tc>
        <w:tc>
          <w:tcPr>
            <w:tcW w:w="2625" w:type="dxa"/>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rPr>
                <w:del w:id="92" w:author="Dokulil Jiří" w:date="2018-11-13T02:08:00Z"/>
              </w:rPr>
            </w:pPr>
            <w:del w:id="93" w:author="Dokulil Jiří" w:date="2018-11-13T02:06:00Z">
              <w:r w:rsidRPr="00693724" w:rsidDel="001F4727">
                <w:rPr>
                  <w:b/>
                </w:rPr>
                <w:delText>Ing. Slavomíra Vargová, PhD.</w:delText>
              </w:r>
              <w:r w:rsidRPr="00693724" w:rsidDel="001F4727">
                <w:delText xml:space="preserve"> (100 %)</w:delText>
              </w:r>
            </w:del>
          </w:p>
        </w:tc>
        <w:tc>
          <w:tcPr>
            <w:tcW w:w="993" w:type="dxa"/>
            <w:tcBorders>
              <w:top w:val="single" w:sz="4" w:space="0" w:color="auto"/>
              <w:left w:val="single" w:sz="4" w:space="0" w:color="auto"/>
              <w:bottom w:val="single" w:sz="4" w:space="0" w:color="auto"/>
              <w:right w:val="single" w:sz="4" w:space="0" w:color="auto"/>
            </w:tcBorders>
            <w:vAlign w:val="center"/>
          </w:tcPr>
          <w:p w:rsidR="00311D7B" w:rsidRPr="00693724" w:rsidDel="001F4727" w:rsidRDefault="00311D7B" w:rsidP="00F02ED2">
            <w:pPr>
              <w:jc w:val="center"/>
              <w:rPr>
                <w:del w:id="94" w:author="Dokulil Jiří" w:date="2018-11-13T02:08:00Z"/>
              </w:rPr>
            </w:pPr>
            <w:del w:id="95" w:author="Dokulil Jiří" w:date="2018-11-13T02:06:00Z">
              <w:r w:rsidRPr="00693724" w:rsidDel="001F4727">
                <w:delText xml:space="preserve">2/LS </w:delText>
              </w:r>
              <w:r w:rsidRPr="00693724" w:rsidDel="001F4727">
                <w:rPr>
                  <w:vertAlign w:val="superscript"/>
                </w:rPr>
                <w:delText>d)</w:delText>
              </w:r>
            </w:del>
          </w:p>
        </w:tc>
        <w:tc>
          <w:tcPr>
            <w:tcW w:w="814" w:type="dxa"/>
            <w:tcBorders>
              <w:top w:val="single" w:sz="4" w:space="0" w:color="auto"/>
              <w:left w:val="single" w:sz="4" w:space="0" w:color="auto"/>
              <w:bottom w:val="single" w:sz="4" w:space="0" w:color="auto"/>
              <w:right w:val="single" w:sz="4" w:space="0" w:color="auto"/>
            </w:tcBorders>
            <w:vAlign w:val="center"/>
          </w:tcPr>
          <w:p w:rsidR="00311D7B" w:rsidDel="001F4727" w:rsidRDefault="00311D7B" w:rsidP="00F02ED2">
            <w:pPr>
              <w:jc w:val="center"/>
              <w:rPr>
                <w:del w:id="96" w:author="Dokulil Jiří" w:date="2018-11-13T02:08:00Z"/>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Informační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14p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bCs/>
              </w:rPr>
              <w:t>prof. Ing. Jiří Dvořák, DrSc.</w:t>
            </w:r>
            <w:r w:rsidRPr="00693724">
              <w:rPr>
                <w:bCs/>
              </w:rPr>
              <w:t xml:space="preserve"> </w:t>
            </w:r>
            <w:r w:rsidRPr="00693724">
              <w:t>(50 %), Ing. Petr Svoboda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color w:val="FF0000"/>
              </w:rPr>
              <w:t xml:space="preserve">   </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rPr>
                <w:vertAlign w:val="superscript"/>
                <w:lang w:val="en-GB"/>
              </w:rPr>
            </w:pPr>
            <w:r w:rsidRPr="00693724">
              <w:rPr>
                <w:iCs/>
                <w:lang w:val="en-GB"/>
              </w:rPr>
              <w:t xml:space="preserve">Environmental Hazards and Health </w:t>
            </w:r>
            <w:r w:rsidRPr="00693724">
              <w:rPr>
                <w:b/>
                <w:iCs/>
                <w:vertAlign w:val="superscript"/>
                <w:lang w:val="en-GB"/>
              </w:rPr>
              <w:t>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28p – 14s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Meteorologická a hydrologická rizika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28p – 28s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F02ED2">
            <w:pPr>
              <w:suppressAutoHyphens/>
            </w:pPr>
            <w:r>
              <w:rPr>
                <w:b/>
                <w:bCs/>
              </w:rPr>
              <w:t>Mgr. Ing. Jiří Lehejček,</w:t>
            </w:r>
            <w:r w:rsidR="00311D7B" w:rsidRPr="00693724">
              <w:rPr>
                <w:b/>
                <w:bCs/>
              </w:rPr>
              <w:t xml:space="preserve"> Ph.D.</w:t>
            </w:r>
            <w:r w:rsidR="00311D7B" w:rsidRPr="00693724">
              <w:rPr>
                <w:bCs/>
              </w:rPr>
              <w:t xml:space="preserve"> </w:t>
            </w:r>
            <w:r w:rsidR="00311D7B"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Studentská odborná aktivita </w:t>
            </w:r>
            <w:r w:rsidRPr="00693724">
              <w:rPr>
                <w:b/>
                <w:vertAlign w:val="superscript"/>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lang w:val="en-GB"/>
              </w:rPr>
            </w:pPr>
            <w:r w:rsidRPr="00693724">
              <w:rPr>
                <w:lang w:val="en-GB"/>
              </w:rPr>
              <w:t xml:space="preserve">Student special activity </w:t>
            </w:r>
            <w:r w:rsidRPr="00693724">
              <w:rPr>
                <w:b/>
                <w:vertAlign w:val="superscript"/>
                <w:lang w:val="en-GB"/>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rPr>
          <w:trHeight w:val="678"/>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Default="00311D7B" w:rsidP="00F02ED2">
            <w:pPr>
              <w:jc w:val="both"/>
              <w:rPr>
                <w:b/>
              </w:rPr>
            </w:pPr>
            <w:r>
              <w:rPr>
                <w:b/>
              </w:rPr>
              <w:t>Podmínka pro splnění této skupiny předmětů:</w:t>
            </w:r>
          </w:p>
          <w:p w:rsidR="00311D7B" w:rsidRDefault="00311D7B" w:rsidP="00F02ED2">
            <w:pPr>
              <w:jc w:val="both"/>
            </w:pPr>
            <w:r>
              <w:t>Student si volí ze skupiny povinně volitelných předmětů, tak aby si doplnil počet potřebných kreditů za celé studium.</w:t>
            </w:r>
          </w:p>
        </w:tc>
      </w:tr>
      <w:tr w:rsidR="00311D7B" w:rsidTr="00F02ED2">
        <w:trPr>
          <w:trHeight w:val="284"/>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Pr="00610697" w:rsidRDefault="00311D7B" w:rsidP="00F02ED2">
            <w:pPr>
              <w:tabs>
                <w:tab w:val="left" w:pos="1456"/>
              </w:tabs>
              <w:jc w:val="both"/>
            </w:pPr>
            <w:r w:rsidRPr="00610697">
              <w:t xml:space="preserve">Vysvětlivky: </w:t>
            </w:r>
            <w:r w:rsidRPr="00610697">
              <w:rPr>
                <w:sz w:val="8"/>
                <w:szCs w:val="8"/>
              </w:rPr>
              <w:t xml:space="preserve"> </w:t>
            </w:r>
            <w:r w:rsidRPr="00610697">
              <w:rPr>
                <w:sz w:val="2"/>
                <w:szCs w:val="2"/>
              </w:rPr>
              <w:t xml:space="preserve">           </w:t>
            </w:r>
            <w:r w:rsidRPr="00610697">
              <w:rPr>
                <w:b/>
                <w:vertAlign w:val="superscript"/>
              </w:rPr>
              <w:t>b)</w:t>
            </w:r>
            <w:r w:rsidRPr="00610697">
              <w:t xml:space="preserve">   </w:t>
            </w:r>
            <w:r w:rsidRPr="00610697">
              <w:rPr>
                <w:sz w:val="2"/>
                <w:szCs w:val="2"/>
              </w:rPr>
              <w:t xml:space="preserve"> </w:t>
            </w:r>
            <w:r w:rsidRPr="00610697">
              <w:t>předmět je přednášen výhradně v anglickém jazyce;</w:t>
            </w:r>
          </w:p>
          <w:p w:rsidR="00311D7B" w:rsidRPr="00610697" w:rsidRDefault="00311D7B" w:rsidP="00311D7B">
            <w:pPr>
              <w:pStyle w:val="Odstavecseseznamem"/>
              <w:numPr>
                <w:ilvl w:val="0"/>
                <w:numId w:val="4"/>
              </w:numPr>
              <w:tabs>
                <w:tab w:val="left" w:pos="1456"/>
              </w:tabs>
              <w:jc w:val="both"/>
            </w:pPr>
            <w:r w:rsidRPr="00610697">
              <w:t>student si volí z nabízené české a anglické varianty předmětu, které se liší počtem přiznaných</w:t>
            </w:r>
          </w:p>
          <w:p w:rsidR="00311D7B" w:rsidRPr="00610697" w:rsidRDefault="00311D7B" w:rsidP="00F02ED2">
            <w:pPr>
              <w:tabs>
                <w:tab w:val="left" w:pos="1456"/>
              </w:tabs>
              <w:ind w:left="1172"/>
              <w:jc w:val="both"/>
            </w:pPr>
            <w:r w:rsidRPr="00610697">
              <w:t xml:space="preserve">     </w:t>
            </w:r>
            <w:r w:rsidRPr="00610697">
              <w:rPr>
                <w:sz w:val="2"/>
                <w:szCs w:val="2"/>
              </w:rPr>
              <w:t xml:space="preserve">  </w:t>
            </w:r>
            <w:r w:rsidRPr="00610697">
              <w:t>kreditů, jednu alternativu;</w:t>
            </w:r>
          </w:p>
          <w:p w:rsidR="00311D7B" w:rsidRPr="00610697" w:rsidRDefault="00311D7B" w:rsidP="00311D7B">
            <w:pPr>
              <w:pStyle w:val="Odstavecseseznamem"/>
              <w:numPr>
                <w:ilvl w:val="0"/>
                <w:numId w:val="4"/>
              </w:numPr>
              <w:tabs>
                <w:tab w:val="left" w:pos="1456"/>
              </w:tabs>
              <w:jc w:val="both"/>
              <w:rPr>
                <w:b/>
              </w:rPr>
            </w:pPr>
            <w:r w:rsidRPr="00610697">
              <w:t>volba druhu semestru je fixně stanovena, zatímco ročník je pouze doporučený;</w:t>
            </w:r>
          </w:p>
          <w:p w:rsidR="00311D7B" w:rsidRPr="00610697" w:rsidRDefault="00311D7B" w:rsidP="00311D7B">
            <w:pPr>
              <w:pStyle w:val="Odstavecseseznamem"/>
              <w:numPr>
                <w:ilvl w:val="0"/>
                <w:numId w:val="4"/>
              </w:numPr>
              <w:tabs>
                <w:tab w:val="left" w:pos="1456"/>
              </w:tabs>
              <w:jc w:val="both"/>
              <w:rPr>
                <w:b/>
              </w:rPr>
            </w:pPr>
            <w:r w:rsidRPr="00610697">
              <w:t>student může obhájit „Studentskou odbornou aktivitu“ v  kterémkoli letním semestru.</w:t>
            </w:r>
          </w:p>
        </w:tc>
      </w:tr>
      <w:tr w:rsidR="00311D7B" w:rsidDel="009D3DAE" w:rsidTr="00F02ED2">
        <w:trPr>
          <w:del w:id="97" w:author="Dokulil Jiří" w:date="2018-11-18T16:21:00Z"/>
        </w:trPr>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Del="009D3DAE" w:rsidRDefault="00311D7B" w:rsidP="00F02ED2">
            <w:pPr>
              <w:jc w:val="center"/>
              <w:rPr>
                <w:del w:id="98" w:author="Dokulil Jiří" w:date="2018-11-18T16:21:00Z"/>
              </w:rPr>
            </w:pPr>
            <w:del w:id="99" w:author="Dokulil Jiří" w:date="2018-11-18T16:21:00Z">
              <w:r w:rsidDel="009D3DAE">
                <w:rPr>
                  <w:b/>
                  <w:sz w:val="22"/>
                </w:rPr>
                <w:delText>Povinně volitelné předměty - skupina 2</w:delText>
              </w:r>
            </w:del>
          </w:p>
        </w:tc>
      </w:tr>
      <w:tr w:rsidR="00311D7B" w:rsidDel="009D3DAE" w:rsidTr="00F02ED2">
        <w:trPr>
          <w:del w:id="100" w:author="Dokulil Jiří" w:date="2018-11-18T16:21: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1" w:author="Dokulil Jiří" w:date="2018-11-18T16:21: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2" w:author="Dokulil Jiří" w:date="2018-11-18T16:21: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3" w:author="Dokulil Jiří" w:date="2018-11-18T16:21: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4" w:author="Dokulil Jiří" w:date="2018-11-18T16:21: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5" w:author="Dokulil Jiří" w:date="2018-11-18T16:21: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6" w:author="Dokulil Jiří" w:date="2018-11-18T16:21: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7" w:author="Dokulil Jiří" w:date="2018-11-18T16:21:00Z"/>
              </w:rPr>
            </w:pPr>
          </w:p>
        </w:tc>
      </w:tr>
      <w:tr w:rsidR="00311D7B" w:rsidDel="009D3DAE" w:rsidTr="00F02ED2">
        <w:trPr>
          <w:del w:id="108" w:author="Dokulil Jiří" w:date="2018-11-18T16:21: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09" w:author="Dokulil Jiří" w:date="2018-11-18T16:21: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0" w:author="Dokulil Jiří" w:date="2018-11-18T16:21: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1" w:author="Dokulil Jiří" w:date="2018-11-18T16:21: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2" w:author="Dokulil Jiří" w:date="2018-11-18T16:21: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3" w:author="Dokulil Jiří" w:date="2018-11-18T16:21: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4" w:author="Dokulil Jiří" w:date="2018-11-18T16:21: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5" w:author="Dokulil Jiří" w:date="2018-11-18T16:21:00Z"/>
              </w:rPr>
            </w:pPr>
          </w:p>
        </w:tc>
      </w:tr>
      <w:tr w:rsidR="00311D7B" w:rsidDel="009D3DAE" w:rsidTr="00F02ED2">
        <w:trPr>
          <w:del w:id="116" w:author="Dokulil Jiří" w:date="2018-11-18T16:21: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7" w:author="Dokulil Jiří" w:date="2018-11-18T16:21: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8" w:author="Dokulil Jiří" w:date="2018-11-18T16:21: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19" w:author="Dokulil Jiří" w:date="2018-11-18T16:21: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20" w:author="Dokulil Jiří" w:date="2018-11-18T16:21: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21" w:author="Dokulil Jiří" w:date="2018-11-18T16:21: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22" w:author="Dokulil Jiří" w:date="2018-11-18T16:21: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123" w:author="Dokulil Jiří" w:date="2018-11-18T16:21:00Z"/>
              </w:rPr>
            </w:pPr>
          </w:p>
        </w:tc>
      </w:tr>
      <w:tr w:rsidR="00311D7B" w:rsidDel="009D3DAE" w:rsidTr="00F02ED2">
        <w:trPr>
          <w:trHeight w:val="422"/>
          <w:del w:id="124" w:author="Dokulil Jiří" w:date="2018-11-18T16:21:00Z"/>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Del="009D3DAE" w:rsidRDefault="00311D7B" w:rsidP="00F02ED2">
            <w:pPr>
              <w:jc w:val="both"/>
              <w:rPr>
                <w:del w:id="125" w:author="Dokulil Jiří" w:date="2018-11-18T16:21:00Z"/>
                <w:b/>
              </w:rPr>
            </w:pPr>
            <w:del w:id="126" w:author="Dokulil Jiří" w:date="2018-11-18T16:21:00Z">
              <w:r w:rsidDel="009D3DAE">
                <w:rPr>
                  <w:b/>
                </w:rPr>
                <w:delText>Podmínka pro splnění této skupiny předmětů:</w:delText>
              </w:r>
            </w:del>
          </w:p>
          <w:p w:rsidR="00311D7B" w:rsidDel="009D3DAE" w:rsidRDefault="00311D7B" w:rsidP="00F02ED2">
            <w:pPr>
              <w:jc w:val="both"/>
              <w:rPr>
                <w:del w:id="127" w:author="Dokulil Jiří" w:date="2018-11-18T16:21:00Z"/>
                <w:b/>
              </w:rPr>
            </w:pPr>
          </w:p>
          <w:p w:rsidR="00311D7B" w:rsidDel="009D3DAE" w:rsidRDefault="00311D7B" w:rsidP="00F02ED2">
            <w:pPr>
              <w:jc w:val="both"/>
              <w:rPr>
                <w:del w:id="128" w:author="Dokulil Jiří" w:date="2018-11-18T16:21:00Z"/>
              </w:rPr>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 Součásti SZZ a jejich obsah</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50"/>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pPr>
            <w:r>
              <w:rPr>
                <w:b/>
              </w:rPr>
              <w:t>Integrovaná bezpečnost</w:t>
            </w:r>
            <w:r>
              <w:t xml:space="preserve"> („Procesy hodnocení a ovládání rizik“, „Bezpečnost a ochrana objektů a osob“, „Kybernetická bezpečnost“.);</w:t>
            </w:r>
          </w:p>
          <w:p w:rsidR="00311D7B" w:rsidRDefault="00311D7B" w:rsidP="00F02ED2">
            <w:pPr>
              <w:spacing w:after="120"/>
              <w:jc w:val="both"/>
            </w:pPr>
            <w:r>
              <w:rPr>
                <w:b/>
              </w:rPr>
              <w:t xml:space="preserve">Krizový management </w:t>
            </w:r>
            <w:r>
              <w:t>(„Management“, „Krizový management a bezpečnostní systém v ČR“, „Krizový management podniku“).</w:t>
            </w:r>
          </w:p>
          <w:p w:rsidR="00311D7B" w:rsidRDefault="00311D7B" w:rsidP="00F02ED2">
            <w:pPr>
              <w:spacing w:after="40"/>
              <w:jc w:val="both"/>
              <w:rPr>
                <w:b/>
              </w:rPr>
            </w:pPr>
            <w:r>
              <w:rPr>
                <w:b/>
              </w:rPr>
              <w:lastRenderedPageBreak/>
              <w:t>Povinně volitelné:</w:t>
            </w:r>
          </w:p>
          <w:p w:rsidR="00311D7B" w:rsidRDefault="00311D7B" w:rsidP="00311D7B">
            <w:pPr>
              <w:numPr>
                <w:ilvl w:val="0"/>
                <w:numId w:val="3"/>
              </w:numPr>
              <w:suppressAutoHyphens/>
              <w:ind w:left="397" w:hanging="397"/>
              <w:jc w:val="both"/>
            </w:pPr>
            <w:r>
              <w:rPr>
                <w:b/>
              </w:rPr>
              <w:t xml:space="preserve">Ekonomické aspekty ovládání rizik </w:t>
            </w:r>
            <w:r>
              <w:t>(„Vybrané otázky z Makroekonomie a Mikroekonomie“, „Podniková ekonomika“, „Řízení finančních rizik“.);</w:t>
            </w:r>
          </w:p>
          <w:p w:rsidR="00311D7B" w:rsidRDefault="00311D7B" w:rsidP="00311D7B">
            <w:pPr>
              <w:numPr>
                <w:ilvl w:val="0"/>
                <w:numId w:val="3"/>
              </w:numPr>
              <w:suppressAutoHyphens/>
              <w:spacing w:after="120"/>
              <w:ind w:left="397" w:hanging="397"/>
              <w:jc w:val="both"/>
            </w:pPr>
            <w:r>
              <w:rPr>
                <w:b/>
              </w:rPr>
              <w:t xml:space="preserve">Bezpečnost provozu </w:t>
            </w:r>
            <w:r>
              <w:t xml:space="preserve">(„Bezpečnost </w:t>
            </w:r>
            <w:r>
              <w:rPr>
                <w:color w:val="000000" w:themeColor="text1"/>
              </w:rPr>
              <w:t xml:space="preserve">a ochrana zdraví </w:t>
            </w:r>
            <w:r>
              <w:t>na pracovišti“, „Integrovaný systém managementu“).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lastRenderedPageBreak/>
              <w:t>Další studijní povinnosti</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41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Návrh témat kvalifikačních prací a témata obhájených prací</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42"/>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rPr>
                <w:color w:val="000000" w:themeColor="text1"/>
              </w:rPr>
            </w:pPr>
            <w:r>
              <w:rPr>
                <w:color w:val="000000" w:themeColor="text1"/>
              </w:rPr>
              <w:t>Identifikace rizik vybraného druhu přírodních pohrom ve zvoleném regionu a možnosti jejich mitigace;</w:t>
            </w:r>
          </w:p>
          <w:p w:rsidR="00311D7B" w:rsidRDefault="00311D7B" w:rsidP="00F02ED2">
            <w:pPr>
              <w:jc w:val="both"/>
              <w:rPr>
                <w:color w:val="000000" w:themeColor="text1"/>
              </w:rPr>
            </w:pPr>
            <w:r>
              <w:rPr>
                <w:color w:val="000000" w:themeColor="text1"/>
              </w:rPr>
              <w:t>Regresní model vybraného druhu rizik v provozu firmy, instituce veřejné správy či regionu;</w:t>
            </w:r>
          </w:p>
          <w:p w:rsidR="00311D7B" w:rsidRDefault="00311D7B" w:rsidP="00F02ED2">
            <w:pPr>
              <w:jc w:val="both"/>
              <w:rPr>
                <w:color w:val="000000" w:themeColor="text1"/>
              </w:rPr>
            </w:pPr>
            <w:r>
              <w:rPr>
                <w:color w:val="000000" w:themeColor="text1"/>
              </w:rPr>
              <w:t>Vyhodnocení úvěrového rizika ve zvoleném podniku;</w:t>
            </w:r>
          </w:p>
          <w:p w:rsidR="00311D7B" w:rsidRDefault="00311D7B" w:rsidP="00F02ED2">
            <w:pPr>
              <w:jc w:val="both"/>
              <w:rPr>
                <w:color w:val="000000" w:themeColor="text1"/>
              </w:rPr>
            </w:pPr>
            <w:r>
              <w:rPr>
                <w:color w:val="000000" w:themeColor="text1"/>
              </w:rPr>
              <w:t>Vyhodnocení zvoleného druhu měnového rizika (EUR, USD nebo GBP) ve vybrané firmě;</w:t>
            </w:r>
          </w:p>
          <w:p w:rsidR="00311D7B" w:rsidRDefault="00311D7B" w:rsidP="00F02ED2">
            <w:pPr>
              <w:jc w:val="both"/>
              <w:rPr>
                <w:color w:val="000000" w:themeColor="text1"/>
              </w:rPr>
            </w:pPr>
            <w:r>
              <w:rPr>
                <w:color w:val="000000" w:themeColor="text1"/>
              </w:rPr>
              <w:t>Vyhodnocení investičního rizika ve zvolené firmě;</w:t>
            </w:r>
          </w:p>
          <w:p w:rsidR="00311D7B" w:rsidRDefault="00311D7B" w:rsidP="00F02ED2">
            <w:pPr>
              <w:jc w:val="both"/>
              <w:rPr>
                <w:color w:val="000000" w:themeColor="text1"/>
              </w:rPr>
            </w:pPr>
            <w:r>
              <w:rPr>
                <w:color w:val="000000" w:themeColor="text1"/>
              </w:rPr>
              <w:t>Kvalitativní vyhodnocení rizik nezaměstnanosti vybraného regionu;</w:t>
            </w:r>
          </w:p>
          <w:p w:rsidR="00311D7B" w:rsidRDefault="00311D7B" w:rsidP="00F02ED2">
            <w:pPr>
              <w:jc w:val="both"/>
              <w:rPr>
                <w:color w:val="000000" w:themeColor="text1"/>
              </w:rPr>
            </w:pPr>
            <w:r>
              <w:rPr>
                <w:color w:val="000000" w:themeColor="text1"/>
              </w:rPr>
              <w:t>Identifikace externích rizik v provozu vybrané firmy;</w:t>
            </w:r>
          </w:p>
          <w:p w:rsidR="00311D7B" w:rsidRDefault="00311D7B" w:rsidP="00F02ED2">
            <w:pPr>
              <w:jc w:val="both"/>
              <w:rPr>
                <w:color w:val="000000" w:themeColor="text1"/>
              </w:rPr>
            </w:pPr>
            <w:r>
              <w:rPr>
                <w:color w:val="000000" w:themeColor="text1"/>
              </w:rPr>
              <w:t>Identifikace interních rizik v provozu vybrané firmy;</w:t>
            </w:r>
          </w:p>
          <w:p w:rsidR="00311D7B" w:rsidRDefault="00311D7B" w:rsidP="00F02ED2">
            <w:pPr>
              <w:jc w:val="both"/>
              <w:rPr>
                <w:color w:val="000000" w:themeColor="text1"/>
              </w:rPr>
            </w:pPr>
            <w:r>
              <w:rPr>
                <w:color w:val="000000" w:themeColor="text1"/>
              </w:rPr>
              <w:t>Identifikace technologického rizika v provozu zvolené firmy;</w:t>
            </w:r>
          </w:p>
          <w:p w:rsidR="00311D7B" w:rsidRDefault="00311D7B" w:rsidP="00F02ED2">
            <w:pPr>
              <w:jc w:val="both"/>
              <w:rPr>
                <w:color w:val="000000" w:themeColor="text1"/>
              </w:rPr>
            </w:pPr>
            <w:r>
              <w:rPr>
                <w:color w:val="000000" w:themeColor="text1"/>
              </w:rPr>
              <w:t>Sestavení registru hrozeb ve zvolené organizaci veřejné správy;</w:t>
            </w:r>
          </w:p>
          <w:p w:rsidR="00311D7B" w:rsidRDefault="00311D7B" w:rsidP="00F02ED2">
            <w:pPr>
              <w:jc w:val="both"/>
              <w:rPr>
                <w:color w:val="000000" w:themeColor="text1"/>
              </w:rPr>
            </w:pPr>
            <w:r>
              <w:rPr>
                <w:color w:val="000000" w:themeColor="text1"/>
              </w:rPr>
              <w:t xml:space="preserve">Možnosti aplikace dobrovolných aktivit v provozu zvolené firmy. </w:t>
            </w:r>
          </w:p>
          <w:p w:rsidR="00311D7B" w:rsidRDefault="00311D7B" w:rsidP="00F02ED2">
            <w:pPr>
              <w:jc w:val="both"/>
            </w:pPr>
            <w:r>
              <w:t>Krizová komunikace vybrané mimořádné události;</w:t>
            </w:r>
          </w:p>
          <w:p w:rsidR="00311D7B" w:rsidRDefault="00311D7B" w:rsidP="00F02ED2">
            <w:pPr>
              <w:jc w:val="both"/>
            </w:pPr>
            <w:r>
              <w:t>Analýza rizik ergonomických rizik na vybraném pracovišti;</w:t>
            </w:r>
          </w:p>
          <w:p w:rsidR="00311D7B" w:rsidRDefault="00311D7B" w:rsidP="00F02ED2">
            <w:pPr>
              <w:jc w:val="both"/>
            </w:pPr>
            <w:r>
              <w:t>BOZP při vybrané pracovní činnosti;</w:t>
            </w:r>
          </w:p>
          <w:p w:rsidR="00311D7B" w:rsidRDefault="00311D7B" w:rsidP="00F02ED2">
            <w:pPr>
              <w:jc w:val="both"/>
            </w:pPr>
            <w:r>
              <w:t>Návrh krizového plánu výrobní firmy;</w:t>
            </w:r>
          </w:p>
          <w:p w:rsidR="00311D7B" w:rsidRDefault="00311D7B" w:rsidP="00F02ED2">
            <w:pPr>
              <w:jc w:val="both"/>
            </w:pPr>
            <w:r>
              <w:t>Návrh na zlepšení interní organizace ve vybrané organizaci;</w:t>
            </w:r>
          </w:p>
          <w:p w:rsidR="00311D7B" w:rsidRDefault="00311D7B" w:rsidP="00F02ED2">
            <w:pPr>
              <w:jc w:val="both"/>
            </w:pPr>
            <w:r>
              <w:t>Analýza a řízení finančních rizik v podniku;</w:t>
            </w:r>
          </w:p>
          <w:p w:rsidR="00311D7B" w:rsidRDefault="00311D7B" w:rsidP="00F02ED2">
            <w:pPr>
              <w:jc w:val="both"/>
            </w:pPr>
            <w:r>
              <w:t>Analýza kompetencí krizových manažerů;</w:t>
            </w:r>
          </w:p>
          <w:p w:rsidR="00311D7B" w:rsidRDefault="00311D7B" w:rsidP="00F02ED2">
            <w:pPr>
              <w:jc w:val="both"/>
            </w:pPr>
            <w:r>
              <w:t>Analýza rizik při přepravě nebezpečných látek (ADR);</w:t>
            </w:r>
          </w:p>
          <w:p w:rsidR="00311D7B" w:rsidRDefault="00311D7B" w:rsidP="00F02ED2">
            <w:pPr>
              <w:jc w:val="both"/>
            </w:pPr>
            <w:r>
              <w:t>Analýza rizika projektu vybrané firmy;</w:t>
            </w:r>
          </w:p>
          <w:p w:rsidR="00311D7B" w:rsidRDefault="00311D7B" w:rsidP="00F02ED2">
            <w:pPr>
              <w:jc w:val="both"/>
            </w:pPr>
            <w:r>
              <w:t>Krize v podniku a její dopad na řízení lidských zdrojů;</w:t>
            </w:r>
          </w:p>
          <w:p w:rsidR="00311D7B" w:rsidRDefault="00311D7B" w:rsidP="00F02ED2">
            <w:pPr>
              <w:jc w:val="both"/>
            </w:pPr>
            <w:r>
              <w:t>Systémový návrh úloh modelu kybernetické obrany;</w:t>
            </w:r>
          </w:p>
          <w:p w:rsidR="00311D7B" w:rsidRDefault="00311D7B" w:rsidP="00F02ED2">
            <w:pPr>
              <w:jc w:val="both"/>
            </w:pPr>
            <w:r>
              <w:t>Ochrana a bezpečnost s použitím technických prostředků střežení ve vybrané firmě;</w:t>
            </w:r>
          </w:p>
          <w:p w:rsidR="00311D7B" w:rsidRDefault="00311D7B" w:rsidP="00F02ED2">
            <w:pPr>
              <w:jc w:val="both"/>
            </w:pPr>
            <w:r>
              <w:t>Komplexní zajištění bezpečnosti hotelu;</w:t>
            </w:r>
          </w:p>
          <w:p w:rsidR="00311D7B" w:rsidRDefault="00311D7B" w:rsidP="00F02ED2">
            <w:pPr>
              <w:jc w:val="both"/>
            </w:pPr>
            <w:r>
              <w:t>Rizika spojená s repatriací zemřelých;</w:t>
            </w:r>
          </w:p>
          <w:p w:rsidR="00311D7B" w:rsidRDefault="00311D7B" w:rsidP="00F02ED2">
            <w:pPr>
              <w:jc w:val="both"/>
            </w:pPr>
            <w:r>
              <w:t>Uspořádání modelů úloh pro datový prostor integrovaného systému řízení zvolených procesů;</w:t>
            </w:r>
          </w:p>
          <w:p w:rsidR="00311D7B" w:rsidRDefault="00311D7B" w:rsidP="00F02ED2">
            <w:pPr>
              <w:jc w:val="both"/>
            </w:pPr>
            <w:r>
              <w:t>Systémový návrh úloh modelu kybernetické bezpečnosti pro tvorbu metodik pro pracoviště umělé inteligence;</w:t>
            </w:r>
          </w:p>
          <w:p w:rsidR="00311D7B" w:rsidRDefault="00311D7B" w:rsidP="00F02ED2">
            <w:pPr>
              <w:spacing w:after="120"/>
              <w:jc w:val="both"/>
            </w:pPr>
            <w:r>
              <w:t>Možnosti tvorby matematického modelu pro identifikaci vybraného systému určených pro ovládání rizik.</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Návrh témat rigorózních prací a témata obhájených prací</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295"/>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 xml:space="preserve"> Součásti SRZ a jejich obsah</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30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6C709C" w:rsidRDefault="006C709C" w:rsidP="00311D7B"/>
    <w:p w:rsidR="006C709C" w:rsidRDefault="006C709C" w:rsidP="00311D7B"/>
    <w:p w:rsidR="00311D7B" w:rsidRDefault="00311D7B" w:rsidP="00311D7B"/>
    <w:p w:rsidR="00311D7B" w:rsidRDefault="00311D7B" w:rsidP="00311D7B">
      <w:pPr>
        <w:rPr>
          <w:ins w:id="129" w:author="Dokulil Jiří" w:date="2018-11-19T00:10:00Z"/>
        </w:rPr>
      </w:pPr>
    </w:p>
    <w:p w:rsidR="00884C30" w:rsidRDefault="00884C30" w:rsidP="00311D7B"/>
    <w:p w:rsidR="00311D7B" w:rsidRDefault="00311D7B" w:rsidP="00311D7B">
      <w:pPr>
        <w:rPr>
          <w:ins w:id="130" w:author="Dokulil Jiří" w:date="2018-11-19T11:41:00Z"/>
        </w:rPr>
      </w:pPr>
    </w:p>
    <w:p w:rsidR="00AB3D6C" w:rsidRDefault="00AB3D6C" w:rsidP="00311D7B"/>
    <w:p w:rsidR="00311D7B" w:rsidRDefault="00311D7B" w:rsidP="00311D7B"/>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635"/>
        <w:gridCol w:w="850"/>
        <w:gridCol w:w="709"/>
        <w:gridCol w:w="2625"/>
        <w:gridCol w:w="993"/>
        <w:gridCol w:w="814"/>
        <w:tblGridChange w:id="131">
          <w:tblGrid>
            <w:gridCol w:w="494"/>
            <w:gridCol w:w="1881"/>
            <w:gridCol w:w="284"/>
            <w:gridCol w:w="210"/>
            <w:gridCol w:w="425"/>
            <w:gridCol w:w="494"/>
            <w:gridCol w:w="356"/>
            <w:gridCol w:w="494"/>
            <w:gridCol w:w="215"/>
            <w:gridCol w:w="494"/>
            <w:gridCol w:w="2131"/>
            <w:gridCol w:w="494"/>
            <w:gridCol w:w="499"/>
            <w:gridCol w:w="494"/>
            <w:gridCol w:w="320"/>
            <w:gridCol w:w="494"/>
          </w:tblGrid>
        </w:tblGridChange>
      </w:tblGrid>
      <w:tr w:rsidR="00311D7B" w:rsidTr="00F02ED2">
        <w:tc>
          <w:tcPr>
            <w:tcW w:w="928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rPr>
                <w:b/>
                <w:sz w:val="28"/>
              </w:rPr>
              <w:t xml:space="preserve">B-IIa – Studijní plány a návrh témat prací (bakalářské a magisterské </w:t>
            </w:r>
            <w:r>
              <w:rPr>
                <w:b/>
                <w:sz w:val="28"/>
              </w:rPr>
              <w:lastRenderedPageBreak/>
              <w:t>studijní programy)</w:t>
            </w:r>
          </w:p>
        </w:tc>
      </w:tr>
      <w:tr w:rsidR="00311D7B" w:rsidTr="00F02ED2">
        <w:tc>
          <w:tcPr>
            <w:tcW w:w="265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sz w:val="22"/>
              </w:rPr>
              <w:lastRenderedPageBreak/>
              <w:t>Označení studijního plánu</w:t>
            </w:r>
          </w:p>
        </w:tc>
        <w:tc>
          <w:tcPr>
            <w:tcW w:w="6626" w:type="dxa"/>
            <w:gridSpan w:val="6"/>
            <w:tcBorders>
              <w:top w:val="single" w:sz="4" w:space="0" w:color="auto"/>
              <w:left w:val="single" w:sz="4" w:space="0" w:color="auto"/>
              <w:bottom w:val="single" w:sz="4" w:space="0" w:color="auto"/>
              <w:right w:val="single" w:sz="4" w:space="0" w:color="auto"/>
            </w:tcBorders>
            <w:hideMark/>
          </w:tcPr>
          <w:p w:rsidR="00311D7B" w:rsidRDefault="00311D7B" w:rsidP="00F02ED2">
            <w:pPr>
              <w:jc w:val="center"/>
              <w:rPr>
                <w:b/>
                <w:sz w:val="22"/>
              </w:rPr>
            </w:pPr>
            <w:r>
              <w:rPr>
                <w:b/>
                <w:color w:val="000000" w:themeColor="text1"/>
                <w:sz w:val="22"/>
              </w:rPr>
              <w:t xml:space="preserve">Management rizik – kombinovaná </w:t>
            </w:r>
            <w:r>
              <w:rPr>
                <w:b/>
                <w:sz w:val="22"/>
              </w:rPr>
              <w:t>forma studia</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center"/>
              <w:rPr>
                <w:b/>
                <w:sz w:val="22"/>
              </w:rPr>
            </w:pPr>
            <w:r>
              <w:rPr>
                <w:b/>
                <w:sz w:val="22"/>
              </w:rPr>
              <w:t>Povinné předměty</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Název předmětu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sz w:val="22"/>
              </w:rPr>
              <w:t>Rozsah</w:t>
            </w:r>
          </w:p>
        </w:tc>
        <w:tc>
          <w:tcPr>
            <w:tcW w:w="850"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způsob  ověř.</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 xml:space="preserve"> počet kred.</w:t>
            </w:r>
          </w:p>
        </w:tc>
        <w:tc>
          <w:tcPr>
            <w:tcW w:w="2625"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BA52DF" w:rsidP="00F02ED2">
            <w:pPr>
              <w:jc w:val="both"/>
              <w:rPr>
                <w:b/>
                <w:sz w:val="22"/>
              </w:rPr>
            </w:pPr>
            <w:r>
              <w:rPr>
                <w:b/>
                <w:sz w:val="22"/>
              </w:rPr>
              <w:t>V</w:t>
            </w:r>
            <w:r w:rsidR="00311D7B">
              <w:rPr>
                <w:b/>
                <w:sz w:val="22"/>
              </w:rPr>
              <w:t>yučující</w:t>
            </w:r>
          </w:p>
        </w:tc>
        <w:tc>
          <w:tcPr>
            <w:tcW w:w="993"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color w:val="FF0000"/>
                <w:sz w:val="22"/>
              </w:rPr>
            </w:pPr>
            <w:r>
              <w:rPr>
                <w:b/>
                <w:sz w:val="22"/>
              </w:rPr>
              <w:t>dop. roč./sem.</w:t>
            </w:r>
          </w:p>
        </w:tc>
        <w:tc>
          <w:tcPr>
            <w:tcW w:w="814"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sz w:val="22"/>
              </w:rPr>
            </w:pPr>
            <w:r>
              <w:rPr>
                <w:b/>
                <w:sz w:val="22"/>
              </w:rPr>
              <w:t>profil. základ</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Matematika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615E51">
            <w:pPr>
              <w:jc w:val="center"/>
            </w:pPr>
            <w:r>
              <w:t xml:space="preserve">10p – </w:t>
            </w:r>
            <w:del w:id="132" w:author="Dokulil Jiří" w:date="2018-11-18T19:32:00Z">
              <w:r w:rsidDel="00615E51">
                <w:delText xml:space="preserve">10s </w:delText>
              </w:r>
            </w:del>
            <w:ins w:id="133" w:author="Dokulil Jiří" w:date="2018-11-18T19:32:00Z">
              <w:r w:rsidR="00615E51">
                <w:t xml:space="preserve">0s </w:t>
              </w:r>
            </w:ins>
            <w:r>
              <w:t xml:space="preserve">– </w:t>
            </w:r>
            <w:ins w:id="134" w:author="Dokulil Jiří" w:date="2018-11-18T19:32:00Z">
              <w:r w:rsidR="00615E51">
                <w:t>1</w:t>
              </w:r>
            </w:ins>
            <w:r>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F00C31">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4p – 0s – 1</w:t>
            </w:r>
            <w:ins w:id="135" w:author="Dokulil Jiří" w:date="2018-11-13T02:26:00Z">
              <w:r w:rsidR="00F2592B">
                <w:t>0</w:t>
              </w:r>
            </w:ins>
            <w:del w:id="136" w:author="Dokulil Jiří" w:date="2018-11-13T02:26:00Z">
              <w:r w:rsidDel="00F2592B">
                <w:delText>2</w:delText>
              </w:r>
            </w:del>
            <w: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prof. Ing. Jiří Dvořák, DrSc.</w:t>
            </w:r>
            <w:r>
              <w:t xml:space="preserve"> (50 %), Ing. Jakub Rak,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Mikroekonomie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ins w:id="137" w:author="Dokulil Jiří" w:date="2018-11-13T02:25:00Z">
              <w:r>
                <w:t>8</w:t>
              </w:r>
            </w:ins>
            <w:del w:id="138" w:author="Dokulil Jiří" w:date="2018-11-13T02:25:00Z">
              <w:r w:rsidR="00311D7B" w:rsidDel="00F2592B">
                <w:delText>10</w:delText>
              </w:r>
            </w:del>
            <w:r w:rsidR="00311D7B">
              <w:t xml:space="preserve">p – </w:t>
            </w:r>
            <w:ins w:id="139" w:author="Dokulil Jiří" w:date="2018-11-13T02:25:00Z">
              <w:r>
                <w:t>8</w:t>
              </w:r>
            </w:ins>
            <w:del w:id="140" w:author="Dokulil Jiří" w:date="2018-11-13T02:25:00Z">
              <w:r w:rsidR="00311D7B" w:rsidDel="00F2592B">
                <w:delText>10</w:delText>
              </w:r>
            </w:del>
            <w:r w:rsidR="00311D7B">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26312">
              <w:rPr>
                <w:b/>
                <w:bCs/>
              </w:rPr>
              <w:t>Ing. Pavel Taraba, Ph.D.</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7p – 7s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 xml:space="preserve">Ing. Pavel Taraba, Ph.D. </w:t>
            </w:r>
            <w:r>
              <w:t>(50 %), Mgr. Marek Tomaštík, Ph.D. (40 %), Ing. René Skrášek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Základy psychologie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6p – 6s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Veronika Kavková,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Zásady psaní odborného textu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4p – 4s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zimního semestru nevolí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Anglický jazyk </w:t>
            </w:r>
            <w:r>
              <w:rPr>
                <w:color w:val="000000" w:themeColor="text1"/>
              </w:rPr>
              <w: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12s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Technická chemie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8066EC">
              <w:t xml:space="preserve">p – </w:t>
            </w:r>
            <w:r>
              <w:t>8</w:t>
            </w:r>
            <w:r w:rsidRPr="008066EC">
              <w:t>s – 14c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doc. Ing. Pavel Valášek, CSc.</w:t>
            </w:r>
            <w:r>
              <w:rPr>
                <w:bCs/>
              </w:rPr>
              <w:t xml:space="preserve"> </w:t>
            </w:r>
            <w:r>
              <w:t>(50 %), Ing. Ivan Princ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Fyzika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7</w:t>
            </w:r>
            <w:r w:rsidRPr="008066EC">
              <w:t>p</w:t>
            </w:r>
            <w:r>
              <w:t xml:space="preserve"> </w:t>
            </w:r>
            <w:r w:rsidRPr="008066EC">
              <w:t>-</w:t>
            </w:r>
            <w:r>
              <w:t xml:space="preserve"> 7</w:t>
            </w:r>
            <w:r w:rsidRPr="008066EC">
              <w:t>s</w:t>
            </w:r>
            <w:r>
              <w:t xml:space="preserve">  </w:t>
            </w:r>
            <w:r w:rsidRPr="008066EC">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RNDr. Petr Ponížil, Ph.D.</w:t>
            </w:r>
            <w:r>
              <w:t xml:space="preserve"> (50 %), RNDr. Marta Slížová, Ph.D.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Krizový management a bezpečnostní systém v ČR</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ins w:id="141" w:author="Dokulil Jiří" w:date="2018-11-13T02:26:00Z">
              <w:r>
                <w:t>8</w:t>
              </w:r>
            </w:ins>
            <w:del w:id="142" w:author="Dokulil Jiří" w:date="2018-11-13T02:26:00Z">
              <w:r w:rsidR="00311D7B" w:rsidDel="00F2592B">
                <w:delText>7</w:delText>
              </w:r>
            </w:del>
            <w:r w:rsidR="00311D7B" w:rsidRPr="008066EC">
              <w:t xml:space="preserve">p – </w:t>
            </w:r>
            <w:ins w:id="143" w:author="Dokulil Jiří" w:date="2018-11-13T02:26:00Z">
              <w:r>
                <w:t>8</w:t>
              </w:r>
            </w:ins>
            <w:del w:id="144" w:author="Dokulil Jiří" w:date="2018-11-13T02:26:00Z">
              <w:r w:rsidR="00311D7B" w:rsidDel="00F2592B">
                <w:delText>7</w:delText>
              </w:r>
            </w:del>
            <w:r w:rsidR="00311D7B"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Mgr. Marek Tomaštík, Ph.D.</w:t>
            </w:r>
            <w:r>
              <w:t xml:space="preserve"> (90 %), Ing. Robert Pekaj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DD1154" w:rsidP="00F02ED2">
            <w:pPr>
              <w:rPr>
                <w:strike/>
                <w:color w:val="FF0000"/>
              </w:rPr>
            </w:pPr>
            <w:ins w:id="145" w:author="Dokulil Jiří" w:date="2018-11-18T23:53:00Z">
              <w:r w:rsidRPr="00DD1154">
                <w:t>Základy lineární algebry a optimalizace</w:t>
              </w:r>
            </w:ins>
            <w:del w:id="146" w:author="Dokulil Jiří" w:date="2018-11-18T23:53:00Z">
              <w:r w:rsidR="00311D7B" w:rsidDel="00DD1154">
                <w:delText>Matematika II</w:delText>
              </w:r>
            </w:del>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rPr>
                <w:color w:val="000000" w:themeColor="text1"/>
              </w:rPr>
              <w:t xml:space="preserve">10p – </w:t>
            </w:r>
            <w:del w:id="147" w:author="Dokulil Jiří" w:date="2018-11-18T19:32:00Z">
              <w:r w:rsidDel="00615E51">
                <w:rPr>
                  <w:color w:val="000000" w:themeColor="text1"/>
                </w:rPr>
                <w:delText>1</w:delText>
              </w:r>
            </w:del>
            <w:r w:rsidRPr="008066EC">
              <w:rPr>
                <w:color w:val="000000" w:themeColor="text1"/>
              </w:rPr>
              <w:t xml:space="preserve">0s – </w:t>
            </w:r>
            <w:ins w:id="148" w:author="Dokulil Jiří" w:date="2018-11-18T19:32:00Z">
              <w:r w:rsidR="00615E51">
                <w:rPr>
                  <w:color w:val="000000" w:themeColor="text1"/>
                </w:rPr>
                <w:t>1</w:t>
              </w:r>
            </w:ins>
            <w:r w:rsidRPr="008066EC">
              <w:rPr>
                <w:color w:val="000000" w:themeColor="text1"/>
              </w:rPr>
              <w:t>0</w:t>
            </w:r>
            <w:r>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Ing. Pavel Martinek,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Makroekonomie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ins w:id="149" w:author="Dokulil Jiří" w:date="2018-11-13T02:27:00Z">
              <w:r>
                <w:t>8</w:t>
              </w:r>
            </w:ins>
            <w:del w:id="150" w:author="Dokulil Jiří" w:date="2018-11-13T02:27:00Z">
              <w:r w:rsidR="00311D7B" w:rsidDel="00F2592B">
                <w:delText>10</w:delText>
              </w:r>
            </w:del>
            <w:r w:rsidR="00311D7B">
              <w:t xml:space="preserve">p – </w:t>
            </w:r>
            <w:ins w:id="151" w:author="Dokulil Jiří" w:date="2018-11-13T02:27:00Z">
              <w:r>
                <w:t>8</w:t>
              </w:r>
            </w:ins>
            <w:del w:id="152" w:author="Dokulil Jiří" w:date="2018-11-13T02:27:00Z">
              <w:r w:rsidR="00311D7B" w:rsidDel="00F2592B">
                <w:delText>10</w:delText>
              </w:r>
            </w:del>
            <w:r w:rsidR="00311D7B">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bCs/>
              </w:rPr>
              <w:t>Ing. Eva Hoke,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r w:rsidRPr="00D26312">
              <w:rPr>
                <w:color w:val="000000" w:themeColor="text1"/>
              </w:rPr>
              <w:t>Z</w:t>
            </w:r>
            <w:r>
              <w:rPr>
                <w:color w:val="000000" w:themeColor="text1"/>
              </w:rPr>
              <w:t>T</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1. ročníku letního semestru volí 1 předmět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Pr>
                <w:color w:val="000000" w:themeColor="text1"/>
              </w:rPr>
              <w:t>Anglický jazyk 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0p – 0s – 12</w:t>
            </w:r>
            <w:r w:rsidRPr="008066EC">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000000" w:themeColor="text1"/>
              </w:rPr>
            </w:pPr>
            <w:r w:rsidRPr="00F00C31">
              <w:rPr>
                <w:b/>
                <w:color w:val="000000" w:themeColor="text1"/>
              </w:rPr>
              <w:t xml:space="preserve">Mgr. et Mgr. Kateřina Pitrová, BBA, </w:t>
            </w:r>
            <w:r w:rsidRPr="00F00C31">
              <w:rPr>
                <w:b/>
              </w:rPr>
              <w:t>Ph.D.</w:t>
            </w:r>
            <w:r>
              <w:t xml:space="preserve"> </w:t>
            </w:r>
            <w:r>
              <w:rPr>
                <w:color w:val="000000" w:themeColor="text1"/>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000000" w:themeColor="text1"/>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rPr>
            </w:pPr>
            <w:r>
              <w:t xml:space="preserve">Procesy hodnocení a ovládání rizik </w:t>
            </w:r>
            <w:r>
              <w:rPr>
                <w:vertAlign w:val="superscript"/>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ins w:id="153" w:author="Dokulil Jiří" w:date="2018-11-13T02:27:00Z">
              <w:r>
                <w:t>10</w:t>
              </w:r>
            </w:ins>
            <w:del w:id="154" w:author="Dokulil Jiří" w:date="2018-11-13T02:27:00Z">
              <w:r w:rsidR="00311D7B" w:rsidDel="00F2592B">
                <w:delText>8</w:delText>
              </w:r>
            </w:del>
            <w:r w:rsidR="00311D7B">
              <w:t>p</w:t>
            </w:r>
            <w:r w:rsidR="00311D7B" w:rsidRPr="008066EC">
              <w:t xml:space="preserve"> – </w:t>
            </w:r>
            <w:r w:rsidR="00311D7B">
              <w:t>0</w:t>
            </w:r>
            <w:r w:rsidR="00311D7B" w:rsidRPr="008066EC">
              <w:t xml:space="preserve">s – </w:t>
            </w:r>
            <w:ins w:id="155" w:author="Dokulil Jiří" w:date="2018-11-13T02:27:00Z">
              <w:r>
                <w:t>10</w:t>
              </w:r>
            </w:ins>
            <w:del w:id="156" w:author="Dokulil Jiří" w:date="2018-11-13T02:27:00Z">
              <w:r w:rsidR="00311D7B" w:rsidDel="00F2592B">
                <w:delText>8</w:delText>
              </w:r>
            </w:del>
            <w:r w:rsidR="00311D7B"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prof. Ing. František Božek, CSc.</w:t>
            </w:r>
            <w:r>
              <w:rPr>
                <w:bCs/>
              </w:rPr>
              <w:t xml:space="preserve"> (60 %), Ing. Slavomíra Vargová, PhD. (30 %), Ing. Aleš Papadakis (10 %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vertAlign w:val="superscript"/>
                <w:lang w:val="en-GB"/>
              </w:rPr>
            </w:pPr>
            <w:r>
              <w:rPr>
                <w:lang w:val="en-GB"/>
              </w:rPr>
              <w:t xml:space="preserve">Processes of Risk Assessment and   Treatment </w:t>
            </w:r>
            <w:r>
              <w:rPr>
                <w:vertAlign w:val="superscript"/>
                <w:lang w:val="en-GB"/>
              </w:rPr>
              <w:t>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pPr>
            <w:ins w:id="157" w:author="Dokulil Jiří" w:date="2018-11-13T02:27:00Z">
              <w:r>
                <w:t>10</w:t>
              </w:r>
            </w:ins>
            <w:del w:id="158" w:author="Dokulil Jiří" w:date="2018-11-13T02:27:00Z">
              <w:r w:rsidR="00311D7B" w:rsidDel="00F2592B">
                <w:delText>8</w:delText>
              </w:r>
            </w:del>
            <w:r w:rsidR="00311D7B">
              <w:t xml:space="preserve">p – 0s – </w:t>
            </w:r>
            <w:ins w:id="159" w:author="Dokulil Jiří" w:date="2018-11-13T02:27:00Z">
              <w:r>
                <w:t>10</w:t>
              </w:r>
            </w:ins>
            <w:del w:id="160" w:author="Dokulil Jiří" w:date="2018-11-13T02:27:00Z">
              <w:r w:rsidR="00311D7B" w:rsidDel="00F2592B">
                <w:delText>8</w:delText>
              </w:r>
            </w:del>
            <w:r w:rsidR="00311D7B"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7</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prof. Ing. František Božek, CSc.</w:t>
            </w:r>
            <w:r>
              <w:rPr>
                <w:bCs/>
              </w:rPr>
              <w:t xml:space="preserve"> (50 %), Ing. Slavomíra Vargová, PhD. (30 %), Ing. Aleš Papadakis (20 % </w:t>
            </w:r>
            <w:r>
              <w:t>– odborník z praxe</w:t>
            </w:r>
            <w:r>
              <w:rPr>
                <w:bCs/>
              </w:rPr>
              <w:t>)</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ZT</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Aplikovaná informatika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0s – 8</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Ing. Jakub Rak,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Veřejné právo a základní související předpisy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8066EC">
              <w:t xml:space="preserve">p – </w:t>
            </w:r>
            <w:r>
              <w:t>6</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D26312">
              <w:rPr>
                <w:b/>
                <w:bCs/>
              </w:rPr>
              <w:t xml:space="preserve">JUDr. </w:t>
            </w:r>
            <w:r>
              <w:rPr>
                <w:b/>
                <w:bCs/>
              </w:rPr>
              <w:t>Radomíra Veselá,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F2592B" w:rsidTr="00F02ED2">
        <w:trPr>
          <w:ins w:id="161" w:author="Dokulil Jiří" w:date="2018-11-13T02:30:00Z"/>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rPr>
                <w:ins w:id="162" w:author="Dokulil Jiří" w:date="2018-11-13T02:30:00Z"/>
              </w:rPr>
            </w:pPr>
            <w:ins w:id="163" w:author="Dokulil Jiří" w:date="2018-11-13T02:30:00Z">
              <w:r w:rsidRPr="00693724">
                <w:t>Krizové plánování</w:t>
              </w:r>
            </w:ins>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rPr>
                <w:ins w:id="164" w:author="Dokulil Jiří" w:date="2018-11-13T02:30:00Z"/>
              </w:rPr>
            </w:pPr>
            <w:ins w:id="165" w:author="Dokulil Jiří" w:date="2018-11-13T02:30:00Z">
              <w:r>
                <w:t>8</w:t>
              </w:r>
              <w:r w:rsidRPr="002D4827">
                <w:t xml:space="preserve">p – </w:t>
              </w:r>
              <w:r w:rsidR="001B6AF3">
                <w:t>6</w:t>
              </w:r>
              <w:r w:rsidRPr="002D4827">
                <w:t>s – 0c</w:t>
              </w:r>
            </w:ins>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rPr>
                <w:ins w:id="166" w:author="Dokulil Jiří" w:date="2018-11-13T02:30:00Z"/>
              </w:rPr>
            </w:pPr>
            <w:ins w:id="167" w:author="Dokulil Jiří" w:date="2018-11-13T02:30:00Z">
              <w:r w:rsidRPr="00693724">
                <w:t>z, zk</w:t>
              </w:r>
            </w:ins>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rPr>
                <w:ins w:id="168" w:author="Dokulil Jiří" w:date="2018-11-13T02:30:00Z"/>
              </w:rPr>
            </w:pPr>
            <w:ins w:id="169" w:author="Dokulil Jiří" w:date="2018-11-13T02:30:00Z">
              <w:r w:rsidRPr="00693724">
                <w:t>4</w:t>
              </w:r>
            </w:ins>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Pr="00D26312" w:rsidRDefault="00F2592B" w:rsidP="00F2592B">
            <w:pPr>
              <w:rPr>
                <w:ins w:id="170" w:author="Dokulil Jiří" w:date="2018-11-13T02:30:00Z"/>
                <w:b/>
                <w:bCs/>
              </w:rPr>
            </w:pPr>
            <w:ins w:id="171" w:author="Dokulil Jiří" w:date="2018-11-13T02:30:00Z">
              <w:r w:rsidRPr="00693724">
                <w:rPr>
                  <w:b/>
                </w:rPr>
                <w:t>Ing. Pavel Viskup, Ph.D.</w:t>
              </w:r>
              <w:r w:rsidRPr="00693724">
                <w:t xml:space="preserve"> (90 %), Ing. Robert Pekaj (10 </w:t>
              </w:r>
              <w:r w:rsidRPr="00693724">
                <w:lastRenderedPageBreak/>
                <w:t>% - odborník z praxe)</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884C30" w:rsidP="00F2592B">
            <w:pPr>
              <w:jc w:val="center"/>
              <w:rPr>
                <w:ins w:id="172" w:author="Dokulil Jiří" w:date="2018-11-13T02:30:00Z"/>
              </w:rPr>
            </w:pPr>
            <w:ins w:id="173" w:author="Dokulil Jiří" w:date="2018-11-13T02:30:00Z">
              <w:r>
                <w:lastRenderedPageBreak/>
                <w:t>2/ZS</w:t>
              </w:r>
            </w:ins>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592B" w:rsidRDefault="00F2592B" w:rsidP="00F2592B">
            <w:pPr>
              <w:jc w:val="center"/>
              <w:rPr>
                <w:ins w:id="174" w:author="Dokulil Jiří" w:date="2018-11-13T02:30:00Z"/>
              </w:rP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lastRenderedPageBreak/>
              <w:t>Doporučení: Student si v průběhu studia 2. ročníku zimního semestru volí cca 2-3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rPr>
            </w:pPr>
            <w:r>
              <w:rPr>
                <w:bCs/>
                <w:iCs/>
              </w:rPr>
              <w:t>Anglický jazyk III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0p – 12s – 0</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Mgr. et Mgr. Kateřina Pitrová, BBA,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Ochrana obyvatelstva a IZS</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r>
              <w:t>8</w:t>
            </w:r>
            <w:r w:rsidRPr="008066EC">
              <w:t xml:space="preserve">p – </w:t>
            </w:r>
            <w:ins w:id="175" w:author="Dokulil Jiří" w:date="2018-11-18T16:23:00Z">
              <w:r w:rsidR="009D3DAE">
                <w:t>6</w:t>
              </w:r>
            </w:ins>
            <w:del w:id="176" w:author="Dokulil Jiří" w:date="2018-11-18T16:23:00Z">
              <w:r w:rsidDel="009D3DAE">
                <w:delText>8</w:delText>
              </w:r>
            </w:del>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prof. Ing. Dušan Vičar, CSc.</w:t>
            </w:r>
            <w:r>
              <w:t xml:space="preserve"> (50 %), doc. RSDr. Václav Lošek,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Podniková ekonomika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rPr>
            </w:pPr>
            <w:r w:rsidRPr="00961242">
              <w:rPr>
                <w:b/>
              </w:rPr>
              <w:t>doc. Ing. Zuzana Tučková, Ph.D.</w:t>
            </w:r>
            <w:r>
              <w:t xml:space="preserve"> (60 %),</w:t>
            </w:r>
            <w:r w:rsidRPr="003547D3">
              <w:t xml:space="preserve"> </w:t>
            </w:r>
            <w:r w:rsidRPr="003547D3">
              <w:rPr>
                <w:bCs/>
              </w:rPr>
              <w:t xml:space="preserve">Ing. et Ing. Jiří Konečný, Ph.D. </w:t>
            </w:r>
            <w:r>
              <w:t>(40 %)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Bezpečnost a ochrana objektů a osob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doc. Ing. Miroslav Tomek, PhD.</w:t>
            </w:r>
            <w:r>
              <w:t xml:space="preserve"> (80 %), Ing. Jan Strohmandl, Ph.D. (20 %)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Pr>
                <w:bCs/>
                <w:iCs/>
              </w:rPr>
              <w:t>Kybernetická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8p – 0s – 8</w:t>
            </w:r>
            <w:r w:rsidRPr="008066EC">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prof. Ing. Jiří Dvořák, DrSc.</w:t>
            </w:r>
            <w:r>
              <w:t xml:space="preserve"> (</w:t>
            </w:r>
            <w:ins w:id="177" w:author="Dokulil Jiří" w:date="2018-11-19T01:36:00Z">
              <w:r w:rsidR="00037C4C">
                <w:t>8</w:t>
              </w:r>
            </w:ins>
            <w:del w:id="178" w:author="Dokulil Jiří" w:date="2018-11-19T01:36:00Z">
              <w:r w:rsidDel="00037C4C">
                <w:delText>9</w:delText>
              </w:r>
            </w:del>
            <w:r>
              <w:t>0 %), Ing. Pavel Valášek (10 %)</w:t>
            </w:r>
            <w:ins w:id="179" w:author="Dokulil Jiří" w:date="2018-11-18T23:54:00Z">
              <w:r w:rsidR="00DD1154">
                <w:t>, Ing. Petr Svoboda (10 %)</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1B6AF3" w:rsidTr="00F02ED2">
        <w:trPr>
          <w:ins w:id="180" w:author="Dokulil Jiří" w:date="2018-11-13T02:31:00Z"/>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rPr>
                <w:ins w:id="181" w:author="Dokulil Jiří" w:date="2018-11-13T02:31:00Z"/>
                <w:bCs/>
                <w:iCs/>
              </w:rPr>
            </w:pPr>
            <w:ins w:id="182" w:author="Dokulil Jiří" w:date="2018-11-13T02:31:00Z">
              <w:r w:rsidRPr="00693724">
                <w:t>Provozní havárie a jejich prevence</w:t>
              </w:r>
            </w:ins>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rPr>
                <w:ins w:id="183" w:author="Dokulil Jiří" w:date="2018-11-13T02:31:00Z"/>
              </w:rPr>
            </w:pPr>
            <w:ins w:id="184" w:author="Dokulil Jiří" w:date="2018-11-13T02:31:00Z">
              <w:r>
                <w:t>7p – 7s – 0</w:t>
              </w:r>
              <w:r w:rsidRPr="002D4827">
                <w:t>c</w:t>
              </w:r>
            </w:ins>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rPr>
                <w:ins w:id="185" w:author="Dokulil Jiří" w:date="2018-11-13T02:31:00Z"/>
              </w:rPr>
            </w:pPr>
            <w:ins w:id="186" w:author="Dokulil Jiří" w:date="2018-11-13T02:31:00Z">
              <w:r w:rsidRPr="00693724">
                <w:t>k</w:t>
              </w:r>
              <w:r>
                <w:t>l</w:t>
              </w:r>
              <w:r w:rsidRPr="00693724">
                <w:t>z</w:t>
              </w:r>
            </w:ins>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rPr>
                <w:ins w:id="187" w:author="Dokulil Jiří" w:date="2018-11-13T02:31:00Z"/>
              </w:rPr>
            </w:pPr>
            <w:ins w:id="188" w:author="Dokulil Jiří" w:date="2018-11-13T02:31:00Z">
              <w:r w:rsidRPr="00693724">
                <w:t>2</w:t>
              </w:r>
            </w:ins>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Pr="00D26312" w:rsidRDefault="001B6AF3" w:rsidP="001B6AF3">
            <w:pPr>
              <w:rPr>
                <w:ins w:id="189" w:author="Dokulil Jiří" w:date="2018-11-13T02:31:00Z"/>
                <w:b/>
              </w:rPr>
            </w:pPr>
            <w:ins w:id="190" w:author="Dokulil Jiří" w:date="2018-11-13T02:31:00Z">
              <w:r w:rsidRPr="00693724">
                <w:rPr>
                  <w:b/>
                </w:rPr>
                <w:t>Ing. Slavomíra Vargová, PhD.</w:t>
              </w:r>
              <w:r w:rsidRPr="00693724">
                <w:t xml:space="preserve"> (100 %)</w:t>
              </w:r>
            </w:ins>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884C30" w:rsidP="001B6AF3">
            <w:pPr>
              <w:jc w:val="center"/>
              <w:rPr>
                <w:ins w:id="191" w:author="Dokulil Jiří" w:date="2018-11-13T02:31:00Z"/>
              </w:rPr>
            </w:pPr>
            <w:ins w:id="192" w:author="Dokulil Jiří" w:date="2018-11-13T02:31:00Z">
              <w:r>
                <w:t>2/LS</w:t>
              </w:r>
            </w:ins>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6AF3" w:rsidRDefault="001B6AF3" w:rsidP="001B6AF3">
            <w:pPr>
              <w:jc w:val="center"/>
              <w:rPr>
                <w:ins w:id="193" w:author="Dokulil Jiří" w:date="2018-11-13T02:31:00Z"/>
              </w:rP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2. ročníku letního semestru volí cca 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Seminář k bakalářské práci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r w:rsidRPr="001B01FC">
              <w:t xml:space="preserve">p – </w:t>
            </w:r>
            <w:r>
              <w:t>4</w:t>
            </w:r>
            <w:r w:rsidRPr="001B01F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 xml:space="preserve">z </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Řízení finančních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F02ED2">
            <w:pPr>
              <w:jc w:val="center"/>
              <w:rPr>
                <w:color w:val="FF0000"/>
              </w:rPr>
            </w:pPr>
            <w:ins w:id="194" w:author="Dokulil Jiří" w:date="2018-11-13T02:28:00Z">
              <w:r>
                <w:rPr>
                  <w:color w:val="000000" w:themeColor="text1"/>
                </w:rPr>
                <w:t>8</w:t>
              </w:r>
            </w:ins>
            <w:del w:id="195" w:author="Dokulil Jiří" w:date="2018-11-13T02:28:00Z">
              <w:r w:rsidR="00311D7B" w:rsidDel="00F2592B">
                <w:rPr>
                  <w:color w:val="000000" w:themeColor="text1"/>
                </w:rPr>
                <w:delText>6</w:delText>
              </w:r>
            </w:del>
            <w:r w:rsidR="00311D7B" w:rsidRPr="001B01FC">
              <w:rPr>
                <w:color w:val="000000" w:themeColor="text1"/>
              </w:rPr>
              <w:t xml:space="preserve">p – </w:t>
            </w:r>
            <w:ins w:id="196" w:author="Dokulil Jiří" w:date="2018-11-13T02:28:00Z">
              <w:r>
                <w:rPr>
                  <w:color w:val="000000" w:themeColor="text1"/>
                </w:rPr>
                <w:t>8</w:t>
              </w:r>
            </w:ins>
            <w:del w:id="197" w:author="Dokulil Jiří" w:date="2018-11-13T02:28:00Z">
              <w:r w:rsidR="00311D7B" w:rsidDel="00F2592B">
                <w:rPr>
                  <w:color w:val="000000" w:themeColor="text1"/>
                </w:rPr>
                <w:delText>6</w:delText>
              </w:r>
            </w:del>
            <w:r w:rsidR="00311D7B" w:rsidRPr="001B01FC">
              <w:rPr>
                <w:color w:val="000000" w:themeColor="text1"/>
              </w:rPr>
              <w:t xml:space="preserve">s – </w:t>
            </w:r>
            <w:r w:rsidR="00311D7B">
              <w:rPr>
                <w:color w:val="000000" w:themeColor="text1"/>
              </w:rPr>
              <w:t>0</w:t>
            </w:r>
            <w:r w:rsidR="00311D7B" w:rsidRPr="001B01FC">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Ing. et Ing. Jiří Konečný, Ph.D.</w:t>
            </w:r>
            <w:r>
              <w:rPr>
                <w:bCs/>
              </w:rPr>
              <w:t xml:space="preserve"> </w:t>
            </w:r>
            <w:r>
              <w:t>(90 %), Ing. Jiří Dokulil (10 %)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 xml:space="preserve">Krizový management podniku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bCs/>
              </w:rPr>
              <w:t>Mgr. Marek Tomaštík,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t>Ekonomika krizových situací</w:t>
            </w:r>
            <w:r>
              <w:rPr>
                <w:color w:val="FF0000"/>
              </w:rPr>
              <w:t xml:space="preserve">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6</w:t>
            </w:r>
            <w:r w:rsidRPr="001B01FC">
              <w:t xml:space="preserve">p – </w:t>
            </w:r>
            <w:r>
              <w:t>6</w:t>
            </w:r>
            <w:r w:rsidRPr="001B01FC">
              <w:t>s – 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9D3DAE">
            <w:r w:rsidRPr="00D26312">
              <w:rPr>
                <w:b/>
                <w:bCs/>
              </w:rPr>
              <w:t>Ing. Eva Hoke, Ph.D.</w:t>
            </w:r>
            <w:r>
              <w:t xml:space="preserve"> (</w:t>
            </w:r>
            <w:ins w:id="198" w:author="Dokulil Jiří" w:date="2018-11-18T16:22:00Z">
              <w:r w:rsidR="009D3DAE">
                <w:t>10</w:t>
              </w:r>
            </w:ins>
            <w:del w:id="199" w:author="Dokulil Jiří" w:date="2018-11-18T16:22:00Z">
              <w:r w:rsidDel="009D3DAE">
                <w:delText>9</w:delText>
              </w:r>
            </w:del>
            <w:r>
              <w:t>0</w:t>
            </w:r>
            <w:ins w:id="200" w:author="Dokulil Jiří" w:date="2018-11-19T00:11:00Z">
              <w:r w:rsidR="00884C30">
                <w:t xml:space="preserve"> </w:t>
              </w:r>
            </w:ins>
            <w:del w:id="201" w:author="Dokulil Jiří" w:date="2018-11-19T00:10:00Z">
              <w:r w:rsidDel="00884C30">
                <w:delText xml:space="preserve"> </w:delText>
              </w:r>
            </w:del>
            <w:r>
              <w:t>%)</w:t>
            </w:r>
            <w:del w:id="202" w:author="Dokulil Jiří" w:date="2018-11-18T16:22:00Z">
              <w:r w:rsidDel="009D3DAE">
                <w:delText>, Ing. Jiří Dokulil (10 %)</w:delText>
              </w:r>
            </w:del>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color w:val="000000" w:themeColor="text1"/>
              </w:rPr>
              <w:t>Bezpečnost a ochrana zdraví na pracovišti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0A4F6B">
              <w:rPr>
                <w:b/>
              </w:rPr>
              <w:t>Ing. Slavomíra Vargová, PhD.</w:t>
            </w:r>
            <w:r>
              <w:t xml:space="preserve"> (50 %), doc. Ing. Otakar Jiří Mika, CSc.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3/ZS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Default="00311D7B" w:rsidP="00F02ED2">
            <w:pPr>
              <w:jc w:val="both"/>
            </w:pPr>
            <w:r>
              <w:t>Doporučení: Student si v průběhu studia 3. ročníku zimního semestru volí 1-2 předměty ze skupiny povinně volitelných předmětů.</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bCs/>
                <w:iCs/>
                <w:color w:val="FF0000"/>
              </w:rPr>
            </w:pPr>
            <w:r>
              <w:t>Integrovaný systém managementu.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8</w:t>
            </w:r>
            <w:r w:rsidRPr="008066EC">
              <w:t xml:space="preserve">p – </w:t>
            </w:r>
            <w:r>
              <w:t>8</w:t>
            </w:r>
            <w:r w:rsidRPr="008066E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5</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D26312">
              <w:rPr>
                <w:b/>
              </w:rPr>
              <w:t>Ing. Slavomíra Vargová, PhD.</w:t>
            </w:r>
            <w:r>
              <w:t xml:space="preserve"> (90 %), Ing. Markéta Popelková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PZ</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rPr>
                <w:color w:val="FF0000"/>
              </w:rPr>
            </w:pPr>
            <w:r>
              <w:rPr>
                <w:bCs/>
                <w:iCs/>
              </w:rPr>
              <w:t>Podnikání I.</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F2592B" w:rsidP="001B6AF3">
            <w:pPr>
              <w:jc w:val="center"/>
              <w:rPr>
                <w:color w:val="FF0000"/>
              </w:rPr>
            </w:pPr>
            <w:ins w:id="203" w:author="Dokulil Jiří" w:date="2018-11-13T02:29:00Z">
              <w:r>
                <w:t>8</w:t>
              </w:r>
            </w:ins>
            <w:del w:id="204" w:author="Dokulil Jiří" w:date="2018-11-13T02:29:00Z">
              <w:r w:rsidR="00311D7B" w:rsidDel="00F2592B">
                <w:delText>4</w:delText>
              </w:r>
            </w:del>
            <w:r w:rsidR="00311D7B" w:rsidRPr="001B01FC">
              <w:t xml:space="preserve">p – </w:t>
            </w:r>
            <w:r w:rsidR="00311D7B">
              <w:t>4</w:t>
            </w:r>
            <w:r w:rsidR="00311D7B" w:rsidRPr="001B01FC">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klz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rPr>
                <w:color w:val="000000" w:themeColor="text1"/>
              </w:rPr>
            </w:pPr>
            <w:r>
              <w:rPr>
                <w:color w:val="000000" w:themeColor="text1"/>
              </w:rP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rPr>
              <w:t>doc. Ing. Zuzana Tučková, Ph.D.</w:t>
            </w:r>
            <w:r>
              <w:t xml:space="preserve"> (60 %), Ing. et Ing. Jiří Konečný, Ph.D. (40 %)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t>Bakalářská práce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rsidRPr="001B01FC">
              <w:t>0p – 0s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10</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r w:rsidRPr="00F00C31">
              <w:rPr>
                <w:b/>
                <w:bCs/>
              </w:rPr>
              <w:t>Ing. et Ing. Jiří Konečný, Ph.D.</w:t>
            </w:r>
            <w:r>
              <w:rPr>
                <w:bCs/>
              </w:rPr>
              <w:t xml:space="preserve"> </w:t>
            </w:r>
            <w:r>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r>
              <w:t>3/LS</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99FFCC"/>
            <w:vAlign w:val="center"/>
            <w:hideMark/>
          </w:tcPr>
          <w:p w:rsidR="00311D7B" w:rsidRPr="00952DDC" w:rsidRDefault="00311D7B" w:rsidP="00F02ED2">
            <w:pPr>
              <w:jc w:val="both"/>
            </w:pPr>
            <w:r w:rsidRPr="00952DDC">
              <w:t>Doporučení: Student si ve 3. ročníku letního semestru volí ze skupiny povinně volitelných tolik předmětů, aby si doplnil počet získaných kreditů na minimálně 180 za celé studium.</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Pr="00952DDC" w:rsidRDefault="00311D7B" w:rsidP="00F02ED2">
            <w:pPr>
              <w:tabs>
                <w:tab w:val="left" w:pos="1314"/>
              </w:tabs>
              <w:jc w:val="both"/>
            </w:pPr>
            <w:r w:rsidRPr="00952DDC">
              <w:t xml:space="preserve">Vysvětlivky: </w:t>
            </w:r>
            <w:r w:rsidRPr="00952DDC">
              <w:rPr>
                <w:sz w:val="2"/>
                <w:szCs w:val="2"/>
              </w:rPr>
              <w:t xml:space="preserve">  </w:t>
            </w:r>
            <w:r w:rsidRPr="00952DDC">
              <w:t>PZ - předmět profilujícího základu studijního programu;</w:t>
            </w:r>
          </w:p>
          <w:p w:rsidR="00311D7B" w:rsidRPr="00952DDC" w:rsidRDefault="00311D7B" w:rsidP="00F02ED2">
            <w:pPr>
              <w:jc w:val="both"/>
            </w:pPr>
            <w:r>
              <w:t xml:space="preserve">                      </w:t>
            </w:r>
            <w:r w:rsidRPr="00952DDC">
              <w:t>TZ- základní teoretický předmět profilujícího základu studijního programu;</w:t>
            </w:r>
          </w:p>
          <w:p w:rsidR="00311D7B" w:rsidRPr="00952DDC" w:rsidRDefault="00311D7B" w:rsidP="00311D7B">
            <w:pPr>
              <w:pStyle w:val="Odstavecseseznamem"/>
              <w:numPr>
                <w:ilvl w:val="0"/>
                <w:numId w:val="5"/>
              </w:numPr>
              <w:jc w:val="both"/>
              <w:rPr>
                <w:vertAlign w:val="superscript"/>
              </w:rPr>
            </w:pPr>
            <w:r w:rsidRPr="00952DDC">
              <w:t>student si volí z nabízené české a anglické varianty předmětu, které se liší počtem přiznaných kreditů, jednu alternativu.</w:t>
            </w:r>
          </w:p>
        </w:tc>
      </w:tr>
      <w:tr w:rsidR="00311D7B" w:rsidTr="00F02ED2">
        <w:tc>
          <w:tcPr>
            <w:tcW w:w="9285" w:type="dxa"/>
            <w:gridSpan w:val="8"/>
            <w:tcBorders>
              <w:top w:val="single" w:sz="4" w:space="0" w:color="auto"/>
              <w:left w:val="single" w:sz="4" w:space="0" w:color="auto"/>
              <w:bottom w:val="single" w:sz="4" w:space="0" w:color="auto"/>
              <w:right w:val="single" w:sz="4" w:space="0" w:color="auto"/>
            </w:tcBorders>
            <w:shd w:val="clear" w:color="auto" w:fill="FFFFFF" w:themeFill="background1"/>
            <w:hideMark/>
          </w:tcPr>
          <w:p w:rsidR="00311D7B" w:rsidRDefault="00311D7B" w:rsidP="00F02ED2">
            <w:pPr>
              <w:jc w:val="center"/>
              <w:rPr>
                <w:b/>
                <w:sz w:val="22"/>
              </w:rPr>
            </w:pPr>
            <w:r>
              <w:rPr>
                <w:b/>
                <w:sz w:val="22"/>
              </w:rPr>
              <w:t>Povinně volitelné předměty - skupina 1</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Základy operačního výzkumu</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r>
              <w:t>8s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Dušan Hrabec,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vertAlign w:val="superscript"/>
              </w:rP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Del="00DD1154" w:rsidTr="00F2592B">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5" w:author="Dokulil Jiří" w:date="2018-11-13T02:30: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206" w:author="Dokulil Jiří" w:date="2018-11-18T23:53:00Z"/>
          <w:trPrChange w:id="207" w:author="Dokulil Jiří" w:date="2018-11-13T02:30:00Z">
            <w:trPr>
              <w:gridBefore w:val="1"/>
            </w:trPr>
          </w:trPrChange>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08" w:author="Dokulil Jiří" w:date="2018-11-13T02:30:00Z">
              <w:tcPr>
                <w:tcW w:w="23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rPr>
                <w:del w:id="209" w:author="Dokulil Jiří" w:date="2018-11-18T23:53:00Z"/>
              </w:rPr>
            </w:pPr>
            <w:del w:id="210" w:author="Dokulil Jiří" w:date="2018-11-13T02:30:00Z">
              <w:r w:rsidRPr="00693724" w:rsidDel="00F2592B">
                <w:delText>Krizové plánování</w:delText>
              </w:r>
            </w:del>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11" w:author="Dokulil Jiří" w:date="2018-11-13T02:30:00Z">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12" w:author="Dokulil Jiří" w:date="2018-11-18T23:53:00Z"/>
              </w:rPr>
            </w:pPr>
            <w:del w:id="213" w:author="Dokulil Jiří" w:date="2018-11-13T02:30:00Z">
              <w:r w:rsidDel="00F2592B">
                <w:delText>8</w:delText>
              </w:r>
              <w:r w:rsidRPr="002D4827" w:rsidDel="00F2592B">
                <w:delText xml:space="preserve">p – </w:delText>
              </w:r>
              <w:r w:rsidDel="00F2592B">
                <w:delText>8</w:delText>
              </w:r>
              <w:r w:rsidRPr="002D4827" w:rsidDel="00F2592B">
                <w:delText>s – 0c</w:delText>
              </w:r>
            </w:del>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14" w:author="Dokulil Jiří" w:date="2018-11-13T02:30:00Z">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15" w:author="Dokulil Jiří" w:date="2018-11-18T23:53:00Z"/>
              </w:rPr>
            </w:pPr>
            <w:del w:id="216" w:author="Dokulil Jiří" w:date="2018-11-13T02:30:00Z">
              <w:r w:rsidRPr="00693724" w:rsidDel="00F2592B">
                <w:delText>z, zk</w:delText>
              </w:r>
            </w:del>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17" w:author="Dokulil Jiří" w:date="2018-11-13T02:30:00Z">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18" w:author="Dokulil Jiří" w:date="2018-11-18T23:53:00Z"/>
              </w:rPr>
            </w:pPr>
            <w:del w:id="219" w:author="Dokulil Jiří" w:date="2018-11-13T02:30:00Z">
              <w:r w:rsidRPr="00693724" w:rsidDel="00F2592B">
                <w:delText>4</w:delText>
              </w:r>
            </w:del>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20" w:author="Dokulil Jiří" w:date="2018-11-13T02:30:00Z">
              <w:tcPr>
                <w:tcW w:w="262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rPr>
                <w:del w:id="221" w:author="Dokulil Jiří" w:date="2018-11-18T23:53:00Z"/>
              </w:rPr>
            </w:pPr>
            <w:del w:id="222" w:author="Dokulil Jiří" w:date="2018-11-13T02:30:00Z">
              <w:r w:rsidRPr="00693724" w:rsidDel="00F2592B">
                <w:rPr>
                  <w:b/>
                </w:rPr>
                <w:delText>Ing. Pavel Viskup, Ph.D.</w:delText>
              </w:r>
              <w:r w:rsidRPr="00693724" w:rsidDel="00F2592B">
                <w:delText xml:space="preserve"> (90 %), Ing. Robert Pekaj (10 % - odborník z praxe)</w:delText>
              </w:r>
            </w:del>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23" w:author="Dokulil Jiří" w:date="2018-11-13T02:30:00Z">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24" w:author="Dokulil Jiří" w:date="2018-11-18T23:53:00Z"/>
              </w:rPr>
            </w:pPr>
            <w:del w:id="225" w:author="Dokulil Jiří" w:date="2018-11-13T02:30:00Z">
              <w:r w:rsidRPr="00693724" w:rsidDel="00F2592B">
                <w:delText xml:space="preserve">2/ZS </w:delText>
              </w:r>
              <w:r w:rsidRPr="00693724" w:rsidDel="00F2592B">
                <w:rPr>
                  <w:vertAlign w:val="superscript"/>
                </w:rPr>
                <w:delText>d)</w:delText>
              </w:r>
              <w:r w:rsidRPr="00693724" w:rsidDel="00F2592B">
                <w:delText xml:space="preserve"> </w:delText>
              </w:r>
            </w:del>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26" w:author="Dokulil Jiří" w:date="2018-11-13T02:30:00Z">
              <w:tcPr>
                <w:tcW w:w="8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Del="00DD1154" w:rsidRDefault="00311D7B" w:rsidP="00F02ED2">
            <w:pPr>
              <w:jc w:val="center"/>
              <w:rPr>
                <w:del w:id="227" w:author="Dokulil Jiří" w:date="2018-11-18T23:53:00Z"/>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Základy logistiky</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ins w:id="228" w:author="Dokulil Jiří" w:date="2018-11-18T16:25:00Z">
              <w:r w:rsidR="009D3DAE">
                <w:t>6</w:t>
              </w:r>
            </w:ins>
            <w:del w:id="229" w:author="Dokulil Jiří" w:date="2018-11-18T16:25:00Z">
              <w:r w:rsidDel="009D3DAE">
                <w:delText>8</w:delText>
              </w:r>
            </w:del>
            <w:r>
              <w:t>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Del="00DD1154" w:rsidRDefault="00311D7B" w:rsidP="00F02ED2">
            <w:pPr>
              <w:rPr>
                <w:del w:id="230" w:author="Dokulil Jiří" w:date="2018-11-18T23:53:00Z"/>
              </w:rPr>
            </w:pPr>
            <w:r w:rsidRPr="00693724">
              <w:rPr>
                <w:b/>
              </w:rPr>
              <w:t>Ing. Martin Hart, Ph.D.</w:t>
            </w:r>
            <w:r w:rsidRPr="00693724">
              <w:t xml:space="preserve"> (90 %)</w:t>
            </w:r>
            <w:ins w:id="231" w:author="Dokulil Jiří" w:date="2018-11-18T23:53:00Z">
              <w:r w:rsidR="00DD1154">
                <w:t xml:space="preserve">, </w:t>
              </w:r>
            </w:ins>
          </w:p>
          <w:p w:rsidR="00311D7B" w:rsidRPr="00693724" w:rsidRDefault="00311D7B" w:rsidP="00F02ED2">
            <w:r w:rsidRPr="00693724">
              <w:t>Ing. Petr Mikulec, Ph.D.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Psychologie krizových situací</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ins w:id="232" w:author="Dokulil Jiří" w:date="2018-11-18T16:25:00Z">
              <w:r w:rsidR="009D3DAE">
                <w:t>6</w:t>
              </w:r>
            </w:ins>
            <w:del w:id="233" w:author="Dokulil Jiří" w:date="2018-11-18T16:25:00Z">
              <w:r w:rsidDel="009D3DAE">
                <w:delText>8</w:delText>
              </w:r>
            </w:del>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Mgr. Veronika Kavková,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rPr>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 xml:space="preserve">Úvod do studia </w:t>
            </w:r>
            <w:r w:rsidRPr="00693724">
              <w:lastRenderedPageBreak/>
              <w:t>environmentálních rizik</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lastRenderedPageBreak/>
              <w:t>8</w:t>
            </w:r>
            <w:r w:rsidRPr="002D4827">
              <w:t xml:space="preserve">p – </w:t>
            </w:r>
            <w:ins w:id="234" w:author="Dokulil Jiří" w:date="2018-11-18T16:25:00Z">
              <w:r w:rsidR="009D3DAE">
                <w:t>6</w:t>
              </w:r>
            </w:ins>
            <w:del w:id="235" w:author="Dokulil Jiří" w:date="2018-11-18T16:25:00Z">
              <w:r w:rsidDel="009D3DAE">
                <w:delText>8</w:delText>
              </w:r>
            </w:del>
            <w:r w:rsidRPr="002D4827">
              <w:t xml:space="preserve">s – </w:t>
            </w:r>
            <w:r w:rsidRPr="002D4827">
              <w:lastRenderedPageBreak/>
              <w:t>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lastRenderedPageBreak/>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pPr>
            <w:r w:rsidRPr="00693724">
              <w:rPr>
                <w:b/>
                <w:bCs/>
              </w:rPr>
              <w:t xml:space="preserve">prof. Ing. Vladimír Sedlařík, </w:t>
            </w:r>
            <w:r w:rsidRPr="00693724">
              <w:rPr>
                <w:b/>
                <w:bCs/>
              </w:rPr>
              <w:lastRenderedPageBreak/>
              <w:t>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lastRenderedPageBreak/>
              <w:t>2/ZS</w:t>
            </w:r>
            <w:r w:rsidRPr="00693724">
              <w:rPr>
                <w:vertAlign w:val="superscript"/>
              </w:rPr>
              <w:t xml:space="preserve"> 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lastRenderedPageBreak/>
              <w:t xml:space="preserve">Přeprava nebezpečných věcí </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8</w:t>
            </w:r>
            <w:r w:rsidRPr="002D4827">
              <w:t xml:space="preserve">p – </w:t>
            </w:r>
            <w:ins w:id="236" w:author="Dokulil Jiří" w:date="2018-11-18T16:25:00Z">
              <w:r w:rsidR="009D3DAE">
                <w:t>6</w:t>
              </w:r>
            </w:ins>
            <w:del w:id="237" w:author="Dokulil Jiří" w:date="2018-11-18T16:25:00Z">
              <w:r w:rsidDel="009D3DAE">
                <w:delText>8</w:delText>
              </w:r>
            </w:del>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Ing. Jan Strohmandl, Ph.D.</w:t>
            </w:r>
            <w:r>
              <w:t xml:space="preserve"> (5</w:t>
            </w:r>
            <w:r w:rsidRPr="00693724">
              <w:t>0 %), d</w:t>
            </w:r>
            <w:r>
              <w:t>oc. Ing. Miroslav Tomek, PhD. (5</w:t>
            </w:r>
            <w:r w:rsidRPr="00693724">
              <w:t>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Mitigace environmentálních rizik a adaptační strategie</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ins w:id="238" w:author="Dokulil Jiří" w:date="2018-11-18T16:25:00Z">
              <w:r w:rsidR="009D3DAE">
                <w:t>6</w:t>
              </w:r>
            </w:ins>
            <w:del w:id="239" w:author="Dokulil Jiří" w:date="2018-11-18T16:25:00Z">
              <w:r w:rsidDel="009D3DAE">
                <w:delText>8</w:delText>
              </w:r>
            </w:del>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86579F">
            <w:pPr>
              <w:suppressAutoHyphens/>
              <w:rPr>
                <w:bCs/>
              </w:rPr>
            </w:pPr>
            <w:r w:rsidRPr="00961242">
              <w:rPr>
                <w:b/>
                <w:bCs/>
              </w:rPr>
              <w:t>prof. Ing. František Božek, CSc.</w:t>
            </w:r>
            <w:r>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Projektový management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ins w:id="240" w:author="Dokulil Jiří" w:date="2018-11-18T16:25:00Z">
              <w:r w:rsidR="009D3DAE">
                <w:t>6</w:t>
              </w:r>
            </w:ins>
            <w:del w:id="241" w:author="Dokulil Jiří" w:date="2018-11-18T16:25:00Z">
              <w:r w:rsidDel="009D3DAE">
                <w:delText>8</w:delText>
              </w:r>
            </w:del>
            <w:r>
              <w:t>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rPr>
              <w:t>Ing. Pavel Taraba, Ph.D.</w:t>
            </w:r>
            <w:r w:rsidRPr="00693724">
              <w:t xml:space="preserve"> (90 %), Ing. Aleš Papadakis  (10 % – odborník z praxe)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rPr>
                <w:strike/>
              </w:rPr>
            </w:pPr>
            <w:r w:rsidRPr="00693724">
              <w:t xml:space="preserve">Provozní management </w:t>
            </w:r>
          </w:p>
        </w:tc>
        <w:tc>
          <w:tcPr>
            <w:tcW w:w="919" w:type="dxa"/>
            <w:gridSpan w:val="2"/>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t xml:space="preserve">8p – </w:t>
            </w:r>
            <w:ins w:id="242" w:author="Dokulil Jiří" w:date="2018-11-18T16:25:00Z">
              <w:r w:rsidR="009D3DAE">
                <w:t>6</w:t>
              </w:r>
            </w:ins>
            <w:del w:id="243" w:author="Dokulil Jiří" w:date="2018-11-18T16:25:00Z">
              <w:r w:rsidDel="009D3DAE">
                <w:delText>8</w:delText>
              </w:r>
            </w:del>
            <w:r>
              <w:t>s – 0</w:t>
            </w:r>
            <w:r w:rsidRPr="002D4827">
              <w:t>c</w:t>
            </w:r>
          </w:p>
        </w:tc>
        <w:tc>
          <w:tcPr>
            <w:tcW w:w="850"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rPr>
                <w:strike/>
              </w:rPr>
            </w:pPr>
            <w:r w:rsidRPr="00693724">
              <w:t>z, zk</w:t>
            </w:r>
          </w:p>
        </w:tc>
        <w:tc>
          <w:tcPr>
            <w:tcW w:w="709"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rPr>
                <w:bCs/>
              </w:rPr>
            </w:pPr>
            <w:r w:rsidRPr="00693724">
              <w:rPr>
                <w:b/>
              </w:rPr>
              <w:t>doc. Ing. David Tuček, Ph.D.</w:t>
            </w:r>
            <w:r w:rsidRPr="00693724">
              <w:t xml:space="preserve"> (50 %), Mgr. Marek Tomaštík, Ph.D. (40 %), Ing. Vlastimil Kapsa, Ph.D. (10 % – odborník z praxe)</w:t>
            </w:r>
          </w:p>
        </w:tc>
        <w:tc>
          <w:tcPr>
            <w:tcW w:w="993" w:type="dxa"/>
            <w:tcBorders>
              <w:top w:val="single" w:sz="4" w:space="0" w:color="auto"/>
              <w:left w:val="single" w:sz="4" w:space="0" w:color="auto"/>
              <w:bottom w:val="single" w:sz="4" w:space="0" w:color="auto"/>
              <w:right w:val="single" w:sz="4" w:space="0" w:color="auto"/>
            </w:tcBorders>
            <w:vAlign w:val="center"/>
            <w:hideMark/>
          </w:tcPr>
          <w:p w:rsidR="00311D7B" w:rsidRPr="00693724" w:rsidRDefault="00311D7B" w:rsidP="00F02ED2">
            <w:pPr>
              <w:jc w:val="center"/>
            </w:pPr>
            <w:r w:rsidRPr="00693724">
              <w:t xml:space="preserve">3/ZS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Sběr a zpracování dat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Pr>
                <w:color w:val="000000" w:themeColor="text1"/>
              </w:rPr>
              <w:t>8</w:t>
            </w:r>
            <w:r w:rsidRPr="002D4827">
              <w:rPr>
                <w:color w:val="000000" w:themeColor="text1"/>
              </w:rPr>
              <w:t xml:space="preserve">p – 0s – </w:t>
            </w:r>
            <w:ins w:id="244" w:author="Dokulil Jiří" w:date="2018-11-18T16:25:00Z">
              <w:r w:rsidR="009D3DAE">
                <w:rPr>
                  <w:color w:val="000000" w:themeColor="text1"/>
                </w:rPr>
                <w:t>6</w:t>
              </w:r>
            </w:ins>
            <w:del w:id="245" w:author="Dokulil Jiří" w:date="2018-11-18T16:25:00Z">
              <w:r w:rsidDel="009D3DAE">
                <w:rPr>
                  <w:color w:val="000000" w:themeColor="text1"/>
                </w:rPr>
                <w:delText>8</w:delText>
              </w:r>
            </w:del>
            <w:r w:rsidRPr="002D4827">
              <w:rPr>
                <w:color w:val="000000" w:themeColor="text1"/>
              </w:rPr>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rPr>
              <w:t>RNDr. Martin Fajkus, Ph.D.</w:t>
            </w:r>
            <w:r w:rsidRPr="00693724">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Krizová a manažerská komunikace a etika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7</w:t>
            </w:r>
            <w:r w:rsidRPr="002D4827">
              <w:t xml:space="preserve">p – </w:t>
            </w:r>
            <w:r>
              <w:t>7s – 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k</w:t>
            </w:r>
            <w:r>
              <w:t>l</w:t>
            </w: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2</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rPr>
                <w:b/>
                <w:bCs/>
              </w:rPr>
              <w:t>Mgr. Marek Tomaštík,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1/LS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Del="00DD1154" w:rsidTr="001B6AF3">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6" w:author="Dokulil Jiří" w:date="2018-11-13T02:31: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247" w:author="Dokulil Jiří" w:date="2018-11-18T23:53:00Z"/>
          <w:trPrChange w:id="248" w:author="Dokulil Jiří" w:date="2018-11-13T02:31:00Z">
            <w:trPr>
              <w:gridBefore w:val="1"/>
            </w:trPr>
          </w:trPrChange>
        </w:trPr>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49" w:author="Dokulil Jiří" w:date="2018-11-13T02:31:00Z">
              <w:tcPr>
                <w:tcW w:w="2375"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rPr>
                <w:del w:id="250" w:author="Dokulil Jiří" w:date="2018-11-18T23:53:00Z"/>
              </w:rPr>
            </w:pPr>
            <w:del w:id="251" w:author="Dokulil Jiří" w:date="2018-11-13T02:31:00Z">
              <w:r w:rsidRPr="00693724" w:rsidDel="001B6AF3">
                <w:delText>Provozní havárie a jejich prevence</w:delText>
              </w:r>
            </w:del>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52" w:author="Dokulil Jiří" w:date="2018-11-13T02:31:00Z">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53" w:author="Dokulil Jiří" w:date="2018-11-18T23:53:00Z"/>
              </w:rPr>
            </w:pPr>
            <w:del w:id="254" w:author="Dokulil Jiří" w:date="2018-11-13T02:31:00Z">
              <w:r w:rsidDel="001B6AF3">
                <w:delText>7p – 7s – 0</w:delText>
              </w:r>
              <w:r w:rsidRPr="002D4827" w:rsidDel="001B6AF3">
                <w:delText>c</w:delText>
              </w:r>
            </w:del>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55" w:author="Dokulil Jiří" w:date="2018-11-13T02:31:00Z">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56" w:author="Dokulil Jiří" w:date="2018-11-18T23:53:00Z"/>
              </w:rPr>
            </w:pPr>
            <w:del w:id="257" w:author="Dokulil Jiří" w:date="2018-11-13T02:31:00Z">
              <w:r w:rsidRPr="00693724" w:rsidDel="001B6AF3">
                <w:delText>k</w:delText>
              </w:r>
              <w:r w:rsidDel="001B6AF3">
                <w:delText>l</w:delText>
              </w:r>
              <w:r w:rsidRPr="00693724" w:rsidDel="001B6AF3">
                <w:delText>z</w:delText>
              </w:r>
            </w:del>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58" w:author="Dokulil Jiří" w:date="2018-11-13T02:31:00Z">
              <w:tcPr>
                <w:tcW w:w="70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59" w:author="Dokulil Jiří" w:date="2018-11-18T23:53:00Z"/>
              </w:rPr>
            </w:pPr>
            <w:del w:id="260" w:author="Dokulil Jiří" w:date="2018-11-13T02:31:00Z">
              <w:r w:rsidRPr="00693724" w:rsidDel="001B6AF3">
                <w:delText>2</w:delText>
              </w:r>
            </w:del>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61" w:author="Dokulil Jiří" w:date="2018-11-13T02:31:00Z">
              <w:tcPr>
                <w:tcW w:w="262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rPr>
                <w:del w:id="262" w:author="Dokulil Jiří" w:date="2018-11-18T23:53:00Z"/>
              </w:rPr>
            </w:pPr>
            <w:del w:id="263" w:author="Dokulil Jiří" w:date="2018-11-13T02:31:00Z">
              <w:r w:rsidRPr="00693724" w:rsidDel="001B6AF3">
                <w:rPr>
                  <w:b/>
                </w:rPr>
                <w:delText>Ing. Slavomíra Vargová, PhD.</w:delText>
              </w:r>
              <w:r w:rsidRPr="00693724" w:rsidDel="001B6AF3">
                <w:delText xml:space="preserve"> (100 %)</w:delText>
              </w:r>
            </w:del>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64" w:author="Dokulil Jiří" w:date="2018-11-13T02:31:00Z">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RPr="00693724" w:rsidDel="00DD1154" w:rsidRDefault="00311D7B" w:rsidP="00F02ED2">
            <w:pPr>
              <w:jc w:val="center"/>
              <w:rPr>
                <w:del w:id="265" w:author="Dokulil Jiří" w:date="2018-11-18T23:53:00Z"/>
              </w:rPr>
            </w:pPr>
            <w:del w:id="266" w:author="Dokulil Jiří" w:date="2018-11-13T02:31:00Z">
              <w:r w:rsidRPr="00693724" w:rsidDel="001B6AF3">
                <w:delText xml:space="preserve">2/LS </w:delText>
              </w:r>
              <w:r w:rsidRPr="00693724" w:rsidDel="001B6AF3">
                <w:rPr>
                  <w:vertAlign w:val="superscript"/>
                </w:rPr>
                <w:delText>d)</w:delText>
              </w:r>
            </w:del>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267" w:author="Dokulil Jiří" w:date="2018-11-13T02:31:00Z">
              <w:tcPr>
                <w:tcW w:w="81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tcPrChange>
          </w:tcPr>
          <w:p w:rsidR="00311D7B" w:rsidDel="00DD1154" w:rsidRDefault="00311D7B" w:rsidP="00F02ED2">
            <w:pPr>
              <w:jc w:val="center"/>
              <w:rPr>
                <w:del w:id="268" w:author="Dokulil Jiří" w:date="2018-11-18T23:53:00Z"/>
                <w:color w:val="FF0000"/>
              </w:rP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Informační bezpečnost</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7p – 7</w:t>
            </w:r>
            <w:r w:rsidRPr="002D4827">
              <w:t xml:space="preserve">s – </w:t>
            </w:r>
            <w:r>
              <w:t>0</w:t>
            </w:r>
            <w:r w:rsidRPr="002D4827">
              <w:t>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
                <w:bCs/>
              </w:rPr>
              <w:t>prof. Ing. Jiří Dvořák, DrSc.</w:t>
            </w:r>
            <w:r w:rsidRPr="00693724">
              <w:rPr>
                <w:bCs/>
              </w:rPr>
              <w:t xml:space="preserve"> </w:t>
            </w:r>
            <w:r w:rsidRPr="00693724">
              <w:t>(50 %), Ing. Petr Svoboda (50 %)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r>
              <w:rPr>
                <w:color w:val="FF0000"/>
              </w:rPr>
              <w:t xml:space="preserve">   </w:t>
            </w: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rPr>
                <w:vertAlign w:val="superscript"/>
                <w:lang w:val="en-GB"/>
              </w:rPr>
            </w:pPr>
            <w:r w:rsidRPr="00693724">
              <w:rPr>
                <w:iCs/>
                <w:lang w:val="en-GB"/>
              </w:rPr>
              <w:t xml:space="preserve">Environmental Hazards and Health </w:t>
            </w:r>
            <w:r w:rsidRPr="00693724">
              <w:rPr>
                <w:b/>
                <w:iCs/>
                <w:vertAlign w:val="superscript"/>
                <w:lang w:val="en-GB"/>
              </w:rPr>
              <w:t>b)</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9D3DAE" w:rsidP="00F02ED2">
            <w:pPr>
              <w:jc w:val="center"/>
            </w:pPr>
            <w:ins w:id="269" w:author="Dokulil Jiří" w:date="2018-11-18T16:26:00Z">
              <w:r>
                <w:t>8</w:t>
              </w:r>
            </w:ins>
            <w:del w:id="270" w:author="Dokulil Jiří" w:date="2018-11-18T16:26:00Z">
              <w:r w:rsidR="00311D7B" w:rsidDel="009D3DAE">
                <w:delText>10</w:delText>
              </w:r>
            </w:del>
            <w:r w:rsidR="00311D7B">
              <w:t xml:space="preserve">p – </w:t>
            </w:r>
            <w:ins w:id="271" w:author="Dokulil Jiří" w:date="2018-11-18T16:26:00Z">
              <w:r>
                <w:t>6</w:t>
              </w:r>
            </w:ins>
            <w:del w:id="272" w:author="Dokulil Jiří" w:date="2018-11-18T16:26:00Z">
              <w:r w:rsidR="00311D7B" w:rsidDel="009D3DAE">
                <w:delText>10</w:delText>
              </w:r>
            </w:del>
            <w:r w:rsidR="00311D7B"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suppressAutoHyphens/>
            </w:pPr>
            <w:r w:rsidRPr="00693724">
              <w:rPr>
                <w:b/>
                <w:bCs/>
              </w:rPr>
              <w:t>prof. Ing. Vladimír Sedlařík, Ph.D.</w:t>
            </w:r>
            <w:r w:rsidRPr="00693724">
              <w:rPr>
                <w:bCs/>
              </w:rPr>
              <w:t xml:space="preserve"> (100 %)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2/LS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Meteorologická a hydrologická rizika</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 xml:space="preserve">8p – </w:t>
            </w:r>
            <w:ins w:id="273" w:author="Dokulil Jiří" w:date="2018-11-18T16:26:00Z">
              <w:r w:rsidR="009D3DAE">
                <w:t>6</w:t>
              </w:r>
            </w:ins>
            <w:del w:id="274" w:author="Dokulil Jiří" w:date="2018-11-18T16:26:00Z">
              <w:r w:rsidDel="009D3DAE">
                <w:delText>8</w:delText>
              </w:r>
            </w:del>
            <w:r w:rsidRPr="002D4827">
              <w:t>s – 0c</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 zk</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4</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86579F" w:rsidP="00F02ED2">
            <w:pPr>
              <w:suppressAutoHyphens/>
            </w:pPr>
            <w:r>
              <w:rPr>
                <w:b/>
                <w:bCs/>
              </w:rPr>
              <w:t>Mgr. Ing. Jiří Lehejček,</w:t>
            </w:r>
            <w:r w:rsidRPr="00693724">
              <w:rPr>
                <w:b/>
                <w:bCs/>
              </w:rPr>
              <w:t xml:space="preserve"> Ph.D.</w:t>
            </w:r>
            <w:r w:rsidRPr="00693724">
              <w:rPr>
                <w:bCs/>
              </w:rPr>
              <w:t xml:space="preserve"> </w:t>
            </w:r>
            <w:r w:rsidRPr="00693724">
              <w:t>(100 %)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 xml:space="preserve">3/LS </w:t>
            </w:r>
            <w:r w:rsidRPr="00693724">
              <w:rPr>
                <w:vertAlign w:val="superscript"/>
              </w:rPr>
              <w:t>d)</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Default="00311D7B" w:rsidP="00F02ED2">
            <w:pPr>
              <w:jc w:val="center"/>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r w:rsidRPr="00693724">
              <w:t>Studentská odborná aktivita </w:t>
            </w:r>
            <w:r w:rsidRPr="00693724">
              <w:rPr>
                <w:b/>
                <w:vertAlign w:val="superscript"/>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3</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c>
          <w:tcPr>
            <w:tcW w:w="23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lang w:val="en-GB"/>
              </w:rPr>
            </w:pPr>
            <w:r w:rsidRPr="00693724">
              <w:rPr>
                <w:lang w:val="en-GB"/>
              </w:rPr>
              <w:t xml:space="preserve">Student special activity </w:t>
            </w:r>
            <w:r w:rsidRPr="00693724">
              <w:rPr>
                <w:b/>
                <w:vertAlign w:val="superscript"/>
                <w:lang w:val="en-GB"/>
              </w:rPr>
              <w:t>c)</w:t>
            </w:r>
          </w:p>
        </w:tc>
        <w:tc>
          <w:tcPr>
            <w:tcW w:w="91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11D7B" w:rsidRPr="00693724" w:rsidRDefault="00311D7B" w:rsidP="00F02ED2">
            <w:pPr>
              <w:jc w:val="cente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rsidRPr="00693724">
              <w:t>z</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pPr>
            <w:r>
              <w:t>6</w:t>
            </w:r>
          </w:p>
        </w:tc>
        <w:tc>
          <w:tcPr>
            <w:tcW w:w="26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rPr>
                <w:bCs/>
              </w:rPr>
            </w:pPr>
            <w:r w:rsidRPr="00693724">
              <w:rPr>
                <w:bCs/>
              </w:rPr>
              <w:t>vedoucí práce</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311D7B" w:rsidRPr="00693724" w:rsidRDefault="00311D7B" w:rsidP="00F02ED2">
            <w:pPr>
              <w:jc w:val="center"/>
              <w:rPr>
                <w:b/>
                <w:vertAlign w:val="superscript"/>
              </w:rPr>
            </w:pPr>
            <w:r w:rsidRPr="00693724">
              <w:t xml:space="preserve">LS </w:t>
            </w:r>
            <w:r w:rsidRPr="00693724">
              <w:rPr>
                <w:b/>
                <w:vertAlign w:val="superscript"/>
              </w:rPr>
              <w:t>e)</w:t>
            </w:r>
          </w:p>
        </w:tc>
        <w:tc>
          <w:tcPr>
            <w:tcW w:w="814" w:type="dxa"/>
            <w:tcBorders>
              <w:top w:val="single" w:sz="4" w:space="0" w:color="auto"/>
              <w:left w:val="single" w:sz="4" w:space="0" w:color="auto"/>
              <w:bottom w:val="single" w:sz="4" w:space="0" w:color="auto"/>
              <w:right w:val="single" w:sz="4" w:space="0" w:color="auto"/>
            </w:tcBorders>
            <w:shd w:val="clear" w:color="auto" w:fill="FFFFFF" w:themeFill="background1"/>
          </w:tcPr>
          <w:p w:rsidR="00311D7B" w:rsidRDefault="00311D7B" w:rsidP="00F02ED2">
            <w:pPr>
              <w:jc w:val="both"/>
            </w:pPr>
          </w:p>
        </w:tc>
      </w:tr>
      <w:tr w:rsidR="00311D7B" w:rsidTr="00F02ED2">
        <w:trPr>
          <w:trHeight w:val="678"/>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Default="00311D7B" w:rsidP="00F02ED2">
            <w:pPr>
              <w:jc w:val="both"/>
              <w:rPr>
                <w:b/>
              </w:rPr>
            </w:pPr>
            <w:r>
              <w:rPr>
                <w:b/>
              </w:rPr>
              <w:t>Podmínka pro splnění této skupiny předmětů:</w:t>
            </w:r>
          </w:p>
          <w:p w:rsidR="00311D7B" w:rsidRDefault="00311D7B" w:rsidP="00F02ED2">
            <w:pPr>
              <w:jc w:val="both"/>
            </w:pPr>
            <w:r>
              <w:t>Student si volí ze skupiny povinně volitelných předmětů, tak aby si doplnil počet potřebných kreditů za celé studium.</w:t>
            </w:r>
          </w:p>
        </w:tc>
      </w:tr>
      <w:tr w:rsidR="00311D7B" w:rsidTr="00F02ED2">
        <w:trPr>
          <w:trHeight w:val="284"/>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RPr="00610697" w:rsidRDefault="00311D7B" w:rsidP="00F02ED2">
            <w:pPr>
              <w:tabs>
                <w:tab w:val="left" w:pos="1456"/>
              </w:tabs>
              <w:jc w:val="both"/>
            </w:pPr>
            <w:r w:rsidRPr="00610697">
              <w:t xml:space="preserve">Vysvětlivky: </w:t>
            </w:r>
            <w:r w:rsidRPr="00610697">
              <w:rPr>
                <w:sz w:val="8"/>
                <w:szCs w:val="8"/>
              </w:rPr>
              <w:t xml:space="preserve"> </w:t>
            </w:r>
            <w:r w:rsidRPr="00610697">
              <w:rPr>
                <w:sz w:val="2"/>
                <w:szCs w:val="2"/>
              </w:rPr>
              <w:t xml:space="preserve">           </w:t>
            </w:r>
            <w:r w:rsidRPr="00610697">
              <w:rPr>
                <w:b/>
                <w:vertAlign w:val="superscript"/>
              </w:rPr>
              <w:t>b)</w:t>
            </w:r>
            <w:r w:rsidRPr="00610697">
              <w:t xml:space="preserve">   </w:t>
            </w:r>
            <w:r w:rsidRPr="00610697">
              <w:rPr>
                <w:sz w:val="2"/>
                <w:szCs w:val="2"/>
              </w:rPr>
              <w:t xml:space="preserve"> </w:t>
            </w:r>
            <w:r w:rsidRPr="00610697">
              <w:t>předmět je přednášen výhradně v anglickém jazyce;</w:t>
            </w:r>
          </w:p>
          <w:p w:rsidR="00311D7B" w:rsidRPr="00610697" w:rsidRDefault="00311D7B" w:rsidP="00311D7B">
            <w:pPr>
              <w:pStyle w:val="Odstavecseseznamem"/>
              <w:numPr>
                <w:ilvl w:val="0"/>
                <w:numId w:val="6"/>
              </w:numPr>
              <w:tabs>
                <w:tab w:val="left" w:pos="1456"/>
              </w:tabs>
              <w:jc w:val="both"/>
            </w:pPr>
            <w:r w:rsidRPr="00610697">
              <w:t>student si volí z nabízené české a anglické varianty předmětu, které se liší počtem přiznaných</w:t>
            </w:r>
          </w:p>
          <w:p w:rsidR="00311D7B" w:rsidRPr="00610697" w:rsidRDefault="00311D7B" w:rsidP="00F02ED2">
            <w:pPr>
              <w:tabs>
                <w:tab w:val="left" w:pos="1456"/>
              </w:tabs>
              <w:ind w:left="1172"/>
              <w:jc w:val="both"/>
            </w:pPr>
            <w:r w:rsidRPr="00610697">
              <w:t xml:space="preserve">     </w:t>
            </w:r>
            <w:r w:rsidRPr="00610697">
              <w:rPr>
                <w:sz w:val="2"/>
                <w:szCs w:val="2"/>
              </w:rPr>
              <w:t xml:space="preserve">  </w:t>
            </w:r>
            <w:r w:rsidRPr="00610697">
              <w:t>kreditů, jednu alternativu;</w:t>
            </w:r>
          </w:p>
          <w:p w:rsidR="00311D7B" w:rsidRPr="00610697" w:rsidRDefault="00311D7B" w:rsidP="00311D7B">
            <w:pPr>
              <w:pStyle w:val="Odstavecseseznamem"/>
              <w:numPr>
                <w:ilvl w:val="0"/>
                <w:numId w:val="6"/>
              </w:numPr>
              <w:tabs>
                <w:tab w:val="left" w:pos="1456"/>
              </w:tabs>
              <w:jc w:val="both"/>
              <w:rPr>
                <w:b/>
              </w:rPr>
            </w:pPr>
            <w:r w:rsidRPr="00610697">
              <w:t>volba druhu semestru je fixně stanovena, zatímco ročník je pouze doporučený;</w:t>
            </w:r>
          </w:p>
          <w:p w:rsidR="00311D7B" w:rsidRPr="00610697" w:rsidRDefault="00311D7B" w:rsidP="00311D7B">
            <w:pPr>
              <w:pStyle w:val="Odstavecseseznamem"/>
              <w:numPr>
                <w:ilvl w:val="0"/>
                <w:numId w:val="6"/>
              </w:numPr>
              <w:tabs>
                <w:tab w:val="left" w:pos="1456"/>
              </w:tabs>
              <w:jc w:val="both"/>
              <w:rPr>
                <w:b/>
              </w:rPr>
            </w:pPr>
            <w:r w:rsidRPr="00610697">
              <w:t>student může obhájit „Studentskou odbornou aktivitu“ v  kterémkoli letním semestru.</w:t>
            </w:r>
          </w:p>
        </w:tc>
      </w:tr>
      <w:tr w:rsidR="00311D7B" w:rsidDel="009D3DAE" w:rsidTr="00F02ED2">
        <w:trPr>
          <w:del w:id="275" w:author="Dokulil Jiří" w:date="2018-11-18T16:26:00Z"/>
        </w:trPr>
        <w:tc>
          <w:tcPr>
            <w:tcW w:w="928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Del="009D3DAE" w:rsidRDefault="00311D7B" w:rsidP="00F02ED2">
            <w:pPr>
              <w:jc w:val="center"/>
              <w:rPr>
                <w:del w:id="276" w:author="Dokulil Jiří" w:date="2018-11-18T16:26:00Z"/>
              </w:rPr>
            </w:pPr>
            <w:del w:id="277" w:author="Dokulil Jiří" w:date="2018-11-18T16:26:00Z">
              <w:r w:rsidDel="009D3DAE">
                <w:rPr>
                  <w:b/>
                  <w:sz w:val="22"/>
                </w:rPr>
                <w:delText>Povinně volitelné předměty - skupina 2</w:delText>
              </w:r>
            </w:del>
          </w:p>
        </w:tc>
      </w:tr>
      <w:tr w:rsidR="00311D7B" w:rsidDel="009D3DAE" w:rsidTr="00F02ED2">
        <w:trPr>
          <w:del w:id="278" w:author="Dokulil Jiří" w:date="2018-11-18T16:26: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79" w:author="Dokulil Jiří" w:date="2018-11-18T16:26: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0" w:author="Dokulil Jiří" w:date="2018-11-18T16:26: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1" w:author="Dokulil Jiří" w:date="2018-11-18T16:26: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2" w:author="Dokulil Jiří" w:date="2018-11-18T16:26: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3" w:author="Dokulil Jiří" w:date="2018-11-18T16:26: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4" w:author="Dokulil Jiří" w:date="2018-11-18T16:26: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5" w:author="Dokulil Jiří" w:date="2018-11-18T16:26:00Z"/>
              </w:rPr>
            </w:pPr>
          </w:p>
        </w:tc>
      </w:tr>
      <w:tr w:rsidR="00311D7B" w:rsidDel="009D3DAE" w:rsidTr="00F02ED2">
        <w:trPr>
          <w:del w:id="286" w:author="Dokulil Jiří" w:date="2018-11-18T16:26: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7" w:author="Dokulil Jiří" w:date="2018-11-18T16:26: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8" w:author="Dokulil Jiří" w:date="2018-11-18T16:26: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89" w:author="Dokulil Jiří" w:date="2018-11-18T16:26: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0" w:author="Dokulil Jiří" w:date="2018-11-18T16:26: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1" w:author="Dokulil Jiří" w:date="2018-11-18T16:26: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2" w:author="Dokulil Jiří" w:date="2018-11-18T16:26: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3" w:author="Dokulil Jiří" w:date="2018-11-18T16:26:00Z"/>
              </w:rPr>
            </w:pPr>
          </w:p>
        </w:tc>
      </w:tr>
      <w:tr w:rsidR="00311D7B" w:rsidDel="009D3DAE" w:rsidTr="00F02ED2">
        <w:trPr>
          <w:del w:id="294" w:author="Dokulil Jiří" w:date="2018-11-18T16:26:00Z"/>
        </w:trPr>
        <w:tc>
          <w:tcPr>
            <w:tcW w:w="237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5" w:author="Dokulil Jiří" w:date="2018-11-18T16:26:00Z"/>
              </w:rPr>
            </w:pPr>
          </w:p>
        </w:tc>
        <w:tc>
          <w:tcPr>
            <w:tcW w:w="919" w:type="dxa"/>
            <w:gridSpan w:val="2"/>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6" w:author="Dokulil Jiří" w:date="2018-11-18T16:26:00Z"/>
              </w:rPr>
            </w:pPr>
          </w:p>
        </w:tc>
        <w:tc>
          <w:tcPr>
            <w:tcW w:w="850"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7" w:author="Dokulil Jiří" w:date="2018-11-18T16:26:00Z"/>
              </w:rPr>
            </w:pPr>
          </w:p>
        </w:tc>
        <w:tc>
          <w:tcPr>
            <w:tcW w:w="709"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8" w:author="Dokulil Jiří" w:date="2018-11-18T16:26:00Z"/>
              </w:rPr>
            </w:pPr>
          </w:p>
        </w:tc>
        <w:tc>
          <w:tcPr>
            <w:tcW w:w="2625"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299" w:author="Dokulil Jiří" w:date="2018-11-18T16:26:00Z"/>
              </w:rPr>
            </w:pPr>
          </w:p>
        </w:tc>
        <w:tc>
          <w:tcPr>
            <w:tcW w:w="993"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300" w:author="Dokulil Jiří" w:date="2018-11-18T16:26:00Z"/>
              </w:rPr>
            </w:pPr>
          </w:p>
        </w:tc>
        <w:tc>
          <w:tcPr>
            <w:tcW w:w="814" w:type="dxa"/>
            <w:tcBorders>
              <w:top w:val="single" w:sz="4" w:space="0" w:color="auto"/>
              <w:left w:val="single" w:sz="4" w:space="0" w:color="auto"/>
              <w:bottom w:val="single" w:sz="4" w:space="0" w:color="auto"/>
              <w:right w:val="single" w:sz="4" w:space="0" w:color="auto"/>
            </w:tcBorders>
          </w:tcPr>
          <w:p w:rsidR="00311D7B" w:rsidDel="009D3DAE" w:rsidRDefault="00311D7B" w:rsidP="00F02ED2">
            <w:pPr>
              <w:jc w:val="both"/>
              <w:rPr>
                <w:del w:id="301" w:author="Dokulil Jiří" w:date="2018-11-18T16:26:00Z"/>
              </w:rPr>
            </w:pPr>
          </w:p>
        </w:tc>
      </w:tr>
      <w:tr w:rsidR="00311D7B" w:rsidDel="009D3DAE" w:rsidTr="00F02ED2">
        <w:trPr>
          <w:trHeight w:val="422"/>
          <w:del w:id="302" w:author="Dokulil Jiří" w:date="2018-11-18T16:26:00Z"/>
        </w:trPr>
        <w:tc>
          <w:tcPr>
            <w:tcW w:w="9285" w:type="dxa"/>
            <w:gridSpan w:val="8"/>
            <w:tcBorders>
              <w:top w:val="single" w:sz="4" w:space="0" w:color="auto"/>
              <w:left w:val="single" w:sz="4" w:space="0" w:color="auto"/>
              <w:bottom w:val="single" w:sz="4" w:space="0" w:color="auto"/>
              <w:right w:val="single" w:sz="4" w:space="0" w:color="auto"/>
            </w:tcBorders>
            <w:hideMark/>
          </w:tcPr>
          <w:p w:rsidR="00311D7B" w:rsidDel="009D3DAE" w:rsidRDefault="00311D7B" w:rsidP="00F02ED2">
            <w:pPr>
              <w:jc w:val="both"/>
              <w:rPr>
                <w:del w:id="303" w:author="Dokulil Jiří" w:date="2018-11-18T16:26:00Z"/>
                <w:b/>
              </w:rPr>
            </w:pPr>
            <w:del w:id="304" w:author="Dokulil Jiří" w:date="2018-11-18T16:26:00Z">
              <w:r w:rsidDel="009D3DAE">
                <w:rPr>
                  <w:b/>
                </w:rPr>
                <w:delText>Podmínka pro splnění této skupiny předmětů:</w:delText>
              </w:r>
            </w:del>
          </w:p>
          <w:p w:rsidR="00311D7B" w:rsidDel="009D3DAE" w:rsidRDefault="00311D7B" w:rsidP="00F02ED2">
            <w:pPr>
              <w:jc w:val="both"/>
              <w:rPr>
                <w:del w:id="305" w:author="Dokulil Jiří" w:date="2018-11-18T16:26:00Z"/>
                <w:b/>
              </w:rPr>
            </w:pPr>
          </w:p>
          <w:p w:rsidR="00311D7B" w:rsidDel="009D3DAE" w:rsidRDefault="00311D7B" w:rsidP="00F02ED2">
            <w:pPr>
              <w:jc w:val="both"/>
              <w:rPr>
                <w:del w:id="306" w:author="Dokulil Jiří" w:date="2018-11-18T16:26:00Z"/>
                <w:b/>
              </w:rPr>
            </w:pPr>
          </w:p>
          <w:p w:rsidR="00311D7B" w:rsidDel="009D3DAE" w:rsidRDefault="00311D7B" w:rsidP="00F02ED2">
            <w:pPr>
              <w:jc w:val="both"/>
              <w:rPr>
                <w:del w:id="307" w:author="Dokulil Jiří" w:date="2018-11-18T16:26:00Z"/>
              </w:rPr>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 Součásti SZZ a jejich obsah</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50"/>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pPr>
            <w:r>
              <w:rPr>
                <w:b/>
              </w:rPr>
              <w:t>Integrovaná bezpečnost</w:t>
            </w:r>
            <w:r>
              <w:t xml:space="preserve"> („Procesy hodnocení a ovládání rizik“, „Bezpečnost a ochrana objektů a osob“, „Kybernetická bezpečnost“.);</w:t>
            </w:r>
          </w:p>
          <w:p w:rsidR="00311D7B" w:rsidRDefault="00311D7B" w:rsidP="00F02ED2">
            <w:pPr>
              <w:spacing w:after="120"/>
              <w:jc w:val="both"/>
            </w:pPr>
            <w:r>
              <w:rPr>
                <w:b/>
              </w:rPr>
              <w:t xml:space="preserve">Krizový management </w:t>
            </w:r>
            <w:r>
              <w:t>(„Management“, „Krizový management a bezpečnostní systém v ČR“, „Krizový management podniku“).</w:t>
            </w:r>
          </w:p>
          <w:p w:rsidR="00311D7B" w:rsidRDefault="00311D7B" w:rsidP="00F02ED2">
            <w:pPr>
              <w:spacing w:after="40"/>
              <w:jc w:val="both"/>
              <w:rPr>
                <w:b/>
              </w:rPr>
            </w:pPr>
            <w:r>
              <w:rPr>
                <w:b/>
              </w:rPr>
              <w:t>Povinně volitelné:</w:t>
            </w:r>
          </w:p>
          <w:p w:rsidR="00311D7B" w:rsidRDefault="00311D7B" w:rsidP="00311D7B">
            <w:pPr>
              <w:pStyle w:val="Odstavecseseznamem"/>
              <w:numPr>
                <w:ilvl w:val="0"/>
                <w:numId w:val="7"/>
              </w:numPr>
              <w:suppressAutoHyphens/>
              <w:jc w:val="both"/>
            </w:pPr>
            <w:r w:rsidRPr="00311D7B">
              <w:rPr>
                <w:b/>
              </w:rPr>
              <w:t xml:space="preserve">Ekonomické aspekty ovládání rizik </w:t>
            </w:r>
            <w:r>
              <w:t>(„Vybrané otázky z Makroekonomie a Mikroekonomie“, „Podniková ekonomika“, „Řízení finančních rizik“.);</w:t>
            </w:r>
          </w:p>
          <w:p w:rsidR="00311D7B" w:rsidRDefault="00311D7B" w:rsidP="00311D7B">
            <w:pPr>
              <w:pStyle w:val="Odstavecseseznamem"/>
              <w:numPr>
                <w:ilvl w:val="0"/>
                <w:numId w:val="7"/>
              </w:numPr>
              <w:jc w:val="both"/>
            </w:pPr>
            <w:r w:rsidRPr="00311D7B">
              <w:rPr>
                <w:b/>
              </w:rPr>
              <w:t xml:space="preserve">Bezpečnost provozu </w:t>
            </w:r>
            <w:r>
              <w:t xml:space="preserve">(„Bezpečnost </w:t>
            </w:r>
            <w:r w:rsidRPr="00311D7B">
              <w:rPr>
                <w:color w:val="000000" w:themeColor="text1"/>
              </w:rPr>
              <w:t xml:space="preserve">a ochrana zdraví </w:t>
            </w:r>
            <w:r>
              <w:t>na pracovišti“, „Integrovaný systém managementu“).</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Další studijní povinnosti</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41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Návrh témat kvalifikačních prací a témata obhájených prací</w:t>
            </w:r>
          </w:p>
        </w:tc>
        <w:tc>
          <w:tcPr>
            <w:tcW w:w="5991" w:type="dxa"/>
            <w:gridSpan w:val="5"/>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842"/>
        </w:trPr>
        <w:tc>
          <w:tcPr>
            <w:tcW w:w="9285" w:type="dxa"/>
            <w:gridSpan w:val="8"/>
            <w:tcBorders>
              <w:top w:val="nil"/>
              <w:left w:val="single" w:sz="4" w:space="0" w:color="auto"/>
              <w:bottom w:val="single" w:sz="4" w:space="0" w:color="auto"/>
              <w:right w:val="single" w:sz="4" w:space="0" w:color="auto"/>
            </w:tcBorders>
            <w:hideMark/>
          </w:tcPr>
          <w:p w:rsidR="00311D7B" w:rsidRDefault="00311D7B" w:rsidP="00F02ED2">
            <w:pPr>
              <w:jc w:val="both"/>
              <w:rPr>
                <w:color w:val="000000" w:themeColor="text1"/>
              </w:rPr>
            </w:pPr>
            <w:r>
              <w:rPr>
                <w:color w:val="000000" w:themeColor="text1"/>
              </w:rPr>
              <w:t>Identifikace rizik vybraného druhu přírodních pohrom ve zvoleném regionu a možnosti jejich mitigace;</w:t>
            </w:r>
          </w:p>
          <w:p w:rsidR="00311D7B" w:rsidRDefault="00311D7B" w:rsidP="00F02ED2">
            <w:pPr>
              <w:jc w:val="both"/>
              <w:rPr>
                <w:color w:val="000000" w:themeColor="text1"/>
              </w:rPr>
            </w:pPr>
            <w:r>
              <w:rPr>
                <w:color w:val="000000" w:themeColor="text1"/>
              </w:rPr>
              <w:t>Regresní model vybraného druhu rizik v provozu firmy, instituce veřejné správy či regionu;</w:t>
            </w:r>
          </w:p>
          <w:p w:rsidR="00311D7B" w:rsidRDefault="00311D7B" w:rsidP="00F02ED2">
            <w:pPr>
              <w:jc w:val="both"/>
              <w:rPr>
                <w:color w:val="000000" w:themeColor="text1"/>
              </w:rPr>
            </w:pPr>
            <w:r>
              <w:rPr>
                <w:color w:val="000000" w:themeColor="text1"/>
              </w:rPr>
              <w:t>Vyhodnocení úvěrového rizika ve zvoleném podniku;</w:t>
            </w:r>
          </w:p>
          <w:p w:rsidR="00311D7B" w:rsidRDefault="00311D7B" w:rsidP="00F02ED2">
            <w:pPr>
              <w:jc w:val="both"/>
              <w:rPr>
                <w:color w:val="000000" w:themeColor="text1"/>
              </w:rPr>
            </w:pPr>
            <w:r>
              <w:rPr>
                <w:color w:val="000000" w:themeColor="text1"/>
              </w:rPr>
              <w:t>Vyhodnocení zvoleného druhu měnového rizika (EUR, USD nebo GBP) ve vybrané firmě;</w:t>
            </w:r>
          </w:p>
          <w:p w:rsidR="00311D7B" w:rsidRDefault="00311D7B" w:rsidP="00F02ED2">
            <w:pPr>
              <w:jc w:val="both"/>
              <w:rPr>
                <w:color w:val="000000" w:themeColor="text1"/>
              </w:rPr>
            </w:pPr>
            <w:r>
              <w:rPr>
                <w:color w:val="000000" w:themeColor="text1"/>
              </w:rPr>
              <w:t>Vyhodnocení investičního rizika ve zvolené firmě;</w:t>
            </w:r>
          </w:p>
          <w:p w:rsidR="00311D7B" w:rsidRDefault="00311D7B" w:rsidP="00F02ED2">
            <w:pPr>
              <w:jc w:val="both"/>
              <w:rPr>
                <w:color w:val="000000" w:themeColor="text1"/>
              </w:rPr>
            </w:pPr>
            <w:r>
              <w:rPr>
                <w:color w:val="000000" w:themeColor="text1"/>
              </w:rPr>
              <w:t>Kvalitativní vyhodnocení rizik nezaměstnanosti vybraného regionu;</w:t>
            </w:r>
          </w:p>
          <w:p w:rsidR="00311D7B" w:rsidRDefault="00311D7B" w:rsidP="00F02ED2">
            <w:pPr>
              <w:jc w:val="both"/>
              <w:rPr>
                <w:color w:val="000000" w:themeColor="text1"/>
              </w:rPr>
            </w:pPr>
            <w:r>
              <w:rPr>
                <w:color w:val="000000" w:themeColor="text1"/>
              </w:rPr>
              <w:t>Identifikace externích rizik v provozu vybrané firmy;</w:t>
            </w:r>
          </w:p>
          <w:p w:rsidR="00311D7B" w:rsidRDefault="00311D7B" w:rsidP="00F02ED2">
            <w:pPr>
              <w:jc w:val="both"/>
              <w:rPr>
                <w:color w:val="000000" w:themeColor="text1"/>
              </w:rPr>
            </w:pPr>
            <w:r>
              <w:rPr>
                <w:color w:val="000000" w:themeColor="text1"/>
              </w:rPr>
              <w:lastRenderedPageBreak/>
              <w:t>Identifikace interních rizik v provozu vybrané firmy;</w:t>
            </w:r>
          </w:p>
          <w:p w:rsidR="00311D7B" w:rsidRDefault="00311D7B" w:rsidP="00F02ED2">
            <w:pPr>
              <w:jc w:val="both"/>
              <w:rPr>
                <w:color w:val="000000" w:themeColor="text1"/>
              </w:rPr>
            </w:pPr>
            <w:r>
              <w:rPr>
                <w:color w:val="000000" w:themeColor="text1"/>
              </w:rPr>
              <w:t>Identifikace technologického rizika v provozu zvolené firmy;</w:t>
            </w:r>
          </w:p>
          <w:p w:rsidR="00311D7B" w:rsidRDefault="00311D7B" w:rsidP="00F02ED2">
            <w:pPr>
              <w:jc w:val="both"/>
              <w:rPr>
                <w:color w:val="000000" w:themeColor="text1"/>
              </w:rPr>
            </w:pPr>
            <w:r>
              <w:rPr>
                <w:color w:val="000000" w:themeColor="text1"/>
              </w:rPr>
              <w:t>Sestavení registru hrozeb ve zvolené organizaci veřejné správy;</w:t>
            </w:r>
          </w:p>
          <w:p w:rsidR="00311D7B" w:rsidRDefault="00311D7B" w:rsidP="00F02ED2">
            <w:pPr>
              <w:jc w:val="both"/>
              <w:rPr>
                <w:color w:val="000000" w:themeColor="text1"/>
              </w:rPr>
            </w:pPr>
            <w:r>
              <w:rPr>
                <w:color w:val="000000" w:themeColor="text1"/>
              </w:rPr>
              <w:t xml:space="preserve">Možnosti aplikace dobrovolných aktivit v provozu zvolené firmy. </w:t>
            </w:r>
          </w:p>
          <w:p w:rsidR="00311D7B" w:rsidRDefault="00311D7B" w:rsidP="00F02ED2">
            <w:pPr>
              <w:jc w:val="both"/>
            </w:pPr>
            <w:r>
              <w:t>Krizová komunikace vybrané mimořádné události;</w:t>
            </w:r>
          </w:p>
          <w:p w:rsidR="00311D7B" w:rsidRDefault="00311D7B" w:rsidP="00F02ED2">
            <w:pPr>
              <w:jc w:val="both"/>
            </w:pPr>
            <w:r>
              <w:t>Analýza rizik ergonomických rizik na vybraném pracovišti;</w:t>
            </w:r>
          </w:p>
          <w:p w:rsidR="00311D7B" w:rsidRDefault="00311D7B" w:rsidP="00F02ED2">
            <w:pPr>
              <w:jc w:val="both"/>
            </w:pPr>
            <w:r>
              <w:t>BOZP při vybrané pracovní činnosti;</w:t>
            </w:r>
          </w:p>
          <w:p w:rsidR="00311D7B" w:rsidRDefault="00311D7B" w:rsidP="00F02ED2">
            <w:pPr>
              <w:jc w:val="both"/>
            </w:pPr>
            <w:r>
              <w:t>Návrh krizového plánu výrobní firmy;</w:t>
            </w:r>
          </w:p>
          <w:p w:rsidR="00311D7B" w:rsidRDefault="00311D7B" w:rsidP="00F02ED2">
            <w:pPr>
              <w:jc w:val="both"/>
            </w:pPr>
            <w:r>
              <w:t>Návrh na zlepšení interní organizace ve vybrané organizaci;</w:t>
            </w:r>
          </w:p>
          <w:p w:rsidR="00311D7B" w:rsidRDefault="00311D7B" w:rsidP="00F02ED2">
            <w:pPr>
              <w:jc w:val="both"/>
            </w:pPr>
            <w:r>
              <w:t>Analýza a řízení finančních rizik v podniku;</w:t>
            </w:r>
          </w:p>
          <w:p w:rsidR="00311D7B" w:rsidRDefault="00311D7B" w:rsidP="00F02ED2">
            <w:pPr>
              <w:jc w:val="both"/>
            </w:pPr>
            <w:r>
              <w:t>Analýza kompetencí krizových manažerů;</w:t>
            </w:r>
          </w:p>
          <w:p w:rsidR="00311D7B" w:rsidRDefault="00311D7B" w:rsidP="00F02ED2">
            <w:pPr>
              <w:jc w:val="both"/>
            </w:pPr>
            <w:r>
              <w:t>Analýza rizik při přepravě nebezpečných látek (ADR);</w:t>
            </w:r>
          </w:p>
          <w:p w:rsidR="00311D7B" w:rsidRDefault="00311D7B" w:rsidP="00F02ED2">
            <w:pPr>
              <w:jc w:val="both"/>
            </w:pPr>
            <w:r>
              <w:t>Analýza rizika projektu vybrané firmy;</w:t>
            </w:r>
          </w:p>
          <w:p w:rsidR="00311D7B" w:rsidRDefault="00311D7B" w:rsidP="00F02ED2">
            <w:pPr>
              <w:jc w:val="both"/>
            </w:pPr>
            <w:r>
              <w:t>Krize v podniku a její dopad na řízení lidských zdrojů;</w:t>
            </w:r>
          </w:p>
          <w:p w:rsidR="00311D7B" w:rsidRDefault="00311D7B" w:rsidP="00F02ED2">
            <w:pPr>
              <w:jc w:val="both"/>
            </w:pPr>
            <w:r>
              <w:t>Systémový návrh úloh modelu kybernetické obrany;</w:t>
            </w:r>
          </w:p>
          <w:p w:rsidR="00311D7B" w:rsidRDefault="00311D7B" w:rsidP="00F02ED2">
            <w:pPr>
              <w:jc w:val="both"/>
            </w:pPr>
            <w:r>
              <w:t>Ochrana a bezpečnost s použitím technických prostředků střežení ve vybrané firmě;</w:t>
            </w:r>
          </w:p>
          <w:p w:rsidR="00311D7B" w:rsidRDefault="00311D7B" w:rsidP="00F02ED2">
            <w:pPr>
              <w:jc w:val="both"/>
            </w:pPr>
            <w:r>
              <w:t>Komplexní zajištění bezpečnosti hotelu;</w:t>
            </w:r>
          </w:p>
          <w:p w:rsidR="00311D7B" w:rsidRDefault="00311D7B" w:rsidP="00F02ED2">
            <w:pPr>
              <w:jc w:val="both"/>
            </w:pPr>
            <w:r>
              <w:t>Rizika spojená s repatriací zemřelých;</w:t>
            </w:r>
          </w:p>
          <w:p w:rsidR="00311D7B" w:rsidRDefault="00311D7B" w:rsidP="00F02ED2">
            <w:pPr>
              <w:jc w:val="both"/>
            </w:pPr>
            <w:r>
              <w:t>Uspořádání modelů úloh pro datový prostor integrovaného systému řízení zvolených procesů;</w:t>
            </w:r>
          </w:p>
          <w:p w:rsidR="00311D7B" w:rsidRDefault="00311D7B" w:rsidP="00F02ED2">
            <w:pPr>
              <w:jc w:val="both"/>
            </w:pPr>
            <w:r>
              <w:t>Systémový návrh úloh modelu kybernetické bezpečnosti pro tvorbu metodik pro pracoviště umělé inteligence;</w:t>
            </w:r>
          </w:p>
          <w:p w:rsidR="00311D7B" w:rsidRDefault="00311D7B" w:rsidP="00F02ED2">
            <w:pPr>
              <w:spacing w:after="120"/>
              <w:jc w:val="both"/>
            </w:pPr>
            <w:r>
              <w:t>Možnosti tvorby matematického modelu pro identifikaci vybraného systému určených pro ovládání rizik.</w:t>
            </w: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lastRenderedPageBreak/>
              <w:t>Návrh témat rigorózních prací a témata obhájených prací</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295"/>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294" w:type="dxa"/>
            <w:gridSpan w:val="3"/>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r>
              <w:rPr>
                <w:b/>
              </w:rPr>
              <w:t xml:space="preserve"> Součásti SRZ a jejich obsah</w:t>
            </w:r>
          </w:p>
        </w:tc>
        <w:tc>
          <w:tcPr>
            <w:tcW w:w="5991" w:type="dxa"/>
            <w:gridSpan w:val="5"/>
            <w:tcBorders>
              <w:top w:val="single" w:sz="4" w:space="0" w:color="auto"/>
              <w:left w:val="single" w:sz="4" w:space="0" w:color="auto"/>
              <w:bottom w:val="nil"/>
              <w:right w:val="single" w:sz="4" w:space="0" w:color="auto"/>
            </w:tcBorders>
            <w:shd w:val="clear" w:color="auto" w:fill="FFFFFF"/>
          </w:tcPr>
          <w:p w:rsidR="00311D7B" w:rsidRDefault="00311D7B" w:rsidP="00F02ED2">
            <w:pPr>
              <w:jc w:val="center"/>
            </w:pPr>
          </w:p>
        </w:tc>
      </w:tr>
      <w:tr w:rsidR="00311D7B" w:rsidTr="00F02ED2">
        <w:trPr>
          <w:trHeight w:val="304"/>
        </w:trPr>
        <w:tc>
          <w:tcPr>
            <w:tcW w:w="928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bl>
    <w:p w:rsidR="00311D7B" w:rsidRDefault="00311D7B" w:rsidP="00311D7B"/>
    <w:p w:rsidR="003504E3" w:rsidRDefault="003504E3" w:rsidP="00C50458">
      <w:pPr>
        <w:spacing w:after="240"/>
        <w:rPr>
          <w:b/>
          <w:sz w:val="28"/>
        </w:rPr>
      </w:pPr>
    </w:p>
    <w:p w:rsidR="003504E3" w:rsidRDefault="003504E3"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b/>
          <w:sz w:val="28"/>
        </w:rPr>
      </w:pPr>
    </w:p>
    <w:p w:rsidR="00311D7B" w:rsidRDefault="00311D7B" w:rsidP="00C50458">
      <w:pPr>
        <w:spacing w:after="240"/>
        <w:rPr>
          <w:ins w:id="308" w:author="Dokulil Jiří" w:date="2018-11-19T01:53:00Z"/>
          <w:b/>
          <w:sz w:val="28"/>
        </w:rPr>
      </w:pPr>
    </w:p>
    <w:p w:rsidR="00620867" w:rsidRDefault="00620867" w:rsidP="00C50458">
      <w:pPr>
        <w:spacing w:after="240"/>
        <w:rPr>
          <w:ins w:id="309" w:author="Dokulil Jiří" w:date="2018-11-19T01:53:00Z"/>
          <w:b/>
          <w:sz w:val="28"/>
        </w:rPr>
      </w:pPr>
    </w:p>
    <w:p w:rsidR="00620867" w:rsidRDefault="00620867" w:rsidP="00C50458">
      <w:pPr>
        <w:spacing w:after="240"/>
        <w:rPr>
          <w:ins w:id="310" w:author="Dokulil Jiří" w:date="2018-11-19T01:53:00Z"/>
          <w:b/>
          <w:sz w:val="28"/>
        </w:rPr>
      </w:pPr>
    </w:p>
    <w:p w:rsidR="00620867" w:rsidRDefault="00620867" w:rsidP="00C50458">
      <w:pPr>
        <w:spacing w:after="240"/>
        <w:rPr>
          <w:ins w:id="311" w:author="PS" w:date="2018-11-24T17:20:00Z"/>
          <w:b/>
          <w:sz w:val="28"/>
        </w:rPr>
      </w:pPr>
    </w:p>
    <w:p w:rsidR="006D10BB" w:rsidRDefault="006D10BB" w:rsidP="00C50458">
      <w:pPr>
        <w:spacing w:after="240"/>
        <w:rPr>
          <w:ins w:id="312" w:author="Dokulil Jiří" w:date="2018-11-19T01:53:00Z"/>
          <w:b/>
          <w:sz w:val="28"/>
        </w:rPr>
      </w:pPr>
    </w:p>
    <w:p w:rsidR="00620867" w:rsidRDefault="00620867" w:rsidP="00C50458">
      <w:pPr>
        <w:spacing w:after="240"/>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Pr>
                <w:b/>
              </w:rPr>
              <w:t>Anglický jazyk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A12B47" w:rsidP="00F02ED2">
            <w:pPr>
              <w:jc w:val="both"/>
            </w:pPr>
            <w:ins w:id="313" w:author="Dokulil Jiří" w:date="2018-11-18T16:31:00Z">
              <w:r>
                <w:t>p</w:t>
              </w:r>
            </w:ins>
            <w:del w:id="314" w:author="Dokulil Jiří" w:date="2018-11-18T16:31:00Z">
              <w:r w:rsidR="00311D7B" w:rsidDel="00A12B47">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836E46" w:rsidP="00F02ED2">
            <w:pPr>
              <w:jc w:val="both"/>
            </w:pPr>
            <w:ins w:id="315" w:author="Dokulil Jiří" w:date="2018-11-18T16:48:00Z">
              <w:r>
                <w:t>Požadavky k</w:t>
              </w:r>
            </w:ins>
            <w:ins w:id="316" w:author="Dokulil Jiří" w:date="2018-11-19T01:53:00Z">
              <w:r w:rsidR="00620867">
                <w:t>e klasifikovanému</w:t>
              </w:r>
            </w:ins>
            <w:ins w:id="317" w:author="Dokulil Jiří" w:date="2018-11-18T16:48:00Z">
              <w:r>
                <w:t xml:space="preserve"> zápočtu - </w:t>
              </w:r>
            </w:ins>
            <w:ins w:id="318" w:author="Dokulil Jiří" w:date="2018-11-18T16:31:00Z">
              <w:r w:rsidR="00A12B47">
                <w:t>a</w:t>
              </w:r>
            </w:ins>
            <w:del w:id="319" w:author="Dokulil Jiří" w:date="2018-11-18T16:31:00Z">
              <w:r w:rsidR="00311D7B" w:rsidRPr="008F2967" w:rsidDel="00A12B47">
                <w:delText>A</w:delText>
              </w:r>
            </w:del>
            <w:r w:rsidR="00311D7B" w:rsidRPr="008F2967">
              <w:t xml:space="preserve">ktivní účast na </w:t>
            </w:r>
            <w:r w:rsidR="00F02ED2">
              <w:t>seminářích</w:t>
            </w:r>
            <w:r w:rsidR="00311D7B" w:rsidRPr="008F2967">
              <w:t xml:space="preserve"> (80%), domácí příprava, písemný test.</w:t>
            </w:r>
          </w:p>
        </w:tc>
      </w:tr>
      <w:tr w:rsidR="00311D7B" w:rsidTr="00F02ED2">
        <w:trPr>
          <w:trHeight w:val="284"/>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6D10BB">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ins w:id="320" w:author="Dokulil Jiří" w:date="2018-11-18T16:30:00Z">
              <w:del w:id="321" w:author="PS" w:date="2018-11-24T17:24:00Z">
                <w:r w:rsidR="00A12B47" w:rsidDel="006D10BB">
                  <w:delText>100%</w:delText>
                </w:r>
              </w:del>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8F2967">
              <w:t xml:space="preserve">Mgr. et Mgr. Kateřina Pitrová, </w:t>
            </w:r>
            <w:r>
              <w:t xml:space="preserve">Ph.D., </w:t>
            </w:r>
            <w:r w:rsidRPr="008F2967">
              <w:t>BBA</w:t>
            </w:r>
            <w:r>
              <w:t xml:space="preserve"> (</w:t>
            </w:r>
            <w:del w:id="322" w:author="Dokulil Jiří" w:date="2018-11-18T16:30:00Z">
              <w:r w:rsidDel="00A12B47">
                <w:delText>100 %</w:delText>
              </w:r>
            </w:del>
            <w:ins w:id="323" w:author="Dokulil Jiří" w:date="2018-11-18T16:30:00Z">
              <w:r w:rsidR="00A12B47">
                <w:t>vede</w:t>
              </w:r>
            </w:ins>
            <w:ins w:id="324" w:author="Dokulil Jiří" w:date="2018-11-19T11:46:00Z">
              <w:r w:rsidR="00062555">
                <w:t xml:space="preserve"> </w:t>
              </w:r>
            </w:ins>
            <w:del w:id="325" w:author="Dokulil Jiří" w:date="2018-11-18T16:30:00Z">
              <w:r w:rsidDel="00A12B47">
                <w:delText xml:space="preserve"> </w:delText>
              </w:r>
            </w:del>
            <w:r w:rsidR="00F02ED2">
              <w:t>semináře</w:t>
            </w:r>
            <w:ins w:id="326" w:author="Dokulil Jiří" w:date="2018-11-18T16:30:00Z">
              <w:r w:rsidR="00A12B47">
                <w:t xml:space="preserve"> – 100 %</w:t>
              </w:r>
            </w:ins>
            <w:r>
              <w:t>)</w:t>
            </w:r>
          </w:p>
        </w:tc>
      </w:tr>
      <w:tr w:rsidR="00311D7B" w:rsidTr="00F02ED2">
        <w:trPr>
          <w:trHeight w:val="1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327" w:author="Dokulil Jiří" w:date="2018-11-18T16:31:00Z"/>
              </w:rPr>
            </w:pPr>
            <w:r w:rsidRPr="00F41479">
              <w:t>Studenti si prohloubí komplex jazykových dovedností (čtení, poslech, mluvení, psaní) umožňující samostatné jednání v</w:t>
            </w:r>
            <w:r>
              <w:t> </w:t>
            </w:r>
            <w:r w:rsidRPr="00F41479">
              <w:t xml:space="preserve">cizojazyčných komunikačních situacích. Studenti si budou rozšiřovat odbornou slovní zásobu z oblasti </w:t>
            </w:r>
            <w:del w:id="328" w:author="Dokulil Jiří" w:date="2018-11-17T18:50:00Z">
              <w:r w:rsidDel="00603B58">
                <w:delText>logistiky</w:delText>
              </w:r>
            </w:del>
            <w:ins w:id="329" w:author="Dokulil Jiří" w:date="2018-11-17T18:50:00Z">
              <w:r w:rsidR="00603B58">
                <w:t>managementu rizik</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del w:id="330" w:author="Dokulil Jiří" w:date="2018-11-17T18:46:00Z">
              <w:r w:rsidDel="00603B58">
                <w:delText>logistické</w:delText>
              </w:r>
              <w:r w:rsidRPr="00F41479" w:rsidDel="00603B58">
                <w:delText xml:space="preserve"> </w:delText>
              </w:r>
            </w:del>
            <w:r w:rsidRPr="00F41479">
              <w:t>problematiky</w:t>
            </w:r>
            <w:ins w:id="331" w:author="Dokulil Jiří" w:date="2018-11-17T18:46:00Z">
              <w:r w:rsidR="00603B58">
                <w:t xml:space="preserve"> managementu rizik</w:t>
              </w:r>
            </w:ins>
            <w:r w:rsidRPr="00F41479">
              <w:t>.</w:t>
            </w:r>
          </w:p>
          <w:p w:rsidR="00D33AAB" w:rsidRDefault="00D33AAB" w:rsidP="00F02ED2">
            <w:pPr>
              <w:jc w:val="both"/>
            </w:pPr>
          </w:p>
          <w:p w:rsidR="00311D7B" w:rsidRPr="005877CA" w:rsidRDefault="00311D7B" w:rsidP="00F02ED2">
            <w:pPr>
              <w:jc w:val="both"/>
              <w:rPr>
                <w:u w:val="single"/>
              </w:rPr>
            </w:pPr>
            <w:r w:rsidRPr="005877CA">
              <w:rPr>
                <w:u w:val="single"/>
              </w:rPr>
              <w:t>Hlavní témata:</w:t>
            </w:r>
          </w:p>
          <w:p w:rsidR="00311D7B" w:rsidRPr="003D3C92" w:rsidRDefault="00311D7B" w:rsidP="006D10BB">
            <w:pPr>
              <w:pStyle w:val="Odstavecseseznamem"/>
              <w:numPr>
                <w:ilvl w:val="0"/>
                <w:numId w:val="8"/>
              </w:numPr>
              <w:jc w:val="both"/>
              <w:rPr>
                <w:lang w:val="en-GB"/>
              </w:rPr>
            </w:pPr>
            <w:r w:rsidRPr="003D3C92">
              <w:rPr>
                <w:lang w:val="en-GB"/>
              </w:rPr>
              <w:t>Present Simple and Present Continuous</w:t>
            </w:r>
            <w:r>
              <w:rPr>
                <w:lang w:val="en-GB"/>
              </w:rPr>
              <w:t>.</w:t>
            </w:r>
          </w:p>
          <w:p w:rsidR="00311D7B" w:rsidRPr="003D3C92" w:rsidRDefault="00311D7B" w:rsidP="006D10BB">
            <w:pPr>
              <w:pStyle w:val="Odstavecseseznamem"/>
              <w:numPr>
                <w:ilvl w:val="0"/>
                <w:numId w:val="8"/>
              </w:numPr>
              <w:jc w:val="both"/>
              <w:rPr>
                <w:lang w:val="en-GB"/>
              </w:rPr>
            </w:pPr>
            <w:r>
              <w:rPr>
                <w:lang w:val="en-GB"/>
              </w:rPr>
              <w:t>Social networks and the I</w:t>
            </w:r>
            <w:r w:rsidRPr="003D3C92">
              <w:rPr>
                <w:lang w:val="en-GB"/>
              </w:rPr>
              <w:t>nternet</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Writing a professional profile</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Networking</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Past Simple</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Starting a new business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Phrasal verbs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Team meetings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Checking progress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Delegating tasks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Present Perfect Simple and Continuous</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Will, may, might, be likely</w:t>
            </w:r>
            <w:r>
              <w:rPr>
                <w:lang w:val="en-GB"/>
              </w:rPr>
              <w:t>.</w:t>
            </w:r>
          </w:p>
          <w:p w:rsidR="00311D7B" w:rsidRPr="003D3C92" w:rsidRDefault="00311D7B" w:rsidP="006D10BB">
            <w:pPr>
              <w:pStyle w:val="Odstavecseseznamem"/>
              <w:numPr>
                <w:ilvl w:val="0"/>
                <w:numId w:val="8"/>
              </w:numPr>
              <w:jc w:val="both"/>
              <w:rPr>
                <w:lang w:val="en-GB"/>
              </w:rPr>
            </w:pPr>
            <w:r w:rsidRPr="003D3C92">
              <w:rPr>
                <w:lang w:val="en-GB"/>
              </w:rPr>
              <w:t>The speed of change</w:t>
            </w:r>
            <w:r>
              <w:rPr>
                <w:lang w:val="en-GB"/>
              </w:rPr>
              <w:t>.</w:t>
            </w:r>
          </w:p>
          <w:p w:rsidR="00311D7B" w:rsidRPr="00F41479" w:rsidRDefault="00311D7B" w:rsidP="006D10BB">
            <w:pPr>
              <w:pStyle w:val="Odstavecseseznamem"/>
              <w:numPr>
                <w:ilvl w:val="0"/>
                <w:numId w:val="8"/>
              </w:numPr>
              <w:jc w:val="both"/>
            </w:pPr>
            <w:r w:rsidRPr="003D3C92">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spacing w:after="40"/>
              <w:jc w:val="both"/>
              <w:rPr>
                <w:b/>
              </w:rPr>
            </w:pPr>
            <w:r w:rsidRPr="009A32D6">
              <w:rPr>
                <w:b/>
              </w:rPr>
              <w:t>Povinná</w:t>
            </w:r>
            <w:r>
              <w:rPr>
                <w:b/>
              </w:rPr>
              <w:t xml:space="preserve"> literatura:</w:t>
            </w:r>
          </w:p>
          <w:p w:rsidR="00311D7B" w:rsidRPr="00D33AAB" w:rsidRDefault="00311D7B" w:rsidP="00F02ED2">
            <w:pPr>
              <w:spacing w:after="40"/>
              <w:jc w:val="both"/>
              <w:rPr>
                <w:b/>
                <w:color w:val="000000" w:themeColor="text1"/>
                <w:sz w:val="6"/>
                <w:szCs w:val="6"/>
                <w:rPrChange w:id="332" w:author="Dokulil Jiří" w:date="2018-11-18T16:31:00Z">
                  <w:rPr>
                    <w:b/>
                    <w:sz w:val="6"/>
                    <w:szCs w:val="6"/>
                  </w:rPr>
                </w:rPrChange>
              </w:rPr>
            </w:pPr>
            <w:r w:rsidRPr="00D33AAB">
              <w:rPr>
                <w:color w:val="000000" w:themeColor="text1"/>
                <w:lang w:val="en-GB"/>
                <w:rPrChange w:id="333" w:author="Dokulil Jiří" w:date="2018-11-18T16:31:00Z">
                  <w:rPr>
                    <w:lang w:val="en-GB"/>
                  </w:rPr>
                </w:rPrChange>
              </w:rPr>
              <w:t xml:space="preserve">HARDING, K., LANE, A. </w:t>
            </w:r>
            <w:r w:rsidR="00BC43F5" w:rsidRPr="00D33AAB">
              <w:rPr>
                <w:color w:val="000000" w:themeColor="text1"/>
                <w:rPrChange w:id="334" w:author="Dokulil Jiří" w:date="2018-11-18T16:31:00Z">
                  <w:rPr/>
                </w:rPrChange>
              </w:rPr>
              <w:fldChar w:fldCharType="begin"/>
            </w:r>
            <w:r w:rsidR="00BC43F5" w:rsidRPr="00D33AAB">
              <w:rPr>
                <w:color w:val="000000" w:themeColor="text1"/>
                <w:rPrChange w:id="335" w:author="Dokulil Jiří" w:date="2018-11-18T16:31:00Z">
                  <w:rPr/>
                </w:rPrChange>
              </w:rPr>
              <w:instrText xml:space="preserve"> HYPERLINK "https://elt.oup.com/catalogue/items/global/business_esp/international_express/intermediate/9780194597869?cc=cz&amp;selLanguage=cs&amp;mode=hub" </w:instrText>
            </w:r>
            <w:r w:rsidR="00BC43F5" w:rsidRPr="00D33AAB">
              <w:rPr>
                <w:color w:val="000000" w:themeColor="text1"/>
                <w:rPrChange w:id="336" w:author="Dokulil Jiří" w:date="2018-11-18T16:31:00Z">
                  <w:rPr>
                    <w:rStyle w:val="Hypertextovodkaz"/>
                    <w:bCs/>
                    <w:u w:val="none"/>
                    <w:lang w:val="en-GB"/>
                  </w:rPr>
                </w:rPrChange>
              </w:rPr>
              <w:fldChar w:fldCharType="separate"/>
            </w:r>
            <w:r w:rsidRPr="00D33AAB">
              <w:rPr>
                <w:rStyle w:val="Hypertextovodkaz"/>
                <w:bCs/>
                <w:i/>
                <w:color w:val="000000" w:themeColor="text1"/>
                <w:u w:val="none"/>
                <w:lang w:val="en-GB"/>
                <w:rPrChange w:id="337" w:author="Dokulil Jiří" w:date="2018-11-18T16:31:00Z">
                  <w:rPr>
                    <w:rStyle w:val="Hypertextovodkaz"/>
                    <w:bCs/>
                    <w:i/>
                    <w:u w:val="none"/>
                    <w:lang w:val="en-GB"/>
                  </w:rPr>
                </w:rPrChange>
              </w:rPr>
              <w:t>International Express Intermediate</w:t>
            </w:r>
            <w:r w:rsidRPr="00D33AAB">
              <w:rPr>
                <w:rStyle w:val="Hypertextovodkaz"/>
                <w:i/>
                <w:color w:val="000000" w:themeColor="text1"/>
                <w:u w:val="none"/>
                <w:lang w:val="en-GB"/>
                <w:rPrChange w:id="338" w:author="Dokulil Jiří" w:date="2018-11-18T16:31:00Z">
                  <w:rPr>
                    <w:rStyle w:val="Hypertextovodkaz"/>
                    <w:i/>
                    <w:u w:val="none"/>
                    <w:lang w:val="en-GB"/>
                  </w:rPr>
                </w:rPrChange>
              </w:rPr>
              <w:t>.</w:t>
            </w:r>
            <w:r w:rsidRPr="00D33AAB">
              <w:rPr>
                <w:rStyle w:val="Hypertextovodkaz"/>
                <w:bCs/>
                <w:i/>
                <w:color w:val="000000" w:themeColor="text1"/>
                <w:u w:val="none"/>
                <w:lang w:val="en-GB"/>
                <w:rPrChange w:id="339" w:author="Dokulil Jiří" w:date="2018-11-18T16:31:00Z">
                  <w:rPr>
                    <w:rStyle w:val="Hypertextovodkaz"/>
                    <w:bCs/>
                    <w:i/>
                    <w:u w:val="none"/>
                    <w:lang w:val="en-GB"/>
                  </w:rPr>
                </w:rPrChange>
              </w:rPr>
              <w:t xml:space="preserve"> </w:t>
            </w:r>
            <w:r w:rsidRPr="00D33AAB">
              <w:rPr>
                <w:rStyle w:val="Hypertextovodkaz"/>
                <w:bCs/>
                <w:color w:val="000000" w:themeColor="text1"/>
                <w:u w:val="none"/>
                <w:lang w:val="en-GB"/>
                <w:rPrChange w:id="340" w:author="Dokulil Jiří" w:date="2018-11-18T16:31:00Z">
                  <w:rPr>
                    <w:rStyle w:val="Hypertextovodkaz"/>
                    <w:bCs/>
                    <w:u w:val="none"/>
                    <w:lang w:val="en-GB"/>
                  </w:rPr>
                </w:rPrChange>
              </w:rPr>
              <w:t>Student's Book Pack</w:t>
            </w:r>
            <w:r w:rsidR="00BC43F5" w:rsidRPr="00D33AAB">
              <w:rPr>
                <w:rStyle w:val="Hypertextovodkaz"/>
                <w:bCs/>
                <w:color w:val="000000" w:themeColor="text1"/>
                <w:u w:val="none"/>
                <w:lang w:val="en-GB"/>
                <w:rPrChange w:id="341" w:author="Dokulil Jiří" w:date="2018-11-18T16:31:00Z">
                  <w:rPr>
                    <w:rStyle w:val="Hypertextovodkaz"/>
                    <w:bCs/>
                    <w:u w:val="none"/>
                    <w:lang w:val="en-GB"/>
                  </w:rPr>
                </w:rPrChange>
              </w:rPr>
              <w:fldChar w:fldCharType="end"/>
            </w:r>
            <w:r w:rsidRPr="00D33AAB">
              <w:rPr>
                <w:rStyle w:val="Hypertextovodkaz"/>
                <w:i/>
                <w:color w:val="000000" w:themeColor="text1"/>
                <w:u w:val="none"/>
                <w:lang w:val="en-GB"/>
                <w:rPrChange w:id="342" w:author="Dokulil Jiří" w:date="2018-11-18T16:31:00Z">
                  <w:rPr>
                    <w:rStyle w:val="Hypertextovodkaz"/>
                    <w:i/>
                    <w:u w:val="none"/>
                    <w:lang w:val="en-GB"/>
                  </w:rPr>
                </w:rPrChange>
              </w:rPr>
              <w:t>,</w:t>
            </w:r>
            <w:r w:rsidRPr="00D33AAB">
              <w:rPr>
                <w:rStyle w:val="Hypertextovodkaz"/>
                <w:color w:val="000000" w:themeColor="text1"/>
                <w:u w:val="none"/>
                <w:lang w:val="en-GB"/>
                <w:rPrChange w:id="343" w:author="Dokulil Jiří" w:date="2018-11-18T16:31:00Z">
                  <w:rPr>
                    <w:rStyle w:val="Hypertextovodkaz"/>
                    <w:u w:val="none"/>
                    <w:lang w:val="en-GB"/>
                  </w:rPr>
                </w:rPrChange>
              </w:rPr>
              <w:t xml:space="preserve">Third Edition. Oxford: OUP, 2014. </w:t>
            </w:r>
            <w:r w:rsidRPr="00D33AAB">
              <w:rPr>
                <w:color w:val="000000" w:themeColor="text1"/>
                <w:lang w:val="en-GB"/>
                <w:rPrChange w:id="344" w:author="Dokulil Jiří" w:date="2018-11-18T16:31:00Z">
                  <w:rPr>
                    <w:lang w:val="en-GB"/>
                  </w:rPr>
                </w:rPrChange>
              </w:rPr>
              <w:t>Paperback + DVD-ROM</w:t>
            </w:r>
            <w:r w:rsidRPr="00D33AAB">
              <w:rPr>
                <w:rStyle w:val="Hypertextovodkaz"/>
                <w:color w:val="000000" w:themeColor="text1"/>
                <w:u w:val="none"/>
                <w:lang w:val="en-GB"/>
                <w:rPrChange w:id="345" w:author="Dokulil Jiří" w:date="2018-11-18T16:31:00Z">
                  <w:rPr>
                    <w:rStyle w:val="Hypertextovodkaz"/>
                    <w:u w:val="none"/>
                    <w:lang w:val="en-GB"/>
                  </w:rPr>
                </w:rPrChange>
              </w:rPr>
              <w:t xml:space="preserve">. ISBN </w:t>
            </w:r>
            <w:r w:rsidRPr="00D33AAB">
              <w:rPr>
                <w:rStyle w:val="isbntableisbn"/>
                <w:rFonts w:eastAsiaTheme="majorEastAsia"/>
                <w:color w:val="000000" w:themeColor="text1"/>
                <w:lang w:val="en-GB"/>
                <w:rPrChange w:id="346" w:author="Dokulil Jiří" w:date="2018-11-18T16:31:00Z">
                  <w:rPr>
                    <w:rStyle w:val="isbntableisbn"/>
                    <w:rFonts w:eastAsiaTheme="majorEastAsia"/>
                    <w:lang w:val="en-GB"/>
                  </w:rPr>
                </w:rPrChange>
              </w:rPr>
              <w:t>978-0-19-459786-9.</w:t>
            </w:r>
          </w:p>
          <w:p w:rsidR="00311D7B" w:rsidRPr="00D33AAB" w:rsidRDefault="00311D7B" w:rsidP="00F02ED2">
            <w:pPr>
              <w:spacing w:after="40"/>
              <w:jc w:val="both"/>
              <w:rPr>
                <w:b/>
                <w:color w:val="000000" w:themeColor="text1"/>
                <w:rPrChange w:id="347" w:author="Dokulil Jiří" w:date="2018-11-18T16:31:00Z">
                  <w:rPr>
                    <w:b/>
                  </w:rPr>
                </w:rPrChange>
              </w:rPr>
            </w:pPr>
            <w:r w:rsidRPr="00D33AAB">
              <w:rPr>
                <w:b/>
                <w:color w:val="000000" w:themeColor="text1"/>
                <w:rPrChange w:id="348" w:author="Dokulil Jiří" w:date="2018-11-18T16:31:00Z">
                  <w:rPr>
                    <w:b/>
                  </w:rPr>
                </w:rPrChange>
              </w:rPr>
              <w:t>Doporučená literatura:</w:t>
            </w:r>
          </w:p>
          <w:p w:rsidR="00311D7B" w:rsidRPr="00D33AAB" w:rsidRDefault="00311D7B" w:rsidP="00F02ED2">
            <w:pPr>
              <w:pStyle w:val="Normlnweb"/>
              <w:spacing w:before="0" w:beforeAutospacing="0" w:after="40" w:afterAutospacing="0"/>
              <w:rPr>
                <w:rFonts w:ascii="Times New Roman" w:hAnsi="Times New Roman" w:cs="Times New Roman"/>
                <w:b/>
                <w:color w:val="000000" w:themeColor="text1"/>
                <w:sz w:val="20"/>
                <w:szCs w:val="20"/>
                <w:rPrChange w:id="349" w:author="Dokulil Jiří" w:date="2018-11-18T16:31:00Z">
                  <w:rPr>
                    <w:rFonts w:ascii="Times New Roman" w:hAnsi="Times New Roman" w:cs="Times New Roman"/>
                    <w:b/>
                    <w:sz w:val="20"/>
                    <w:szCs w:val="20"/>
                  </w:rPr>
                </w:rPrChange>
              </w:rPr>
            </w:pPr>
            <w:r w:rsidRPr="00D33AAB">
              <w:rPr>
                <w:rFonts w:ascii="Times New Roman" w:hAnsi="Times New Roman" w:cs="Times New Roman"/>
                <w:color w:val="000000" w:themeColor="text1"/>
                <w:sz w:val="20"/>
                <w:szCs w:val="20"/>
                <w:rPrChange w:id="350" w:author="Dokulil Jiří" w:date="2018-11-18T16:31:00Z">
                  <w:rPr>
                    <w:rFonts w:ascii="Times New Roman" w:hAnsi="Times New Roman" w:cs="Times New Roman"/>
                    <w:sz w:val="20"/>
                    <w:szCs w:val="20"/>
                  </w:rPr>
                </w:rPrChange>
              </w:rPr>
              <w:t xml:space="preserve">CLANDFIELD, L. </w:t>
            </w:r>
            <w:r w:rsidRPr="00D33AAB">
              <w:rPr>
                <w:rFonts w:ascii="Times New Roman" w:hAnsi="Times New Roman" w:cs="Times New Roman"/>
                <w:i/>
                <w:color w:val="000000" w:themeColor="text1"/>
                <w:sz w:val="20"/>
                <w:szCs w:val="20"/>
                <w:rPrChange w:id="351" w:author="Dokulil Jiří" w:date="2018-11-18T16:31:00Z">
                  <w:rPr>
                    <w:rFonts w:ascii="Times New Roman" w:hAnsi="Times New Roman" w:cs="Times New Roman"/>
                    <w:i/>
                    <w:sz w:val="20"/>
                    <w:szCs w:val="20"/>
                  </w:rPr>
                </w:rPrChange>
              </w:rPr>
              <w:t>Global.</w:t>
            </w:r>
            <w:r w:rsidRPr="00D33AAB">
              <w:rPr>
                <w:rFonts w:ascii="Times New Roman" w:hAnsi="Times New Roman" w:cs="Times New Roman"/>
                <w:color w:val="000000" w:themeColor="text1"/>
                <w:sz w:val="20"/>
                <w:szCs w:val="20"/>
                <w:rPrChange w:id="352" w:author="Dokulil Jiří" w:date="2018-11-18T16:31:00Z">
                  <w:rPr>
                    <w:rFonts w:ascii="Times New Roman" w:hAnsi="Times New Roman" w:cs="Times New Roman"/>
                    <w:sz w:val="20"/>
                    <w:szCs w:val="20"/>
                  </w:rPr>
                </w:rPrChange>
              </w:rPr>
              <w:t xml:space="preserve"> Oxford: Macmillan Education, 2010. ISBN 978-0-230-03309-2.</w:t>
            </w:r>
          </w:p>
          <w:p w:rsidR="00311D7B" w:rsidRPr="00D33AAB" w:rsidRDefault="00311D7B" w:rsidP="00F02ED2">
            <w:pPr>
              <w:pStyle w:val="Nadpis1"/>
              <w:spacing w:after="40"/>
              <w:rPr>
                <w:b/>
                <w:color w:val="000000" w:themeColor="text1"/>
                <w:u w:val="none"/>
                <w:rPrChange w:id="353" w:author="Dokulil Jiří" w:date="2018-11-18T16:31:00Z">
                  <w:rPr>
                    <w:b/>
                    <w:u w:val="none"/>
                  </w:rPr>
                </w:rPrChange>
              </w:rPr>
            </w:pPr>
            <w:r w:rsidRPr="00D33AAB">
              <w:rPr>
                <w:color w:val="000000" w:themeColor="text1"/>
                <w:u w:val="none"/>
                <w:rPrChange w:id="354" w:author="Dokulil Jiří" w:date="2018-11-18T16:31:00Z">
                  <w:rPr>
                    <w:u w:val="none"/>
                  </w:rPr>
                </w:rPrChange>
              </w:rPr>
              <w:t xml:space="preserve">EVANS, V., DOOLEY, J., BLUM, E. </w:t>
            </w:r>
            <w:r w:rsidRPr="00D33AAB">
              <w:rPr>
                <w:i/>
                <w:color w:val="000000" w:themeColor="text1"/>
                <w:u w:val="none"/>
                <w:rPrChange w:id="355" w:author="Dokulil Jiří" w:date="2018-11-18T16:31:00Z">
                  <w:rPr>
                    <w:i/>
                    <w:u w:val="none"/>
                  </w:rPr>
                </w:rPrChange>
              </w:rPr>
              <w:t xml:space="preserve">Logistics. </w:t>
            </w:r>
            <w:r w:rsidRPr="00D33AAB">
              <w:rPr>
                <w:color w:val="000000" w:themeColor="text1"/>
                <w:u w:val="none"/>
                <w:rPrChange w:id="356" w:author="Dokulil Jiří" w:date="2018-11-18T16:31:00Z">
                  <w:rPr>
                    <w:u w:val="none"/>
                  </w:rPr>
                </w:rPrChange>
              </w:rPr>
              <w:t>Newbury: Express Publishing, 2013. ISBN 978-1-78098-669-2.</w:t>
            </w:r>
          </w:p>
          <w:p w:rsidR="00311D7B" w:rsidRPr="00D33AAB" w:rsidRDefault="00311D7B" w:rsidP="00F02ED2">
            <w:pPr>
              <w:pStyle w:val="Normlnweb"/>
              <w:spacing w:before="0" w:beforeAutospacing="0" w:after="40" w:afterAutospacing="0"/>
              <w:rPr>
                <w:rFonts w:ascii="Times New Roman" w:hAnsi="Times New Roman" w:cs="Times New Roman"/>
                <w:color w:val="000000" w:themeColor="text1"/>
                <w:sz w:val="20"/>
                <w:szCs w:val="20"/>
                <w:rPrChange w:id="357" w:author="Dokulil Jiří" w:date="2018-11-18T16:31:00Z">
                  <w:rPr>
                    <w:rFonts w:ascii="Times New Roman" w:hAnsi="Times New Roman" w:cs="Times New Roman"/>
                    <w:sz w:val="20"/>
                    <w:szCs w:val="20"/>
                  </w:rPr>
                </w:rPrChange>
              </w:rPr>
            </w:pPr>
            <w:r w:rsidRPr="00D33AAB">
              <w:rPr>
                <w:rFonts w:ascii="Times New Roman" w:hAnsi="Times New Roman" w:cs="Times New Roman"/>
                <w:color w:val="000000" w:themeColor="text1"/>
                <w:sz w:val="20"/>
                <w:szCs w:val="20"/>
                <w:rPrChange w:id="358" w:author="Dokulil Jiří" w:date="2018-11-18T16:31:00Z">
                  <w:rPr>
                    <w:rFonts w:ascii="Times New Roman" w:hAnsi="Times New Roman" w:cs="Times New Roman"/>
                    <w:sz w:val="20"/>
                    <w:szCs w:val="20"/>
                  </w:rPr>
                </w:rPrChange>
              </w:rPr>
              <w:t xml:space="preserve">EVANS, V., DOOLEY, J., GARZA, V. </w:t>
            </w:r>
            <w:r w:rsidRPr="00D33AAB">
              <w:rPr>
                <w:rFonts w:ascii="Times New Roman" w:hAnsi="Times New Roman" w:cs="Times New Roman"/>
                <w:i/>
                <w:color w:val="000000" w:themeColor="text1"/>
                <w:sz w:val="20"/>
                <w:szCs w:val="20"/>
                <w:rPrChange w:id="359" w:author="Dokulil Jiří" w:date="2018-11-18T16:31:00Z">
                  <w:rPr>
                    <w:rFonts w:ascii="Times New Roman" w:hAnsi="Times New Roman" w:cs="Times New Roman"/>
                    <w:i/>
                    <w:sz w:val="20"/>
                    <w:szCs w:val="20"/>
                  </w:rPr>
                </w:rPrChange>
              </w:rPr>
              <w:t>Tourism.</w:t>
            </w:r>
            <w:r w:rsidRPr="00D33AAB">
              <w:rPr>
                <w:rFonts w:ascii="Times New Roman" w:hAnsi="Times New Roman" w:cs="Times New Roman"/>
                <w:color w:val="000000" w:themeColor="text1"/>
                <w:sz w:val="20"/>
                <w:szCs w:val="20"/>
                <w:rPrChange w:id="360" w:author="Dokulil Jiří" w:date="2018-11-18T16:31:00Z">
                  <w:rPr>
                    <w:rFonts w:ascii="Times New Roman" w:hAnsi="Times New Roman" w:cs="Times New Roman"/>
                    <w:sz w:val="20"/>
                    <w:szCs w:val="20"/>
                  </w:rPr>
                </w:rPrChange>
              </w:rPr>
              <w:t xml:space="preserve"> Newbury: Express Publishing, 2011. ISBN 978-0-85777-558-0.</w:t>
            </w:r>
          </w:p>
          <w:p w:rsidR="00311D7B" w:rsidRPr="00D33AAB" w:rsidRDefault="00311D7B" w:rsidP="00F02ED2">
            <w:pPr>
              <w:spacing w:after="40"/>
              <w:jc w:val="both"/>
              <w:rPr>
                <w:color w:val="000000" w:themeColor="text1"/>
                <w:rPrChange w:id="361" w:author="Dokulil Jiří" w:date="2018-11-18T16:31:00Z">
                  <w:rPr/>
                </w:rPrChange>
              </w:rPr>
            </w:pPr>
            <w:r w:rsidRPr="00D33AAB">
              <w:rPr>
                <w:color w:val="000000" w:themeColor="text1"/>
                <w:rPrChange w:id="362" w:author="Dokulil Jiří" w:date="2018-11-18T16:31:00Z">
                  <w:rPr/>
                </w:rPrChange>
              </w:rPr>
              <w:t xml:space="preserve">GLENDINNING, E. H., LANSFORD, L., POHL, A. </w:t>
            </w:r>
            <w:r w:rsidRPr="00D33AAB">
              <w:rPr>
                <w:i/>
                <w:color w:val="000000" w:themeColor="text1"/>
                <w:rPrChange w:id="363" w:author="Dokulil Jiří" w:date="2018-11-18T16:31:00Z">
                  <w:rPr>
                    <w:i/>
                  </w:rPr>
                </w:rPrChange>
              </w:rPr>
              <w:t>Technology for Engineering and Applied Sciences.</w:t>
            </w:r>
            <w:r w:rsidRPr="00D33AAB">
              <w:rPr>
                <w:color w:val="000000" w:themeColor="text1"/>
                <w:rPrChange w:id="364" w:author="Dokulil Jiří" w:date="2018-11-18T16:31:00Z">
                  <w:rPr/>
                </w:rPrChange>
              </w:rPr>
              <w:t xml:space="preserve"> Oxford: OUP, 2013. ISBN 978-019-4569736.</w:t>
            </w:r>
          </w:p>
          <w:p w:rsidR="00311D7B" w:rsidRPr="00D33AAB" w:rsidRDefault="00311D7B" w:rsidP="00F02ED2">
            <w:pPr>
              <w:pStyle w:val="Nadpis1"/>
              <w:spacing w:after="40"/>
              <w:rPr>
                <w:b/>
                <w:color w:val="000000" w:themeColor="text1"/>
                <w:u w:val="none"/>
                <w:rPrChange w:id="365" w:author="Dokulil Jiří" w:date="2018-11-18T16:31:00Z">
                  <w:rPr>
                    <w:b/>
                    <w:u w:val="none"/>
                  </w:rPr>
                </w:rPrChange>
              </w:rPr>
            </w:pPr>
            <w:r w:rsidRPr="00D33AAB">
              <w:rPr>
                <w:color w:val="000000" w:themeColor="text1"/>
                <w:u w:val="none"/>
                <w:rPrChange w:id="366" w:author="Dokulil Jiří" w:date="2018-11-18T16:31:00Z">
                  <w:rPr>
                    <w:u w:val="none"/>
                  </w:rPr>
                </w:rPrChange>
              </w:rPr>
              <w:t xml:space="preserve">STRNADOVÁ, Z. </w:t>
            </w:r>
            <w:r w:rsidRPr="00D33AAB">
              <w:rPr>
                <w:i/>
                <w:color w:val="000000" w:themeColor="text1"/>
                <w:u w:val="none"/>
                <w:rPrChange w:id="367" w:author="Dokulil Jiří" w:date="2018-11-18T16:31:00Z">
                  <w:rPr>
                    <w:i/>
                    <w:u w:val="none"/>
                  </w:rPr>
                </w:rPrChange>
              </w:rPr>
              <w:t>Aiming to Advance.</w:t>
            </w:r>
            <w:r w:rsidRPr="00D33AAB">
              <w:rPr>
                <w:color w:val="000000" w:themeColor="text1"/>
                <w:u w:val="none"/>
                <w:rPrChange w:id="368" w:author="Dokulil Jiří" w:date="2018-11-18T16:31:00Z">
                  <w:rPr>
                    <w:u w:val="none"/>
                  </w:rPr>
                </w:rPrChange>
              </w:rPr>
              <w:t xml:space="preserve"> Praha: LEDA, 2010. ISBN 978-80-7335-227-1.</w:t>
            </w:r>
          </w:p>
          <w:p w:rsidR="00311D7B" w:rsidRDefault="00311D7B" w:rsidP="00F02ED2">
            <w:pPr>
              <w:spacing w:after="40"/>
              <w:jc w:val="both"/>
            </w:pPr>
            <w:r w:rsidRPr="00D33AAB">
              <w:rPr>
                <w:color w:val="000000" w:themeColor="text1"/>
                <w:rPrChange w:id="369" w:author="Dokulil Jiří" w:date="2018-11-18T16:31:00Z">
                  <w:rPr/>
                </w:rPrChange>
              </w:rPr>
              <w:t xml:space="preserve">On-line aktuální zdroje: www.bbc.com, </w:t>
            </w:r>
            <w:r w:rsidR="00BC43F5" w:rsidRPr="00D33AAB">
              <w:rPr>
                <w:color w:val="000000" w:themeColor="text1"/>
                <w:rPrChange w:id="370" w:author="Dokulil Jiří" w:date="2018-11-18T16:31:00Z">
                  <w:rPr/>
                </w:rPrChange>
              </w:rPr>
              <w:fldChar w:fldCharType="begin"/>
            </w:r>
            <w:r w:rsidR="00BC43F5" w:rsidRPr="00D33AAB">
              <w:rPr>
                <w:color w:val="000000" w:themeColor="text1"/>
                <w:rPrChange w:id="371" w:author="Dokulil Jiří" w:date="2018-11-18T16:31:00Z">
                  <w:rPr/>
                </w:rPrChange>
              </w:rPr>
              <w:instrText xml:space="preserve"> HYPERLINK "http://www.dw.com" </w:instrText>
            </w:r>
            <w:r w:rsidR="00BC43F5" w:rsidRPr="00D33AAB">
              <w:rPr>
                <w:color w:val="000000" w:themeColor="text1"/>
                <w:rPrChange w:id="372" w:author="Dokulil Jiří" w:date="2018-11-18T16:31:00Z">
                  <w:rPr>
                    <w:rStyle w:val="Hypertextovodkaz"/>
                    <w:u w:val="none"/>
                  </w:rPr>
                </w:rPrChange>
              </w:rPr>
              <w:fldChar w:fldCharType="separate"/>
            </w:r>
            <w:r w:rsidRPr="00D33AAB">
              <w:rPr>
                <w:rStyle w:val="Hypertextovodkaz"/>
                <w:color w:val="000000" w:themeColor="text1"/>
                <w:u w:val="none"/>
                <w:rPrChange w:id="373" w:author="Dokulil Jiří" w:date="2018-11-18T16:31:00Z">
                  <w:rPr>
                    <w:rStyle w:val="Hypertextovodkaz"/>
                    <w:u w:val="none"/>
                  </w:rPr>
                </w:rPrChange>
              </w:rPr>
              <w:t>www.dw.com</w:t>
            </w:r>
            <w:r w:rsidR="00BC43F5" w:rsidRPr="00D33AAB">
              <w:rPr>
                <w:rStyle w:val="Hypertextovodkaz"/>
                <w:color w:val="000000" w:themeColor="text1"/>
                <w:u w:val="none"/>
                <w:rPrChange w:id="374" w:author="Dokulil Jiří" w:date="2018-11-18T16:31:00Z">
                  <w:rPr>
                    <w:rStyle w:val="Hypertextovodkaz"/>
                    <w:u w:val="none"/>
                  </w:rPr>
                </w:rPrChange>
              </w:rPr>
              <w:fldChar w:fldCharType="end"/>
            </w:r>
            <w:r w:rsidRPr="00D33AAB">
              <w:rPr>
                <w:color w:val="000000" w:themeColor="text1"/>
                <w:rPrChange w:id="375" w:author="Dokulil Jiří" w:date="2018-11-18T16:31:00Z">
                  <w:rPr/>
                </w:rPrChange>
              </w:rPr>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376" w:author="Dokulil Jiří" w:date="2018-11-17T01:40:00Z">
              <w:r w:rsidDel="00C04369">
                <w:rPr>
                  <w:b/>
                </w:rPr>
                <w:delText> </w:delText>
              </w:r>
            </w:del>
            <w:ins w:id="377" w:author="Dokulil Jiří" w:date="2018-11-18T16:48:00Z">
              <w:r w:rsidR="00836E46">
                <w:rPr>
                  <w:b/>
                </w:rPr>
                <w:t> </w:t>
              </w:r>
            </w:ins>
            <w:r>
              <w:rPr>
                <w:b/>
              </w:rPr>
              <w:t>vyučujícím</w:t>
            </w:r>
          </w:p>
        </w:tc>
      </w:tr>
      <w:tr w:rsidR="00311D7B" w:rsidTr="00F02ED2">
        <w:trPr>
          <w:trHeight w:val="345"/>
        </w:trPr>
        <w:tc>
          <w:tcPr>
            <w:tcW w:w="9855" w:type="dxa"/>
            <w:gridSpan w:val="8"/>
          </w:tcPr>
          <w:p w:rsidR="00311D7B" w:rsidRDefault="00311D7B" w:rsidP="00F02ED2">
            <w:pPr>
              <w:jc w:val="both"/>
            </w:pPr>
            <w:r>
              <w:lastRenderedPageBreak/>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Anglický jazyk II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ins w:id="378" w:author="Dokulil Jiří" w:date="2018-11-18T16:44:00Z">
              <w:r>
                <w:t>p</w:t>
              </w:r>
            </w:ins>
            <w:del w:id="379" w:author="Dokulil Jiří" w:date="2018-11-18T16:44:00Z">
              <w:r w:rsidR="00311D7B" w:rsidDel="00836E4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836E46" w:rsidP="00F02ED2">
            <w:pPr>
              <w:jc w:val="both"/>
            </w:pPr>
            <w:ins w:id="380" w:author="Dokulil Jiří" w:date="2018-11-18T16:48:00Z">
              <w:r>
                <w:t>Požadavky k</w:t>
              </w:r>
            </w:ins>
            <w:ins w:id="381" w:author="Dokulil Jiří" w:date="2018-11-19T01:53:00Z">
              <w:r w:rsidR="00620867">
                <w:t>e klasifikovanému</w:t>
              </w:r>
            </w:ins>
            <w:ins w:id="382" w:author="Dokulil Jiří" w:date="2018-11-18T16:48:00Z">
              <w:r>
                <w:t xml:space="preserve"> zápočtu - </w:t>
              </w:r>
            </w:ins>
            <w:ins w:id="383" w:author="Dokulil Jiří" w:date="2018-11-18T16:44:00Z">
              <w:r>
                <w:t>a</w:t>
              </w:r>
            </w:ins>
            <w:del w:id="384" w:author="Dokulil Jiří" w:date="2018-11-18T16:44:00Z">
              <w:r w:rsidR="00311D7B" w:rsidRPr="008F2967" w:rsidDel="00836E46">
                <w:delText>A</w:delText>
              </w:r>
            </w:del>
            <w:r w:rsidR="00311D7B" w:rsidRPr="008F2967">
              <w:t xml:space="preserve">ktivní účast na </w:t>
            </w:r>
            <w:r w:rsidR="00F02ED2">
              <w:t>seminářích</w:t>
            </w:r>
            <w:r w:rsidR="00311D7B" w:rsidRPr="008F2967">
              <w:t xml:space="preserve"> (80%), domácí příprava, písemný test.</w:t>
            </w:r>
          </w:p>
        </w:tc>
      </w:tr>
      <w:tr w:rsidR="00311D7B" w:rsidTr="00F02ED2">
        <w:trPr>
          <w:trHeight w:val="284"/>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36E46">
            <w:pPr>
              <w:jc w:val="both"/>
            </w:pPr>
            <w:r w:rsidRPr="008F2967">
              <w:t xml:space="preserve">Mgr. et Mgr. Kateřina Pitrová, </w:t>
            </w:r>
            <w:r>
              <w:t xml:space="preserve">Ph.D., </w:t>
            </w:r>
            <w:r w:rsidRPr="008F2967">
              <w:t>BBA</w:t>
            </w:r>
            <w:r>
              <w:t xml:space="preserve"> (</w:t>
            </w:r>
            <w:ins w:id="385" w:author="Dokulil Jiří" w:date="2018-11-18T16:44:00Z">
              <w:r w:rsidR="00836E46">
                <w:t xml:space="preserve">vede semináře - </w:t>
              </w:r>
            </w:ins>
            <w:r>
              <w:t>100 %</w:t>
            </w:r>
            <w:del w:id="386" w:author="Dokulil Jiří" w:date="2018-11-18T16:44:00Z">
              <w:r w:rsidDel="00836E46">
                <w:delText xml:space="preserve"> </w:delText>
              </w:r>
              <w:r w:rsidR="00F02ED2" w:rsidDel="00836E46">
                <w:delText>semináře</w:delText>
              </w:r>
            </w:del>
            <w:r>
              <w:t>)</w:t>
            </w:r>
          </w:p>
        </w:tc>
      </w:tr>
      <w:tr w:rsidR="00311D7B" w:rsidTr="00F02ED2">
        <w:trPr>
          <w:trHeight w:val="1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387" w:author="Dokulil Jiří" w:date="2018-11-18T16:44:00Z"/>
              </w:rPr>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del w:id="388" w:author="Dokulil Jiří" w:date="2018-11-17T18:50:00Z">
              <w:r w:rsidDel="00603B58">
                <w:delText>logistiky</w:delText>
              </w:r>
            </w:del>
            <w:ins w:id="389" w:author="Dokulil Jiří" w:date="2018-11-17T18:50:00Z">
              <w:r w:rsidR="00603B58">
                <w:t>managementu rizik</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del w:id="390" w:author="Dokulil Jiří" w:date="2018-11-17T18:46:00Z">
              <w:r w:rsidDel="00603B58">
                <w:delText>logistické</w:delText>
              </w:r>
              <w:r w:rsidRPr="00F41479" w:rsidDel="00603B58">
                <w:delText xml:space="preserve"> </w:delText>
              </w:r>
            </w:del>
            <w:r w:rsidRPr="00F41479">
              <w:t>problematiky</w:t>
            </w:r>
            <w:ins w:id="391" w:author="Dokulil Jiří" w:date="2018-11-17T18:46:00Z">
              <w:r w:rsidR="00603B58">
                <w:t xml:space="preserve"> managementu rizik</w:t>
              </w:r>
            </w:ins>
            <w:r w:rsidRPr="00F41479">
              <w:t>.</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Pr="003153E8" w:rsidRDefault="00311D7B" w:rsidP="006D10BB">
            <w:pPr>
              <w:pStyle w:val="Odstavecseseznamem"/>
              <w:numPr>
                <w:ilvl w:val="0"/>
                <w:numId w:val="9"/>
              </w:numPr>
              <w:jc w:val="both"/>
              <w:rPr>
                <w:lang w:val="en-GB"/>
              </w:rPr>
            </w:pPr>
            <w:r w:rsidRPr="003153E8">
              <w:rPr>
                <w:lang w:val="en-GB"/>
              </w:rPr>
              <w:t>Describing cause and effect</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Making arrangements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Making comparisons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City descriptions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Using visual aids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Giving opinions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Modal and related verbs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Colours and colour idioms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Prefixes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Telephoning</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Giving advice and suggestions</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Reading comprehension</w:t>
            </w:r>
            <w:r>
              <w:rPr>
                <w:lang w:val="en-GB"/>
              </w:rPr>
              <w:t>.</w:t>
            </w:r>
          </w:p>
          <w:p w:rsidR="00311D7B" w:rsidRPr="003153E8" w:rsidRDefault="00311D7B" w:rsidP="006D10BB">
            <w:pPr>
              <w:pStyle w:val="Odstavecseseznamem"/>
              <w:numPr>
                <w:ilvl w:val="0"/>
                <w:numId w:val="9"/>
              </w:numPr>
              <w:jc w:val="both"/>
              <w:rPr>
                <w:lang w:val="en-GB"/>
              </w:rPr>
            </w:pPr>
            <w:r w:rsidRPr="003153E8">
              <w:rPr>
                <w:lang w:val="en-GB"/>
              </w:rPr>
              <w:t>Past Simple, Past Continuous, Past Perfect</w:t>
            </w:r>
            <w:r>
              <w:rPr>
                <w:lang w:val="en-GB"/>
              </w:rPr>
              <w:t>.</w:t>
            </w:r>
          </w:p>
          <w:p w:rsidR="00311D7B" w:rsidRDefault="00311D7B" w:rsidP="006D10BB">
            <w:pPr>
              <w:pStyle w:val="Odstavecseseznamem"/>
              <w:numPr>
                <w:ilvl w:val="0"/>
                <w:numId w:val="9"/>
              </w:numPr>
              <w:jc w:val="both"/>
            </w:pPr>
            <w:r w:rsidRPr="003153E8">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spacing w:after="40"/>
              <w:jc w:val="both"/>
              <w:rPr>
                <w:b/>
              </w:rPr>
            </w:pPr>
            <w:r w:rsidRPr="009A32D6">
              <w:rPr>
                <w:b/>
              </w:rPr>
              <w:t>Povinná</w:t>
            </w:r>
            <w:r>
              <w:rPr>
                <w:b/>
              </w:rPr>
              <w:t xml:space="preserve"> literatura:</w:t>
            </w:r>
          </w:p>
          <w:p w:rsidR="00311D7B" w:rsidRPr="00500B08" w:rsidRDefault="00311D7B" w:rsidP="00F02ED2">
            <w:pPr>
              <w:spacing w:after="40"/>
              <w:jc w:val="both"/>
              <w:rPr>
                <w:b/>
                <w:color w:val="000000" w:themeColor="text1"/>
              </w:rPr>
            </w:pPr>
            <w:r w:rsidRPr="00500B08">
              <w:rPr>
                <w:color w:val="000000" w:themeColor="text1"/>
                <w:lang w:val="en-GB"/>
              </w:rPr>
              <w:t xml:space="preserve">HARDING, K., LANE, A. </w:t>
            </w:r>
            <w:hyperlink r:id="rId9" w:history="1">
              <w:r w:rsidRPr="00500B08">
                <w:rPr>
                  <w:rStyle w:val="Hypertextovodkaz"/>
                  <w:bCs/>
                  <w:i/>
                  <w:color w:val="000000" w:themeColor="text1"/>
                  <w:u w:val="none"/>
                  <w:lang w:val="en-GB"/>
                </w:rPr>
                <w:t>International Express Intermediate</w:t>
              </w:r>
              <w:r w:rsidRPr="00500B08">
                <w:rPr>
                  <w:rStyle w:val="Hypertextovodkaz"/>
                  <w:i/>
                  <w:color w:val="000000" w:themeColor="text1"/>
                  <w:u w:val="none"/>
                  <w:lang w:val="en-GB"/>
                </w:rPr>
                <w:t>.</w:t>
              </w:r>
              <w:r w:rsidRPr="00500B08">
                <w:rPr>
                  <w:rStyle w:val="Hypertextovodkaz"/>
                  <w:bCs/>
                  <w:i/>
                  <w:color w:val="000000" w:themeColor="text1"/>
                  <w:u w:val="none"/>
                  <w:lang w:val="en-GB"/>
                </w:rPr>
                <w:t xml:space="preserve"> </w:t>
              </w:r>
              <w:r w:rsidRPr="00500B08">
                <w:rPr>
                  <w:rStyle w:val="Hypertextovodkaz"/>
                  <w:bCs/>
                  <w:color w:val="000000" w:themeColor="text1"/>
                  <w:u w:val="none"/>
                  <w:lang w:val="en-GB"/>
                </w:rPr>
                <w:t>Student's Book Pack</w:t>
              </w:r>
            </w:hyperlink>
            <w:r w:rsidRPr="00500B08">
              <w:rPr>
                <w:rStyle w:val="Hypertextovodkaz"/>
                <w:i/>
                <w:color w:val="000000" w:themeColor="text1"/>
                <w:u w:val="none"/>
                <w:lang w:val="en-GB"/>
              </w:rPr>
              <w:t>,</w:t>
            </w:r>
            <w:r w:rsidRPr="00500B08">
              <w:rPr>
                <w:rStyle w:val="Hypertextovodkaz"/>
                <w:color w:val="000000" w:themeColor="text1"/>
                <w:u w:val="none"/>
                <w:lang w:val="en-GB"/>
              </w:rPr>
              <w:t xml:space="preserve">Third Edition. Oxford: OUP, 2014. </w:t>
            </w:r>
            <w:r w:rsidRPr="00500B08">
              <w:rPr>
                <w:color w:val="000000" w:themeColor="text1"/>
                <w:lang w:val="en-GB"/>
              </w:rPr>
              <w:t>Paperback + DVD-ROM</w:t>
            </w:r>
            <w:r w:rsidRPr="00500B08">
              <w:rPr>
                <w:rStyle w:val="Hypertextovodkaz"/>
                <w:color w:val="000000" w:themeColor="text1"/>
                <w:u w:val="none"/>
                <w:lang w:val="en-GB"/>
              </w:rPr>
              <w:t xml:space="preserve">. ISBN </w:t>
            </w:r>
            <w:r w:rsidRPr="00500B08">
              <w:rPr>
                <w:rStyle w:val="isbntableisbn"/>
                <w:rFonts w:eastAsiaTheme="majorEastAsia"/>
                <w:color w:val="000000" w:themeColor="text1"/>
                <w:lang w:val="en-GB"/>
              </w:rPr>
              <w:t>978-0-19-459786-9.</w:t>
            </w:r>
          </w:p>
          <w:p w:rsidR="00311D7B" w:rsidRDefault="00311D7B" w:rsidP="00F02ED2">
            <w:pPr>
              <w:spacing w:after="40"/>
              <w:jc w:val="both"/>
              <w:rPr>
                <w:b/>
              </w:rPr>
            </w:pPr>
            <w:r w:rsidRPr="009A32D6">
              <w:rPr>
                <w:b/>
              </w:rPr>
              <w:t>Doporučená</w:t>
            </w:r>
            <w:r>
              <w:rPr>
                <w:b/>
              </w:rPr>
              <w:t xml:space="preserve"> literatura:</w:t>
            </w:r>
          </w:p>
          <w:p w:rsidR="00311D7B" w:rsidRPr="008E50C3" w:rsidRDefault="00311D7B" w:rsidP="00F02ED2">
            <w:pPr>
              <w:pStyle w:val="Normlnweb"/>
              <w:spacing w:before="0" w:beforeAutospacing="0" w:after="40" w:afterAutospacing="0"/>
              <w:rPr>
                <w:rFonts w:ascii="Times New Roman" w:hAnsi="Times New Roman" w:cs="Times New Roman"/>
                <w:b/>
                <w:sz w:val="20"/>
                <w:szCs w:val="20"/>
              </w:rPr>
            </w:pPr>
            <w:r w:rsidRPr="008E50C3">
              <w:rPr>
                <w:rFonts w:ascii="Times New Roman" w:hAnsi="Times New Roman" w:cs="Times New Roman"/>
                <w:sz w:val="20"/>
                <w:szCs w:val="20"/>
              </w:rPr>
              <w:t xml:space="preserve">CLANDFIELD, L. </w:t>
            </w:r>
            <w:r w:rsidRPr="008E50C3">
              <w:rPr>
                <w:rFonts w:ascii="Times New Roman" w:hAnsi="Times New Roman" w:cs="Times New Roman"/>
                <w:i/>
                <w:sz w:val="20"/>
                <w:szCs w:val="20"/>
              </w:rPr>
              <w:t>Global.</w:t>
            </w:r>
            <w:r w:rsidRPr="008E50C3">
              <w:rPr>
                <w:rFonts w:ascii="Times New Roman" w:hAnsi="Times New Roman" w:cs="Times New Roman"/>
                <w:sz w:val="20"/>
                <w:szCs w:val="20"/>
              </w:rPr>
              <w:t xml:space="preserve"> Oxford: Macmillan Education, 2010. ISBN 978-0-230-03309-2.</w:t>
            </w:r>
          </w:p>
          <w:p w:rsidR="00311D7B" w:rsidRPr="008E50C3" w:rsidRDefault="00311D7B" w:rsidP="00F02ED2">
            <w:pPr>
              <w:pStyle w:val="Nadpis1"/>
              <w:spacing w:after="40"/>
              <w:rPr>
                <w:b/>
                <w:u w:val="none"/>
              </w:rPr>
            </w:pPr>
            <w:r w:rsidRPr="008E50C3">
              <w:rPr>
                <w:u w:val="none"/>
              </w:rPr>
              <w:t xml:space="preserve">EVANS, V., DOOLEY, J., BLUM, E. </w:t>
            </w:r>
            <w:r w:rsidRPr="008E50C3">
              <w:rPr>
                <w:i/>
                <w:u w:val="none"/>
              </w:rPr>
              <w:t xml:space="preserve">Logistics. </w:t>
            </w:r>
            <w:r w:rsidRPr="008E50C3">
              <w:rPr>
                <w:u w:val="none"/>
              </w:rPr>
              <w:t>Newbury: Express Publishing, 2013. ISBN 978-1-78098-669-2.</w:t>
            </w:r>
          </w:p>
          <w:p w:rsidR="00311D7B" w:rsidRPr="008E50C3" w:rsidRDefault="00311D7B" w:rsidP="00F02ED2">
            <w:pPr>
              <w:pStyle w:val="Normlnweb"/>
              <w:spacing w:before="0" w:beforeAutospacing="0" w:after="40" w:afterAutospacing="0"/>
              <w:rPr>
                <w:rFonts w:ascii="Times New Roman" w:hAnsi="Times New Roman" w:cs="Times New Roman"/>
                <w:sz w:val="20"/>
                <w:szCs w:val="20"/>
              </w:rPr>
            </w:pPr>
            <w:r w:rsidRPr="008E50C3">
              <w:rPr>
                <w:rFonts w:ascii="Times New Roman" w:hAnsi="Times New Roman" w:cs="Times New Roman"/>
                <w:sz w:val="20"/>
                <w:szCs w:val="20"/>
              </w:rPr>
              <w:t xml:space="preserve">EVANS, V., DOOLEY, J., GARZA, V. </w:t>
            </w:r>
            <w:r w:rsidRPr="008E50C3">
              <w:rPr>
                <w:rFonts w:ascii="Times New Roman" w:hAnsi="Times New Roman" w:cs="Times New Roman"/>
                <w:i/>
                <w:sz w:val="20"/>
                <w:szCs w:val="20"/>
              </w:rPr>
              <w:t>Tourism.</w:t>
            </w:r>
            <w:r w:rsidRPr="008E50C3">
              <w:rPr>
                <w:rFonts w:ascii="Times New Roman" w:hAnsi="Times New Roman" w:cs="Times New Roman"/>
                <w:sz w:val="20"/>
                <w:szCs w:val="20"/>
              </w:rPr>
              <w:t xml:space="preserve"> Newbury: Express Publishing, 2011. ISBN 978-0-85777-558-0.</w:t>
            </w:r>
          </w:p>
          <w:p w:rsidR="00311D7B" w:rsidRPr="008E50C3" w:rsidRDefault="00311D7B" w:rsidP="00F02ED2">
            <w:pPr>
              <w:spacing w:after="40"/>
              <w:jc w:val="both"/>
            </w:pPr>
            <w:r w:rsidRPr="008E50C3">
              <w:t xml:space="preserve">GLENDINNING, E. H., LANSFORD, L., POHL, A. </w:t>
            </w:r>
            <w:r w:rsidRPr="008E50C3">
              <w:rPr>
                <w:i/>
              </w:rPr>
              <w:t>Technology for Engineering and Applied Sciences.</w:t>
            </w:r>
            <w:r w:rsidRPr="008E50C3">
              <w:t xml:space="preserve"> Oxford: OUP, 2013. ISBN 978-019-4569736.</w:t>
            </w:r>
          </w:p>
          <w:p w:rsidR="00311D7B" w:rsidRPr="008E50C3" w:rsidRDefault="00311D7B" w:rsidP="00F02ED2">
            <w:pPr>
              <w:pStyle w:val="Nadpis1"/>
              <w:spacing w:after="40"/>
              <w:rPr>
                <w:b/>
                <w:u w:val="none"/>
              </w:rPr>
            </w:pPr>
            <w:r w:rsidRPr="008E50C3">
              <w:rPr>
                <w:u w:val="none"/>
              </w:rPr>
              <w:t xml:space="preserve">STRNADOVÁ, Z. </w:t>
            </w:r>
            <w:r w:rsidRPr="008E50C3">
              <w:rPr>
                <w:i/>
                <w:u w:val="none"/>
              </w:rPr>
              <w:t>Aiming to Advance.</w:t>
            </w:r>
            <w:r w:rsidRPr="008E50C3">
              <w:rPr>
                <w:u w:val="none"/>
              </w:rPr>
              <w:t xml:space="preserve"> Praha: LEDA, 2010. ISBN 978-80-7335-227-1.</w:t>
            </w:r>
          </w:p>
          <w:p w:rsidR="00311D7B" w:rsidRDefault="00311D7B" w:rsidP="00F02ED2">
            <w:pPr>
              <w:spacing w:after="40"/>
              <w:jc w:val="both"/>
            </w:pPr>
            <w:r w:rsidRPr="008E50C3">
              <w:t>On-line aktuální zdroje: www.bbc.com</w:t>
            </w:r>
            <w:r w:rsidRPr="009A32D6">
              <w:t xml:space="preserve">, </w:t>
            </w:r>
            <w:r w:rsidRPr="00500B08">
              <w:t>www.dw.com</w:t>
            </w:r>
            <w:r w:rsidRPr="008E50C3">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392" w:author="Dokulil Jiří" w:date="2018-11-17T01:40:00Z">
              <w:r w:rsidDel="00C04369">
                <w:rPr>
                  <w:b/>
                </w:rPr>
                <w:delText> </w:delText>
              </w:r>
            </w:del>
            <w:ins w:id="393" w:author="Dokulil Jiří" w:date="2018-11-19T01:53:00Z">
              <w:r w:rsidR="00620867">
                <w:rPr>
                  <w:b/>
                </w:rPr>
                <w:t> </w:t>
              </w:r>
            </w:ins>
            <w:r>
              <w:rPr>
                <w:b/>
              </w:rPr>
              <w:t>vyučujícím</w:t>
            </w:r>
          </w:p>
        </w:tc>
      </w:tr>
      <w:tr w:rsidR="00311D7B" w:rsidTr="00F02ED2">
        <w:trPr>
          <w:trHeight w:val="345"/>
        </w:trPr>
        <w:tc>
          <w:tcPr>
            <w:tcW w:w="9855" w:type="dxa"/>
            <w:gridSpan w:val="8"/>
          </w:tcPr>
          <w:p w:rsidR="00311D7B" w:rsidRDefault="00311D7B" w:rsidP="00F02ED2">
            <w:pPr>
              <w:jc w:val="both"/>
            </w:pPr>
            <w:r>
              <w:lastRenderedPageBreak/>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Anglický jazyk III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ins w:id="394" w:author="Dokulil Jiří" w:date="2018-11-18T16:45:00Z">
              <w:r>
                <w:t>p</w:t>
              </w:r>
            </w:ins>
            <w:del w:id="395" w:author="Dokulil Jiří" w:date="2018-11-18T16:45:00Z">
              <w:r w:rsidR="00311D7B" w:rsidDel="00836E4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620867" w:rsidP="00F02ED2">
            <w:pPr>
              <w:jc w:val="both"/>
              <w:rPr>
                <w:b/>
              </w:rPr>
            </w:pPr>
            <w:r>
              <w:rPr>
                <w:b/>
              </w:rPr>
              <w:t>K</w:t>
            </w:r>
            <w:r w:rsidR="00311D7B">
              <w:rPr>
                <w:b/>
              </w:rPr>
              <w:t>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836E46" w:rsidP="00F02ED2">
            <w:pPr>
              <w:jc w:val="both"/>
            </w:pPr>
            <w:ins w:id="396" w:author="Dokulil Jiří" w:date="2018-11-18T16:50:00Z">
              <w:r>
                <w:t>z</w:t>
              </w:r>
            </w:ins>
            <w:del w:id="397" w:author="Dokulil Jiří" w:date="2018-11-18T16:50:00Z">
              <w:r w:rsidR="00C04369" w:rsidDel="00836E46">
                <w:delText>Z</w:delText>
              </w:r>
            </w:del>
            <w:r w:rsidR="00311D7B">
              <w:t>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836E46" w:rsidRDefault="00836E46" w:rsidP="00F02ED2">
            <w:pPr>
              <w:jc w:val="both"/>
              <w:rPr>
                <w:ins w:id="398" w:author="Dokulil Jiří" w:date="2018-11-18T16:49:00Z"/>
              </w:rPr>
            </w:pPr>
            <w:ins w:id="399" w:author="Dokulil Jiří" w:date="2018-11-18T16:47:00Z">
              <w:r>
                <w:t>Požadavky k</w:t>
              </w:r>
            </w:ins>
            <w:ins w:id="400" w:author="Dokulil Jiří" w:date="2018-11-18T16:48:00Z">
              <w:r>
                <w:t> </w:t>
              </w:r>
            </w:ins>
            <w:ins w:id="401" w:author="Dokulil Jiří" w:date="2018-11-18T16:47:00Z">
              <w:r>
                <w:t xml:space="preserve">zápočtu </w:t>
              </w:r>
            </w:ins>
            <w:ins w:id="402" w:author="Dokulil Jiří" w:date="2018-11-18T16:48:00Z">
              <w:r>
                <w:t xml:space="preserve">- </w:t>
              </w:r>
            </w:ins>
            <w:del w:id="403" w:author="Dokulil Jiří" w:date="2018-11-18T16:45:00Z">
              <w:r w:rsidR="00311D7B" w:rsidRPr="008F2967" w:rsidDel="00836E46">
                <w:delText>A</w:delText>
              </w:r>
            </w:del>
            <w:ins w:id="404" w:author="Dokulil Jiří" w:date="2018-11-18T16:48:00Z">
              <w:r>
                <w:t>a</w:t>
              </w:r>
            </w:ins>
            <w:r w:rsidR="00311D7B" w:rsidRPr="008F2967">
              <w:t xml:space="preserve">ktivní účast na </w:t>
            </w:r>
            <w:r w:rsidR="00F02ED2">
              <w:t>seminářích</w:t>
            </w:r>
            <w:r w:rsidR="00311D7B" w:rsidRPr="008F2967">
              <w:t xml:space="preserve"> (80%), domácí příprava</w:t>
            </w:r>
            <w:ins w:id="405" w:author="Dokulil Jiří" w:date="2018-11-18T16:49:00Z">
              <w:r>
                <w:t>.</w:t>
              </w:r>
            </w:ins>
            <w:del w:id="406" w:author="Dokulil Jiří" w:date="2018-11-18T16:49:00Z">
              <w:r w:rsidR="00311D7B" w:rsidRPr="008F2967" w:rsidDel="00836E46">
                <w:delText>,</w:delText>
              </w:r>
            </w:del>
          </w:p>
          <w:p w:rsidR="00311D7B" w:rsidRDefault="00836E46" w:rsidP="00F02ED2">
            <w:pPr>
              <w:jc w:val="both"/>
            </w:pPr>
            <w:ins w:id="407" w:author="Dokulil Jiří" w:date="2018-11-18T16:49:00Z">
              <w:r>
                <w:t>Požadavky ke zkoušce -</w:t>
              </w:r>
            </w:ins>
            <w:r w:rsidR="00311D7B" w:rsidRPr="008F2967">
              <w:t xml:space="preserve"> písemný test.</w:t>
            </w:r>
          </w:p>
        </w:tc>
      </w:tr>
      <w:tr w:rsidR="00311D7B" w:rsidTr="00F02ED2">
        <w:trPr>
          <w:trHeight w:val="148"/>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8F2967">
              <w:t xml:space="preserve">Mgr. et Mgr. Kateřina Pitrová, </w:t>
            </w:r>
            <w:r>
              <w:t xml:space="preserve">Ph.D., </w:t>
            </w:r>
            <w:r w:rsidRPr="008F2967">
              <w:t>BBA</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w:t>
            </w:r>
            <w:r w:rsidRPr="00406D47">
              <w:t xml:space="preserve">stanovuje koncepci </w:t>
            </w:r>
            <w:r>
              <w:t xml:space="preserve">předmětu, </w:t>
            </w:r>
            <w:r w:rsidRPr="00406D47">
              <w:t>po</w:t>
            </w:r>
            <w:r>
              <w:t xml:space="preserve">dílí se na </w:t>
            </w:r>
            <w:r w:rsidR="00F02ED2">
              <w:t>seminářích</w:t>
            </w:r>
            <w:r>
              <w:t xml:space="preserve"> v rozsahu 100 </w:t>
            </w:r>
            <w:r w:rsidRPr="00406D47">
              <w:t>%</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36E46">
            <w:pPr>
              <w:jc w:val="both"/>
            </w:pPr>
            <w:r w:rsidRPr="008F2967">
              <w:t xml:space="preserve">Mgr. et Mgr. Kateřina Pitrová, </w:t>
            </w:r>
            <w:r>
              <w:t xml:space="preserve">Ph.D., </w:t>
            </w:r>
            <w:r w:rsidRPr="008F2967">
              <w:t>BBA</w:t>
            </w:r>
            <w:r>
              <w:t xml:space="preserve"> (</w:t>
            </w:r>
            <w:del w:id="408" w:author="Dokulil Jiří" w:date="2018-11-18T16:45:00Z">
              <w:r w:rsidDel="00836E46">
                <w:delText>100 %</w:delText>
              </w:r>
            </w:del>
            <w:ins w:id="409" w:author="Dokulil Jiří" w:date="2018-11-18T16:45:00Z">
              <w:r w:rsidR="00836E46">
                <w:t>vede</w:t>
              </w:r>
            </w:ins>
            <w:r>
              <w:t xml:space="preserve"> </w:t>
            </w:r>
            <w:r w:rsidR="00F02ED2">
              <w:t>semináře</w:t>
            </w:r>
            <w:ins w:id="410" w:author="Dokulil Jiří" w:date="2018-11-18T16:45:00Z">
              <w:r w:rsidR="00836E46">
                <w:t xml:space="preserve"> – 100 %</w:t>
              </w:r>
            </w:ins>
            <w:r>
              <w:t>)</w:t>
            </w:r>
          </w:p>
        </w:tc>
      </w:tr>
      <w:tr w:rsidR="00311D7B" w:rsidTr="00F02ED2">
        <w:trPr>
          <w:trHeight w:val="218"/>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411" w:author="Dokulil Jiří" w:date="2018-11-18T16:45:00Z"/>
              </w:rPr>
            </w:pPr>
            <w:r w:rsidRPr="00F41479">
              <w:t xml:space="preserve">Studenti si prohloubí komplex jazykových dovedností (čtení, poslech, mluvení, psaní) umožňující samostatné jednání v cizojazyčných komunikačních situacích. Studenti si budou rozšiřovat odbornou slovní zásobu z oblasti </w:t>
            </w:r>
            <w:del w:id="412" w:author="Dokulil Jiří" w:date="2018-11-17T18:50:00Z">
              <w:r w:rsidDel="00603B58">
                <w:delText>logistiky</w:delText>
              </w:r>
            </w:del>
            <w:ins w:id="413" w:author="Dokulil Jiří" w:date="2018-11-17T18:50:00Z">
              <w:r w:rsidR="00603B58">
                <w:t>managementu rizik</w:t>
              </w:r>
            </w:ins>
            <w:r w:rsidRPr="00F41479">
              <w:t>.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w:t>
            </w:r>
            <w:r>
              <w:t xml:space="preserve">ních v rámci řešení </w:t>
            </w:r>
            <w:del w:id="414" w:author="Dokulil Jiří" w:date="2018-11-17T18:47:00Z">
              <w:r w:rsidDel="00603B58">
                <w:delText>logistické</w:delText>
              </w:r>
              <w:r w:rsidRPr="00F41479" w:rsidDel="00603B58">
                <w:delText xml:space="preserve"> </w:delText>
              </w:r>
            </w:del>
            <w:r w:rsidRPr="00F41479">
              <w:t>problematiky</w:t>
            </w:r>
            <w:ins w:id="415" w:author="Dokulil Jiří" w:date="2018-11-17T18:47:00Z">
              <w:r w:rsidR="00603B58">
                <w:t xml:space="preserve"> managementu rizik</w:t>
              </w:r>
            </w:ins>
            <w:r w:rsidRPr="00F41479">
              <w:t>.</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Pr="00877F68" w:rsidRDefault="00311D7B" w:rsidP="00110113">
            <w:pPr>
              <w:pStyle w:val="Odstavecseseznamem"/>
              <w:numPr>
                <w:ilvl w:val="0"/>
                <w:numId w:val="10"/>
              </w:numPr>
              <w:jc w:val="both"/>
              <w:rPr>
                <w:lang w:val="en-GB"/>
              </w:rPr>
            </w:pPr>
            <w:r w:rsidRPr="00877F68">
              <w:rPr>
                <w:lang w:val="en-GB"/>
              </w:rPr>
              <w:t>Water footprint</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Noun formation</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Structuring a talk</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Describing problems and finding solutions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Text comprehension</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Conditionals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Money and finance</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Job applications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Discussing and reaching agreement</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Reading</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Passives</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Product journey</w:t>
            </w:r>
            <w:r>
              <w:rPr>
                <w:lang w:val="en-GB"/>
              </w:rPr>
              <w:t>.</w:t>
            </w:r>
          </w:p>
          <w:p w:rsidR="00311D7B" w:rsidRPr="00877F68" w:rsidRDefault="00311D7B" w:rsidP="00110113">
            <w:pPr>
              <w:pStyle w:val="Odstavecseseznamem"/>
              <w:numPr>
                <w:ilvl w:val="0"/>
                <w:numId w:val="10"/>
              </w:numPr>
              <w:jc w:val="both"/>
              <w:rPr>
                <w:lang w:val="en-GB"/>
              </w:rPr>
            </w:pPr>
            <w:r w:rsidRPr="00877F68">
              <w:rPr>
                <w:lang w:val="en-GB"/>
              </w:rPr>
              <w:t>Time management</w:t>
            </w:r>
            <w:r>
              <w:rPr>
                <w:lang w:val="en-GB"/>
              </w:rPr>
              <w:t>.</w:t>
            </w:r>
          </w:p>
          <w:p w:rsidR="00311D7B" w:rsidRDefault="00311D7B" w:rsidP="00110113">
            <w:pPr>
              <w:pStyle w:val="Odstavecseseznamem"/>
              <w:numPr>
                <w:ilvl w:val="0"/>
                <w:numId w:val="10"/>
              </w:numPr>
              <w:jc w:val="both"/>
            </w:pPr>
            <w:r w:rsidRPr="00877F68">
              <w:rPr>
                <w:lang w:val="en-GB"/>
              </w:rPr>
              <w:t>Revision</w:t>
            </w:r>
            <w:r>
              <w:rPr>
                <w:lang w:val="en-GB"/>
              </w:rP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rPr>
                <w:b/>
              </w:rPr>
            </w:pPr>
            <w:r w:rsidRPr="009A32D6">
              <w:rPr>
                <w:b/>
              </w:rPr>
              <w:t>Povinná</w:t>
            </w:r>
            <w:r>
              <w:rPr>
                <w:b/>
              </w:rPr>
              <w:t xml:space="preserve"> literatura:</w:t>
            </w:r>
          </w:p>
          <w:p w:rsidR="00311D7B" w:rsidRPr="00424890" w:rsidRDefault="00311D7B" w:rsidP="00F02ED2">
            <w:pPr>
              <w:jc w:val="both"/>
              <w:rPr>
                <w:b/>
                <w:color w:val="000000" w:themeColor="text1"/>
              </w:rPr>
            </w:pPr>
            <w:r w:rsidRPr="00424890">
              <w:rPr>
                <w:color w:val="000000" w:themeColor="text1"/>
                <w:lang w:val="en-GB"/>
              </w:rPr>
              <w:t xml:space="preserve">HARDING, K., LANE, A. </w:t>
            </w:r>
            <w:hyperlink r:id="rId10" w:history="1">
              <w:r w:rsidRPr="00424890">
                <w:rPr>
                  <w:rStyle w:val="Hypertextovodkaz"/>
                  <w:bCs/>
                  <w:i/>
                  <w:color w:val="000000" w:themeColor="text1"/>
                  <w:u w:val="none"/>
                  <w:lang w:val="en-GB"/>
                </w:rPr>
                <w:t>International Express Intermediate</w:t>
              </w:r>
              <w:r w:rsidRPr="00424890">
                <w:rPr>
                  <w:rStyle w:val="Hypertextovodkaz"/>
                  <w:i/>
                  <w:color w:val="000000" w:themeColor="text1"/>
                  <w:u w:val="none"/>
                  <w:lang w:val="en-GB"/>
                </w:rPr>
                <w:t>.</w:t>
              </w:r>
              <w:r w:rsidRPr="00424890">
                <w:rPr>
                  <w:rStyle w:val="Hypertextovodkaz"/>
                  <w:bCs/>
                  <w:i/>
                  <w:color w:val="000000" w:themeColor="text1"/>
                  <w:u w:val="none"/>
                  <w:lang w:val="en-GB"/>
                </w:rPr>
                <w:t xml:space="preserve"> </w:t>
              </w:r>
              <w:r w:rsidRPr="00424890">
                <w:rPr>
                  <w:rStyle w:val="Hypertextovodkaz"/>
                  <w:bCs/>
                  <w:color w:val="000000" w:themeColor="text1"/>
                  <w:u w:val="none"/>
                  <w:lang w:val="en-GB"/>
                </w:rPr>
                <w:t>Student's Book Pack</w:t>
              </w:r>
            </w:hyperlink>
            <w:r w:rsidRPr="00424890">
              <w:rPr>
                <w:rStyle w:val="Hypertextovodkaz"/>
                <w:i/>
                <w:color w:val="000000" w:themeColor="text1"/>
                <w:u w:val="none"/>
                <w:lang w:val="en-GB"/>
              </w:rPr>
              <w:t>,</w:t>
            </w:r>
            <w:r w:rsidRPr="00424890">
              <w:rPr>
                <w:rStyle w:val="Hypertextovodkaz"/>
                <w:color w:val="000000" w:themeColor="text1"/>
                <w:u w:val="none"/>
                <w:lang w:val="en-GB"/>
              </w:rPr>
              <w:t xml:space="preserve">Third Edition. Oxford: OUP, 2014. </w:t>
            </w:r>
            <w:r w:rsidRPr="00424890">
              <w:rPr>
                <w:color w:val="000000" w:themeColor="text1"/>
                <w:lang w:val="en-GB"/>
              </w:rPr>
              <w:t>Paperback + DVD-ROM</w:t>
            </w:r>
            <w:r w:rsidRPr="00424890">
              <w:rPr>
                <w:rStyle w:val="Hypertextovodkaz"/>
                <w:color w:val="000000" w:themeColor="text1"/>
                <w:u w:val="none"/>
                <w:lang w:val="en-GB"/>
              </w:rPr>
              <w:t xml:space="preserve">. ISBN </w:t>
            </w:r>
            <w:r w:rsidRPr="00424890">
              <w:rPr>
                <w:rStyle w:val="isbntableisbn"/>
                <w:rFonts w:eastAsiaTheme="majorEastAsia"/>
                <w:color w:val="000000" w:themeColor="text1"/>
                <w:lang w:val="en-GB"/>
              </w:rPr>
              <w:t>978-0-19-459786-9.</w:t>
            </w:r>
          </w:p>
          <w:p w:rsidR="00311D7B" w:rsidRDefault="00311D7B" w:rsidP="00F02ED2">
            <w:pPr>
              <w:jc w:val="both"/>
              <w:rPr>
                <w:b/>
              </w:rPr>
            </w:pPr>
            <w:r w:rsidRPr="009A32D6">
              <w:rPr>
                <w:b/>
              </w:rPr>
              <w:t>Doporučená</w:t>
            </w:r>
            <w:r>
              <w:rPr>
                <w:b/>
              </w:rPr>
              <w:t xml:space="preserve"> literatura:</w:t>
            </w:r>
          </w:p>
          <w:p w:rsidR="00311D7B" w:rsidRPr="008E50C3" w:rsidRDefault="00311D7B" w:rsidP="00F02ED2">
            <w:pPr>
              <w:pStyle w:val="Normlnweb"/>
              <w:spacing w:before="0" w:beforeAutospacing="0" w:after="0" w:afterAutospacing="0"/>
              <w:rPr>
                <w:rFonts w:ascii="Times New Roman" w:hAnsi="Times New Roman" w:cs="Times New Roman"/>
                <w:b/>
                <w:sz w:val="20"/>
                <w:szCs w:val="20"/>
              </w:rPr>
            </w:pPr>
            <w:r w:rsidRPr="008E50C3">
              <w:rPr>
                <w:rFonts w:ascii="Times New Roman" w:hAnsi="Times New Roman" w:cs="Times New Roman"/>
                <w:sz w:val="20"/>
                <w:szCs w:val="20"/>
              </w:rPr>
              <w:t xml:space="preserve">CLANDFIELD, L. </w:t>
            </w:r>
            <w:r w:rsidRPr="008E50C3">
              <w:rPr>
                <w:rFonts w:ascii="Times New Roman" w:hAnsi="Times New Roman" w:cs="Times New Roman"/>
                <w:i/>
                <w:sz w:val="20"/>
                <w:szCs w:val="20"/>
              </w:rPr>
              <w:t>Global.</w:t>
            </w:r>
            <w:r w:rsidRPr="008E50C3">
              <w:rPr>
                <w:rFonts w:ascii="Times New Roman" w:hAnsi="Times New Roman" w:cs="Times New Roman"/>
                <w:sz w:val="20"/>
                <w:szCs w:val="20"/>
              </w:rPr>
              <w:t xml:space="preserve"> Oxford: Macmillan Education, 2010. ISBN 978-0-230-03309-2.</w:t>
            </w:r>
          </w:p>
          <w:p w:rsidR="00311D7B" w:rsidRPr="008E50C3" w:rsidRDefault="00311D7B" w:rsidP="00F02ED2">
            <w:pPr>
              <w:pStyle w:val="Nadpis1"/>
              <w:rPr>
                <w:b/>
                <w:u w:val="none"/>
              </w:rPr>
            </w:pPr>
            <w:r w:rsidRPr="008E50C3">
              <w:rPr>
                <w:u w:val="none"/>
              </w:rPr>
              <w:t xml:space="preserve">EVANS, V., DOOLEY, J., BLUM, E. </w:t>
            </w:r>
            <w:r w:rsidRPr="008E50C3">
              <w:rPr>
                <w:i/>
                <w:u w:val="none"/>
              </w:rPr>
              <w:t xml:space="preserve">Logistics. </w:t>
            </w:r>
            <w:r w:rsidRPr="008E50C3">
              <w:rPr>
                <w:u w:val="none"/>
              </w:rPr>
              <w:t>Newbury: Express Publishing, 2013. ISBN 978-1-78098-669-2.</w:t>
            </w:r>
          </w:p>
          <w:p w:rsidR="00311D7B" w:rsidRPr="008E50C3" w:rsidRDefault="00311D7B" w:rsidP="00F02ED2">
            <w:pPr>
              <w:pStyle w:val="Normlnweb"/>
              <w:spacing w:before="0" w:beforeAutospacing="0" w:after="0" w:afterAutospacing="0"/>
              <w:rPr>
                <w:rFonts w:ascii="Times New Roman" w:hAnsi="Times New Roman" w:cs="Times New Roman"/>
                <w:sz w:val="20"/>
                <w:szCs w:val="20"/>
              </w:rPr>
            </w:pPr>
            <w:r w:rsidRPr="008E50C3">
              <w:rPr>
                <w:rFonts w:ascii="Times New Roman" w:hAnsi="Times New Roman" w:cs="Times New Roman"/>
                <w:sz w:val="20"/>
                <w:szCs w:val="20"/>
              </w:rPr>
              <w:t xml:space="preserve">EVANS, V., DOOLEY, J., GARZA, V. </w:t>
            </w:r>
            <w:r w:rsidRPr="008E50C3">
              <w:rPr>
                <w:rFonts w:ascii="Times New Roman" w:hAnsi="Times New Roman" w:cs="Times New Roman"/>
                <w:i/>
                <w:sz w:val="20"/>
                <w:szCs w:val="20"/>
              </w:rPr>
              <w:t>Tourism.</w:t>
            </w:r>
            <w:r w:rsidRPr="008E50C3">
              <w:rPr>
                <w:rFonts w:ascii="Times New Roman" w:hAnsi="Times New Roman" w:cs="Times New Roman"/>
                <w:sz w:val="20"/>
                <w:szCs w:val="20"/>
              </w:rPr>
              <w:t xml:space="preserve"> Newbury: Express Publishing, 2011. ISBN 978-0-85777-558-0.</w:t>
            </w:r>
          </w:p>
          <w:p w:rsidR="00311D7B" w:rsidRPr="008E50C3" w:rsidRDefault="00311D7B" w:rsidP="00F02ED2">
            <w:pPr>
              <w:jc w:val="both"/>
            </w:pPr>
            <w:r w:rsidRPr="008E50C3">
              <w:t xml:space="preserve">GLENDINNING, E. H., LANSFORD, L., POHL, A. </w:t>
            </w:r>
            <w:r w:rsidRPr="008E50C3">
              <w:rPr>
                <w:i/>
              </w:rPr>
              <w:t>Technology for Engineering and Applied Sciences.</w:t>
            </w:r>
            <w:r w:rsidRPr="008E50C3">
              <w:t xml:space="preserve"> Oxford: OUP, 2013. ISBN 978-019-4569736.</w:t>
            </w:r>
          </w:p>
          <w:p w:rsidR="00311D7B" w:rsidRPr="008E50C3" w:rsidRDefault="00311D7B" w:rsidP="00F02ED2">
            <w:pPr>
              <w:pStyle w:val="Nadpis1"/>
              <w:rPr>
                <w:b/>
                <w:u w:val="none"/>
              </w:rPr>
            </w:pPr>
            <w:r w:rsidRPr="008E50C3">
              <w:rPr>
                <w:u w:val="none"/>
              </w:rPr>
              <w:t xml:space="preserve">STRNADOVÁ, Z. </w:t>
            </w:r>
            <w:r w:rsidRPr="008E50C3">
              <w:rPr>
                <w:i/>
                <w:u w:val="none"/>
              </w:rPr>
              <w:t>Aiming to Advance.</w:t>
            </w:r>
            <w:r w:rsidRPr="008E50C3">
              <w:rPr>
                <w:u w:val="none"/>
              </w:rPr>
              <w:t xml:space="preserve"> Praha: LEDA, 2010. ISBN 978-80-7335-227-1.</w:t>
            </w:r>
          </w:p>
          <w:p w:rsidR="00311D7B" w:rsidRDefault="00311D7B" w:rsidP="00F02ED2">
            <w:pPr>
              <w:jc w:val="both"/>
            </w:pPr>
            <w:r w:rsidRPr="008E50C3">
              <w:t>On-line aktuální zdroje: www.bbc.com</w:t>
            </w:r>
            <w:r w:rsidRPr="009A32D6">
              <w:t xml:space="preserve">, </w:t>
            </w:r>
            <w:r w:rsidRPr="00424890">
              <w:t>www.dw.com</w:t>
            </w:r>
            <w:r w:rsidRPr="008E50C3">
              <w:t>, www.breakingnewsenglish.com apod.</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416" w:author="Dokulil Jiří" w:date="2018-11-17T01:41:00Z">
              <w:r w:rsidDel="00C04369">
                <w:rPr>
                  <w:b/>
                </w:rPr>
                <w:delText> </w:delText>
              </w:r>
            </w:del>
            <w:ins w:id="417" w:author="Dokulil Jiří" w:date="2018-11-19T01:54:00Z">
              <w:r w:rsidR="00620867">
                <w:rPr>
                  <w:b/>
                </w:rPr>
                <w:t> </w:t>
              </w:r>
            </w:ins>
            <w:r>
              <w:rPr>
                <w:b/>
              </w:rPr>
              <w:t>vyučujícím</w:t>
            </w:r>
          </w:p>
        </w:tc>
      </w:tr>
      <w:tr w:rsidR="00311D7B" w:rsidTr="00F02ED2">
        <w:trPr>
          <w:trHeight w:val="345"/>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w:t>
            </w:r>
            <w:r>
              <w:lastRenderedPageBreak/>
              <w:t xml:space="preserve">na vyučující jsou uvedeny na webových stránkách fakulty pod jednotlivými ústavy. </w:t>
            </w:r>
          </w:p>
        </w:tc>
      </w:tr>
      <w:tr w:rsidR="00311D7B" w:rsidTr="00F02ED2">
        <w:trPr>
          <w:trHeight w:val="345"/>
        </w:trPr>
        <w:tc>
          <w:tcPr>
            <w:tcW w:w="9855" w:type="dxa"/>
            <w:gridSpan w:val="8"/>
            <w:shd w:val="clear" w:color="auto" w:fill="BDD6EE"/>
          </w:tcPr>
          <w:p w:rsidR="00311D7B" w:rsidRPr="00B13349" w:rsidRDefault="00311D7B" w:rsidP="00F02ED2">
            <w:pPr>
              <w:jc w:val="both"/>
              <w:rPr>
                <w:b/>
                <w:sz w:val="28"/>
                <w:szCs w:val="28"/>
              </w:rPr>
            </w:pPr>
            <w:r>
              <w:lastRenderedPageBreak/>
              <w:br w:type="page"/>
            </w:r>
            <w:r w:rsidRPr="00B13349">
              <w:rPr>
                <w:b/>
                <w:sz w:val="28"/>
                <w:szCs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Aplikovaná informatika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ins w:id="418" w:author="Dokulil Jiří" w:date="2018-11-18T16:46:00Z">
              <w:r>
                <w:t>p</w:t>
              </w:r>
            </w:ins>
            <w:del w:id="419" w:author="Dokulil Jiří" w:date="2018-11-18T16:46:00Z">
              <w:r w:rsidR="00311D7B" w:rsidDel="00836E4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603B58"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t xml:space="preserve">Požadavky </w:t>
            </w:r>
            <w:del w:id="420" w:author="Dokulil Jiří" w:date="2018-11-18T16:50:00Z">
              <w:r w:rsidDel="00836E46">
                <w:delText xml:space="preserve">na </w:delText>
              </w:r>
            </w:del>
            <w:ins w:id="421" w:author="Dokulil Jiří" w:date="2018-11-18T16:50:00Z">
              <w:r w:rsidR="00836E46">
                <w:t xml:space="preserve">k </w:t>
              </w:r>
            </w:ins>
            <w:r>
              <w:t>zápoč</w:t>
            </w:r>
            <w:del w:id="422" w:author="Dokulil Jiří" w:date="2018-11-18T16:50:00Z">
              <w:r w:rsidDel="00836E46">
                <w:delText>e</w:delText>
              </w:r>
            </w:del>
            <w:r>
              <w:t>t</w:t>
            </w:r>
            <w:ins w:id="423" w:author="Dokulil Jiří" w:date="2018-11-19T01:55:00Z">
              <w:r w:rsidR="00620867">
                <w:t>u</w:t>
              </w:r>
            </w:ins>
            <w:r>
              <w:t xml:space="preserve"> - zpracování závěrečného seminárního projektu a jeho obhajoba v závěru semestru. Plnění průběžných úkolů na seminářích. Minimálně 80% aktivní účast na seminářích.</w:t>
            </w:r>
          </w:p>
          <w:p w:rsidR="00311D7B" w:rsidRDefault="00311D7B" w:rsidP="00F02ED2">
            <w:pPr>
              <w:jc w:val="both"/>
            </w:pPr>
            <w:del w:id="424" w:author="Dokulil Jiří" w:date="2018-11-19T01:54:00Z">
              <w:r w:rsidDel="00620867">
                <w:delText xml:space="preserve">Forma </w:delText>
              </w:r>
            </w:del>
            <w:ins w:id="425" w:author="Dokulil Jiří" w:date="2018-11-19T01:54:00Z">
              <w:r w:rsidR="00620867">
                <w:t xml:space="preserve">Průběh </w:t>
              </w:r>
            </w:ins>
            <w:r>
              <w:t xml:space="preserve">zkoušky </w:t>
            </w:r>
            <w:ins w:id="426" w:author="Dokulil Jiří" w:date="2018-11-18T17:41:00Z">
              <w:r w:rsidR="00C55F66">
                <w:t xml:space="preserve">- </w:t>
              </w:r>
            </w:ins>
            <w:r>
              <w:t xml:space="preserve">kombinovaná </w:t>
            </w:r>
            <w:ins w:id="427" w:author="Dokulil Jiří" w:date="2018-11-18T17:41:00Z">
              <w:r w:rsidR="00F62E24">
                <w:t>(</w:t>
              </w:r>
            </w:ins>
            <w:del w:id="428" w:author="Dokulil Jiří" w:date="2018-11-18T17:41:00Z">
              <w:r w:rsidDel="00F62E24">
                <w:delText xml:space="preserve">- </w:delText>
              </w:r>
            </w:del>
            <w:r>
              <w:t>závěrečná samostatná písemná práce z problematiky probírané látky doplněná o ústní zkoušení – nutnost správnosti odpovědí min. 60%</w:t>
            </w:r>
            <w:ins w:id="429" w:author="Dokulil Jiří" w:date="2018-11-18T17:41:00Z">
              <w:r w:rsidR="00F62E24">
                <w:t>)</w:t>
              </w:r>
            </w:ins>
            <w:r>
              <w:t xml:space="preserve">. </w:t>
            </w:r>
          </w:p>
          <w:p w:rsidR="00311D7B" w:rsidRDefault="00311D7B" w:rsidP="00F02ED2">
            <w:pPr>
              <w:jc w:val="both"/>
            </w:pP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351063">
              <w:t>Ing. Jakub Rak,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r>
              <w:t xml:space="preserve">Garant stanovuje koncepci předmětu, podílí se na přednáškách v rozsahu 100 </w:t>
            </w:r>
            <w:r w:rsidRPr="00406D47">
              <w:t>%, dále stanovuje koncepci cvičení a dohlíží na jejich jednotné vedení</w:t>
            </w:r>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pPr>
              <w:jc w:val="both"/>
            </w:pPr>
            <w:r w:rsidRPr="00351063">
              <w:t>Ing. Jakub Rak, Ph.D.</w:t>
            </w:r>
            <w:r>
              <w:t xml:space="preserve"> </w:t>
            </w:r>
            <w:ins w:id="430" w:author="Dokulil Jiří" w:date="2018-11-18T16:51:00Z">
              <w:r w:rsidR="00836E46">
                <w:t>(</w:t>
              </w:r>
            </w:ins>
            <w:del w:id="431" w:author="Dokulil Jiří" w:date="2018-11-18T16:51:00Z">
              <w:r w:rsidDel="00836E46">
                <w:delText xml:space="preserve">– </w:delText>
              </w:r>
            </w:del>
            <w:r>
              <w:t>přednáš</w:t>
            </w:r>
            <w:ins w:id="432" w:author="Dokulil Jiří" w:date="2018-11-18T16:51:00Z">
              <w:r w:rsidR="00836E46">
                <w:t>ející</w:t>
              </w:r>
            </w:ins>
            <w:del w:id="433" w:author="Dokulil Jiří" w:date="2018-11-18T16:51:00Z">
              <w:r w:rsidDel="00836E46">
                <w:delText>ky</w:delText>
              </w:r>
            </w:del>
            <w:ins w:id="434" w:author="Dokulil Jiří" w:date="2018-11-18T16:51:00Z">
              <w:r w:rsidR="00836E46">
                <w:t xml:space="preserve">, </w:t>
              </w:r>
            </w:ins>
            <w:ins w:id="435" w:author="Dokulil Jiří" w:date="2018-11-19T01:54:00Z">
              <w:r w:rsidR="00620867">
                <w:t>cvičící</w:t>
              </w:r>
            </w:ins>
            <w:r>
              <w:t xml:space="preserve"> </w:t>
            </w:r>
            <w:del w:id="436" w:author="Dokulil Jiří" w:date="2018-11-18T16:51:00Z">
              <w:r w:rsidDel="00836E46">
                <w:delText>(100 %)</w:delText>
              </w:r>
            </w:del>
            <w:ins w:id="437" w:author="Dokulil Jiří" w:date="2018-11-18T16:51:00Z">
              <w:r w:rsidR="00836E46">
                <w:t>- 100 %)</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B55A90" w:rsidTr="00F02ED2">
        <w:trPr>
          <w:trHeight w:val="524"/>
        </w:trPr>
        <w:tc>
          <w:tcPr>
            <w:tcW w:w="9855" w:type="dxa"/>
            <w:gridSpan w:val="8"/>
            <w:tcBorders>
              <w:top w:val="nil"/>
              <w:bottom w:val="single" w:sz="12" w:space="0" w:color="auto"/>
            </w:tcBorders>
          </w:tcPr>
          <w:p w:rsidR="00311D7B" w:rsidRDefault="00311D7B" w:rsidP="00F02ED2">
            <w:pPr>
              <w:jc w:val="both"/>
            </w:pPr>
            <w:r>
              <w:t xml:space="preserve">Cílem výuky je poskytnout studentům základní teoretické zázemí v oblasti informačních a komunikačních technologií obecně a se zaměřením na bezpečnostní složky a krizové řízení. </w:t>
            </w:r>
          </w:p>
          <w:p w:rsidR="00311D7B" w:rsidRDefault="00311D7B" w:rsidP="00F02ED2">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rsidR="00311D7B" w:rsidRDefault="00311D7B" w:rsidP="00F02ED2">
            <w:pPr>
              <w:jc w:val="both"/>
              <w:rPr>
                <w:ins w:id="438" w:author="Dokulil Jiří" w:date="2018-11-18T16:51:00Z"/>
              </w:rPr>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rsidR="00836E46" w:rsidRDefault="00836E46" w:rsidP="00F02ED2">
            <w:pPr>
              <w:jc w:val="both"/>
            </w:pPr>
          </w:p>
          <w:p w:rsidR="00311D7B" w:rsidRPr="005877CA" w:rsidRDefault="00311D7B" w:rsidP="00F02ED2">
            <w:pPr>
              <w:jc w:val="both"/>
              <w:rPr>
                <w:u w:val="single"/>
              </w:rPr>
            </w:pPr>
            <w:r w:rsidRPr="005877CA">
              <w:rPr>
                <w:u w:val="single"/>
              </w:rPr>
              <w:t>Hlavní témata:</w:t>
            </w:r>
          </w:p>
          <w:p w:rsidR="00311D7B" w:rsidRDefault="00311D7B" w:rsidP="00110113">
            <w:pPr>
              <w:pStyle w:val="Odstavecseseznamem"/>
              <w:numPr>
                <w:ilvl w:val="0"/>
                <w:numId w:val="11"/>
              </w:numPr>
              <w:jc w:val="both"/>
            </w:pPr>
            <w:r>
              <w:t>Informační společnost, význam informací v globálním světě.</w:t>
            </w:r>
          </w:p>
          <w:p w:rsidR="00311D7B" w:rsidRDefault="00311D7B" w:rsidP="00110113">
            <w:pPr>
              <w:pStyle w:val="Odstavecseseznamem"/>
              <w:numPr>
                <w:ilvl w:val="0"/>
                <w:numId w:val="11"/>
              </w:numPr>
              <w:jc w:val="both"/>
            </w:pPr>
            <w:r>
              <w:t xml:space="preserve">Software a hardware prostředky počítačů, přehled, rozdělení základy bezpečnosti informací. </w:t>
            </w:r>
          </w:p>
          <w:p w:rsidR="00311D7B" w:rsidRDefault="00311D7B" w:rsidP="00110113">
            <w:pPr>
              <w:pStyle w:val="Odstavecseseznamem"/>
              <w:numPr>
                <w:ilvl w:val="0"/>
                <w:numId w:val="11"/>
              </w:numPr>
              <w:jc w:val="both"/>
            </w:pPr>
            <w:r>
              <w:t xml:space="preserve">Základní služby internetu, informační bezpečnost, viry, antivirové programy, etika chování na internetu. </w:t>
            </w:r>
          </w:p>
          <w:p w:rsidR="00311D7B" w:rsidRDefault="00311D7B" w:rsidP="00110113">
            <w:pPr>
              <w:pStyle w:val="Odstavecseseznamem"/>
              <w:numPr>
                <w:ilvl w:val="0"/>
                <w:numId w:val="11"/>
              </w:numPr>
              <w:jc w:val="both"/>
            </w:pPr>
            <w:r>
              <w:t xml:space="preserve">Počítačové sítě, terminologie, síťová architektura, součásti sítě, klasifikace sítí. </w:t>
            </w:r>
          </w:p>
          <w:p w:rsidR="00311D7B" w:rsidRDefault="00311D7B" w:rsidP="00110113">
            <w:pPr>
              <w:pStyle w:val="Odstavecseseznamem"/>
              <w:numPr>
                <w:ilvl w:val="0"/>
                <w:numId w:val="11"/>
              </w:numPr>
              <w:jc w:val="both"/>
            </w:pPr>
            <w:r>
              <w:t xml:space="preserve">Základní prvky počítačových sítí, přenos informací, přenosová média, bezdrátová komunikace. </w:t>
            </w:r>
          </w:p>
          <w:p w:rsidR="00311D7B" w:rsidRDefault="00311D7B" w:rsidP="00110113">
            <w:pPr>
              <w:pStyle w:val="Odstavecseseznamem"/>
              <w:numPr>
                <w:ilvl w:val="0"/>
                <w:numId w:val="11"/>
              </w:numPr>
              <w:jc w:val="both"/>
            </w:pPr>
            <w:r>
              <w:t xml:space="preserve">Aplikační informatika (AI) - programové prostředky počítačů, úloha aplikované informatiky v krizovém řízení. </w:t>
            </w:r>
          </w:p>
          <w:p w:rsidR="00311D7B" w:rsidRDefault="00311D7B" w:rsidP="00110113">
            <w:pPr>
              <w:pStyle w:val="Odstavecseseznamem"/>
              <w:numPr>
                <w:ilvl w:val="0"/>
                <w:numId w:val="11"/>
              </w:numPr>
              <w:jc w:val="both"/>
            </w:pPr>
            <w:r>
              <w:t xml:space="preserve">Informační podpora krizového řízení (IPKŘ), vymezení pojmů, základní prvky, úloha informační podpory krizového řízení. </w:t>
            </w:r>
          </w:p>
          <w:p w:rsidR="00311D7B" w:rsidRDefault="00311D7B" w:rsidP="00110113">
            <w:pPr>
              <w:pStyle w:val="Odstavecseseznamem"/>
              <w:numPr>
                <w:ilvl w:val="0"/>
                <w:numId w:val="11"/>
              </w:numPr>
              <w:jc w:val="both"/>
            </w:pPr>
            <w:r>
              <w:t xml:space="preserve">Architektura informačních systémů, základní prvky, funkce služby. </w:t>
            </w:r>
          </w:p>
          <w:p w:rsidR="00311D7B" w:rsidRDefault="00311D7B" w:rsidP="00110113">
            <w:pPr>
              <w:pStyle w:val="Odstavecseseznamem"/>
              <w:numPr>
                <w:ilvl w:val="0"/>
                <w:numId w:val="11"/>
              </w:numPr>
              <w:jc w:val="both"/>
            </w:pPr>
            <w:r>
              <w:t xml:space="preserve">Architektura informačních systémů pro krizové řízení – Přehled SW aplikací informační podpory krizového řízení a ochrany obyvatelstva. </w:t>
            </w:r>
          </w:p>
          <w:p w:rsidR="00311D7B" w:rsidRDefault="00311D7B" w:rsidP="00110113">
            <w:pPr>
              <w:pStyle w:val="Odstavecseseznamem"/>
              <w:numPr>
                <w:ilvl w:val="0"/>
                <w:numId w:val="11"/>
              </w:numPr>
              <w:jc w:val="both"/>
            </w:pPr>
            <w:r>
              <w:t xml:space="preserve">Geografické informační systémy (GIS), vymezení pojmů, základní funkce, prostorová data, prostorové analýzy, úloha GIS v krizovém řízení. </w:t>
            </w:r>
          </w:p>
          <w:p w:rsidR="00311D7B" w:rsidRDefault="00311D7B" w:rsidP="00110113">
            <w:pPr>
              <w:pStyle w:val="Odstavecseseznamem"/>
              <w:numPr>
                <w:ilvl w:val="0"/>
                <w:numId w:val="11"/>
              </w:numPr>
              <w:jc w:val="both"/>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 xml:space="preserve">. </w:t>
            </w:r>
          </w:p>
          <w:p w:rsidR="00311D7B" w:rsidRDefault="00311D7B" w:rsidP="00110113">
            <w:pPr>
              <w:pStyle w:val="Odstavecseseznamem"/>
              <w:numPr>
                <w:ilvl w:val="0"/>
                <w:numId w:val="11"/>
              </w:numPr>
              <w:jc w:val="both"/>
            </w:pPr>
            <w:r>
              <w:t xml:space="preserve">Informační podpora civilního nouzového plánování. TerEx - modelování úniku nebezpečných chemických látek. Oblast modelování - Přehled softwarových produktů pro vytváření simulací MU/KS. </w:t>
            </w:r>
          </w:p>
          <w:p w:rsidR="00311D7B" w:rsidRDefault="00311D7B" w:rsidP="00110113">
            <w:pPr>
              <w:pStyle w:val="Odstavecseseznamem"/>
              <w:numPr>
                <w:ilvl w:val="0"/>
                <w:numId w:val="11"/>
              </w:numPr>
              <w:jc w:val="both"/>
            </w:pPr>
            <w:r>
              <w:t xml:space="preserve">Informační systémy pro správu územních celků – Přehled SW aplikací Obnova, EmOff - Emergency Office. Případová studie. </w:t>
            </w:r>
          </w:p>
          <w:p w:rsidR="00311D7B" w:rsidRDefault="00311D7B" w:rsidP="00110113">
            <w:pPr>
              <w:pStyle w:val="Odstavecseseznamem"/>
              <w:numPr>
                <w:ilvl w:val="0"/>
                <w:numId w:val="12"/>
              </w:numPr>
              <w:jc w:val="both"/>
            </w:pPr>
            <w:r>
              <w:t xml:space="preserve">Simulace krizových a mimořádných situací. Posim - systém pro simulaci a monitorování povodní. Krizové </w:t>
            </w:r>
            <w:r>
              <w:lastRenderedPageBreak/>
              <w:t xml:space="preserve">plánování pomocí výpočetní techniky. </w:t>
            </w:r>
          </w:p>
          <w:p w:rsidR="00311D7B" w:rsidRPr="00B55A90"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lastRenderedPageBreak/>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7B1A24" w:rsidRDefault="00311D7B" w:rsidP="00F02ED2">
            <w:pPr>
              <w:jc w:val="both"/>
              <w:rPr>
                <w:b/>
              </w:rPr>
            </w:pPr>
            <w:r w:rsidRPr="007B1A24">
              <w:rPr>
                <w:b/>
              </w:rPr>
              <w:t>Povinná literatura:</w:t>
            </w:r>
          </w:p>
          <w:p w:rsidR="00311D7B" w:rsidRPr="003A07C3" w:rsidRDefault="00311D7B" w:rsidP="00F02ED2">
            <w:pPr>
              <w:jc w:val="both"/>
            </w:pPr>
            <w:r w:rsidRPr="003A07C3">
              <w:t xml:space="preserve">LUKÁŠ, Luděk. </w:t>
            </w:r>
            <w:r w:rsidRPr="005877CA">
              <w:rPr>
                <w:i/>
              </w:rPr>
              <w:t>Informační podpora integrovaného záchranného systému.</w:t>
            </w:r>
            <w:r w:rsidRPr="003A07C3">
              <w:t xml:space="preserve"> 1. vyd. V Ostravě: Sdružení požárního a bezpečnostního inženýrství, 2011, 182 s. ISBN 978-80-7385-105-7.</w:t>
            </w:r>
          </w:p>
          <w:p w:rsidR="00311D7B" w:rsidRDefault="00311D7B" w:rsidP="00F02ED2">
            <w:pPr>
              <w:jc w:val="both"/>
            </w:pPr>
            <w:r w:rsidRPr="00F5543C">
              <w:t>MADRY, Scott. </w:t>
            </w:r>
            <w:r w:rsidRPr="00F5543C">
              <w:rPr>
                <w:i/>
                <w:iCs/>
              </w:rPr>
              <w:t>Space systems for disaster warning, response, and recovery</w:t>
            </w:r>
            <w:r w:rsidRPr="00F5543C">
              <w:t>. New York: Springer, 2015, xiii, 146. Springer Briefs in space development. ISBN 978-1-4939-1512-5.</w:t>
            </w:r>
          </w:p>
          <w:p w:rsidR="00311D7B" w:rsidRDefault="00311D7B" w:rsidP="00F02ED2">
            <w:pPr>
              <w:jc w:val="both"/>
            </w:pPr>
            <w:r w:rsidRPr="003A07C3">
              <w:t xml:space="preserve">WALLACE, Patricia. </w:t>
            </w:r>
            <w:r w:rsidRPr="005877CA">
              <w:rPr>
                <w:i/>
              </w:rPr>
              <w:t>Introduction to information systems.</w:t>
            </w:r>
            <w:r w:rsidRPr="003A07C3">
              <w:t xml:space="preserve"> Second edition. Boston: Pearson, 2015, 441 s. ISBN 978-1-292-07110-7.</w:t>
            </w:r>
          </w:p>
          <w:p w:rsidR="00311D7B" w:rsidRDefault="00311D7B" w:rsidP="00F02ED2">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311D7B" w:rsidRDefault="00311D7B" w:rsidP="00F02ED2">
            <w:pPr>
              <w:jc w:val="both"/>
            </w:pPr>
            <w:r w:rsidRPr="0032556B">
              <w:t>KROENKE, David a David J. AUER. </w:t>
            </w:r>
            <w:r w:rsidRPr="0032556B">
              <w:rPr>
                <w:i/>
                <w:iCs/>
              </w:rPr>
              <w:t>Databáze</w:t>
            </w:r>
            <w:r w:rsidRPr="0032556B">
              <w:t>. Brno: Computer Press, 2015, 496 s. ISBN 978-80-251-4352-0.</w:t>
            </w:r>
          </w:p>
          <w:p w:rsidR="00311D7B" w:rsidRDefault="00311D7B" w:rsidP="00F02ED2">
            <w:pPr>
              <w:jc w:val="both"/>
            </w:pPr>
            <w:r w:rsidRPr="00F5543C">
              <w:t>FEREBAUEROVÁ, Růžena a Oldřich PEKÁREK. </w:t>
            </w:r>
            <w:r w:rsidRPr="00F5543C">
              <w:rPr>
                <w:i/>
                <w:iCs/>
              </w:rPr>
              <w:t>Aplikovaná informatika</w:t>
            </w:r>
            <w:r w:rsidRPr="00F5543C">
              <w:t>. České Budějovice: Vysoká škola evropských a regionálních studií, 2014, 151 s. Studijní text. ISBN 978-80-87472-74-3.</w:t>
            </w:r>
          </w:p>
          <w:p w:rsidR="00311D7B" w:rsidRPr="007B1A24" w:rsidRDefault="00311D7B" w:rsidP="00F02ED2">
            <w:pPr>
              <w:spacing w:before="60"/>
              <w:jc w:val="both"/>
              <w:rPr>
                <w:b/>
              </w:rPr>
            </w:pPr>
            <w:r w:rsidRPr="007B1A24">
              <w:rPr>
                <w:b/>
              </w:rPr>
              <w:t>Doporučená literatura:</w:t>
            </w:r>
          </w:p>
          <w:p w:rsidR="00311D7B" w:rsidRDefault="00311D7B" w:rsidP="00F02ED2">
            <w:pPr>
              <w:jc w:val="both"/>
            </w:pPr>
            <w:r w:rsidRPr="00C97020">
              <w:t xml:space="preserve">BAWDEN, David a Lyn ROBINSON. </w:t>
            </w:r>
            <w:r w:rsidRPr="00C97020">
              <w:rPr>
                <w:i/>
              </w:rPr>
              <w:t>Úvod do informační vědy</w:t>
            </w:r>
            <w:r w:rsidRPr="00C97020">
              <w:t>. Doubravník, 2017. ISBN 978-80-88123-10-1.</w:t>
            </w:r>
          </w:p>
          <w:p w:rsidR="00311D7B" w:rsidRDefault="00311D7B" w:rsidP="00F02ED2">
            <w:pPr>
              <w:jc w:val="both"/>
              <w:rPr>
                <w:ins w:id="439" w:author="Dokulil Jiří" w:date="2018-11-19T02:00:00Z"/>
              </w:rPr>
            </w:pPr>
            <w:r w:rsidRPr="00C97020">
              <w:t xml:space="preserve">BOTEK, Zdeněk. </w:t>
            </w:r>
            <w:r w:rsidRPr="00C97020">
              <w:rPr>
                <w:i/>
              </w:rPr>
              <w:t>Základy informačních technologií</w:t>
            </w:r>
            <w:r w:rsidRPr="00C97020">
              <w:t>. Zlín, 2013. ISBN 978-80-7454-313-5.</w:t>
            </w:r>
          </w:p>
          <w:p w:rsidR="006E73B6" w:rsidRPr="003A07C3" w:rsidRDefault="006E73B6" w:rsidP="00F02ED2">
            <w:pPr>
              <w:jc w:val="both"/>
            </w:pPr>
            <w:ins w:id="440" w:author="Dokulil Jiří" w:date="2018-11-19T02:00:00Z">
              <w:r>
                <w:t>Studijní materiály – LS Moodle (vyuka.flkr.utb.cz – kurz Aplikovaná informatika)</w:t>
              </w:r>
            </w:ins>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441" w:author="Dokulil Jiří" w:date="2018-11-17T01:41:00Z">
              <w:r w:rsidDel="00C04369">
                <w:rPr>
                  <w:b/>
                </w:rPr>
                <w:delText> </w:delText>
              </w:r>
            </w:del>
            <w:ins w:id="442" w:author="Dokulil Jiří" w:date="2018-11-19T02:00:00Z">
              <w:r w:rsidR="006E73B6">
                <w:rPr>
                  <w:b/>
                </w:rPr>
                <w:t> </w:t>
              </w:r>
            </w:ins>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Del="00110113" w:rsidRDefault="00311D7B" w:rsidP="00311D7B">
      <w:pPr>
        <w:rPr>
          <w:del w:id="443" w:author="PS" w:date="2018-11-24T17:26:00Z"/>
        </w:rPr>
      </w:pPr>
    </w:p>
    <w:p w:rsidR="00311D7B" w:rsidDel="00110113" w:rsidRDefault="00311D7B" w:rsidP="00311D7B">
      <w:pPr>
        <w:rPr>
          <w:del w:id="444" w:author="PS" w:date="2018-11-24T17:26:00Z"/>
        </w:rPr>
      </w:pPr>
    </w:p>
    <w:p w:rsidR="00F02ED2" w:rsidRDefault="00F02ED2">
      <w:r>
        <w:br w:type="page"/>
      </w:r>
    </w:p>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RPr="00B13349"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Bezpečnost a ochrana objektů a osob</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836E46" w:rsidP="00F02ED2">
            <w:pPr>
              <w:jc w:val="both"/>
            </w:pPr>
            <w:ins w:id="445" w:author="Dokulil Jiří" w:date="2018-11-18T16:53:00Z">
              <w:r>
                <w:t>p</w:t>
              </w:r>
            </w:ins>
            <w:del w:id="446" w:author="Dokulil Jiří" w:date="2018-11-18T16:53:00Z">
              <w:r w:rsidR="00311D7B" w:rsidDel="00836E4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Pr="00EB3FA0" w:rsidDel="00836E46" w:rsidRDefault="00836E46">
            <w:pPr>
              <w:spacing w:line="220" w:lineRule="exact"/>
              <w:rPr>
                <w:del w:id="447" w:author="Dokulil Jiří" w:date="2018-11-18T16:53:00Z"/>
              </w:rPr>
              <w:pPrChange w:id="448" w:author="Dokulil Jiří" w:date="2018-11-18T16:54:00Z">
                <w:pPr>
                  <w:spacing w:line="220" w:lineRule="exact"/>
                  <w:ind w:left="70"/>
                </w:pPr>
              </w:pPrChange>
            </w:pPr>
            <w:ins w:id="449" w:author="Dokulil Jiří" w:date="2018-11-18T16:53:00Z">
              <w:r>
                <w:rPr>
                  <w:spacing w:val="2"/>
                </w:rPr>
                <w:t xml:space="preserve">Požadavky k zápočtu - </w:t>
              </w:r>
            </w:ins>
            <w:del w:id="450" w:author="Dokulil Jiří" w:date="2018-11-18T16:53:00Z">
              <w:r w:rsidR="00311D7B" w:rsidRPr="00EB3FA0" w:rsidDel="00836E46">
                <w:rPr>
                  <w:spacing w:val="2"/>
                </w:rPr>
                <w:delText>P</w:delText>
              </w:r>
              <w:r w:rsidR="00311D7B" w:rsidRPr="00EB3FA0" w:rsidDel="00836E46">
                <w:rPr>
                  <w:spacing w:val="1"/>
                </w:rPr>
                <w:delText>ř</w:delText>
              </w:r>
              <w:r w:rsidR="00311D7B" w:rsidRPr="00EB3FA0" w:rsidDel="00836E46">
                <w:delText>e</w:delText>
              </w:r>
              <w:r w:rsidR="00311D7B" w:rsidRPr="00EB3FA0" w:rsidDel="00836E46">
                <w:rPr>
                  <w:spacing w:val="-1"/>
                </w:rPr>
                <w:delText>d</w:delText>
              </w:r>
              <w:r w:rsidR="00311D7B" w:rsidRPr="00EB3FA0" w:rsidDel="00836E46">
                <w:rPr>
                  <w:spacing w:val="1"/>
                </w:rPr>
                <w:delText>po</w:delText>
              </w:r>
              <w:r w:rsidR="00311D7B" w:rsidRPr="00EB3FA0" w:rsidDel="00836E46">
                <w:rPr>
                  <w:spacing w:val="-1"/>
                </w:rPr>
                <w:delText>k</w:delText>
              </w:r>
              <w:r w:rsidR="00311D7B" w:rsidRPr="00EB3FA0" w:rsidDel="00836E46">
                <w:delText>la</w:delText>
              </w:r>
              <w:r w:rsidR="00311D7B" w:rsidRPr="00EB3FA0" w:rsidDel="00836E46">
                <w:rPr>
                  <w:spacing w:val="1"/>
                </w:rPr>
                <w:delText>d</w:delText>
              </w:r>
              <w:r w:rsidR="00311D7B" w:rsidRPr="00EB3FA0" w:rsidDel="00836E46">
                <w:delText>em</w:delText>
              </w:r>
              <w:r w:rsidR="00311D7B" w:rsidRPr="00EB3FA0" w:rsidDel="00836E46">
                <w:rPr>
                  <w:spacing w:val="28"/>
                </w:rPr>
                <w:delText xml:space="preserve"> </w:delText>
              </w:r>
              <w:r w:rsidR="00311D7B" w:rsidRPr="00EB3FA0" w:rsidDel="00836E46">
                <w:rPr>
                  <w:spacing w:val="1"/>
                </w:rPr>
                <w:delText>pr</w:delText>
              </w:r>
              <w:r w:rsidR="00311D7B" w:rsidRPr="00EB3FA0" w:rsidDel="00836E46">
                <w:delText>o</w:delText>
              </w:r>
              <w:r w:rsidR="00311D7B" w:rsidRPr="00EB3FA0" w:rsidDel="00836E46">
                <w:rPr>
                  <w:spacing w:val="41"/>
                </w:rPr>
                <w:delText xml:space="preserve"> </w:delText>
              </w:r>
              <w:r w:rsidR="00311D7B" w:rsidRPr="00EB3FA0" w:rsidDel="00836E46">
                <w:delText>zís</w:delText>
              </w:r>
              <w:r w:rsidR="00311D7B" w:rsidRPr="00EB3FA0" w:rsidDel="00836E46">
                <w:rPr>
                  <w:spacing w:val="-2"/>
                </w:rPr>
                <w:delText>k</w:delText>
              </w:r>
              <w:r w:rsidR="00311D7B" w:rsidRPr="00EB3FA0" w:rsidDel="00836E46">
                <w:rPr>
                  <w:spacing w:val="3"/>
                </w:rPr>
                <w:delText>á</w:delText>
              </w:r>
              <w:r w:rsidR="00311D7B" w:rsidRPr="00EB3FA0" w:rsidDel="00836E46">
                <w:rPr>
                  <w:spacing w:val="-1"/>
                </w:rPr>
                <w:delText>n</w:delText>
              </w:r>
              <w:r w:rsidR="00311D7B" w:rsidRPr="00EB3FA0" w:rsidDel="00836E46">
                <w:delText>í</w:delText>
              </w:r>
              <w:r w:rsidR="00311D7B" w:rsidRPr="00EB3FA0" w:rsidDel="00836E46">
                <w:rPr>
                  <w:spacing w:val="37"/>
                </w:rPr>
                <w:delText xml:space="preserve"> </w:delText>
              </w:r>
              <w:r w:rsidR="00311D7B" w:rsidRPr="00EB3FA0" w:rsidDel="00836E46">
                <w:delText>z</w:delText>
              </w:r>
              <w:r w:rsidR="00311D7B" w:rsidRPr="00EB3FA0" w:rsidDel="00836E46">
                <w:rPr>
                  <w:spacing w:val="3"/>
                </w:rPr>
                <w:delText>á</w:delText>
              </w:r>
              <w:r w:rsidR="00311D7B" w:rsidRPr="00EB3FA0" w:rsidDel="00836E46">
                <w:rPr>
                  <w:spacing w:val="1"/>
                </w:rPr>
                <w:delText>po</w:delText>
              </w:r>
              <w:r w:rsidR="00311D7B" w:rsidRPr="00EB3FA0" w:rsidDel="00836E46">
                <w:delText>čtu</w:delText>
              </w:r>
              <w:r w:rsidR="00311D7B" w:rsidRPr="00EB3FA0" w:rsidDel="00836E46">
                <w:rPr>
                  <w:spacing w:val="36"/>
                </w:rPr>
                <w:delText xml:space="preserve"> </w:delText>
              </w:r>
              <w:r w:rsidR="00311D7B" w:rsidRPr="00EB3FA0" w:rsidDel="00836E46">
                <w:rPr>
                  <w:spacing w:val="2"/>
                </w:rPr>
                <w:delText>j</w:delText>
              </w:r>
              <w:r w:rsidR="00311D7B" w:rsidRPr="00EB3FA0" w:rsidDel="00836E46">
                <w:delText>e</w:delText>
              </w:r>
              <w:r w:rsidR="00311D7B" w:rsidRPr="00EB3FA0" w:rsidDel="00836E46">
                <w:rPr>
                  <w:spacing w:val="43"/>
                </w:rPr>
                <w:delText xml:space="preserve"> </w:delText>
              </w:r>
            </w:del>
            <w:r w:rsidR="00311D7B" w:rsidRPr="00EB3FA0">
              <w:t>a</w:t>
            </w:r>
            <w:r w:rsidR="00311D7B" w:rsidRPr="00EB3FA0">
              <w:rPr>
                <w:spacing w:val="-1"/>
              </w:rPr>
              <w:t>k</w:t>
            </w:r>
            <w:r w:rsidR="00311D7B" w:rsidRPr="00EB3FA0">
              <w:t>ti</w:t>
            </w:r>
            <w:r w:rsidR="00311D7B" w:rsidRPr="00EB3FA0">
              <w:rPr>
                <w:spacing w:val="-2"/>
              </w:rPr>
              <w:t>v</w:t>
            </w:r>
            <w:r w:rsidR="00311D7B" w:rsidRPr="00EB3FA0">
              <w:rPr>
                <w:spacing w:val="-1"/>
              </w:rPr>
              <w:t>n</w:t>
            </w:r>
            <w:r w:rsidR="00311D7B" w:rsidRPr="00EB3FA0">
              <w:t>í</w:t>
            </w:r>
            <w:r w:rsidR="00311D7B" w:rsidRPr="00EB3FA0">
              <w:rPr>
                <w:spacing w:val="40"/>
              </w:rPr>
              <w:t xml:space="preserve"> </w:t>
            </w:r>
            <w:r w:rsidR="00311D7B" w:rsidRPr="00EB3FA0">
              <w:rPr>
                <w:spacing w:val="-1"/>
              </w:rPr>
              <w:t>ú</w:t>
            </w:r>
            <w:r w:rsidR="00311D7B" w:rsidRPr="00EB3FA0">
              <w:t>č</w:t>
            </w:r>
            <w:r w:rsidR="00311D7B" w:rsidRPr="00EB3FA0">
              <w:rPr>
                <w:spacing w:val="1"/>
              </w:rPr>
              <w:t>a</w:t>
            </w:r>
            <w:r w:rsidR="00311D7B" w:rsidRPr="00EB3FA0">
              <w:rPr>
                <w:spacing w:val="-1"/>
              </w:rPr>
              <w:t>s</w:t>
            </w:r>
            <w:r w:rsidR="00311D7B" w:rsidRPr="00EB3FA0">
              <w:t>t</w:t>
            </w:r>
            <w:r w:rsidR="00311D7B" w:rsidRPr="00EB3FA0">
              <w:rPr>
                <w:spacing w:val="42"/>
              </w:rPr>
              <w:t xml:space="preserve"> </w:t>
            </w:r>
            <w:r w:rsidR="00311D7B" w:rsidRPr="00EB3FA0">
              <w:rPr>
                <w:spacing w:val="-1"/>
              </w:rPr>
              <w:t>n</w:t>
            </w:r>
            <w:r w:rsidR="00311D7B" w:rsidRPr="00EB3FA0">
              <w:t>a</w:t>
            </w:r>
            <w:r w:rsidR="00311D7B" w:rsidRPr="00EB3FA0">
              <w:rPr>
                <w:spacing w:val="42"/>
              </w:rPr>
              <w:t xml:space="preserve"> </w:t>
            </w:r>
            <w:r w:rsidR="00311D7B" w:rsidRPr="00EB3FA0">
              <w:rPr>
                <w:spacing w:val="-1"/>
              </w:rPr>
              <w:t>s</w:t>
            </w:r>
            <w:r w:rsidR="00311D7B" w:rsidRPr="00EB3FA0">
              <w:rPr>
                <w:spacing w:val="3"/>
              </w:rPr>
              <w:t>e</w:t>
            </w:r>
            <w:r w:rsidR="00311D7B" w:rsidRPr="00EB3FA0">
              <w:rPr>
                <w:spacing w:val="-1"/>
              </w:rPr>
              <w:t>m</w:t>
            </w:r>
            <w:r w:rsidR="00311D7B" w:rsidRPr="00EB3FA0">
              <w:rPr>
                <w:spacing w:val="2"/>
              </w:rPr>
              <w:t>i</w:t>
            </w:r>
            <w:r w:rsidR="00311D7B" w:rsidRPr="00EB3FA0">
              <w:rPr>
                <w:spacing w:val="-1"/>
              </w:rPr>
              <w:t>n</w:t>
            </w:r>
            <w:r w:rsidR="00311D7B" w:rsidRPr="00EB3FA0">
              <w:t>á</w:t>
            </w:r>
            <w:r w:rsidR="00311D7B" w:rsidRPr="00EB3FA0">
              <w:rPr>
                <w:spacing w:val="1"/>
              </w:rPr>
              <w:t>ř</w:t>
            </w:r>
            <w:r w:rsidR="00311D7B" w:rsidRPr="00EB3FA0">
              <w:t>ích</w:t>
            </w:r>
            <w:r w:rsidR="00311D7B" w:rsidRPr="00EB3FA0">
              <w:rPr>
                <w:spacing w:val="33"/>
              </w:rPr>
              <w:t xml:space="preserve"> </w:t>
            </w:r>
            <w:r w:rsidR="00311D7B" w:rsidRPr="00EB3FA0">
              <w:rPr>
                <w:spacing w:val="3"/>
              </w:rPr>
              <w:t>(</w:t>
            </w:r>
            <w:r w:rsidR="00311D7B" w:rsidRPr="00EB3FA0">
              <w:rPr>
                <w:spacing w:val="-1"/>
              </w:rPr>
              <w:t>m</w:t>
            </w:r>
            <w:r w:rsidR="00311D7B" w:rsidRPr="00EB3FA0">
              <w:t>i</w:t>
            </w:r>
            <w:r w:rsidR="00311D7B" w:rsidRPr="00EB3FA0">
              <w:rPr>
                <w:spacing w:val="-1"/>
              </w:rPr>
              <w:t>n</w:t>
            </w:r>
            <w:r w:rsidR="00311D7B" w:rsidRPr="00EB3FA0">
              <w:t>.</w:t>
            </w:r>
            <w:r w:rsidR="00311D7B" w:rsidRPr="00EB3FA0">
              <w:rPr>
                <w:spacing w:val="40"/>
              </w:rPr>
              <w:t xml:space="preserve"> </w:t>
            </w:r>
            <w:r w:rsidR="00311D7B" w:rsidRPr="00EB3FA0">
              <w:rPr>
                <w:spacing w:val="1"/>
              </w:rPr>
              <w:t>80</w:t>
            </w:r>
            <w:r w:rsidR="00311D7B" w:rsidRPr="00EB3FA0">
              <w:t>%), z</w:t>
            </w:r>
            <w:r w:rsidR="00311D7B" w:rsidRPr="00EB3FA0">
              <w:rPr>
                <w:spacing w:val="1"/>
              </w:rPr>
              <w:t>pr</w:t>
            </w:r>
            <w:r w:rsidR="00311D7B" w:rsidRPr="00EB3FA0">
              <w:t>a</w:t>
            </w:r>
            <w:r w:rsidR="00311D7B" w:rsidRPr="00EB3FA0">
              <w:rPr>
                <w:spacing w:val="1"/>
              </w:rPr>
              <w:t>co</w:t>
            </w:r>
            <w:r w:rsidR="00311D7B" w:rsidRPr="00EB3FA0">
              <w:rPr>
                <w:spacing w:val="-1"/>
              </w:rPr>
              <w:t>v</w:t>
            </w:r>
            <w:r w:rsidR="00311D7B" w:rsidRPr="00EB3FA0">
              <w:t>á</w:t>
            </w:r>
            <w:r w:rsidR="00311D7B" w:rsidRPr="00EB3FA0">
              <w:rPr>
                <w:spacing w:val="-1"/>
              </w:rPr>
              <w:t>n</w:t>
            </w:r>
            <w:r w:rsidR="00311D7B" w:rsidRPr="00EB3FA0">
              <w:t>í,</w:t>
            </w:r>
            <w:r w:rsidR="00311D7B" w:rsidRPr="00EB3FA0">
              <w:rPr>
                <w:spacing w:val="-8"/>
              </w:rPr>
              <w:t xml:space="preserve"> </w:t>
            </w:r>
            <w:r w:rsidR="00311D7B" w:rsidRPr="00EB3FA0">
              <w:rPr>
                <w:spacing w:val="1"/>
              </w:rPr>
              <w:t>pr</w:t>
            </w:r>
            <w:r w:rsidR="00311D7B" w:rsidRPr="00EB3FA0">
              <w:t>e</w:t>
            </w:r>
            <w:r w:rsidR="00311D7B" w:rsidRPr="00EB3FA0">
              <w:rPr>
                <w:spacing w:val="1"/>
              </w:rPr>
              <w:t>z</w:t>
            </w:r>
            <w:r w:rsidR="00311D7B" w:rsidRPr="00EB3FA0">
              <w:t>e</w:t>
            </w:r>
            <w:r w:rsidR="00311D7B" w:rsidRPr="00EB3FA0">
              <w:rPr>
                <w:spacing w:val="-1"/>
              </w:rPr>
              <w:t>n</w:t>
            </w:r>
            <w:r w:rsidR="00311D7B" w:rsidRPr="00EB3FA0">
              <w:t>tace</w:t>
            </w:r>
            <w:r w:rsidR="00311D7B" w:rsidRPr="00EB3FA0">
              <w:rPr>
                <w:spacing w:val="-8"/>
              </w:rPr>
              <w:t xml:space="preserve"> </w:t>
            </w:r>
            <w:r w:rsidR="00311D7B" w:rsidRPr="00EB3FA0">
              <w:t xml:space="preserve">a </w:t>
            </w:r>
            <w:r w:rsidR="00311D7B" w:rsidRPr="00EB3FA0">
              <w:rPr>
                <w:spacing w:val="1"/>
              </w:rPr>
              <w:t>ob</w:t>
            </w:r>
            <w:r w:rsidR="00311D7B" w:rsidRPr="00EB3FA0">
              <w:rPr>
                <w:spacing w:val="-1"/>
              </w:rPr>
              <w:t>h</w:t>
            </w:r>
            <w:r w:rsidR="00311D7B" w:rsidRPr="00EB3FA0">
              <w:t>a</w:t>
            </w:r>
            <w:r w:rsidR="00311D7B" w:rsidRPr="00EB3FA0">
              <w:rPr>
                <w:spacing w:val="2"/>
              </w:rPr>
              <w:t>j</w:t>
            </w:r>
            <w:r w:rsidR="00311D7B" w:rsidRPr="00EB3FA0">
              <w:rPr>
                <w:spacing w:val="-1"/>
              </w:rPr>
              <w:t>o</w:t>
            </w:r>
            <w:r w:rsidR="00311D7B" w:rsidRPr="00EB3FA0">
              <w:rPr>
                <w:spacing w:val="1"/>
              </w:rPr>
              <w:t>b</w:t>
            </w:r>
            <w:r w:rsidR="00311D7B" w:rsidRPr="00EB3FA0">
              <w:t>a</w:t>
            </w:r>
            <w:r w:rsidR="00311D7B" w:rsidRPr="00EB3FA0">
              <w:rPr>
                <w:spacing w:val="-6"/>
              </w:rPr>
              <w:t xml:space="preserve"> </w:t>
            </w:r>
            <w:r w:rsidR="00311D7B" w:rsidRPr="00EB3FA0">
              <w:rPr>
                <w:spacing w:val="-1"/>
              </w:rPr>
              <w:t>s</w:t>
            </w:r>
            <w:r w:rsidR="00311D7B" w:rsidRPr="00EB3FA0">
              <w:rPr>
                <w:spacing w:val="3"/>
              </w:rPr>
              <w:t>e</w:t>
            </w:r>
            <w:r w:rsidR="00311D7B" w:rsidRPr="00EB3FA0">
              <w:rPr>
                <w:spacing w:val="-4"/>
              </w:rPr>
              <w:t>m</w:t>
            </w:r>
            <w:r w:rsidR="00311D7B" w:rsidRPr="00EB3FA0">
              <w:t>i</w:t>
            </w:r>
            <w:r w:rsidR="00311D7B" w:rsidRPr="00EB3FA0">
              <w:rPr>
                <w:spacing w:val="-1"/>
              </w:rPr>
              <w:t>n</w:t>
            </w:r>
            <w:r w:rsidR="00311D7B" w:rsidRPr="00EB3FA0">
              <w:t>á</w:t>
            </w:r>
            <w:r w:rsidR="00311D7B" w:rsidRPr="00EB3FA0">
              <w:rPr>
                <w:spacing w:val="3"/>
              </w:rPr>
              <w:t>r</w:t>
            </w:r>
            <w:r w:rsidR="00311D7B" w:rsidRPr="00EB3FA0">
              <w:rPr>
                <w:spacing w:val="-1"/>
              </w:rPr>
              <w:t>n</w:t>
            </w:r>
            <w:r w:rsidR="00311D7B" w:rsidRPr="00EB3FA0">
              <w:t>í</w:t>
            </w:r>
            <w:r w:rsidR="00311D7B" w:rsidRPr="00EB3FA0">
              <w:rPr>
                <w:spacing w:val="-8"/>
              </w:rPr>
              <w:t xml:space="preserve"> </w:t>
            </w:r>
            <w:r w:rsidR="00311D7B" w:rsidRPr="00EB3FA0">
              <w:rPr>
                <w:spacing w:val="1"/>
              </w:rPr>
              <w:t>pr</w:t>
            </w:r>
            <w:r w:rsidR="00311D7B" w:rsidRPr="00EB3FA0">
              <w:t>á</w:t>
            </w:r>
            <w:r w:rsidR="00311D7B" w:rsidRPr="00EB3FA0">
              <w:rPr>
                <w:spacing w:val="1"/>
              </w:rPr>
              <w:t>c</w:t>
            </w:r>
            <w:r w:rsidR="00311D7B">
              <w:t>e a</w:t>
            </w:r>
            <w:r w:rsidR="00311D7B" w:rsidRPr="00EB3FA0">
              <w:rPr>
                <w:spacing w:val="-4"/>
              </w:rPr>
              <w:t xml:space="preserve"> </w:t>
            </w:r>
            <w:r w:rsidR="00311D7B">
              <w:rPr>
                <w:spacing w:val="-4"/>
              </w:rPr>
              <w:t xml:space="preserve">úspěšné </w:t>
            </w:r>
            <w:r w:rsidR="00311D7B" w:rsidRPr="00EB3FA0">
              <w:t>a</w:t>
            </w:r>
            <w:r w:rsidR="00311D7B" w:rsidRPr="00EB3FA0">
              <w:rPr>
                <w:spacing w:val="1"/>
              </w:rPr>
              <w:t>b</w:t>
            </w:r>
            <w:r w:rsidR="00311D7B" w:rsidRPr="00EB3FA0">
              <w:rPr>
                <w:spacing w:val="-1"/>
              </w:rPr>
              <w:t>s</w:t>
            </w:r>
            <w:r w:rsidR="00311D7B" w:rsidRPr="00EB3FA0">
              <w:rPr>
                <w:spacing w:val="1"/>
              </w:rPr>
              <w:t>o</w:t>
            </w:r>
            <w:r w:rsidR="00311D7B" w:rsidRPr="00EB3FA0">
              <w:t>l</w:t>
            </w:r>
            <w:r w:rsidR="00311D7B" w:rsidRPr="00EB3FA0">
              <w:rPr>
                <w:spacing w:val="-1"/>
              </w:rPr>
              <w:t>v</w:t>
            </w:r>
            <w:r w:rsidR="00311D7B" w:rsidRPr="00EB3FA0">
              <w:rPr>
                <w:spacing w:val="1"/>
              </w:rPr>
              <w:t>o</w:t>
            </w:r>
            <w:r w:rsidR="00311D7B" w:rsidRPr="00EB3FA0">
              <w:rPr>
                <w:spacing w:val="-1"/>
              </w:rPr>
              <w:t>v</w:t>
            </w:r>
            <w:r w:rsidR="00311D7B" w:rsidRPr="00EB3FA0">
              <w:t>á</w:t>
            </w:r>
            <w:r w:rsidR="00311D7B" w:rsidRPr="00EB3FA0">
              <w:rPr>
                <w:spacing w:val="-1"/>
              </w:rPr>
              <w:t>n</w:t>
            </w:r>
            <w:r w:rsidR="00311D7B" w:rsidRPr="00EB3FA0">
              <w:t>í</w:t>
            </w:r>
            <w:r w:rsidR="00311D7B" w:rsidRPr="00EB3FA0">
              <w:rPr>
                <w:spacing w:val="-10"/>
              </w:rPr>
              <w:t xml:space="preserve"> </w:t>
            </w:r>
            <w:r w:rsidR="00311D7B">
              <w:rPr>
                <w:spacing w:val="-10"/>
              </w:rPr>
              <w:t xml:space="preserve"> dvou </w:t>
            </w:r>
            <w:del w:id="451" w:author="Dokulil Jiří" w:date="2018-11-18T16:53:00Z">
              <w:r w:rsidR="00311D7B" w:rsidDel="009C2E6B">
                <w:rPr>
                  <w:spacing w:val="-10"/>
                </w:rPr>
                <w:delText xml:space="preserve"> </w:delText>
              </w:r>
            </w:del>
          </w:p>
          <w:p w:rsidR="00311D7B" w:rsidRDefault="00311D7B">
            <w:pPr>
              <w:spacing w:line="220" w:lineRule="exact"/>
              <w:rPr>
                <w:spacing w:val="-10"/>
              </w:rPr>
              <w:pPrChange w:id="452" w:author="Dokulil Jiří" w:date="2018-11-18T16:53:00Z">
                <w:pPr>
                  <w:spacing w:before="4" w:line="220" w:lineRule="exact"/>
                  <w:ind w:left="70" w:right="71"/>
                </w:pPr>
              </w:pPrChange>
            </w:pP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 xml:space="preserve"> testů  (počet správných odpovědí minimálně 60 %).</w:t>
            </w:r>
          </w:p>
          <w:p w:rsidR="00311D7B" w:rsidRDefault="00F62E24" w:rsidP="00F02ED2">
            <w:pPr>
              <w:pStyle w:val="Odstavecseseznamem"/>
              <w:ind w:left="12"/>
            </w:pPr>
            <w:ins w:id="453" w:author="Dokulil Jiří" w:date="2018-11-18T17:42:00Z">
              <w:r>
                <w:rPr>
                  <w:spacing w:val="-10"/>
                </w:rPr>
                <w:t>Průběh zkoušky</w:t>
              </w:r>
            </w:ins>
            <w:ins w:id="454" w:author="Dokulil Jiří" w:date="2018-11-18T16:54:00Z">
              <w:r w:rsidR="009C2E6B">
                <w:rPr>
                  <w:spacing w:val="-10"/>
                </w:rPr>
                <w:t xml:space="preserve"> - </w:t>
              </w:r>
            </w:ins>
            <w:del w:id="455" w:author="Dokulil Jiří" w:date="2018-11-18T16:54:00Z">
              <w:r w:rsidR="00311D7B" w:rsidDel="009C2E6B">
                <w:rPr>
                  <w:spacing w:val="-10"/>
                </w:rPr>
                <w:delText xml:space="preserve"> </w:delText>
              </w:r>
            </w:del>
            <w:ins w:id="456" w:author="Dokulil Jiří" w:date="2018-11-18T16:54:00Z">
              <w:r w:rsidR="009C2E6B">
                <w:rPr>
                  <w:spacing w:val="-10"/>
                </w:rPr>
                <w:t>z</w:t>
              </w:r>
            </w:ins>
            <w:del w:id="457" w:author="Dokulil Jiří" w:date="2018-11-18T16:54:00Z">
              <w:r w:rsidR="00311D7B" w:rsidDel="009C2E6B">
                <w:rPr>
                  <w:spacing w:val="-10"/>
                </w:rPr>
                <w:delText>Z</w:delText>
              </w:r>
            </w:del>
            <w:r w:rsidR="00311D7B">
              <w:rPr>
                <w:spacing w:val="-10"/>
              </w:rPr>
              <w:t>kouška je kombinovaná – písemná a ústní.</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5C1274" w:rsidRDefault="00311D7B" w:rsidP="00F02ED2">
            <w:r w:rsidRPr="005C1274">
              <w:t>doc. Ing. Miroslav Tomek,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Pr="005C1274" w:rsidRDefault="00311D7B" w:rsidP="00F02ED2">
            <w:r w:rsidRPr="005C1274">
              <w:t>Garant stanovuje koncepci předmětu a podílí se na přednáškách v rozsahu 80 %, dále stanovuje koncepci cvičení a dohlíží na jejich jednotné vedení.</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5C1274" w:rsidRDefault="00311D7B" w:rsidP="009C2E6B">
            <w:r w:rsidRPr="005C1274">
              <w:t xml:space="preserve">doc. Ing. Miroslav Tomek, PhD. </w:t>
            </w:r>
            <w:del w:id="458" w:author="Dokulil Jiří" w:date="2018-11-18T16:54:00Z">
              <w:r w:rsidRPr="005C1274" w:rsidDel="009C2E6B">
                <w:delText>– přednášky (80 %)</w:delText>
              </w:r>
            </w:del>
            <w:ins w:id="459" w:author="Dokulil Jiří" w:date="2018-11-18T16:54:00Z">
              <w:r w:rsidR="009C2E6B">
                <w:t xml:space="preserve">(přednášející </w:t>
              </w:r>
            </w:ins>
            <w:ins w:id="460" w:author="Dokulil Jiří" w:date="2018-11-18T16:55:00Z">
              <w:r w:rsidR="009C2E6B">
                <w:t>–</w:t>
              </w:r>
            </w:ins>
            <w:ins w:id="461" w:author="Dokulil Jiří" w:date="2018-11-18T16:54:00Z">
              <w:r w:rsidR="009C2E6B">
                <w:t xml:space="preserve"> 80 </w:t>
              </w:r>
            </w:ins>
            <w:ins w:id="462" w:author="Dokulil Jiří" w:date="2018-11-18T16:55:00Z">
              <w:r w:rsidR="009C2E6B">
                <w:t>%)</w:t>
              </w:r>
            </w:ins>
            <w:r w:rsidRPr="005C1274">
              <w:t xml:space="preserve"> </w:t>
            </w:r>
          </w:p>
        </w:tc>
      </w:tr>
      <w:tr w:rsidR="00311D7B" w:rsidTr="00F02ED2">
        <w:trPr>
          <w:trHeight w:val="227"/>
        </w:trPr>
        <w:tc>
          <w:tcPr>
            <w:tcW w:w="9855" w:type="dxa"/>
            <w:gridSpan w:val="8"/>
            <w:tcBorders>
              <w:top w:val="nil"/>
            </w:tcBorders>
          </w:tcPr>
          <w:p w:rsidR="00311D7B" w:rsidRDefault="00311D7B" w:rsidP="00F02ED2">
            <w:pPr>
              <w:spacing w:line="220" w:lineRule="exact"/>
              <w:ind w:left="70"/>
            </w:pPr>
            <w:r>
              <w:t xml:space="preserve">                                                             Ing. Jan Strohmandl, Ph.D. </w:t>
            </w:r>
            <w:del w:id="463" w:author="Dokulil Jiří" w:date="2018-11-18T16:55:00Z">
              <w:r w:rsidDel="009C2E6B">
                <w:delText>– přednášky (20 %)</w:delText>
              </w:r>
            </w:del>
            <w:ins w:id="464" w:author="Dokulil Jiří" w:date="2018-11-18T16:55:00Z">
              <w:r w:rsidR="009C2E6B">
                <w:t>(přednášející, vede cvičení – 20 %)</w:t>
              </w:r>
            </w:ins>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Předmět je zaměřen na vybrané oblasti bezpečnosti a ochrany objektů a osob s důrazem na bezpečnostní systém, aplikaci nových bezpečnostních technologií a systémů a ochranu utajovaných informací v rámci podniku.  Cílem předmětu je formovat u studentů základní vědomosti o ochraně osob a majetku právnických a fyzických osob. Poukázat na význam analýzy bezpečnostních rizik a na vhodnou volbu bezpečnostních technologií a systémů použitých v rámci ochrany objektů a osob.</w:t>
            </w:r>
          </w:p>
          <w:p w:rsidR="00311D7B"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p>
          <w:p w:rsidR="00311D7B" w:rsidRPr="00DA37F8" w:rsidRDefault="00311D7B" w:rsidP="00F02ED2">
            <w:pPr>
              <w:pStyle w:val="Normlnweb"/>
              <w:spacing w:before="0" w:beforeAutospacing="0" w:after="0" w:afterAutospacing="0"/>
              <w:ind w:left="68"/>
              <w:jc w:val="both"/>
              <w:rPr>
                <w:rFonts w:ascii="Times New Roman" w:hAnsi="Times New Roman" w:cs="Times New Roman"/>
                <w:color w:val="000000"/>
                <w:sz w:val="20"/>
                <w:szCs w:val="20"/>
              </w:rPr>
            </w:pPr>
            <w:r w:rsidRPr="005877CA">
              <w:rPr>
                <w:rFonts w:ascii="Times New Roman" w:hAnsi="Times New Roman" w:cs="Times New Roman"/>
                <w:color w:val="000000"/>
                <w:sz w:val="20"/>
                <w:szCs w:val="20"/>
                <w:u w:val="single"/>
              </w:rPr>
              <w:t>Hlavní témata</w:t>
            </w:r>
            <w:r>
              <w:rPr>
                <w:rFonts w:ascii="Times New Roman" w:hAnsi="Times New Roman" w:cs="Times New Roman"/>
                <w:color w:val="000000"/>
                <w:sz w:val="20"/>
                <w:szCs w:val="20"/>
              </w:rPr>
              <w:t>:</w:t>
            </w:r>
            <w:r w:rsidRPr="00DA37F8">
              <w:rPr>
                <w:rFonts w:ascii="Times New Roman" w:hAnsi="Times New Roman" w:cs="Times New Roman"/>
                <w:color w:val="000000"/>
                <w:sz w:val="20"/>
                <w:szCs w:val="20"/>
              </w:rPr>
              <w:t xml:space="preserve"> </w:t>
            </w:r>
          </w:p>
          <w:p w:rsidR="00311D7B" w:rsidRPr="00DA37F8" w:rsidRDefault="00311D7B" w:rsidP="00110113">
            <w:pPr>
              <w:pStyle w:val="Odstavecseseznamem"/>
              <w:numPr>
                <w:ilvl w:val="0"/>
                <w:numId w:val="13"/>
              </w:numPr>
            </w:pPr>
            <w:r w:rsidRPr="00DA37F8">
              <w:t>Základy teorie bezpečnosti osob a objektů. Právní normy v oblasti řešení ochrany objektů a osob. </w:t>
            </w:r>
          </w:p>
          <w:p w:rsidR="00311D7B" w:rsidRPr="00DA37F8" w:rsidRDefault="00311D7B" w:rsidP="00110113">
            <w:pPr>
              <w:pStyle w:val="Odstavecseseznamem"/>
              <w:numPr>
                <w:ilvl w:val="0"/>
                <w:numId w:val="13"/>
              </w:numPr>
            </w:pPr>
            <w:r w:rsidRPr="00DA37F8">
              <w:t>Bezpečnost, bezpečnostní prostředí, bezpečnostní rizika, hrozby a ohrožení. </w:t>
            </w:r>
          </w:p>
          <w:p w:rsidR="00311D7B" w:rsidRPr="00DA37F8" w:rsidRDefault="00311D7B" w:rsidP="00110113">
            <w:pPr>
              <w:pStyle w:val="Odstavecseseznamem"/>
              <w:numPr>
                <w:ilvl w:val="0"/>
                <w:numId w:val="13"/>
              </w:numPr>
            </w:pPr>
            <w:r w:rsidRPr="00DA37F8">
              <w:t>Bezpečnostní management.  Řízení bezpečnostních rizik při ochraně majetku a osob. </w:t>
            </w:r>
          </w:p>
          <w:p w:rsidR="00311D7B" w:rsidRPr="00DA37F8" w:rsidRDefault="00311D7B" w:rsidP="00110113">
            <w:pPr>
              <w:pStyle w:val="Odstavecseseznamem"/>
              <w:numPr>
                <w:ilvl w:val="0"/>
                <w:numId w:val="13"/>
              </w:numPr>
            </w:pPr>
            <w:r w:rsidRPr="00DA37F8">
              <w:t>Bezpečnost průmyslových a logistických podniků.</w:t>
            </w:r>
          </w:p>
          <w:p w:rsidR="00311D7B" w:rsidRPr="00DA37F8" w:rsidRDefault="00311D7B" w:rsidP="00110113">
            <w:pPr>
              <w:pStyle w:val="Odstavecseseznamem"/>
              <w:numPr>
                <w:ilvl w:val="0"/>
                <w:numId w:val="13"/>
              </w:numPr>
            </w:pPr>
            <w:r w:rsidRPr="00DA37F8">
              <w:t>Provozní bezpečnost (Safety).</w:t>
            </w:r>
          </w:p>
          <w:p w:rsidR="00311D7B" w:rsidRPr="00DA37F8" w:rsidRDefault="00311D7B" w:rsidP="00110113">
            <w:pPr>
              <w:pStyle w:val="Odstavecseseznamem"/>
              <w:numPr>
                <w:ilvl w:val="0"/>
                <w:numId w:val="13"/>
              </w:numPr>
            </w:pPr>
            <w:r w:rsidRPr="00DA37F8">
              <w:t>Fyzická bezpečnost a ochrana osob a objektů. Technologie profesní obrany.</w:t>
            </w:r>
          </w:p>
          <w:p w:rsidR="00311D7B" w:rsidRPr="00DA37F8" w:rsidRDefault="00311D7B" w:rsidP="00110113">
            <w:pPr>
              <w:pStyle w:val="Odstavecseseznamem"/>
              <w:numPr>
                <w:ilvl w:val="0"/>
                <w:numId w:val="13"/>
              </w:numPr>
            </w:pPr>
            <w:r w:rsidRPr="00DA37F8">
              <w:t>Soukromé bezpečnostní činnosti.</w:t>
            </w:r>
          </w:p>
          <w:p w:rsidR="00311D7B" w:rsidRPr="00DA37F8" w:rsidRDefault="00311D7B" w:rsidP="00110113">
            <w:pPr>
              <w:pStyle w:val="Odstavecseseznamem"/>
              <w:numPr>
                <w:ilvl w:val="0"/>
                <w:numId w:val="13"/>
              </w:numPr>
            </w:pPr>
            <w:r w:rsidRPr="00DA37F8">
              <w:t>Bezpečnostní technologie a systémy I (mechanické zabezpečovací a zábranné systémy obvodové, plášťové a předmětově ochrany).</w:t>
            </w:r>
          </w:p>
          <w:p w:rsidR="00311D7B" w:rsidRPr="00DA37F8" w:rsidRDefault="00311D7B" w:rsidP="00110113">
            <w:pPr>
              <w:pStyle w:val="Odstavecseseznamem"/>
              <w:numPr>
                <w:ilvl w:val="0"/>
                <w:numId w:val="13"/>
              </w:numPr>
            </w:pPr>
            <w:r w:rsidRPr="00DA37F8">
              <w:t>Bezpečnostní technologie a systémy II (poplachové zabezpečovací a tísňové systémy, dohledové video systémy, systémy kontroly vstupu a elektrická požární signalizace).</w:t>
            </w:r>
          </w:p>
          <w:p w:rsidR="00311D7B" w:rsidRPr="00DA37F8" w:rsidRDefault="00311D7B" w:rsidP="00110113">
            <w:pPr>
              <w:pStyle w:val="Odstavecseseznamem"/>
              <w:numPr>
                <w:ilvl w:val="0"/>
                <w:numId w:val="13"/>
              </w:numPr>
            </w:pPr>
            <w:r w:rsidRPr="00DA37F8">
              <w:t>Režimová ochrana.</w:t>
            </w:r>
          </w:p>
          <w:p w:rsidR="00311D7B" w:rsidRPr="00DA37F8" w:rsidRDefault="00311D7B" w:rsidP="00110113">
            <w:pPr>
              <w:pStyle w:val="Odstavecseseznamem"/>
              <w:numPr>
                <w:ilvl w:val="0"/>
                <w:numId w:val="13"/>
              </w:numPr>
            </w:pPr>
            <w:r w:rsidRPr="00DA37F8">
              <w:t>Bezpečnostní analýza chráněného objektu a podniku.</w:t>
            </w:r>
          </w:p>
          <w:p w:rsidR="00311D7B" w:rsidRPr="00DA37F8" w:rsidRDefault="00311D7B" w:rsidP="00110113">
            <w:pPr>
              <w:pStyle w:val="Odstavecseseznamem"/>
              <w:numPr>
                <w:ilvl w:val="0"/>
                <w:numId w:val="13"/>
              </w:numPr>
            </w:pPr>
            <w:r w:rsidRPr="00DA37F8">
              <w:t>Ochrana utajovaných informací.</w:t>
            </w:r>
          </w:p>
          <w:p w:rsidR="00311D7B" w:rsidRPr="00DA37F8" w:rsidRDefault="00311D7B" w:rsidP="00110113">
            <w:pPr>
              <w:pStyle w:val="Odstavecseseznamem"/>
              <w:numPr>
                <w:ilvl w:val="0"/>
                <w:numId w:val="13"/>
              </w:numPr>
            </w:pPr>
            <w:r w:rsidRPr="00DA37F8">
              <w:t>Taktika a organizace ochrany přepravovaných osob, hotovostí a cenin. </w:t>
            </w:r>
          </w:p>
          <w:p w:rsidR="00311D7B" w:rsidRPr="00DA37F8" w:rsidRDefault="00311D7B" w:rsidP="00110113">
            <w:pPr>
              <w:pStyle w:val="Odstavecseseznamem"/>
              <w:numPr>
                <w:ilvl w:val="0"/>
                <w:numId w:val="13"/>
              </w:numPr>
            </w:pPr>
            <w:r w:rsidRPr="00DA37F8">
              <w:t>Zabezpečení dopravní techniky před odcizením.</w:t>
            </w:r>
          </w:p>
          <w:p w:rsidR="00311D7B" w:rsidRPr="00DA37F8" w:rsidRDefault="00311D7B" w:rsidP="00F02ED2">
            <w:pPr>
              <w:pStyle w:val="Odstavecseseznamem"/>
              <w:ind w:left="1020" w:right="42"/>
            </w:pPr>
          </w:p>
          <w:p w:rsidR="00311D7B" w:rsidRPr="00DA37F8" w:rsidRDefault="00311D7B" w:rsidP="00F02ED2">
            <w:pPr>
              <w:pStyle w:val="Normlnweb"/>
              <w:spacing w:before="120" w:beforeAutospacing="0" w:after="0" w:afterAutospacing="0"/>
              <w:ind w:left="68"/>
              <w:rPr>
                <w:rFonts w:ascii="Times New Roman" w:hAnsi="Times New Roman" w:cs="Times New Roman"/>
                <w:b/>
                <w:color w:val="000000"/>
                <w:sz w:val="20"/>
                <w:szCs w:val="20"/>
              </w:rPr>
            </w:pPr>
            <w:r w:rsidRPr="00DA37F8">
              <w:rPr>
                <w:rFonts w:ascii="Times New Roman" w:hAnsi="Times New Roman" w:cs="Times New Roman"/>
                <w:b/>
                <w:color w:val="000000"/>
                <w:sz w:val="20"/>
                <w:szCs w:val="20"/>
              </w:rPr>
              <w:t>Výstupní kompetence</w:t>
            </w:r>
          </w:p>
          <w:p w:rsidR="00311D7B" w:rsidRPr="00DA37F8" w:rsidRDefault="00311D7B" w:rsidP="00F02ED2">
            <w:pPr>
              <w:pStyle w:val="Normlnweb"/>
              <w:spacing w:before="0" w:beforeAutospacing="0" w:after="0" w:afterAutospacing="0"/>
              <w:ind w:left="68" w:right="180"/>
              <w:jc w:val="both"/>
              <w:rPr>
                <w:rFonts w:ascii="Times New Roman" w:hAnsi="Times New Roman" w:cs="Times New Roman"/>
                <w:color w:val="000000"/>
                <w:sz w:val="20"/>
                <w:szCs w:val="20"/>
              </w:rPr>
            </w:pPr>
            <w:r w:rsidRPr="00DA37F8">
              <w:rPr>
                <w:rFonts w:ascii="Times New Roman" w:hAnsi="Times New Roman" w:cs="Times New Roman"/>
                <w:color w:val="000000"/>
                <w:sz w:val="20"/>
                <w:szCs w:val="20"/>
              </w:rPr>
              <w:t>Student kriticky hodnotí informace o bezpečnosti. Je schopen analyzovat bezpečnostní rizika, hrozby a zranitelnost objektů a osob. Ovládá postupy při řešení problémů souvisejících s bezpečnostní analýzou chráněného objektu s důrazem na průmyslový a logistický podnik. Absolvováním předmětu získá student teoretické a praktické vědomosti z problematiky ochrany osob, objektů a majetku, které může uplatnit v praxi. </w:t>
            </w:r>
          </w:p>
          <w:p w:rsidR="00311D7B" w:rsidRPr="00DA37F8" w:rsidRDefault="00311D7B" w:rsidP="00F02ED2">
            <w:pPr>
              <w:pStyle w:val="Normlnweb"/>
              <w:spacing w:before="0" w:beforeAutospacing="0" w:after="0" w:afterAutospacing="0"/>
              <w:rPr>
                <w:rFonts w:ascii="Times New Roman" w:hAnsi="Times New Roman" w:cs="Times New Roman"/>
                <w:color w:val="000000"/>
                <w:sz w:val="20"/>
                <w:szCs w:val="20"/>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A37F8" w:rsidRDefault="00311D7B" w:rsidP="00F02ED2">
            <w:pPr>
              <w:widowControl w:val="0"/>
              <w:spacing w:before="16"/>
              <w:ind w:left="68"/>
              <w:rPr>
                <w:b/>
              </w:rPr>
            </w:pPr>
            <w:r w:rsidRPr="00DA37F8">
              <w:rPr>
                <w:b/>
                <w:spacing w:val="-2"/>
              </w:rPr>
              <w:lastRenderedPageBreak/>
              <w:t>Povinná literatura:</w:t>
            </w:r>
          </w:p>
          <w:p w:rsidR="00311D7B" w:rsidRPr="00DA37F8" w:rsidRDefault="00311D7B" w:rsidP="00F02ED2">
            <w:pPr>
              <w:widowControl w:val="0"/>
              <w:ind w:left="68" w:right="409"/>
            </w:pPr>
            <w:r w:rsidRPr="00DA37F8">
              <w:t xml:space="preserve">KYNCL, Jaromír a kolektiv. </w:t>
            </w:r>
            <w:r w:rsidRPr="00DA37F8">
              <w:rPr>
                <w:i/>
              </w:rPr>
              <w:t>Bezpečnost objektu ve světle moderních technologií</w:t>
            </w:r>
            <w:r w:rsidRPr="00DA37F8">
              <w:t>.  1. vyd. Praha: KPKB ČR, 2014, 400 s. ISBN 978-80-260-7115-0.</w:t>
            </w:r>
          </w:p>
          <w:p w:rsidR="00311D7B" w:rsidRPr="00DA37F8" w:rsidRDefault="00311D7B" w:rsidP="00F02ED2">
            <w:pPr>
              <w:widowControl w:val="0"/>
              <w:ind w:left="68"/>
              <w:rPr>
                <w:shd w:val="clear" w:color="auto" w:fill="FFFFFF"/>
              </w:rPr>
            </w:pPr>
            <w:r w:rsidRPr="00DA37F8">
              <w:rPr>
                <w:spacing w:val="1"/>
              </w:rPr>
              <w:t xml:space="preserve">IVANKA, Ján. </w:t>
            </w:r>
            <w:r w:rsidRPr="00DA37F8">
              <w:rPr>
                <w:i/>
                <w:spacing w:val="1"/>
              </w:rPr>
              <w:t>Mechanické zábranné systémy</w:t>
            </w:r>
            <w:r w:rsidRPr="00DA37F8">
              <w:rPr>
                <w:spacing w:val="1"/>
              </w:rPr>
              <w:t xml:space="preserve">. Zlín: Univerzita Tomáše Bati, 2015, 153 s. </w:t>
            </w:r>
            <w:r w:rsidRPr="00DA37F8">
              <w:rPr>
                <w:shd w:val="clear" w:color="auto" w:fill="FFFFFF"/>
              </w:rPr>
              <w:t>ISBN 978-80-7454-427-9.</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w:t>
            </w:r>
            <w:r w:rsidRPr="00DA37F8">
              <w:rPr>
                <w:color w:val="000000"/>
                <w:sz w:val="17"/>
                <w:szCs w:val="17"/>
              </w:rPr>
              <w:t xml:space="preserve"> </w:t>
            </w:r>
            <w:r w:rsidRPr="00DA37F8">
              <w:rPr>
                <w:spacing w:val="1"/>
              </w:rPr>
              <w:t>1. vyd. Zlín: VeRBuM, 2012, 387 s.</w:t>
            </w:r>
            <w:r w:rsidRPr="00DA37F8">
              <w:rPr>
                <w:spacing w:val="1"/>
              </w:rPr>
              <w:br/>
              <w:t>ISBN 978-80-87500-19-4.</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III.</w:t>
            </w:r>
            <w:r w:rsidRPr="00DA37F8">
              <w:rPr>
                <w:color w:val="000000"/>
                <w:sz w:val="17"/>
                <w:szCs w:val="17"/>
              </w:rPr>
              <w:t xml:space="preserve"> </w:t>
            </w:r>
            <w:r w:rsidRPr="00DA37F8">
              <w:rPr>
                <w:spacing w:val="1"/>
              </w:rPr>
              <w:t>1. vyd. Zlín: VeRBuM, 2013, 456 s. ISBN 978-80-87500-35-4.</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2014, 390 s. ISBN 978-80-87500-57-6.</w:t>
            </w:r>
          </w:p>
          <w:p w:rsidR="00311D7B" w:rsidRPr="00DA37F8" w:rsidRDefault="00311D7B" w:rsidP="00F02ED2">
            <w:pPr>
              <w:widowControl w:val="0"/>
              <w:ind w:left="68"/>
              <w:rPr>
                <w:spacing w:val="1"/>
              </w:rPr>
            </w:pPr>
            <w:r w:rsidRPr="00DA37F8">
              <w:rPr>
                <w:spacing w:val="1"/>
              </w:rPr>
              <w:t>LUKÁŠ,</w:t>
            </w:r>
            <w:r w:rsidRPr="00DA37F8">
              <w:rPr>
                <w:color w:val="000000"/>
                <w:sz w:val="17"/>
                <w:szCs w:val="17"/>
              </w:rPr>
              <w:t xml:space="preserve"> </w:t>
            </w:r>
            <w:r w:rsidRPr="00DA37F8">
              <w:rPr>
                <w:spacing w:val="1"/>
              </w:rPr>
              <w:t>Luděk a kolektiv.</w:t>
            </w:r>
            <w:r w:rsidRPr="00DA37F8">
              <w:rPr>
                <w:color w:val="000000"/>
                <w:sz w:val="17"/>
                <w:szCs w:val="17"/>
              </w:rPr>
              <w:t xml:space="preserve"> </w:t>
            </w:r>
            <w:r w:rsidRPr="00DA37F8">
              <w:rPr>
                <w:i/>
                <w:spacing w:val="1"/>
              </w:rPr>
              <w:t>Bezpečnostní technologie, systémy a management V.</w:t>
            </w:r>
            <w:r w:rsidRPr="00DA37F8">
              <w:rPr>
                <w:color w:val="000000"/>
                <w:sz w:val="17"/>
                <w:szCs w:val="17"/>
              </w:rPr>
              <w:t xml:space="preserve"> </w:t>
            </w:r>
            <w:r w:rsidRPr="00DA37F8">
              <w:rPr>
                <w:spacing w:val="1"/>
              </w:rPr>
              <w:t>1. vyd. Zlín: VeRBuM, 2015, 368 s. ISBN 978-80-87500-67-5.</w:t>
            </w:r>
          </w:p>
          <w:p w:rsidR="00311D7B" w:rsidRPr="00DA37F8" w:rsidRDefault="00311D7B" w:rsidP="00F02ED2">
            <w:pPr>
              <w:spacing w:before="60"/>
              <w:ind w:left="68"/>
              <w:rPr>
                <w:b/>
              </w:rPr>
            </w:pPr>
            <w:r w:rsidRPr="00DA37F8">
              <w:rPr>
                <w:b/>
              </w:rPr>
              <w:t>D</w:t>
            </w:r>
            <w:r w:rsidRPr="00DA37F8">
              <w:rPr>
                <w:b/>
                <w:spacing w:val="1"/>
              </w:rPr>
              <w:t>opor</w:t>
            </w:r>
            <w:r w:rsidRPr="00DA37F8">
              <w:rPr>
                <w:b/>
                <w:spacing w:val="-1"/>
              </w:rPr>
              <w:t>u</w:t>
            </w:r>
            <w:r w:rsidRPr="00DA37F8">
              <w:rPr>
                <w:b/>
              </w:rPr>
              <w:t>č</w:t>
            </w:r>
            <w:r w:rsidRPr="00DA37F8">
              <w:rPr>
                <w:b/>
                <w:spacing w:val="1"/>
              </w:rPr>
              <w:t>e</w:t>
            </w:r>
            <w:r w:rsidRPr="00DA37F8">
              <w:rPr>
                <w:b/>
                <w:spacing w:val="-1"/>
              </w:rPr>
              <w:t>n</w:t>
            </w:r>
            <w:r w:rsidRPr="00DA37F8">
              <w:rPr>
                <w:b/>
              </w:rPr>
              <w:t>á literatura:</w:t>
            </w:r>
          </w:p>
          <w:p w:rsidR="00311D7B" w:rsidRPr="00DA37F8" w:rsidRDefault="00311D7B" w:rsidP="00F02ED2">
            <w:pPr>
              <w:spacing w:before="60"/>
              <w:ind w:left="68" w:right="409"/>
            </w:pPr>
            <w:r w:rsidRPr="00DA37F8">
              <w:t xml:space="preserve">BALABÁN, Miloš, PERNICA, Bohuslav a kolektiv. </w:t>
            </w:r>
            <w:r w:rsidRPr="00DA37F8">
              <w:rPr>
                <w:i/>
              </w:rPr>
              <w:t>Bezpečnostní systém ČR: problémy a výzvy</w:t>
            </w:r>
            <w:r w:rsidRPr="00DA37F8">
              <w:t>. Praha: Karolinum, 2015, 321 s. ISBN 978-80-2463-150-9.</w:t>
            </w:r>
          </w:p>
          <w:p w:rsidR="00311D7B" w:rsidRPr="00DA37F8" w:rsidRDefault="00311D7B" w:rsidP="00F02ED2">
            <w:pPr>
              <w:spacing w:line="220" w:lineRule="exact"/>
              <w:ind w:left="66"/>
            </w:pPr>
            <w:r w:rsidRPr="00DA37F8">
              <w:rPr>
                <w:spacing w:val="2"/>
              </w:rPr>
              <w:t>J</w:t>
            </w:r>
            <w:r w:rsidRPr="00DA37F8">
              <w:t>E</w:t>
            </w:r>
            <w:r w:rsidRPr="00DA37F8">
              <w:rPr>
                <w:spacing w:val="-2"/>
              </w:rPr>
              <w:t>L</w:t>
            </w:r>
            <w:r w:rsidRPr="00DA37F8">
              <w:rPr>
                <w:spacing w:val="1"/>
              </w:rPr>
              <w:t>Í</w:t>
            </w:r>
            <w:r w:rsidRPr="00DA37F8">
              <w:t>N</w:t>
            </w:r>
            <w:r w:rsidRPr="00DA37F8">
              <w:rPr>
                <w:spacing w:val="1"/>
              </w:rPr>
              <w:t>E</w:t>
            </w:r>
            <w:r w:rsidRPr="00DA37F8">
              <w:t>K,</w:t>
            </w:r>
            <w:r w:rsidRPr="00DA37F8">
              <w:rPr>
                <w:spacing w:val="-7"/>
              </w:rPr>
              <w:t xml:space="preserve"> </w:t>
            </w:r>
            <w:r w:rsidRPr="00DA37F8">
              <w:rPr>
                <w:spacing w:val="2"/>
              </w:rPr>
              <w:t>J</w:t>
            </w:r>
            <w:r w:rsidRPr="00DA37F8">
              <w:t>iří.</w:t>
            </w:r>
            <w:r w:rsidRPr="00DA37F8">
              <w:rPr>
                <w:spacing w:val="-3"/>
              </w:rPr>
              <w:t xml:space="preserve"> </w:t>
            </w:r>
            <w:r w:rsidRPr="00DA37F8">
              <w:rPr>
                <w:i/>
              </w:rPr>
              <w:t>Org</w:t>
            </w:r>
            <w:r w:rsidRPr="00DA37F8">
              <w:rPr>
                <w:i/>
                <w:spacing w:val="1"/>
              </w:rPr>
              <w:t>an</w:t>
            </w:r>
            <w:r w:rsidRPr="00DA37F8">
              <w:rPr>
                <w:i/>
              </w:rPr>
              <w:t>i</w:t>
            </w:r>
            <w:r w:rsidRPr="00DA37F8">
              <w:rPr>
                <w:i/>
                <w:spacing w:val="-1"/>
              </w:rPr>
              <w:t>z</w:t>
            </w:r>
            <w:r w:rsidRPr="00DA37F8">
              <w:rPr>
                <w:i/>
                <w:spacing w:val="1"/>
              </w:rPr>
              <w:t>o</w:t>
            </w:r>
            <w:r w:rsidRPr="00DA37F8">
              <w:rPr>
                <w:i/>
              </w:rPr>
              <w:t>v</w:t>
            </w:r>
            <w:r w:rsidRPr="00DA37F8">
              <w:rPr>
                <w:i/>
                <w:spacing w:val="1"/>
              </w:rPr>
              <w:t>an</w:t>
            </w:r>
            <w:r w:rsidRPr="00DA37F8">
              <w:rPr>
                <w:i/>
              </w:rPr>
              <w:t>ý</w:t>
            </w:r>
            <w:r w:rsidRPr="00DA37F8">
              <w:rPr>
                <w:i/>
                <w:spacing w:val="-10"/>
              </w:rPr>
              <w:t xml:space="preserve"> </w:t>
            </w:r>
            <w:r w:rsidRPr="00DA37F8">
              <w:rPr>
                <w:i/>
                <w:spacing w:val="-1"/>
              </w:rPr>
              <w:t>z</w:t>
            </w:r>
            <w:r w:rsidRPr="00DA37F8">
              <w:rPr>
                <w:i/>
              </w:rPr>
              <w:t>l</w:t>
            </w:r>
            <w:r w:rsidRPr="00DA37F8">
              <w:rPr>
                <w:i/>
                <w:spacing w:val="1"/>
              </w:rPr>
              <w:t>o</w:t>
            </w:r>
            <w:r w:rsidRPr="00DA37F8">
              <w:rPr>
                <w:i/>
              </w:rPr>
              <w:t>čin</w:t>
            </w:r>
            <w:r w:rsidRPr="00DA37F8">
              <w:rPr>
                <w:i/>
                <w:spacing w:val="-4"/>
              </w:rPr>
              <w:t xml:space="preserve"> </w:t>
            </w:r>
            <w:r w:rsidRPr="00DA37F8">
              <w:rPr>
                <w:i/>
                <w:spacing w:val="-2"/>
              </w:rPr>
              <w:t>(</w:t>
            </w:r>
            <w:r w:rsidRPr="00DA37F8">
              <w:rPr>
                <w:i/>
              </w:rPr>
              <w:t>t</w:t>
            </w:r>
            <w:r w:rsidRPr="00DA37F8">
              <w:rPr>
                <w:i/>
                <w:spacing w:val="-1"/>
              </w:rPr>
              <w:t>r</w:t>
            </w:r>
            <w:r w:rsidRPr="00DA37F8">
              <w:rPr>
                <w:i/>
              </w:rPr>
              <w:t>estně</w:t>
            </w:r>
            <w:r w:rsidRPr="00DA37F8">
              <w:rPr>
                <w:i/>
                <w:spacing w:val="1"/>
              </w:rPr>
              <w:t>p</w:t>
            </w:r>
            <w:r w:rsidRPr="00DA37F8">
              <w:rPr>
                <w:i/>
                <w:spacing w:val="-1"/>
              </w:rPr>
              <w:t>r</w:t>
            </w:r>
            <w:r w:rsidRPr="00DA37F8">
              <w:rPr>
                <w:i/>
                <w:spacing w:val="1"/>
              </w:rPr>
              <w:t>á</w:t>
            </w:r>
            <w:r w:rsidRPr="00DA37F8">
              <w:rPr>
                <w:i/>
              </w:rPr>
              <w:t>v</w:t>
            </w:r>
            <w:r w:rsidRPr="00DA37F8">
              <w:rPr>
                <w:i/>
                <w:spacing w:val="1"/>
              </w:rPr>
              <w:t>n</w:t>
            </w:r>
            <w:r w:rsidRPr="00DA37F8">
              <w:rPr>
                <w:i/>
              </w:rPr>
              <w:t>í,</w:t>
            </w:r>
            <w:r w:rsidRPr="00DA37F8">
              <w:rPr>
                <w:i/>
                <w:spacing w:val="-11"/>
              </w:rPr>
              <w:t xml:space="preserve"> </w:t>
            </w:r>
            <w:r w:rsidRPr="00DA37F8">
              <w:rPr>
                <w:i/>
              </w:rPr>
              <w:t>t</w:t>
            </w:r>
            <w:r w:rsidRPr="00DA37F8">
              <w:rPr>
                <w:i/>
                <w:spacing w:val="-1"/>
              </w:rPr>
              <w:t>r</w:t>
            </w:r>
            <w:r w:rsidRPr="00DA37F8">
              <w:rPr>
                <w:i/>
              </w:rPr>
              <w:t>estně procesní</w:t>
            </w:r>
            <w:r w:rsidRPr="00DA37F8">
              <w:rPr>
                <w:i/>
                <w:spacing w:val="-12"/>
              </w:rPr>
              <w:t xml:space="preserve"> </w:t>
            </w:r>
            <w:r w:rsidRPr="00DA37F8">
              <w:rPr>
                <w:i/>
              </w:rPr>
              <w:t>a</w:t>
            </w:r>
            <w:r w:rsidRPr="00DA37F8">
              <w:rPr>
                <w:i/>
                <w:spacing w:val="1"/>
              </w:rPr>
              <w:t xml:space="preserve"> </w:t>
            </w:r>
            <w:r w:rsidRPr="00DA37F8">
              <w:rPr>
                <w:i/>
              </w:rPr>
              <w:t>krimin</w:t>
            </w:r>
            <w:r w:rsidRPr="00DA37F8">
              <w:rPr>
                <w:i/>
                <w:spacing w:val="1"/>
              </w:rPr>
              <w:t>o</w:t>
            </w:r>
            <w:r w:rsidRPr="00DA37F8">
              <w:rPr>
                <w:i/>
              </w:rPr>
              <w:t>l</w:t>
            </w:r>
            <w:r w:rsidRPr="00DA37F8">
              <w:rPr>
                <w:i/>
                <w:spacing w:val="1"/>
              </w:rPr>
              <w:t>og</w:t>
            </w:r>
            <w:r w:rsidRPr="00DA37F8">
              <w:rPr>
                <w:i/>
              </w:rPr>
              <w:t>ic</w:t>
            </w:r>
            <w:r w:rsidRPr="00DA37F8">
              <w:rPr>
                <w:i/>
                <w:spacing w:val="-2"/>
              </w:rPr>
              <w:t>k</w:t>
            </w:r>
            <w:r w:rsidRPr="00DA37F8">
              <w:rPr>
                <w:i/>
              </w:rPr>
              <w:t>é</w:t>
            </w:r>
            <w:r w:rsidRPr="00DA37F8">
              <w:rPr>
                <w:i/>
                <w:spacing w:val="-11"/>
              </w:rPr>
              <w:t xml:space="preserve"> </w:t>
            </w:r>
            <w:r w:rsidRPr="00DA37F8">
              <w:rPr>
                <w:i/>
                <w:spacing w:val="1"/>
              </w:rPr>
              <w:t>a</w:t>
            </w:r>
            <w:r w:rsidRPr="00DA37F8">
              <w:rPr>
                <w:i/>
                <w:spacing w:val="-1"/>
              </w:rPr>
              <w:t>s</w:t>
            </w:r>
            <w:r w:rsidRPr="00DA37F8">
              <w:rPr>
                <w:i/>
                <w:spacing w:val="1"/>
              </w:rPr>
              <w:t>p</w:t>
            </w:r>
            <w:r w:rsidRPr="00DA37F8">
              <w:rPr>
                <w:i/>
              </w:rPr>
              <w:t>e</w:t>
            </w:r>
            <w:r w:rsidRPr="00DA37F8">
              <w:rPr>
                <w:i/>
                <w:spacing w:val="1"/>
              </w:rPr>
              <w:t>k</w:t>
            </w:r>
            <w:r w:rsidRPr="00DA37F8">
              <w:rPr>
                <w:i/>
              </w:rPr>
              <w:t>ty</w:t>
            </w:r>
            <w:r w:rsidRPr="00DA37F8">
              <w:rPr>
                <w:i/>
                <w:spacing w:val="-1"/>
              </w:rPr>
              <w:t>)</w:t>
            </w:r>
            <w:r w:rsidRPr="00DA37F8">
              <w:rPr>
                <w:i/>
              </w:rPr>
              <w:t>.</w:t>
            </w:r>
            <w:r w:rsidRPr="00DA37F8">
              <w:rPr>
                <w:i/>
                <w:spacing w:val="1"/>
              </w:rPr>
              <w:t xml:space="preserve"> </w:t>
            </w:r>
            <w:r w:rsidRPr="00DA37F8">
              <w:rPr>
                <w:spacing w:val="2"/>
              </w:rPr>
              <w:t>P</w:t>
            </w:r>
            <w:r w:rsidRPr="00DA37F8">
              <w:rPr>
                <w:spacing w:val="1"/>
              </w:rPr>
              <w:t>r</w:t>
            </w:r>
            <w:r w:rsidRPr="00DA37F8">
              <w:t>a</w:t>
            </w:r>
            <w:r w:rsidRPr="00DA37F8">
              <w:rPr>
                <w:spacing w:val="-1"/>
              </w:rPr>
              <w:t>h</w:t>
            </w:r>
            <w:r w:rsidRPr="00DA37F8">
              <w:t>a:</w:t>
            </w:r>
            <w:r w:rsidRPr="00DA37F8">
              <w:rPr>
                <w:spacing w:val="-5"/>
              </w:rPr>
              <w:t xml:space="preserve"> </w:t>
            </w:r>
            <w:r w:rsidRPr="00DA37F8">
              <w:rPr>
                <w:spacing w:val="-2"/>
              </w:rPr>
              <w:t>L</w:t>
            </w:r>
            <w:r w:rsidRPr="00DA37F8">
              <w:t>e</w:t>
            </w:r>
            <w:r w:rsidRPr="00DA37F8">
              <w:rPr>
                <w:spacing w:val="-1"/>
              </w:rPr>
              <w:t>g</w:t>
            </w:r>
            <w:r w:rsidRPr="00DA37F8">
              <w:rPr>
                <w:spacing w:val="3"/>
              </w:rPr>
              <w:t>e</w:t>
            </w:r>
            <w:r w:rsidRPr="00DA37F8">
              <w:rPr>
                <w:spacing w:val="-1"/>
              </w:rPr>
              <w:t>s</w:t>
            </w:r>
            <w:r w:rsidRPr="00DA37F8">
              <w:t>,</w:t>
            </w:r>
            <w:r w:rsidRPr="00DA37F8">
              <w:rPr>
                <w:spacing w:val="-4"/>
              </w:rPr>
              <w:t xml:space="preserve"> </w:t>
            </w:r>
            <w:r w:rsidRPr="00DA37F8">
              <w:rPr>
                <w:spacing w:val="-1"/>
              </w:rPr>
              <w:t>s</w:t>
            </w:r>
            <w:r w:rsidRPr="00DA37F8">
              <w:t>.</w:t>
            </w:r>
            <w:r w:rsidRPr="00DA37F8">
              <w:rPr>
                <w:spacing w:val="1"/>
              </w:rPr>
              <w:t>r</w:t>
            </w:r>
            <w:r w:rsidRPr="00DA37F8">
              <w:t>.</w:t>
            </w:r>
            <w:r w:rsidRPr="00DA37F8">
              <w:rPr>
                <w:spacing w:val="1"/>
              </w:rPr>
              <w:t>o</w:t>
            </w:r>
            <w:r w:rsidRPr="00DA37F8">
              <w:t xml:space="preserve">., 2015, </w:t>
            </w:r>
            <w:r w:rsidRPr="00DA37F8">
              <w:rPr>
                <w:spacing w:val="1"/>
              </w:rPr>
              <w:t>15</w:t>
            </w:r>
            <w:r w:rsidRPr="00DA37F8">
              <w:t>2</w:t>
            </w:r>
            <w:r w:rsidRPr="00DA37F8">
              <w:rPr>
                <w:spacing w:val="-2"/>
              </w:rPr>
              <w:t xml:space="preserve"> </w:t>
            </w:r>
            <w:r w:rsidRPr="00DA37F8">
              <w:rPr>
                <w:spacing w:val="-1"/>
              </w:rPr>
              <w:t>s</w:t>
            </w:r>
            <w:r w:rsidRPr="00DA37F8">
              <w:t xml:space="preserve">. </w:t>
            </w:r>
            <w:r w:rsidRPr="00DA37F8">
              <w:rPr>
                <w:spacing w:val="1"/>
              </w:rPr>
              <w:t>I</w:t>
            </w:r>
            <w:r w:rsidRPr="00DA37F8">
              <w:t>S</w:t>
            </w:r>
            <w:r w:rsidRPr="00DA37F8">
              <w:rPr>
                <w:spacing w:val="1"/>
              </w:rPr>
              <w:t>B</w:t>
            </w:r>
            <w:r w:rsidRPr="00DA37F8">
              <w:t>N</w:t>
            </w:r>
            <w:r w:rsidRPr="00DA37F8">
              <w:rPr>
                <w:spacing w:val="-7"/>
              </w:rPr>
              <w:t xml:space="preserve"> </w:t>
            </w:r>
            <w:r w:rsidRPr="00DA37F8">
              <w:rPr>
                <w:spacing w:val="1"/>
              </w:rPr>
              <w:t>97</w:t>
            </w:r>
            <w:r w:rsidRPr="00DA37F8">
              <w:rPr>
                <w:spacing w:val="3"/>
              </w:rPr>
              <w:t>8</w:t>
            </w:r>
            <w:r w:rsidRPr="00DA37F8">
              <w:rPr>
                <w:spacing w:val="-2"/>
              </w:rPr>
              <w:t>-</w:t>
            </w:r>
            <w:r w:rsidRPr="00DA37F8">
              <w:rPr>
                <w:spacing w:val="1"/>
              </w:rPr>
              <w:t>80</w:t>
            </w:r>
            <w:r w:rsidRPr="00DA37F8">
              <w:rPr>
                <w:spacing w:val="-2"/>
              </w:rPr>
              <w:t>-</w:t>
            </w:r>
            <w:r w:rsidRPr="00DA37F8">
              <w:rPr>
                <w:spacing w:val="1"/>
              </w:rPr>
              <w:t>75</w:t>
            </w:r>
            <w:r w:rsidRPr="00DA37F8">
              <w:rPr>
                <w:spacing w:val="-1"/>
              </w:rPr>
              <w:t>0</w:t>
            </w:r>
            <w:r w:rsidRPr="00DA37F8">
              <w:rPr>
                <w:spacing w:val="2"/>
              </w:rPr>
              <w:t>2</w:t>
            </w:r>
            <w:r w:rsidRPr="00DA37F8">
              <w:rPr>
                <w:spacing w:val="-2"/>
              </w:rPr>
              <w:t>-</w:t>
            </w:r>
            <w:r w:rsidRPr="00DA37F8">
              <w:rPr>
                <w:spacing w:val="1"/>
              </w:rPr>
              <w:t>06</w:t>
            </w:r>
            <w:r w:rsidRPr="00DA37F8">
              <w:rPr>
                <w:spacing w:val="-1"/>
              </w:rPr>
              <w:t>8</w:t>
            </w:r>
            <w:r w:rsidRPr="00DA37F8">
              <w:rPr>
                <w:spacing w:val="-2"/>
              </w:rPr>
              <w:t>-</w:t>
            </w:r>
            <w:r w:rsidRPr="00DA37F8">
              <w:rPr>
                <w:spacing w:val="1"/>
              </w:rPr>
              <w:t>0.</w:t>
            </w:r>
          </w:p>
          <w:p w:rsidR="00311D7B" w:rsidRPr="00DA37F8" w:rsidRDefault="00311D7B" w:rsidP="00F02ED2">
            <w:pPr>
              <w:ind w:left="66"/>
              <w:rPr>
                <w:spacing w:val="1"/>
              </w:rPr>
            </w:pPr>
            <w:r w:rsidRPr="00DA37F8">
              <w:rPr>
                <w:spacing w:val="1"/>
              </w:rPr>
              <w:t xml:space="preserve">LOVEČEK, Tomáš a Jozef REITŠPÍS. </w:t>
            </w:r>
            <w:r w:rsidRPr="00DA37F8">
              <w:rPr>
                <w:i/>
                <w:spacing w:val="1"/>
              </w:rPr>
              <w:t>Projektovanie a hodnotenie systémov ochrany</w:t>
            </w:r>
            <w:r w:rsidRPr="00DA37F8">
              <w:rPr>
                <w:spacing w:val="1"/>
              </w:rPr>
              <w:t xml:space="preserve">.   Žilina: EDIS, 2011, 280 s. ISBN 978-80-5540-457-8. </w:t>
            </w:r>
          </w:p>
          <w:p w:rsidR="00311D7B" w:rsidRPr="00DA37F8" w:rsidRDefault="00311D7B" w:rsidP="00F02ED2">
            <w:pPr>
              <w:ind w:left="66"/>
              <w:rPr>
                <w:spacing w:val="1"/>
              </w:rPr>
            </w:pPr>
            <w:r w:rsidRPr="00DA37F8">
              <w:rPr>
                <w:spacing w:val="1"/>
              </w:rPr>
              <w:t xml:space="preserve">LOVEČEK, Tomáš, VEĽAS, Andrej a Martin ĎUROVEC. </w:t>
            </w:r>
            <w:r w:rsidRPr="00DA37F8">
              <w:rPr>
                <w:i/>
                <w:spacing w:val="1"/>
              </w:rPr>
              <w:t>Bezpečnostné systémy -</w:t>
            </w:r>
            <w:r w:rsidRPr="00DA37F8">
              <w:rPr>
                <w:spacing w:val="1"/>
              </w:rPr>
              <w:t xml:space="preserve"> </w:t>
            </w:r>
            <w:r w:rsidRPr="00DA37F8">
              <w:rPr>
                <w:i/>
                <w:spacing w:val="1"/>
              </w:rPr>
              <w:t>Poplachové systémy</w:t>
            </w:r>
            <w:r w:rsidRPr="00DA37F8">
              <w:rPr>
                <w:spacing w:val="1"/>
              </w:rPr>
              <w:t>. Žilina: EDIS, 2015, 230 s. ISBN 978-80-5541-144-6.</w:t>
            </w:r>
          </w:p>
          <w:p w:rsidR="00311D7B" w:rsidRPr="00DA37F8" w:rsidRDefault="00311D7B" w:rsidP="00F02ED2">
            <w:pPr>
              <w:ind w:left="66"/>
              <w:rPr>
                <w:spacing w:val="1"/>
              </w:rPr>
            </w:pPr>
            <w:r w:rsidRPr="00DA37F8">
              <w:rPr>
                <w:spacing w:val="1"/>
              </w:rPr>
              <w:t xml:space="preserve">PLECITÝ, Vladimír. </w:t>
            </w:r>
            <w:r w:rsidRPr="00DA37F8">
              <w:rPr>
                <w:i/>
                <w:spacing w:val="1"/>
              </w:rPr>
              <w:t>Problematika ochrany osob a majetku z pohledu soukromého a veřejného práva.</w:t>
            </w:r>
            <w:r w:rsidRPr="00DA37F8">
              <w:rPr>
                <w:shd w:val="clear" w:color="auto" w:fill="FFFFFF"/>
              </w:rPr>
              <w:t xml:space="preserve"> </w:t>
            </w:r>
            <w:r w:rsidRPr="00DA37F8">
              <w:rPr>
                <w:spacing w:val="1"/>
              </w:rPr>
              <w:t>Plzeň: Aleš Čeněk, 2010, 144 s. ISBN 978-80-7380-247-9.</w:t>
            </w:r>
          </w:p>
          <w:p w:rsidR="00311D7B" w:rsidRPr="00DA37F8" w:rsidRDefault="00311D7B" w:rsidP="00F02ED2">
            <w:pPr>
              <w:ind w:left="66"/>
              <w:rPr>
                <w:shd w:val="clear" w:color="auto" w:fill="FFFFFF"/>
              </w:rPr>
            </w:pPr>
            <w:r w:rsidRPr="00DA37F8">
              <w:rPr>
                <w:spacing w:val="1"/>
              </w:rPr>
              <w:t>KOTT</w:t>
            </w:r>
            <w:r w:rsidRPr="00DA37F8">
              <w:rPr>
                <w:shd w:val="clear" w:color="auto" w:fill="FFFFFF"/>
              </w:rPr>
              <w:t>, Josef. </w:t>
            </w:r>
            <w:r w:rsidRPr="00DA37F8">
              <w:rPr>
                <w:i/>
              </w:rPr>
              <w:t>Ochrana osob a majetku</w:t>
            </w:r>
            <w:r w:rsidRPr="00DA37F8">
              <w:rPr>
                <w:i/>
                <w:iCs/>
                <w:bdr w:val="none" w:sz="0" w:space="0" w:color="auto" w:frame="1"/>
                <w:shd w:val="clear" w:color="auto" w:fill="FFFFFF"/>
              </w:rPr>
              <w:t>. </w:t>
            </w:r>
            <w:r w:rsidRPr="00DA37F8">
              <w:rPr>
                <w:shd w:val="clear" w:color="auto" w:fill="FFFFFF"/>
              </w:rPr>
              <w:t>Praha: České vysoké učení technické, 2011, 120 s. ISBN 978-80-01-04843-</w:t>
            </w:r>
          </w:p>
          <w:p w:rsidR="00311D7B" w:rsidRDefault="00311D7B" w:rsidP="00F02ED2">
            <w:pPr>
              <w:ind w:left="68"/>
              <w:rPr>
                <w:ins w:id="465" w:author="Dokulil Jiří" w:date="2018-11-19T02:01:00Z"/>
                <w:color w:val="000000"/>
              </w:rPr>
            </w:pPr>
            <w:r w:rsidRPr="00DA37F8">
              <w:rPr>
                <w:shd w:val="clear" w:color="auto" w:fill="FFFFFF"/>
              </w:rPr>
              <w:t xml:space="preserve">ŠČUREK, Radomír a Daniel MARŠÁLEK. </w:t>
            </w:r>
            <w:r w:rsidRPr="00DA37F8">
              <w:rPr>
                <w:i/>
              </w:rPr>
              <w:t>Režimová a administrativní ochrana civilního letiště</w:t>
            </w:r>
            <w:r w:rsidRPr="00DA37F8">
              <w:rPr>
                <w:color w:val="000000"/>
                <w:lang w:val="pt-BR"/>
              </w:rPr>
              <w:t xml:space="preserve">. </w:t>
            </w:r>
            <w:r w:rsidRPr="00DA37F8">
              <w:rPr>
                <w:shd w:val="clear" w:color="auto" w:fill="FFFFFF"/>
              </w:rPr>
              <w:t>Praha: Akademické</w:t>
            </w:r>
            <w:r w:rsidRPr="00DA37F8">
              <w:rPr>
                <w:color w:val="000000"/>
              </w:rPr>
              <w:t xml:space="preserve"> nakladatelství CERM, 2014, 140 s. ISBN 978-80-7204-882-3.</w:t>
            </w:r>
          </w:p>
          <w:p w:rsidR="006E73B6" w:rsidRPr="00DA37F8" w:rsidRDefault="006E73B6" w:rsidP="00F02ED2">
            <w:pPr>
              <w:ind w:left="68"/>
              <w:rPr>
                <w:shd w:val="clear" w:color="auto" w:fill="FFFFFF"/>
              </w:rPr>
            </w:pPr>
            <w:ins w:id="466" w:author="Dokulil Jiří" w:date="2018-11-19T02:01:00Z">
              <w:r>
                <w:t xml:space="preserve">Studijní materiály – LS Moodle (vyuka.flkr.utb.cz – kurz </w:t>
              </w:r>
            </w:ins>
            <w:ins w:id="467" w:author="Dokulil Jiří" w:date="2018-11-19T02:02:00Z">
              <w:r>
                <w:t>Bezpečnost a ochrana objektů a osob</w:t>
              </w:r>
            </w:ins>
            <w:ins w:id="468" w:author="Dokulil Jiří" w:date="2018-11-19T02:01:00Z">
              <w:r>
                <w:t>)</w:t>
              </w:r>
            </w:ins>
            <w:ins w:id="469" w:author="Dokulil Jiří" w:date="2018-11-19T02:02:00Z">
              <w:r>
                <w:t>.</w:t>
              </w:r>
            </w:ins>
          </w:p>
          <w:p w:rsidR="00311D7B" w:rsidRDefault="00311D7B" w:rsidP="00F02ED2">
            <w:pPr>
              <w:ind w:left="40"/>
              <w:jc w:val="both"/>
              <w:rPr>
                <w:lang w:val="en-GB"/>
              </w:rPr>
            </w:pPr>
            <w:r w:rsidRPr="009C2E6B">
              <w:rPr>
                <w:rPrChange w:id="470" w:author="Dokulil Jiří" w:date="2018-11-18T16:56:00Z">
                  <w:rPr>
                    <w:rStyle w:val="Hypertextovodkaz"/>
                    <w:lang w:val="en-GB"/>
                  </w:rPr>
                </w:rPrChange>
              </w:rPr>
              <w:t>www.suip.cz</w:t>
            </w:r>
          </w:p>
          <w:p w:rsidR="00311D7B" w:rsidRDefault="00311D7B" w:rsidP="00F02ED2">
            <w:pPr>
              <w:ind w:left="40"/>
              <w:jc w:val="both"/>
              <w:rPr>
                <w:lang w:val="en-GB"/>
              </w:rPr>
            </w:pPr>
            <w:r w:rsidRPr="009C2E6B">
              <w:rPr>
                <w:rPrChange w:id="471" w:author="Dokulil Jiří" w:date="2018-11-18T16:56:00Z">
                  <w:rPr>
                    <w:rStyle w:val="Hypertextovodkaz"/>
                    <w:lang w:val="en-GB"/>
                  </w:rPr>
                </w:rPrChange>
              </w:rPr>
              <w:t>www.bozpinfo.cz</w:t>
            </w:r>
          </w:p>
          <w:p w:rsidR="00311D7B" w:rsidRDefault="006E73B6" w:rsidP="00F02ED2">
            <w:pPr>
              <w:ind w:left="40"/>
              <w:jc w:val="both"/>
            </w:pPr>
            <w:ins w:id="472" w:author="Dokulil Jiří" w:date="2018-11-19T02:02:00Z">
              <w:r>
                <w:rPr>
                  <w:lang w:val="en-GB"/>
                </w:rPr>
                <w:fldChar w:fldCharType="begin"/>
              </w:r>
              <w:r>
                <w:rPr>
                  <w:lang w:val="en-GB"/>
                </w:rPr>
                <w:instrText xml:space="preserve"> HYPERLINK "http://</w:instrText>
              </w:r>
            </w:ins>
            <w:r w:rsidRPr="006E73B6">
              <w:rPr>
                <w:rPrChange w:id="473" w:author="Dokulil Jiří" w:date="2018-11-19T02:02:00Z">
                  <w:rPr>
                    <w:rStyle w:val="Hypertextovodkaz"/>
                    <w:lang w:val="en-GB"/>
                  </w:rPr>
                </w:rPrChange>
              </w:rPr>
              <w:instrText>www.bozpprofi.cz</w:instrText>
            </w:r>
            <w:ins w:id="474" w:author="Dokulil Jiří" w:date="2018-11-19T02:02:00Z">
              <w:r>
                <w:rPr>
                  <w:lang w:val="en-GB"/>
                </w:rPr>
                <w:instrText xml:space="preserve">" </w:instrText>
              </w:r>
              <w:r>
                <w:rPr>
                  <w:lang w:val="en-GB"/>
                </w:rPr>
                <w:fldChar w:fldCharType="separate"/>
              </w:r>
            </w:ins>
            <w:r w:rsidRPr="00AC25D6">
              <w:rPr>
                <w:rStyle w:val="Hypertextovodkaz"/>
                <w:lang w:val="en-GB"/>
              </w:rPr>
              <w:t>www.bozpprofi.cz</w:t>
            </w:r>
            <w:ins w:id="475" w:author="Dokulil Jiří" w:date="2018-11-19T02:02:00Z">
              <w:r>
                <w:rPr>
                  <w:lang w:val="en-GB"/>
                </w:rPr>
                <w:fldChar w:fldCharType="end"/>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476" w:author="Dokulil Jiří" w:date="2018-11-17T01:41:00Z">
              <w:r w:rsidDel="00C04369">
                <w:rPr>
                  <w:b/>
                </w:rPr>
                <w:delText> </w:delText>
              </w:r>
            </w:del>
            <w:ins w:id="477" w:author="Dokulil Jiří" w:date="2018-11-19T02:02:00Z">
              <w:r w:rsidR="006E73B6">
                <w:rPr>
                  <w:b/>
                </w:rPr>
                <w:t> </w:t>
              </w:r>
            </w:ins>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p w:rsidR="00311D7B" w:rsidRDefault="00311D7B" w:rsidP="00F02ED2">
            <w:pPr>
              <w:jc w:val="both"/>
            </w:pPr>
          </w:p>
        </w:tc>
      </w:tr>
    </w:tbl>
    <w:p w:rsidR="00311D7B" w:rsidRDefault="00311D7B" w:rsidP="00311D7B"/>
    <w:p w:rsidR="00311D7B" w:rsidRDefault="00311D7B" w:rsidP="00311D7B"/>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B13349" w:rsidRDefault="00311D7B" w:rsidP="00F02ED2">
            <w:pPr>
              <w:jc w:val="both"/>
              <w:rPr>
                <w:b/>
              </w:rPr>
            </w:pPr>
            <w:r w:rsidRPr="00B13349">
              <w:rPr>
                <w:b/>
              </w:rPr>
              <w:t xml:space="preserve">Bezpečnost </w:t>
            </w:r>
            <w:r>
              <w:rPr>
                <w:b/>
              </w:rPr>
              <w:t xml:space="preserve">a ochrana zdraví </w:t>
            </w:r>
            <w:r w:rsidRPr="00B13349">
              <w:rPr>
                <w:b/>
              </w:rPr>
              <w:t>na pracovišti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9C2E6B" w:rsidP="00F02ED2">
            <w:pPr>
              <w:jc w:val="both"/>
            </w:pPr>
            <w:ins w:id="478" w:author="Dokulil Jiří" w:date="2018-11-18T16:57:00Z">
              <w:r>
                <w:t>p</w:t>
              </w:r>
            </w:ins>
            <w:del w:id="479" w:author="Dokulil Jiří" w:date="2018-11-18T16:57:00Z">
              <w:r w:rsidR="00311D7B" w:rsidDel="009C2E6B">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Default="00311D7B" w:rsidP="00F02ED2">
            <w:pPr>
              <w:ind w:left="12"/>
              <w:jc w:val="both"/>
            </w:pPr>
            <w:del w:id="480" w:author="Dokulil Jiří" w:date="2018-11-18T16:56:00Z">
              <w:r w:rsidDel="009C2E6B">
                <w:delText>Zápočet:</w:delText>
              </w:r>
            </w:del>
            <w:ins w:id="481" w:author="Dokulil Jiří" w:date="2018-11-18T16:56:00Z">
              <w:r w:rsidR="009C2E6B">
                <w:t>Požadavky k zápočtu -</w:t>
              </w:r>
            </w:ins>
            <w:r>
              <w:t xml:space="preserve"> minimálně 80% účast na </w:t>
            </w:r>
            <w:del w:id="482" w:author="Dokulil Jiří" w:date="2018-11-18T16:56:00Z">
              <w:r w:rsidDel="009C2E6B">
                <w:delText xml:space="preserve">cvičeních a </w:delText>
              </w:r>
            </w:del>
            <w:r>
              <w:t>seminářích, obhájená seminární práce, absolvovaný zápočtový test s hodnocením minimálně 21 bodů.</w:t>
            </w:r>
          </w:p>
          <w:p w:rsidR="00311D7B" w:rsidRDefault="00311D7B" w:rsidP="00F62E24">
            <w:pPr>
              <w:pStyle w:val="Odstavecseseznamem"/>
              <w:ind w:left="12"/>
            </w:pPr>
            <w:del w:id="483" w:author="Dokulil Jiří" w:date="2018-11-18T16:57:00Z">
              <w:r w:rsidDel="009C2E6B">
                <w:delText>Zkouška:</w:delText>
              </w:r>
            </w:del>
            <w:ins w:id="484" w:author="Dokulil Jiří" w:date="2018-11-18T17:42:00Z">
              <w:r w:rsidR="00F62E24">
                <w:t>Průběh zkoušky</w:t>
              </w:r>
            </w:ins>
            <w:ins w:id="485" w:author="Dokulil Jiří" w:date="2018-11-18T16:57:00Z">
              <w:r w:rsidR="009C2E6B">
                <w:t xml:space="preserve"> -</w:t>
              </w:r>
            </w:ins>
            <w:r>
              <w:t xml:space="preserve"> kombinovaná zkouška klasifikována dle kreditového systému ECTS.</w:t>
            </w:r>
          </w:p>
        </w:tc>
      </w:tr>
      <w:tr w:rsidR="00311D7B" w:rsidTr="00F02ED2">
        <w:trPr>
          <w:trHeight w:val="227"/>
        </w:trPr>
        <w:tc>
          <w:tcPr>
            <w:tcW w:w="9855" w:type="dxa"/>
            <w:gridSpan w:val="8"/>
            <w:tcBorders>
              <w:top w:val="nil"/>
            </w:tcBorders>
          </w:tcPr>
          <w:p w:rsidR="00311D7B" w:rsidRDefault="00311D7B" w:rsidP="00F02ED2">
            <w:pPr>
              <w:ind w:left="3157"/>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 xml:space="preserve">Ing. Slavomíra Vargová,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110113">
            <w:pPr>
              <w:jc w:val="both"/>
            </w:pPr>
            <w:r>
              <w:t xml:space="preserve">Garant stanovuje koncepci předmětu, podílí se na přednáškách v rozsahu 100 % a dále stanovuje koncepci </w:t>
            </w:r>
            <w:del w:id="486" w:author="PS" w:date="2018-11-24T17:29:00Z">
              <w:r w:rsidDel="00110113">
                <w:delText xml:space="preserve">cvičení </w:delText>
              </w:r>
            </w:del>
            <w:ins w:id="487" w:author="PS" w:date="2018-11-24T17:29:00Z">
              <w:r w:rsidR="00110113">
                <w:t xml:space="preserve">seminářů </w:t>
              </w:r>
            </w:ins>
            <w:r>
              <w:t>a dohlíží na jejich jednotné vedení.</w:t>
            </w:r>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C2E6B">
            <w:pPr>
              <w:jc w:val="both"/>
            </w:pPr>
            <w:r>
              <w:t xml:space="preserve">Ing. Slavomíra Vargová, PhD. </w:t>
            </w:r>
            <w:del w:id="488" w:author="Dokulil Jiří" w:date="2018-11-18T16:57:00Z">
              <w:r w:rsidDel="009C2E6B">
                <w:delText>– přednášky (50 %)</w:delText>
              </w:r>
            </w:del>
            <w:ins w:id="489" w:author="Dokulil Jiří" w:date="2018-11-18T16:57:00Z">
              <w:r w:rsidR="009C2E6B">
                <w:t xml:space="preserve">(přednášející, vede semináře </w:t>
              </w:r>
            </w:ins>
            <w:ins w:id="490" w:author="Dokulil Jiří" w:date="2018-11-18T16:58:00Z">
              <w:r w:rsidR="009C2E6B">
                <w:t>–</w:t>
              </w:r>
            </w:ins>
            <w:ins w:id="491" w:author="Dokulil Jiří" w:date="2018-11-18T16:57:00Z">
              <w:r w:rsidR="009C2E6B">
                <w:t xml:space="preserve"> 50 </w:t>
              </w:r>
            </w:ins>
            <w:ins w:id="492" w:author="Dokulil Jiří" w:date="2018-11-18T16:58:00Z">
              <w:r w:rsidR="009C2E6B">
                <w:t>%)</w:t>
              </w:r>
            </w:ins>
          </w:p>
        </w:tc>
      </w:tr>
      <w:tr w:rsidR="00311D7B" w:rsidTr="00F02ED2">
        <w:trPr>
          <w:trHeight w:val="227"/>
        </w:trPr>
        <w:tc>
          <w:tcPr>
            <w:tcW w:w="9855" w:type="dxa"/>
            <w:gridSpan w:val="8"/>
            <w:tcBorders>
              <w:top w:val="nil"/>
            </w:tcBorders>
          </w:tcPr>
          <w:p w:rsidR="00311D7B" w:rsidRDefault="00311D7B" w:rsidP="00F02ED2">
            <w:pPr>
              <w:ind w:firstLine="3022"/>
              <w:jc w:val="both"/>
            </w:pPr>
            <w:r w:rsidRPr="00965744">
              <w:rPr>
                <w:sz w:val="16"/>
                <w:szCs w:val="16"/>
              </w:rPr>
              <w:t xml:space="preserve">  </w:t>
            </w:r>
            <w:r>
              <w:t xml:space="preserve">doc. Ing. Otakar Jiří Mika, CSc. </w:t>
            </w:r>
            <w:del w:id="493" w:author="Dokulil Jiří" w:date="2018-11-18T16:58:00Z">
              <w:r w:rsidDel="009C2E6B">
                <w:delText>– přednášky (50 %)</w:delText>
              </w:r>
            </w:del>
            <w:ins w:id="494" w:author="Dokulil Jiří" w:date="2018-11-18T16:58:00Z">
              <w:r w:rsidR="009C2E6B">
                <w:t>(přednášející, vede semináře – 50 %)</w:t>
              </w:r>
            </w:ins>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Pr="008F4A7E" w:rsidRDefault="00311D7B" w:rsidP="00F02ED2">
            <w:pPr>
              <w:numPr>
                <w:ilvl w:val="12"/>
                <w:numId w:val="0"/>
              </w:numPr>
              <w:jc w:val="both"/>
            </w:pPr>
            <w:r w:rsidRPr="008F4A7E">
              <w:t>Student získá základní znalosti a dovednosti z oblasti bezpečnosti na pracovišti. Student bude schopen popsat kauzalitu negativních jevů na pracovišti a bude schopen rozpoznat okamžik přerušení těchto jevů s ohledem na eliminaci (minimalizaci) rizik jako efektivního nástroje zajištění ochrany člověka v pracovním procesu.</w:t>
            </w:r>
          </w:p>
          <w:p w:rsidR="00311D7B" w:rsidRPr="008F4A7E" w:rsidRDefault="00311D7B" w:rsidP="00F02ED2">
            <w:pPr>
              <w:numPr>
                <w:ilvl w:val="12"/>
                <w:numId w:val="0"/>
              </w:numPr>
              <w:jc w:val="both"/>
            </w:pPr>
            <w:r w:rsidRPr="008F4A7E">
              <w:t>Student dokáže popsat příčiny vzniku pracovních úrazů a nemocí z povolání, s ohledem na typy nebezpečí/ohrožení, kterým je člověk v pracovním procese vystaven. Student si rozšíří vědomosti získané v oblasti hodnocení a ovládání rizik o přístupy posuzovaní rizik při práci s nebezpečnými látkami, strojními zařízeními a ostatními klíčovými faktory, se kterými přichází při výkonu své práce do kontaktu. Součástí předmětu bude vysvětlení potřeby zajištění bezpečnosti při práci, její historie a trendy současného světa v uvedené oblasti.</w:t>
            </w:r>
          </w:p>
          <w:p w:rsidR="00311D7B" w:rsidRDefault="00311D7B" w:rsidP="00F02ED2">
            <w:pPr>
              <w:numPr>
                <w:ilvl w:val="12"/>
                <w:numId w:val="0"/>
              </w:numPr>
              <w:jc w:val="both"/>
              <w:rPr>
                <w:ins w:id="495" w:author="Dokulil Jiří" w:date="2018-11-18T16:58:00Z"/>
              </w:rPr>
            </w:pPr>
            <w:r w:rsidRPr="008F4A7E">
              <w:t>Předmět je zakončen obhájením seminárních prací orientovaných na schopnost prokázat dovednosti s posuzováním rizik na vybraném pracovišti. Cílem je vytvořit předpoklady pro schopnost studentů aplikovat nabyté vědomosti v praxi.</w:t>
            </w:r>
          </w:p>
          <w:p w:rsidR="009C2E6B" w:rsidRDefault="009C2E6B" w:rsidP="00F02ED2">
            <w:pPr>
              <w:numPr>
                <w:ilvl w:val="12"/>
                <w:numId w:val="0"/>
              </w:numPr>
              <w:jc w:val="both"/>
            </w:pPr>
          </w:p>
          <w:p w:rsidR="00311D7B" w:rsidRPr="00836BE9" w:rsidRDefault="00311D7B" w:rsidP="00F02ED2">
            <w:pPr>
              <w:numPr>
                <w:ilvl w:val="12"/>
                <w:numId w:val="0"/>
              </w:numPr>
              <w:jc w:val="both"/>
              <w:rPr>
                <w:u w:val="single"/>
              </w:rPr>
            </w:pPr>
            <w:r w:rsidRPr="00836BE9">
              <w:rPr>
                <w:u w:val="single"/>
              </w:rPr>
              <w:t>Hlavní témata:</w:t>
            </w:r>
          </w:p>
          <w:p w:rsidR="00311D7B" w:rsidRDefault="00311D7B" w:rsidP="00110113">
            <w:pPr>
              <w:pStyle w:val="Odstavecseseznamem"/>
              <w:numPr>
                <w:ilvl w:val="0"/>
                <w:numId w:val="14"/>
              </w:numPr>
              <w:jc w:val="both"/>
            </w:pPr>
            <w:r>
              <w:t>Úvod do studia předmětu, terminologie oblasti bezpečnosti na pracovišti.</w:t>
            </w:r>
          </w:p>
          <w:p w:rsidR="00311D7B" w:rsidRDefault="00311D7B" w:rsidP="00110113">
            <w:pPr>
              <w:pStyle w:val="Odstavecseseznamem"/>
              <w:numPr>
                <w:ilvl w:val="0"/>
                <w:numId w:val="14"/>
              </w:numPr>
              <w:jc w:val="both"/>
            </w:pPr>
            <w:r>
              <w:t xml:space="preserve">Historický vývoj bezpečnosti a ochrany zdraví pří práci. </w:t>
            </w:r>
          </w:p>
          <w:p w:rsidR="00311D7B" w:rsidRDefault="00311D7B" w:rsidP="00110113">
            <w:pPr>
              <w:pStyle w:val="Odstavecseseznamem"/>
              <w:numPr>
                <w:ilvl w:val="0"/>
                <w:numId w:val="14"/>
              </w:numPr>
              <w:jc w:val="both"/>
            </w:pPr>
            <w:r>
              <w:t>Bezpečnost a ochrana zdraví při práci vs. bezpečnost strojních zařízení.</w:t>
            </w:r>
          </w:p>
          <w:p w:rsidR="00311D7B" w:rsidRDefault="00311D7B" w:rsidP="00110113">
            <w:pPr>
              <w:numPr>
                <w:ilvl w:val="0"/>
                <w:numId w:val="14"/>
              </w:numPr>
              <w:jc w:val="both"/>
            </w:pPr>
            <w:r>
              <w:t>Kauzální závislost vzniku negativního jevu, její struktura a souvislost s eliminací (minimalizací) rizika.</w:t>
            </w:r>
          </w:p>
          <w:p w:rsidR="00311D7B" w:rsidRDefault="00311D7B" w:rsidP="00110113">
            <w:pPr>
              <w:numPr>
                <w:ilvl w:val="0"/>
                <w:numId w:val="14"/>
              </w:numPr>
              <w:jc w:val="both"/>
            </w:pPr>
            <w:r>
              <w:t>Typy nebezpečí/ohrožení působící na člověka při práci.</w:t>
            </w:r>
          </w:p>
          <w:p w:rsidR="00311D7B" w:rsidRDefault="00311D7B" w:rsidP="00110113">
            <w:pPr>
              <w:numPr>
                <w:ilvl w:val="0"/>
                <w:numId w:val="14"/>
              </w:numPr>
              <w:jc w:val="both"/>
            </w:pPr>
            <w:r>
              <w:t>Ergonomie na pracovišti.</w:t>
            </w:r>
          </w:p>
          <w:p w:rsidR="00311D7B" w:rsidRDefault="00311D7B" w:rsidP="00110113">
            <w:pPr>
              <w:numPr>
                <w:ilvl w:val="0"/>
                <w:numId w:val="14"/>
              </w:numPr>
              <w:jc w:val="both"/>
            </w:pPr>
            <w:r>
              <w:t>Hluk na pracovišti.</w:t>
            </w:r>
          </w:p>
          <w:p w:rsidR="00311D7B" w:rsidRDefault="00311D7B" w:rsidP="00110113">
            <w:pPr>
              <w:numPr>
                <w:ilvl w:val="0"/>
                <w:numId w:val="14"/>
              </w:numPr>
              <w:jc w:val="both"/>
            </w:pPr>
            <w:r>
              <w:t>Vibrace na pracovišti.</w:t>
            </w:r>
          </w:p>
          <w:p w:rsidR="00311D7B" w:rsidRDefault="00311D7B" w:rsidP="00110113">
            <w:pPr>
              <w:numPr>
                <w:ilvl w:val="0"/>
                <w:numId w:val="14"/>
              </w:numPr>
              <w:jc w:val="both"/>
            </w:pPr>
            <w:r>
              <w:t>Mikroklimatické podmínky pracoviště.</w:t>
            </w:r>
          </w:p>
          <w:p w:rsidR="00311D7B" w:rsidRDefault="00311D7B" w:rsidP="00110113">
            <w:pPr>
              <w:numPr>
                <w:ilvl w:val="0"/>
                <w:numId w:val="14"/>
              </w:numPr>
              <w:jc w:val="both"/>
            </w:pPr>
            <w:r>
              <w:t>Psychosociální faktory působící na člověka při práci.</w:t>
            </w:r>
          </w:p>
          <w:p w:rsidR="00311D7B" w:rsidRDefault="00311D7B" w:rsidP="00110113">
            <w:pPr>
              <w:numPr>
                <w:ilvl w:val="0"/>
                <w:numId w:val="14"/>
              </w:numPr>
              <w:jc w:val="both"/>
            </w:pPr>
            <w:r>
              <w:t xml:space="preserve">Nebezpečné látky na pracovišti. </w:t>
            </w:r>
          </w:p>
          <w:p w:rsidR="00311D7B" w:rsidRDefault="00311D7B" w:rsidP="00110113">
            <w:pPr>
              <w:numPr>
                <w:ilvl w:val="0"/>
                <w:numId w:val="14"/>
              </w:numPr>
              <w:jc w:val="both"/>
            </w:pPr>
            <w:r>
              <w:t xml:space="preserve">Posuzovaní rizik na pracovišti. </w:t>
            </w:r>
          </w:p>
          <w:p w:rsidR="00311D7B" w:rsidRDefault="00311D7B" w:rsidP="00110113">
            <w:pPr>
              <w:numPr>
                <w:ilvl w:val="0"/>
                <w:numId w:val="14"/>
              </w:numPr>
              <w:jc w:val="both"/>
            </w:pPr>
            <w:r>
              <w:t xml:space="preserve">Nejrizikovější práce z pohledu vzniku možných úrazů a nemocí z povolání. </w:t>
            </w:r>
          </w:p>
          <w:p w:rsidR="00311D7B" w:rsidRDefault="00311D7B" w:rsidP="00110113">
            <w:pPr>
              <w:numPr>
                <w:ilvl w:val="0"/>
                <w:numId w:val="14"/>
              </w:numPr>
              <w:jc w:val="both"/>
            </w:pPr>
            <w:r>
              <w:t xml:space="preserve">Trendy v oblasti bezpečnosti na pracovišti. </w:t>
            </w:r>
          </w:p>
          <w:p w:rsidR="00311D7B" w:rsidRDefault="00311D7B" w:rsidP="00F02ED2">
            <w:pPr>
              <w:ind w:left="72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761556" w:rsidRDefault="00311D7B" w:rsidP="00F02ED2">
            <w:pPr>
              <w:jc w:val="both"/>
              <w:rPr>
                <w:b/>
              </w:rPr>
            </w:pPr>
            <w:r w:rsidRPr="00761556">
              <w:rPr>
                <w:b/>
              </w:rPr>
              <w:t>Povinná literatura:</w:t>
            </w:r>
          </w:p>
          <w:p w:rsidR="00311D7B" w:rsidRDefault="00311D7B" w:rsidP="00F02ED2">
            <w:pPr>
              <w:jc w:val="both"/>
            </w:pPr>
            <w:r w:rsidRPr="00C463AD">
              <w:t>Neugebauer, T. (201</w:t>
            </w:r>
            <w:r>
              <w:t>6</w:t>
            </w:r>
            <w:r w:rsidRPr="00C463AD">
              <w:t xml:space="preserve">). </w:t>
            </w:r>
            <w:r w:rsidRPr="00836BE9">
              <w:rPr>
                <w:i/>
              </w:rPr>
              <w:t>Bezpečnost a ochrana zdraví při práci v kostce, neboli, O čem je současná BOZP.</w:t>
            </w:r>
            <w:r w:rsidRPr="00C463AD">
              <w:t xml:space="preserve"> Wolters Kluwer Česká republika.</w:t>
            </w:r>
          </w:p>
          <w:p w:rsidR="00311D7B" w:rsidRDefault="00311D7B" w:rsidP="00F02ED2">
            <w:pPr>
              <w:jc w:val="both"/>
            </w:pPr>
            <w:r>
              <w:t xml:space="preserve">ALSTON, Gregory. </w:t>
            </w:r>
            <w:r>
              <w:rPr>
                <w:i/>
                <w:iCs/>
              </w:rPr>
              <w:t>How safe is safe enough?: leadership, safety and risk management</w:t>
            </w:r>
            <w:r>
              <w:t>. London: Routledge, Taylor &amp; Francis Group, 2016. ISBN 978-1-138-25356-8.</w:t>
            </w:r>
          </w:p>
          <w:p w:rsidR="00311D7B" w:rsidRDefault="00311D7B" w:rsidP="00F02ED2">
            <w:pPr>
              <w:jc w:val="both"/>
            </w:pPr>
            <w:r>
              <w:t xml:space="preserve">PROCHÁZKOVÁ, Dana. </w:t>
            </w:r>
            <w:r>
              <w:rPr>
                <w:i/>
                <w:iCs/>
              </w:rPr>
              <w:t>Risk of processes and their management</w:t>
            </w:r>
            <w:r>
              <w:t>. Prague: Czech Technical University, 2017. ISBN 978-80-01-06144-2.</w:t>
            </w:r>
          </w:p>
          <w:p w:rsidR="00311D7B" w:rsidRPr="00761556" w:rsidRDefault="00311D7B" w:rsidP="00F02ED2">
            <w:pPr>
              <w:spacing w:before="60"/>
              <w:jc w:val="both"/>
              <w:rPr>
                <w:b/>
              </w:rPr>
            </w:pPr>
            <w:r w:rsidRPr="00761556">
              <w:rPr>
                <w:b/>
              </w:rPr>
              <w:t>Doporučená literatura:</w:t>
            </w:r>
          </w:p>
          <w:p w:rsidR="00311D7B" w:rsidRDefault="00311D7B" w:rsidP="00F02ED2">
            <w:pPr>
              <w:spacing w:before="60"/>
              <w:jc w:val="both"/>
            </w:pPr>
            <w:r w:rsidRPr="00817F93">
              <w:t>ISO, 2009.</w:t>
            </w:r>
            <w:r>
              <w:t xml:space="preserve"> </w:t>
            </w:r>
            <w:r w:rsidRPr="00817F93">
              <w:t>ISO. 31010: Risk management–Risk assessment tech</w:t>
            </w:r>
            <w:r>
              <w:t>niques. Event (London). Geneva</w:t>
            </w:r>
          </w:p>
          <w:p w:rsidR="00311D7B" w:rsidRDefault="00311D7B" w:rsidP="00F02ED2">
            <w:pPr>
              <w:jc w:val="both"/>
            </w:pPr>
            <w:r w:rsidRPr="00CC053E">
              <w:t>ISO Guide 73:2009. Risk Management-Vo</w:t>
            </w:r>
            <w:r>
              <w:t>cabulary.  Geneva: ISO, 2009</w:t>
            </w:r>
          </w:p>
          <w:p w:rsidR="00311D7B" w:rsidRDefault="00311D7B" w:rsidP="00F02ED2">
            <w:pPr>
              <w:jc w:val="both"/>
              <w:rPr>
                <w:ins w:id="496" w:author="Dokulil Jiří" w:date="2018-11-19T02:02:00Z"/>
                <w:lang w:val="en-GB"/>
              </w:rPr>
            </w:pPr>
            <w:r w:rsidRPr="00CC053E">
              <w:rPr>
                <w:lang w:val="en-GB"/>
              </w:rPr>
              <w:lastRenderedPageBreak/>
              <w:t xml:space="preserve">ISO 12 100. </w:t>
            </w:r>
            <w:r w:rsidRPr="00CC053E">
              <w:rPr>
                <w:i/>
                <w:iCs/>
                <w:lang w:val="en-GB"/>
              </w:rPr>
              <w:t>Safety of Machinery-General Principles for Design-Risk Assessment and Risk Reduction</w:t>
            </w:r>
            <w:r>
              <w:rPr>
                <w:lang w:val="en-GB"/>
              </w:rPr>
              <w:t>. Geneva: 2009.</w:t>
            </w:r>
          </w:p>
          <w:p w:rsidR="004D6CB0" w:rsidRDefault="004D6CB0" w:rsidP="00F02ED2">
            <w:pPr>
              <w:jc w:val="both"/>
              <w:rPr>
                <w:lang w:val="en-GB"/>
              </w:rPr>
            </w:pPr>
            <w:ins w:id="497" w:author="Dokulil Jiří" w:date="2018-11-19T02:02:00Z">
              <w:r>
                <w:t>Studijní materiály – LS Moodle (vyuka.flkr.utb.cz – kurz Bezpečnost a ochrana zdraví na pracovišti)</w:t>
              </w:r>
            </w:ins>
            <w:ins w:id="498" w:author="Dokulil Jiří" w:date="2018-11-19T02:03:00Z">
              <w:r>
                <w:t>.</w:t>
              </w:r>
            </w:ins>
          </w:p>
          <w:p w:rsidR="00311D7B" w:rsidRDefault="00311D7B" w:rsidP="00F02ED2">
            <w:pPr>
              <w:jc w:val="both"/>
              <w:rPr>
                <w:lang w:val="en-GB"/>
              </w:rPr>
            </w:pPr>
            <w:r w:rsidRPr="009C2E6B">
              <w:rPr>
                <w:rPrChange w:id="499" w:author="Dokulil Jiří" w:date="2018-11-18T16:58:00Z">
                  <w:rPr>
                    <w:rStyle w:val="Hypertextovodkaz"/>
                    <w:lang w:val="en-GB"/>
                  </w:rPr>
                </w:rPrChange>
              </w:rPr>
              <w:t>www.suip.cz</w:t>
            </w:r>
          </w:p>
          <w:p w:rsidR="00311D7B" w:rsidRDefault="00311D7B" w:rsidP="00F02ED2">
            <w:pPr>
              <w:jc w:val="both"/>
              <w:rPr>
                <w:lang w:val="en-GB"/>
              </w:rPr>
            </w:pPr>
            <w:r w:rsidRPr="009C2E6B">
              <w:rPr>
                <w:rPrChange w:id="500" w:author="Dokulil Jiří" w:date="2018-11-18T16:58:00Z">
                  <w:rPr>
                    <w:rStyle w:val="Hypertextovodkaz"/>
                    <w:lang w:val="en-GB"/>
                  </w:rPr>
                </w:rPrChange>
              </w:rPr>
              <w:t>www.bozpinfo.cz</w:t>
            </w:r>
          </w:p>
          <w:p w:rsidR="00311D7B" w:rsidRDefault="004D6CB0" w:rsidP="00F02ED2">
            <w:pPr>
              <w:jc w:val="both"/>
            </w:pPr>
            <w:ins w:id="501" w:author="Dokulil Jiří" w:date="2018-11-19T02:03:00Z">
              <w:r>
                <w:rPr>
                  <w:lang w:val="en-GB"/>
                </w:rPr>
                <w:fldChar w:fldCharType="begin"/>
              </w:r>
              <w:r>
                <w:rPr>
                  <w:lang w:val="en-GB"/>
                </w:rPr>
                <w:instrText xml:space="preserve"> HYPERLINK "http://</w:instrText>
              </w:r>
            </w:ins>
            <w:r w:rsidRPr="004D6CB0">
              <w:rPr>
                <w:rPrChange w:id="502" w:author="Dokulil Jiří" w:date="2018-11-19T02:02:00Z">
                  <w:rPr>
                    <w:rStyle w:val="Hypertextovodkaz"/>
                    <w:lang w:val="en-GB"/>
                  </w:rPr>
                </w:rPrChange>
              </w:rPr>
              <w:instrText>www.bozpprofi.cz</w:instrText>
            </w:r>
            <w:ins w:id="503" w:author="Dokulil Jiří" w:date="2018-11-19T02:03:00Z">
              <w:r>
                <w:rPr>
                  <w:lang w:val="en-GB"/>
                </w:rPr>
                <w:instrText xml:space="preserve">" </w:instrText>
              </w:r>
              <w:r>
                <w:rPr>
                  <w:lang w:val="en-GB"/>
                </w:rPr>
                <w:fldChar w:fldCharType="separate"/>
              </w:r>
            </w:ins>
            <w:r w:rsidRPr="00AC25D6">
              <w:rPr>
                <w:rStyle w:val="Hypertextovodkaz"/>
                <w:lang w:val="en-GB"/>
              </w:rPr>
              <w:t>www.bozpprofi.cz</w:t>
            </w:r>
            <w:ins w:id="504" w:author="Dokulil Jiří" w:date="2018-11-19T02:03:00Z">
              <w:r>
                <w:rPr>
                  <w:lang w:val="en-GB"/>
                </w:rPr>
                <w:fldChar w:fldCharType="end"/>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505" w:author="Dokulil Jiří" w:date="2018-11-17T01:41:00Z">
              <w:r w:rsidDel="00C04369">
                <w:rPr>
                  <w:b/>
                </w:rPr>
                <w:delText> </w:delText>
              </w:r>
            </w:del>
            <w:ins w:id="506" w:author="Dokulil Jiří" w:date="2018-11-19T02:03:00Z">
              <w:r w:rsidR="004D6CB0">
                <w:rPr>
                  <w:b/>
                </w:rPr>
                <w:t> </w:t>
              </w:r>
            </w:ins>
            <w:r>
              <w:rPr>
                <w:b/>
              </w:rPr>
              <w:t>vyučujícím</w:t>
            </w:r>
          </w:p>
        </w:tc>
      </w:tr>
      <w:tr w:rsidR="00311D7B" w:rsidTr="00F02ED2">
        <w:trPr>
          <w:trHeight w:val="1373"/>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 </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A01EDF" w:rsidRDefault="00311D7B" w:rsidP="00F02ED2">
            <w:pPr>
              <w:jc w:val="both"/>
              <w:rPr>
                <w:b/>
              </w:rPr>
            </w:pPr>
            <w:r w:rsidRPr="00A01EDF">
              <w:rPr>
                <w:b/>
              </w:rPr>
              <w:t>Ekonomika krizových situací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9C2E6B" w:rsidP="00F02ED2">
            <w:pPr>
              <w:jc w:val="both"/>
            </w:pPr>
            <w:ins w:id="507" w:author="Dokulil Jiří" w:date="2018-11-18T17:01:00Z">
              <w:r>
                <w:t>p</w:t>
              </w:r>
            </w:ins>
            <w:del w:id="508" w:author="Dokulil Jiří" w:date="2018-11-18T17:01:00Z">
              <w:r w:rsidR="00311D7B" w:rsidDel="009C2E6B">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4D6CB0"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r w:rsidRPr="00227BD5">
              <w:t>zkouška z Mikroekonomie a Makroekonomie, případně z Ekonomie</w:t>
            </w: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ind w:left="12"/>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9C2E6B" w:rsidRDefault="00311D7B" w:rsidP="00F02ED2">
            <w:pPr>
              <w:jc w:val="both"/>
              <w:rPr>
                <w:ins w:id="509" w:author="Dokulil Jiří" w:date="2018-11-18T17:00:00Z"/>
              </w:rPr>
            </w:pPr>
            <w:del w:id="510" w:author="Dokulil Jiří" w:date="2018-11-18T17:00:00Z">
              <w:r w:rsidDel="009C2E6B">
                <w:delText>Požadavkem pro získání zápočtu je</w:delText>
              </w:r>
            </w:del>
            <w:ins w:id="511" w:author="Dokulil Jiří" w:date="2018-11-18T17:00:00Z">
              <w:r w:rsidR="009C2E6B">
                <w:t>Požadavky k získání zápočtu -</w:t>
              </w:r>
            </w:ins>
            <w:r>
              <w:t xml:space="preserve"> zpracování a obhájení seminární práce.</w:t>
            </w:r>
          </w:p>
          <w:p w:rsidR="00311D7B" w:rsidRDefault="00F62E24" w:rsidP="009C2E6B">
            <w:pPr>
              <w:jc w:val="both"/>
            </w:pPr>
            <w:ins w:id="512" w:author="Dokulil Jiří" w:date="2018-11-18T17:42:00Z">
              <w:r>
                <w:t>Průběh zkoušky</w:t>
              </w:r>
            </w:ins>
            <w:del w:id="513" w:author="Dokulil Jiří" w:date="2018-11-18T17:00:00Z">
              <w:r w:rsidR="00311D7B" w:rsidDel="009C2E6B">
                <w:delText xml:space="preserve"> Zkouška </w:delText>
              </w:r>
            </w:del>
            <w:ins w:id="514" w:author="Dokulil Jiří" w:date="2018-11-18T17:00:00Z">
              <w:r w:rsidR="009C2E6B">
                <w:t xml:space="preserve"> - </w:t>
              </w:r>
            </w:ins>
            <w:del w:id="515" w:author="Dokulil Jiří" w:date="2018-11-18T17:00:00Z">
              <w:r w:rsidR="00311D7B" w:rsidDel="009C2E6B">
                <w:delText>se skládá</w:delText>
              </w:r>
            </w:del>
            <w:ins w:id="516" w:author="Dokulil Jiří" w:date="2018-11-18T17:00:00Z">
              <w:r w:rsidR="009C2E6B">
                <w:t>skládá se</w:t>
              </w:r>
            </w:ins>
            <w:r w:rsidR="00311D7B">
              <w:t xml:space="preserve"> z písemné a ústní části.</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Eva Hoke,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110113" w:rsidP="00110113">
            <w:pPr>
              <w:jc w:val="both"/>
            </w:pPr>
            <w:r>
              <w:t>Garant stanovuje koncepci předmětu, podílí se na přednáškách v rozsahu 100 % a dále stanovuje koncepci seminářů a vede je</w:t>
            </w:r>
            <w:del w:id="517" w:author="PS" w:date="2018-11-24T17:29:00Z">
              <w:r w:rsidDel="00110113">
                <w:delText>.</w:delText>
              </w:r>
            </w:del>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C2E6B">
            <w:pPr>
              <w:jc w:val="both"/>
            </w:pPr>
            <w:r>
              <w:t>Ing. Eva Hoke, Ph.D. (</w:t>
            </w:r>
            <w:del w:id="518" w:author="Dokulil Jiří" w:date="2018-11-18T16:59:00Z">
              <w:r w:rsidDel="009C2E6B">
                <w:delText>90 % - přednášky)</w:delText>
              </w:r>
            </w:del>
            <w:ins w:id="519" w:author="Dokulil Jiří" w:date="2018-11-18T16:59:00Z">
              <w:r w:rsidR="009C2E6B">
                <w:t>přednášející, vede semináře – 100 %)</w:t>
              </w:r>
            </w:ins>
          </w:p>
        </w:tc>
      </w:tr>
      <w:tr w:rsidR="00311D7B" w:rsidTr="00F02ED2">
        <w:trPr>
          <w:trHeight w:val="227"/>
        </w:trPr>
        <w:tc>
          <w:tcPr>
            <w:tcW w:w="9855" w:type="dxa"/>
            <w:gridSpan w:val="8"/>
            <w:tcBorders>
              <w:top w:val="nil"/>
            </w:tcBorders>
          </w:tcPr>
          <w:p w:rsidR="00311D7B" w:rsidDel="009C2E6B" w:rsidRDefault="00311D7B" w:rsidP="00F02ED2">
            <w:pPr>
              <w:ind w:firstLine="3090"/>
              <w:jc w:val="both"/>
              <w:rPr>
                <w:del w:id="520" w:author="Dokulil Jiří" w:date="2018-11-18T17:00:00Z"/>
              </w:rPr>
            </w:pPr>
            <w:del w:id="521" w:author="Dokulil Jiří" w:date="2018-11-18T17:00:00Z">
              <w:r w:rsidDel="009C2E6B">
                <w:delText>Ing. Jiří Dokulil (10 % - přednášky)</w:delText>
              </w:r>
            </w:del>
          </w:p>
          <w:p w:rsidR="00311D7B" w:rsidRDefault="00311D7B" w:rsidP="009C2E6B">
            <w:pPr>
              <w:ind w:firstLine="3090"/>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522" w:author="Dokulil Jiří" w:date="2018-11-18T17:01:00Z"/>
              </w:rPr>
            </w:pPr>
            <w:r w:rsidRPr="001D4578">
              <w:t xml:space="preserve">Cílem předmětu je rozšířit znalosti studentů v oblasti ekonomického zabezpečení </w:t>
            </w:r>
            <w:r>
              <w:t xml:space="preserve">potřeb </w:t>
            </w:r>
            <w:r w:rsidRPr="001D4578">
              <w:t>krizových situací. Studenti se zorientují v bezpečnost</w:t>
            </w:r>
            <w:r>
              <w:t>n</w:t>
            </w:r>
            <w:r w:rsidRPr="001D4578">
              <w:t xml:space="preserve">í politice ČR i zahraničí, osvojí si principy </w:t>
            </w:r>
            <w:r>
              <w:t xml:space="preserve">veřejných rozpočtů a proniknou do </w:t>
            </w:r>
            <w:r w:rsidRPr="001D4578">
              <w:t xml:space="preserve">rozpočtového procesu, jako platformy pro financování celého krizového řízení. </w:t>
            </w:r>
            <w:r w:rsidRPr="00C340E7">
              <w:t>Pozornost bude proto zaměřena na krizové situace na globální úrovni, vycházející z Bezpečnostní strategie ČR, jako např.</w:t>
            </w:r>
            <w:r>
              <w:t xml:space="preserve"> ekonomické aspekty</w:t>
            </w:r>
            <w:r w:rsidRPr="00C340E7">
              <w:t xml:space="preserve"> zajištění surovinové, energetické bezpečnosti, </w:t>
            </w:r>
            <w:r>
              <w:t>kritické infrastruktury, humanitární a rozvojové pomoci</w:t>
            </w:r>
            <w:r w:rsidRPr="00C340E7">
              <w:t>, apod.</w:t>
            </w:r>
            <w:r>
              <w:t xml:space="preserve"> </w:t>
            </w:r>
          </w:p>
          <w:p w:rsidR="009C2E6B" w:rsidRDefault="009C2E6B" w:rsidP="00F02ED2">
            <w:pPr>
              <w:jc w:val="both"/>
            </w:pPr>
          </w:p>
          <w:p w:rsidR="00311D7B" w:rsidRPr="00EA27E5" w:rsidRDefault="00311D7B" w:rsidP="00F02ED2">
            <w:pPr>
              <w:jc w:val="both"/>
            </w:pPr>
            <w:r>
              <w:t>Odpřednášena budou následující témata:</w:t>
            </w:r>
          </w:p>
          <w:p w:rsidR="00311D7B" w:rsidRDefault="00311D7B">
            <w:pPr>
              <w:pStyle w:val="Odstavecseseznamem"/>
              <w:numPr>
                <w:ilvl w:val="0"/>
                <w:numId w:val="118"/>
              </w:numPr>
              <w:pPrChange w:id="523" w:author="PS" w:date="2018-11-24T17:29:00Z">
                <w:pPr>
                  <w:pStyle w:val="Odstavecseseznamem"/>
                  <w:numPr>
                    <w:numId w:val="37"/>
                  </w:numPr>
                  <w:ind w:hanging="360"/>
                </w:pPr>
              </w:pPrChange>
            </w:pPr>
            <w:r>
              <w:t>Ekonomické zabezpečení potřeb krizových situací</w:t>
            </w:r>
            <w:ins w:id="524" w:author="PS" w:date="2018-11-24T17:30:00Z">
              <w:r w:rsidR="00110113">
                <w:t>.</w:t>
              </w:r>
            </w:ins>
          </w:p>
          <w:p w:rsidR="00311D7B" w:rsidRDefault="00311D7B">
            <w:pPr>
              <w:pStyle w:val="Odstavecseseznamem"/>
              <w:numPr>
                <w:ilvl w:val="0"/>
                <w:numId w:val="118"/>
              </w:numPr>
              <w:pPrChange w:id="525" w:author="PS" w:date="2018-11-24T17:29:00Z">
                <w:pPr>
                  <w:pStyle w:val="Odstavecseseznamem"/>
                  <w:numPr>
                    <w:numId w:val="37"/>
                  </w:numPr>
                  <w:ind w:hanging="360"/>
                </w:pPr>
              </w:pPrChange>
            </w:pPr>
            <w:r>
              <w:t>Ekonomická bezpečnost v rámci bezpečnostní politiky</w:t>
            </w:r>
            <w:ins w:id="526" w:author="PS" w:date="2018-11-24T17:30:00Z">
              <w:r w:rsidR="00110113">
                <w:t>.</w:t>
              </w:r>
            </w:ins>
            <w:r>
              <w:t xml:space="preserve"> </w:t>
            </w:r>
          </w:p>
          <w:p w:rsidR="00311D7B" w:rsidRDefault="00311D7B">
            <w:pPr>
              <w:pStyle w:val="Odstavecseseznamem"/>
              <w:numPr>
                <w:ilvl w:val="0"/>
                <w:numId w:val="118"/>
              </w:numPr>
              <w:pPrChange w:id="527" w:author="PS" w:date="2018-11-24T17:29:00Z">
                <w:pPr>
                  <w:pStyle w:val="Odstavecseseznamem"/>
                  <w:numPr>
                    <w:numId w:val="37"/>
                  </w:numPr>
                  <w:ind w:hanging="360"/>
                </w:pPr>
              </w:pPrChange>
            </w:pPr>
            <w:r>
              <w:t>O</w:t>
            </w:r>
            <w:r w:rsidRPr="00EA27E5">
              <w:t>branná politika</w:t>
            </w:r>
            <w:r>
              <w:t xml:space="preserve"> jako veřejný statek</w:t>
            </w:r>
            <w:ins w:id="528" w:author="PS" w:date="2018-11-24T17:30:00Z">
              <w:r w:rsidR="00110113">
                <w:t>.</w:t>
              </w:r>
            </w:ins>
            <w:r w:rsidRPr="00EA27E5">
              <w:t xml:space="preserve"> </w:t>
            </w:r>
          </w:p>
          <w:p w:rsidR="00311D7B" w:rsidRPr="00EA27E5" w:rsidRDefault="00311D7B">
            <w:pPr>
              <w:pStyle w:val="Odstavecseseznamem"/>
              <w:numPr>
                <w:ilvl w:val="0"/>
                <w:numId w:val="118"/>
              </w:numPr>
              <w:pPrChange w:id="529" w:author="PS" w:date="2018-11-24T17:29:00Z">
                <w:pPr>
                  <w:pStyle w:val="Odstavecseseznamem"/>
                  <w:numPr>
                    <w:numId w:val="37"/>
                  </w:numPr>
                  <w:ind w:hanging="360"/>
                </w:pPr>
              </w:pPrChange>
            </w:pPr>
            <w:r w:rsidRPr="00F8319B">
              <w:t>Veřejné rozpočty</w:t>
            </w:r>
            <w:r>
              <w:t xml:space="preserve"> jako</w:t>
            </w:r>
            <w:r w:rsidRPr="00F8319B">
              <w:t xml:space="preserve"> základní prvek v procesu financování krizového řízení</w:t>
            </w:r>
            <w:ins w:id="530" w:author="PS" w:date="2018-11-24T17:30:00Z">
              <w:r w:rsidR="00110113">
                <w:t>.</w:t>
              </w:r>
            </w:ins>
          </w:p>
          <w:p w:rsidR="00311D7B" w:rsidRPr="00EA27E5" w:rsidRDefault="00311D7B">
            <w:pPr>
              <w:pStyle w:val="Odstavecseseznamem"/>
              <w:numPr>
                <w:ilvl w:val="0"/>
                <w:numId w:val="118"/>
              </w:numPr>
              <w:pPrChange w:id="531" w:author="PS" w:date="2018-11-24T17:29:00Z">
                <w:pPr>
                  <w:pStyle w:val="Odstavecseseznamem"/>
                  <w:numPr>
                    <w:numId w:val="37"/>
                  </w:numPr>
                  <w:ind w:hanging="360"/>
                </w:pPr>
              </w:pPrChange>
            </w:pPr>
            <w:r>
              <w:t xml:space="preserve">Financování </w:t>
            </w:r>
            <w:r w:rsidRPr="00EA27E5">
              <w:t>krizových situací</w:t>
            </w:r>
            <w:r>
              <w:t>, postup a metodika</w:t>
            </w:r>
            <w:ins w:id="532" w:author="PS" w:date="2018-11-24T17:30:00Z">
              <w:r w:rsidR="00110113">
                <w:t>.</w:t>
              </w:r>
            </w:ins>
            <w:r w:rsidRPr="00EA27E5">
              <w:t xml:space="preserve"> </w:t>
            </w:r>
          </w:p>
          <w:p w:rsidR="00311D7B" w:rsidRPr="00EA27E5" w:rsidRDefault="00311D7B">
            <w:pPr>
              <w:pStyle w:val="Odstavecseseznamem"/>
              <w:numPr>
                <w:ilvl w:val="0"/>
                <w:numId w:val="118"/>
              </w:numPr>
              <w:pPrChange w:id="533" w:author="PS" w:date="2018-11-24T17:29:00Z">
                <w:pPr>
                  <w:pStyle w:val="Odstavecseseznamem"/>
                  <w:numPr>
                    <w:numId w:val="37"/>
                  </w:numPr>
                  <w:ind w:hanging="360"/>
                </w:pPr>
              </w:pPrChange>
            </w:pPr>
            <w:r w:rsidRPr="00EA27E5">
              <w:t xml:space="preserve">Hospodářská opatření pro krizové stavy, systém nouzového hospodaření, obranné a civilní nouzové plánování. </w:t>
            </w:r>
          </w:p>
          <w:p w:rsidR="00311D7B" w:rsidRDefault="00311D7B">
            <w:pPr>
              <w:pStyle w:val="Odstavecseseznamem"/>
              <w:numPr>
                <w:ilvl w:val="0"/>
                <w:numId w:val="118"/>
              </w:numPr>
              <w:pPrChange w:id="534" w:author="PS" w:date="2018-11-24T17:29:00Z">
                <w:pPr>
                  <w:pStyle w:val="Odstavecseseznamem"/>
                  <w:numPr>
                    <w:numId w:val="37"/>
                  </w:numPr>
                  <w:ind w:hanging="360"/>
                </w:pPr>
              </w:pPrChange>
            </w:pPr>
            <w:r w:rsidRPr="00EA27E5">
              <w:t>Systém tvorby nezbytných dodávek a systém vytváření státních hmotných rezerv</w:t>
            </w:r>
            <w:ins w:id="535" w:author="PS" w:date="2018-11-24T17:30:00Z">
              <w:r w:rsidR="00110113">
                <w:t>.</w:t>
              </w:r>
            </w:ins>
          </w:p>
          <w:p w:rsidR="00311D7B" w:rsidRPr="00EA27E5" w:rsidRDefault="00311D7B">
            <w:pPr>
              <w:pStyle w:val="Odstavecseseznamem"/>
              <w:numPr>
                <w:ilvl w:val="0"/>
                <w:numId w:val="118"/>
              </w:numPr>
              <w:pPrChange w:id="536" w:author="PS" w:date="2018-11-24T17:29:00Z">
                <w:pPr>
                  <w:pStyle w:val="Odstavecseseznamem"/>
                  <w:numPr>
                    <w:numId w:val="37"/>
                  </w:numPr>
                  <w:ind w:hanging="360"/>
                </w:pPr>
              </w:pPrChange>
            </w:pPr>
            <w:r>
              <w:t>Informační podpora zajišťování věcných zdrojů</w:t>
            </w:r>
            <w:ins w:id="537" w:author="PS" w:date="2018-11-24T17:30:00Z">
              <w:r w:rsidR="00110113">
                <w:t>.</w:t>
              </w:r>
            </w:ins>
          </w:p>
          <w:p w:rsidR="00311D7B" w:rsidRPr="00EA27E5" w:rsidRDefault="00311D7B">
            <w:pPr>
              <w:pStyle w:val="Odstavecseseznamem"/>
              <w:numPr>
                <w:ilvl w:val="0"/>
                <w:numId w:val="118"/>
              </w:numPr>
              <w:pPrChange w:id="538" w:author="PS" w:date="2018-11-24T17:29:00Z">
                <w:pPr>
                  <w:pStyle w:val="Odstavecseseznamem"/>
                  <w:numPr>
                    <w:numId w:val="37"/>
                  </w:numPr>
                  <w:ind w:hanging="360"/>
                </w:pPr>
              </w:pPrChange>
            </w:pPr>
            <w:r>
              <w:t>Globální bezpečnost a rozvoj</w:t>
            </w:r>
            <w:ins w:id="539" w:author="PS" w:date="2018-11-24T17:30:00Z">
              <w:r w:rsidR="00110113">
                <w:t>.</w:t>
              </w:r>
            </w:ins>
          </w:p>
          <w:p w:rsidR="00311D7B" w:rsidRPr="00EA27E5" w:rsidRDefault="00311D7B">
            <w:pPr>
              <w:pStyle w:val="Odstavecseseznamem"/>
              <w:numPr>
                <w:ilvl w:val="0"/>
                <w:numId w:val="118"/>
              </w:numPr>
              <w:pPrChange w:id="540" w:author="PS" w:date="2018-11-24T17:29:00Z">
                <w:pPr>
                  <w:pStyle w:val="Odstavecseseznamem"/>
                  <w:numPr>
                    <w:numId w:val="37"/>
                  </w:numPr>
                  <w:ind w:hanging="360"/>
                </w:pPr>
              </w:pPrChange>
            </w:pPr>
            <w:r w:rsidRPr="00EA27E5">
              <w:t>Humanitární pomoc na národní i mezinárodní úrovni</w:t>
            </w:r>
            <w:ins w:id="541" w:author="PS" w:date="2018-11-24T17:30:00Z">
              <w:r w:rsidR="00110113">
                <w:t>.</w:t>
              </w:r>
            </w:ins>
            <w:r w:rsidRPr="00EA27E5">
              <w:t xml:space="preserve">  </w:t>
            </w:r>
          </w:p>
          <w:p w:rsidR="00311D7B" w:rsidRPr="00EA27E5" w:rsidRDefault="00311D7B">
            <w:pPr>
              <w:pStyle w:val="Odstavecseseznamem"/>
              <w:numPr>
                <w:ilvl w:val="0"/>
                <w:numId w:val="118"/>
              </w:numPr>
              <w:pPrChange w:id="542" w:author="PS" w:date="2018-11-24T17:29:00Z">
                <w:pPr>
                  <w:pStyle w:val="Odstavecseseznamem"/>
                  <w:numPr>
                    <w:numId w:val="37"/>
                  </w:numPr>
                  <w:ind w:hanging="360"/>
                </w:pPr>
              </w:pPrChange>
            </w:pPr>
            <w:r>
              <w:t>Ekonomické aspekty s</w:t>
            </w:r>
            <w:r w:rsidRPr="00EA27E5">
              <w:t>urovinov</w:t>
            </w:r>
            <w:r>
              <w:t>é</w:t>
            </w:r>
            <w:r w:rsidRPr="00EA27E5">
              <w:t xml:space="preserve"> a energetick</w:t>
            </w:r>
            <w:r>
              <w:t>é</w:t>
            </w:r>
            <w:r w:rsidRPr="00EA27E5">
              <w:t xml:space="preserve"> bezpečnost</w:t>
            </w:r>
            <w:r>
              <w:t>i</w:t>
            </w:r>
            <w:ins w:id="543" w:author="PS" w:date="2018-11-24T17:30:00Z">
              <w:r w:rsidR="00110113">
                <w:t>.</w:t>
              </w:r>
            </w:ins>
            <w:r w:rsidRPr="00EA27E5">
              <w:t xml:space="preserve"> </w:t>
            </w:r>
          </w:p>
          <w:p w:rsidR="00311D7B" w:rsidRPr="00EA27E5" w:rsidRDefault="00311D7B">
            <w:pPr>
              <w:pStyle w:val="Odstavecseseznamem"/>
              <w:numPr>
                <w:ilvl w:val="0"/>
                <w:numId w:val="118"/>
              </w:numPr>
              <w:pPrChange w:id="544" w:author="PS" w:date="2018-11-24T17:29:00Z">
                <w:pPr>
                  <w:pStyle w:val="Odstavecseseznamem"/>
                  <w:numPr>
                    <w:numId w:val="37"/>
                  </w:numPr>
                  <w:ind w:hanging="360"/>
                </w:pPr>
              </w:pPrChange>
            </w:pPr>
            <w:r>
              <w:t>Kritická infrastruktura národního hospodářství a ekonomická připravenost státu</w:t>
            </w:r>
            <w:ins w:id="545" w:author="PS" w:date="2018-11-24T17:30:00Z">
              <w:r w:rsidR="00110113">
                <w:t>.</w:t>
              </w:r>
            </w:ins>
          </w:p>
          <w:p w:rsidR="00311D7B" w:rsidRPr="00EA27E5" w:rsidRDefault="00311D7B">
            <w:pPr>
              <w:pStyle w:val="Odstavecseseznamem"/>
              <w:numPr>
                <w:ilvl w:val="0"/>
                <w:numId w:val="118"/>
              </w:numPr>
              <w:pPrChange w:id="546" w:author="PS" w:date="2018-11-24T17:29:00Z">
                <w:pPr>
                  <w:pStyle w:val="Odstavecseseznamem"/>
                  <w:numPr>
                    <w:numId w:val="37"/>
                  </w:numPr>
                  <w:ind w:hanging="360"/>
                </w:pPr>
              </w:pPrChange>
            </w:pPr>
            <w:r w:rsidRPr="00EA27E5">
              <w:t>Přírodně-sociální problémy (populační a potravinový problém)</w:t>
            </w:r>
            <w:ins w:id="547" w:author="PS" w:date="2018-11-24T17:30:00Z">
              <w:r w:rsidR="00110113">
                <w:t>.</w:t>
              </w:r>
            </w:ins>
            <w:r w:rsidRPr="00EA27E5">
              <w:t xml:space="preserve"> </w:t>
            </w:r>
          </w:p>
          <w:p w:rsidR="00311D7B" w:rsidRPr="00EA27E5" w:rsidRDefault="00311D7B">
            <w:pPr>
              <w:pStyle w:val="Odstavecseseznamem"/>
              <w:numPr>
                <w:ilvl w:val="0"/>
                <w:numId w:val="118"/>
              </w:numPr>
              <w:pPrChange w:id="548" w:author="PS" w:date="2018-11-24T17:29:00Z">
                <w:pPr>
                  <w:pStyle w:val="Odstavecseseznamem"/>
                  <w:numPr>
                    <w:numId w:val="37"/>
                  </w:numPr>
                  <w:ind w:hanging="360"/>
                </w:pPr>
              </w:pPrChange>
            </w:pPr>
            <w:r w:rsidRPr="00EA27E5">
              <w:t>Antroposociální problémy (chudoba, šíření epidemii, terorismus)</w:t>
            </w:r>
            <w:ins w:id="549" w:author="PS" w:date="2018-11-24T17:30:00Z">
              <w:r w:rsidR="00110113">
                <w:t>.</w:t>
              </w:r>
            </w:ins>
            <w:r w:rsidRPr="00EA27E5">
              <w:t xml:space="preserve"> </w:t>
            </w:r>
          </w:p>
          <w:p w:rsidR="00311D7B" w:rsidRDefault="00311D7B" w:rsidP="00F02ED2">
            <w:pPr>
              <w:pStyle w:val="Odstavecseseznamem"/>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306925" w:rsidRDefault="00311D7B" w:rsidP="00F02ED2">
            <w:pPr>
              <w:jc w:val="both"/>
              <w:rPr>
                <w:b/>
              </w:rPr>
            </w:pPr>
            <w:r w:rsidRPr="00306925">
              <w:rPr>
                <w:b/>
              </w:rPr>
              <w:t>Povinná literatura:</w:t>
            </w:r>
          </w:p>
          <w:p w:rsidR="00311D7B" w:rsidRDefault="00311D7B" w:rsidP="00F02ED2">
            <w:pPr>
              <w:jc w:val="both"/>
            </w:pPr>
            <w:r>
              <w:t xml:space="preserve">SVOBODA, František a kol., 2017. </w:t>
            </w:r>
            <w:r w:rsidRPr="000E002B">
              <w:rPr>
                <w:i/>
              </w:rPr>
              <w:t>Ekonomika veřejného sektoru</w:t>
            </w:r>
            <w:r>
              <w:t xml:space="preserve">. Praha: Ekopress. </w:t>
            </w:r>
            <w:r w:rsidRPr="00E51C0C">
              <w:t>ISBN 978-80-87865-35-4</w:t>
            </w:r>
          </w:p>
          <w:p w:rsidR="00311D7B" w:rsidRPr="001D4578" w:rsidRDefault="00311D7B" w:rsidP="00F02ED2">
            <w:pPr>
              <w:jc w:val="both"/>
            </w:pPr>
            <w:r w:rsidRPr="001D4578">
              <w:t>HARAZIN, Lukáš a LUŽA Oldřich</w:t>
            </w:r>
            <w:r>
              <w:t>, 2012</w:t>
            </w:r>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311D7B" w:rsidRPr="001D4578" w:rsidRDefault="00311D7B" w:rsidP="00F02ED2">
            <w:pPr>
              <w:jc w:val="both"/>
            </w:pPr>
            <w:r w:rsidRPr="001D4578">
              <w:t>BALABÁN, M., PERNIC</w:t>
            </w:r>
            <w:r>
              <w:t>A,</w:t>
            </w:r>
            <w:r w:rsidRPr="001D4578">
              <w:t xml:space="preserve"> B. a kol.</w:t>
            </w:r>
            <w:r>
              <w:t>, 2015.</w:t>
            </w:r>
            <w:r w:rsidRPr="001D4578">
              <w:t xml:space="preserve"> </w:t>
            </w:r>
            <w:r w:rsidRPr="006A49D8">
              <w:rPr>
                <w:i/>
              </w:rPr>
              <w:t>Bezpečnostní systém ČR: problémy a výzvy</w:t>
            </w:r>
            <w:r w:rsidRPr="001D4578">
              <w:t>. Praha: Karolinum. 310 s. ISBN 978-80-246-3150-9.</w:t>
            </w:r>
          </w:p>
          <w:p w:rsidR="00311D7B" w:rsidRPr="00306925" w:rsidRDefault="00311D7B" w:rsidP="00F02ED2">
            <w:pPr>
              <w:jc w:val="both"/>
              <w:rPr>
                <w:b/>
              </w:rPr>
            </w:pPr>
            <w:r w:rsidRPr="00306925">
              <w:rPr>
                <w:b/>
              </w:rPr>
              <w:t>Doporučená literatura:</w:t>
            </w:r>
          </w:p>
          <w:p w:rsidR="00311D7B" w:rsidRPr="001D4578" w:rsidRDefault="00311D7B" w:rsidP="00F02ED2">
            <w:pPr>
              <w:jc w:val="both"/>
            </w:pPr>
            <w:r w:rsidRPr="001D4578">
              <w:t>ŠEFČÍK, Vladimír</w:t>
            </w:r>
            <w:r>
              <w:t>, 2013</w:t>
            </w:r>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311D7B" w:rsidRDefault="00311D7B" w:rsidP="00F02ED2">
            <w:pPr>
              <w:jc w:val="both"/>
              <w:rPr>
                <w:ins w:id="550" w:author="Dokulil Jiří" w:date="2018-11-19T02:03:00Z"/>
              </w:rPr>
            </w:pPr>
            <w:r>
              <w:t xml:space="preserve">VODÁKOVÁ, Jana, 2016. </w:t>
            </w:r>
            <w:r w:rsidRPr="000E002B">
              <w:rPr>
                <w:i/>
              </w:rPr>
              <w:t>Výkonnost a její měření ve veřejném sektoru</w:t>
            </w:r>
            <w:r>
              <w:t xml:space="preserve">. Praha: Wolters Kluver. ISBN </w:t>
            </w:r>
            <w:r w:rsidRPr="000E002B">
              <w:t>978-80-7552-013-5</w:t>
            </w:r>
          </w:p>
          <w:p w:rsidR="004D6CB0" w:rsidRDefault="004D6CB0">
            <w:pPr>
              <w:jc w:val="both"/>
            </w:pPr>
            <w:ins w:id="551" w:author="Dokulil Jiří" w:date="2018-11-19T02:03:00Z">
              <w:r>
                <w:t>Studijní materiály – LS Moodle (vyuka.flkr.utb.cz – kurz Ekonomika krizových situací)</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del w:id="552" w:author="Dokulil Jiří" w:date="2018-11-17T01:41:00Z">
              <w:r w:rsidDel="00C04369">
                <w:rPr>
                  <w:b/>
                </w:rPr>
                <w:delText> </w:delText>
              </w:r>
            </w:del>
            <w:ins w:id="553" w:author="Dokulil Jiří" w:date="2018-11-19T02:03:00Z">
              <w:r w:rsidR="004D6CB0">
                <w:rPr>
                  <w:b/>
                </w:rPr>
                <w:t> </w:t>
              </w:r>
            </w:ins>
            <w:r>
              <w:rPr>
                <w:b/>
              </w:rPr>
              <w:t>vyučujícím</w:t>
            </w:r>
          </w:p>
        </w:tc>
      </w:tr>
      <w:tr w:rsidR="00311D7B" w:rsidTr="00F02ED2">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rPr>
          <w:trHeight w:val="137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311D7B" w:rsidTr="00F02ED2">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rPr>
                <w:b/>
                <w:sz w:val="28"/>
              </w:rPr>
            </w:pPr>
            <w:r>
              <w:rPr>
                <w:b/>
                <w:sz w:val="28"/>
              </w:rPr>
              <w:lastRenderedPageBreak/>
              <w:t>B-III – Charakteristika studijního předmětu</w:t>
            </w:r>
          </w:p>
        </w:tc>
      </w:tr>
      <w:tr w:rsidR="00311D7B" w:rsidTr="00F02ED2">
        <w:tc>
          <w:tcPr>
            <w:tcW w:w="3086" w:type="dxa"/>
            <w:tcBorders>
              <w:top w:val="doub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A01EDF" w:rsidRDefault="00311D7B" w:rsidP="00F02ED2">
            <w:pPr>
              <w:jc w:val="both"/>
              <w:rPr>
                <w:b/>
              </w:rPr>
            </w:pPr>
            <w:r w:rsidRPr="00A01EDF">
              <w:rPr>
                <w:b/>
              </w:rPr>
              <w:t>Environmental hazards and health</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2/LS</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6</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CE158F" w:rsidP="00F02ED2">
            <w:pPr>
              <w:jc w:val="both"/>
            </w:pPr>
            <w:ins w:id="554" w:author="Dokulil Jiří" w:date="2018-11-18T17:05:00Z">
              <w:r>
                <w:t>p</w:t>
              </w:r>
            </w:ins>
            <w:del w:id="555" w:author="Dokulil Jiří" w:date="2018-11-18T17:05:00Z">
              <w:r w:rsidR="00311D7B" w:rsidDel="00CE158F">
                <w:delText>P</w:delText>
              </w:r>
            </w:del>
            <w:r w:rsidR="00311D7B">
              <w:t>řednášky, semináře</w:t>
            </w: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rsidR="00CE158F" w:rsidRDefault="00311D7B" w:rsidP="00F02ED2">
            <w:pPr>
              <w:jc w:val="both"/>
              <w:rPr>
                <w:ins w:id="556" w:author="Dokulil Jiří" w:date="2018-11-18T17:05:00Z"/>
              </w:rPr>
            </w:pPr>
            <w:del w:id="557" w:author="Dokulil Jiří" w:date="2018-11-18T17:05:00Z">
              <w:r w:rsidRPr="00623C83" w:rsidDel="00CE158F">
                <w:rPr>
                  <w:lang w:eastAsia="en-US"/>
                </w:rPr>
                <w:delText>Požadavkem pro ud</w:delText>
              </w:r>
              <w:r w:rsidRPr="00623C83" w:rsidDel="00CE158F">
                <w:rPr>
                  <w:rFonts w:eastAsia="TimesNewRoman"/>
                  <w:lang w:eastAsia="en-US"/>
                </w:rPr>
                <w:delText>ě</w:delText>
              </w:r>
              <w:r w:rsidRPr="00623C83" w:rsidDel="00CE158F">
                <w:rPr>
                  <w:lang w:eastAsia="en-US"/>
                </w:rPr>
                <w:delText>lení zápo</w:delText>
              </w:r>
              <w:r w:rsidRPr="00623C83" w:rsidDel="00CE158F">
                <w:rPr>
                  <w:rFonts w:eastAsia="TimesNewRoman"/>
                  <w:lang w:eastAsia="en-US"/>
                </w:rPr>
                <w:delText>č</w:delText>
              </w:r>
              <w:r w:rsidRPr="00623C83" w:rsidDel="00CE158F">
                <w:rPr>
                  <w:lang w:eastAsia="en-US"/>
                </w:rPr>
                <w:delText>tu je</w:delText>
              </w:r>
            </w:del>
            <w:ins w:id="558" w:author="Dokulil Jiří" w:date="2018-11-18T17:05:00Z">
              <w:r w:rsidR="00CE158F">
                <w:rPr>
                  <w:lang w:eastAsia="en-US"/>
                </w:rPr>
                <w:t>Požadavky k zápočtu -</w:t>
              </w:r>
            </w:ins>
            <w:r w:rsidRPr="00623C83">
              <w:rPr>
                <w:lang w:eastAsia="en-US"/>
              </w:rPr>
              <w:t xml:space="preserv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p>
          <w:p w:rsidR="00311D7B" w:rsidRPr="00F424D6" w:rsidRDefault="00311D7B" w:rsidP="00F62E24">
            <w:pPr>
              <w:jc w:val="both"/>
            </w:pPr>
            <w:del w:id="559" w:author="Dokulil Jiří" w:date="2018-11-18T17:05:00Z">
              <w:r w:rsidRPr="00623C83" w:rsidDel="00CE158F">
                <w:delText xml:space="preserve"> </w:delText>
              </w:r>
            </w:del>
            <w:del w:id="560" w:author="Dokulil Jiří" w:date="2018-11-18T17:42:00Z">
              <w:r w:rsidRPr="00623C83" w:rsidDel="00F62E24">
                <w:delText xml:space="preserve">Zkouška </w:delText>
              </w:r>
            </w:del>
            <w:ins w:id="561" w:author="Dokulil Jiří" w:date="2018-11-18T17:42:00Z">
              <w:r w:rsidR="00F62E24">
                <w:t>Průběh zkoušky</w:t>
              </w:r>
              <w:r w:rsidR="00F62E24" w:rsidRPr="00623C83">
                <w:t xml:space="preserve"> </w:t>
              </w:r>
            </w:ins>
            <w:r w:rsidRPr="00682757">
              <w:t>–</w:t>
            </w:r>
            <w:r w:rsidRPr="00623C83">
              <w:t xml:space="preserve"> </w:t>
            </w:r>
            <w:del w:id="562" w:author="Dokulil Jiří" w:date="2018-11-18T17:05:00Z">
              <w:r w:rsidRPr="00623C83" w:rsidDel="00CE158F">
                <w:delText>kombinovaná</w:delText>
              </w:r>
            </w:del>
            <w:ins w:id="563" w:author="Dokulil Jiří" w:date="2018-11-18T17:05:00Z">
              <w:r w:rsidR="00CE158F">
                <w:t>probíhá kombinovaně</w:t>
              </w:r>
            </w:ins>
            <w:r w:rsidRPr="00623C83">
              <w:t>.</w:t>
            </w:r>
          </w:p>
        </w:tc>
      </w:tr>
      <w:tr w:rsidR="00311D7B" w:rsidTr="00F02ED2">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prof. Ing. Vladimír Sedlařík, Ph.D.</w:t>
            </w:r>
          </w:p>
        </w:tc>
      </w:tr>
      <w:tr w:rsidR="00311D7B" w:rsidTr="00F02ED2">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110113">
            <w:pPr>
              <w:jc w:val="both"/>
            </w:pPr>
            <w:r w:rsidRPr="00D4222D">
              <w:t xml:space="preserve">Garant stanovuje koncepci předmětu, podílí se na přednáškách v rozsahu </w:t>
            </w:r>
            <w:r>
              <w:t>100</w:t>
            </w:r>
            <w:r w:rsidRPr="00D4222D">
              <w:t xml:space="preserve"> % a dále stanovuje koncepci </w:t>
            </w:r>
            <w:del w:id="564" w:author="PS" w:date="2018-11-24T17:31:00Z">
              <w:r w:rsidRPr="00D4222D" w:rsidDel="00110113">
                <w:delText xml:space="preserve">cvičení </w:delText>
              </w:r>
            </w:del>
            <w:ins w:id="565" w:author="PS" w:date="2018-11-24T17:31:00Z">
              <w:r w:rsidR="00110113">
                <w:t>seminářů</w:t>
              </w:r>
              <w:r w:rsidR="00110113" w:rsidRPr="00D4222D">
                <w:t xml:space="preserve"> </w:t>
              </w:r>
            </w:ins>
            <w:r w:rsidRPr="00D4222D">
              <w:t xml:space="preserve">a </w:t>
            </w:r>
            <w:del w:id="566" w:author="PS" w:date="2018-11-24T17:31:00Z">
              <w:r w:rsidRPr="00D4222D" w:rsidDel="00110113">
                <w:delText>dohlíží na jejich jednotné vedení.</w:delText>
              </w:r>
            </w:del>
            <w:ins w:id="567" w:author="PS" w:date="2018-11-24T17:31:00Z">
              <w:r w:rsidR="00110113">
                <w:t>vede je.</w:t>
              </w:r>
            </w:ins>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rsidR="00311D7B" w:rsidRDefault="00311D7B" w:rsidP="00CE158F">
            <w:pPr>
              <w:jc w:val="both"/>
            </w:pPr>
            <w:r>
              <w:t>prof. Ing. Vladimír Sedlařík, Ph.D. (</w:t>
            </w:r>
            <w:del w:id="568" w:author="Dokulil Jiří" w:date="2018-11-18T17:06:00Z">
              <w:r w:rsidDel="00CE158F">
                <w:delText>100 % - přednášky</w:delText>
              </w:r>
            </w:del>
            <w:ins w:id="569" w:author="Dokulil Jiří" w:date="2018-11-18T17:06:00Z">
              <w:r w:rsidR="00CE158F">
                <w:t>přednášející, vede semináře – 100 %</w:t>
              </w:r>
            </w:ins>
            <w:r>
              <w:t>)</w:t>
            </w:r>
          </w:p>
        </w:tc>
      </w:tr>
      <w:tr w:rsidR="00311D7B" w:rsidTr="00F02ED2">
        <w:trPr>
          <w:trHeight w:val="22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rsidR="00311D7B" w:rsidRDefault="00311D7B" w:rsidP="00F02ED2">
            <w:pPr>
              <w:jc w:val="both"/>
            </w:pPr>
          </w:p>
        </w:tc>
      </w:tr>
      <w:tr w:rsidR="00311D7B" w:rsidTr="00F02ED2">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rsidR="00311D7B" w:rsidRPr="00BF72DB" w:rsidRDefault="00311D7B" w:rsidP="00F02ED2">
            <w:pPr>
              <w:jc w:val="both"/>
            </w:pPr>
            <w:r w:rsidRPr="00BF72DB">
              <w:t>Studenti budou seznámeni s následujícími tématickými bloky (14 témat přednášek)</w:t>
            </w:r>
            <w:r>
              <w:t>:</w:t>
            </w:r>
          </w:p>
          <w:p w:rsidR="00311D7B" w:rsidRDefault="00311D7B" w:rsidP="00F02ED2"/>
          <w:p w:rsidR="00311D7B" w:rsidRPr="00494170" w:rsidRDefault="00311D7B">
            <w:pPr>
              <w:pStyle w:val="Odstavecseseznamem"/>
              <w:numPr>
                <w:ilvl w:val="0"/>
                <w:numId w:val="119"/>
              </w:numPr>
              <w:pPrChange w:id="570" w:author="PS" w:date="2018-11-24T17:31:00Z">
                <w:pPr>
                  <w:pStyle w:val="Odstavecseseznamem"/>
                  <w:numPr>
                    <w:numId w:val="42"/>
                  </w:numPr>
                  <w:ind w:hanging="360"/>
                </w:pPr>
              </w:pPrChange>
            </w:pPr>
            <w:r w:rsidRPr="00494170">
              <w:t>Potential adverse effects resulting from polluted air, water and soil.</w:t>
            </w:r>
          </w:p>
          <w:p w:rsidR="00311D7B" w:rsidRPr="00494170" w:rsidRDefault="00311D7B">
            <w:pPr>
              <w:pStyle w:val="Odstavecseseznamem"/>
              <w:numPr>
                <w:ilvl w:val="0"/>
                <w:numId w:val="119"/>
              </w:numPr>
              <w:pPrChange w:id="571" w:author="PS" w:date="2018-11-24T17:31:00Z">
                <w:pPr>
                  <w:pStyle w:val="Odstavecseseznamem"/>
                  <w:numPr>
                    <w:numId w:val="42"/>
                  </w:numPr>
                  <w:ind w:hanging="360"/>
                </w:pPr>
              </w:pPrChange>
            </w:pPr>
            <w:r w:rsidRPr="00494170">
              <w:t>Impact of noise and abnormal barometric pressure</w:t>
            </w:r>
            <w:r>
              <w:t>.</w:t>
            </w:r>
          </w:p>
          <w:p w:rsidR="00311D7B" w:rsidRPr="00494170" w:rsidRDefault="00311D7B">
            <w:pPr>
              <w:pStyle w:val="Odstavecseseznamem"/>
              <w:numPr>
                <w:ilvl w:val="0"/>
                <w:numId w:val="119"/>
              </w:numPr>
              <w:pPrChange w:id="572" w:author="PS" w:date="2018-11-24T17:31:00Z">
                <w:pPr>
                  <w:pStyle w:val="Odstavecseseznamem"/>
                  <w:numPr>
                    <w:numId w:val="42"/>
                  </w:numPr>
                  <w:ind w:hanging="360"/>
                </w:pPr>
              </w:pPrChange>
            </w:pPr>
            <w:r w:rsidRPr="00494170">
              <w:t>Impact of ionizing radiation</w:t>
            </w:r>
            <w:r>
              <w:t>.</w:t>
            </w:r>
          </w:p>
          <w:p w:rsidR="00311D7B" w:rsidRPr="00494170" w:rsidRDefault="00311D7B">
            <w:pPr>
              <w:pStyle w:val="Odstavecseseznamem"/>
              <w:numPr>
                <w:ilvl w:val="0"/>
                <w:numId w:val="119"/>
              </w:numPr>
              <w:pPrChange w:id="573" w:author="PS" w:date="2018-11-24T17:31:00Z">
                <w:pPr>
                  <w:pStyle w:val="Odstavecseseznamem"/>
                  <w:numPr>
                    <w:numId w:val="42"/>
                  </w:numPr>
                  <w:ind w:hanging="360"/>
                </w:pPr>
              </w:pPrChange>
            </w:pPr>
            <w:r w:rsidRPr="00494170">
              <w:t>Infectious diseases, epidemics, vaccination and increase resistance to antibiotics treatment.</w:t>
            </w:r>
          </w:p>
          <w:p w:rsidR="00311D7B" w:rsidRPr="00494170" w:rsidRDefault="00311D7B">
            <w:pPr>
              <w:pStyle w:val="Odstavecseseznamem"/>
              <w:numPr>
                <w:ilvl w:val="0"/>
                <w:numId w:val="119"/>
              </w:numPr>
              <w:pPrChange w:id="574" w:author="PS" w:date="2018-11-24T17:31:00Z">
                <w:pPr>
                  <w:pStyle w:val="Odstavecseseznamem"/>
                  <w:numPr>
                    <w:numId w:val="42"/>
                  </w:numPr>
                  <w:ind w:hanging="360"/>
                </w:pPr>
              </w:pPrChange>
            </w:pPr>
            <w:r w:rsidRPr="00494170">
              <w:t xml:space="preserve">Food safety and its impact on human health. </w:t>
            </w:r>
          </w:p>
          <w:p w:rsidR="00311D7B" w:rsidRPr="00494170" w:rsidRDefault="00311D7B">
            <w:pPr>
              <w:pStyle w:val="Odstavecseseznamem"/>
              <w:numPr>
                <w:ilvl w:val="0"/>
                <w:numId w:val="119"/>
              </w:numPr>
              <w:pPrChange w:id="575" w:author="PS" w:date="2018-11-24T17:31:00Z">
                <w:pPr>
                  <w:pStyle w:val="Odstavecseseznamem"/>
                  <w:numPr>
                    <w:numId w:val="42"/>
                  </w:numPr>
                  <w:ind w:hanging="360"/>
                </w:pPr>
              </w:pPrChange>
            </w:pPr>
            <w:r w:rsidRPr="00494170">
              <w:t>The risks associated with natural disasters.</w:t>
            </w:r>
          </w:p>
          <w:p w:rsidR="00311D7B" w:rsidRPr="00494170" w:rsidRDefault="00311D7B">
            <w:pPr>
              <w:pStyle w:val="Odstavecseseznamem"/>
              <w:numPr>
                <w:ilvl w:val="0"/>
                <w:numId w:val="119"/>
              </w:numPr>
              <w:pPrChange w:id="576" w:author="PS" w:date="2018-11-24T17:31:00Z">
                <w:pPr>
                  <w:pStyle w:val="Odstavecseseznamem"/>
                  <w:numPr>
                    <w:numId w:val="42"/>
                  </w:numPr>
                  <w:ind w:hanging="360"/>
                </w:pPr>
              </w:pPrChange>
            </w:pPr>
            <w:r w:rsidRPr="00494170">
              <w:t>Noncommunicable diseases.</w:t>
            </w:r>
          </w:p>
          <w:p w:rsidR="00311D7B" w:rsidRPr="00494170" w:rsidRDefault="00311D7B">
            <w:pPr>
              <w:pStyle w:val="Odstavecseseznamem"/>
              <w:numPr>
                <w:ilvl w:val="0"/>
                <w:numId w:val="119"/>
              </w:numPr>
              <w:pPrChange w:id="577" w:author="PS" w:date="2018-11-24T17:31:00Z">
                <w:pPr>
                  <w:pStyle w:val="Odstavecseseznamem"/>
                  <w:numPr>
                    <w:numId w:val="42"/>
                  </w:numPr>
                  <w:ind w:hanging="360"/>
                </w:pPr>
              </w:pPrChange>
            </w:pPr>
            <w:r w:rsidRPr="00494170">
              <w:t>Biotic factors in humans.</w:t>
            </w:r>
          </w:p>
          <w:p w:rsidR="00311D7B" w:rsidRPr="00494170" w:rsidRDefault="00311D7B">
            <w:pPr>
              <w:pStyle w:val="Odstavecseseznamem"/>
              <w:numPr>
                <w:ilvl w:val="0"/>
                <w:numId w:val="119"/>
              </w:numPr>
              <w:pPrChange w:id="578" w:author="PS" w:date="2018-11-24T17:31:00Z">
                <w:pPr>
                  <w:pStyle w:val="Odstavecseseznamem"/>
                  <w:numPr>
                    <w:numId w:val="42"/>
                  </w:numPr>
                  <w:ind w:hanging="360"/>
                </w:pPr>
              </w:pPrChange>
            </w:pPr>
            <w:r w:rsidRPr="00494170">
              <w:t>Labor environment and health.</w:t>
            </w:r>
          </w:p>
          <w:p w:rsidR="00311D7B" w:rsidRPr="00494170" w:rsidRDefault="00311D7B">
            <w:pPr>
              <w:pStyle w:val="Odstavecseseznamem"/>
              <w:numPr>
                <w:ilvl w:val="0"/>
                <w:numId w:val="119"/>
              </w:numPr>
              <w:pPrChange w:id="579" w:author="PS" w:date="2018-11-24T17:31:00Z">
                <w:pPr>
                  <w:pStyle w:val="Odstavecseseznamem"/>
                  <w:numPr>
                    <w:numId w:val="42"/>
                  </w:numPr>
                  <w:ind w:hanging="360"/>
                </w:pPr>
              </w:pPrChange>
            </w:pPr>
            <w:r w:rsidRPr="00494170">
              <w:t>The most common occupational diseases.</w:t>
            </w:r>
          </w:p>
          <w:p w:rsidR="00311D7B" w:rsidRPr="00494170" w:rsidRDefault="00311D7B">
            <w:pPr>
              <w:pStyle w:val="Odstavecseseznamem"/>
              <w:numPr>
                <w:ilvl w:val="0"/>
                <w:numId w:val="119"/>
              </w:numPr>
              <w:pPrChange w:id="580" w:author="PS" w:date="2018-11-24T17:31:00Z">
                <w:pPr>
                  <w:pStyle w:val="Odstavecseseznamem"/>
                  <w:numPr>
                    <w:numId w:val="42"/>
                  </w:numPr>
                  <w:ind w:hanging="360"/>
                </w:pPr>
              </w:pPrChange>
            </w:pPr>
            <w:r w:rsidRPr="00494170">
              <w:t>Stress management and preparedness for crisis situations.</w:t>
            </w:r>
          </w:p>
          <w:p w:rsidR="00311D7B" w:rsidRPr="00494170" w:rsidRDefault="00311D7B">
            <w:pPr>
              <w:pStyle w:val="Odstavecseseznamem"/>
              <w:numPr>
                <w:ilvl w:val="0"/>
                <w:numId w:val="119"/>
              </w:numPr>
              <w:pPrChange w:id="581" w:author="PS" w:date="2018-11-24T17:31:00Z">
                <w:pPr>
                  <w:pStyle w:val="Odstavecseseznamem"/>
                  <w:numPr>
                    <w:numId w:val="42"/>
                  </w:numPr>
                  <w:ind w:hanging="360"/>
                </w:pPr>
              </w:pPrChange>
            </w:pPr>
            <w:r w:rsidRPr="00494170">
              <w:t>Risk Factors of lifestyle.</w:t>
            </w:r>
          </w:p>
          <w:p w:rsidR="00311D7B" w:rsidRDefault="00311D7B">
            <w:pPr>
              <w:pStyle w:val="Odstavecseseznamem"/>
              <w:numPr>
                <w:ilvl w:val="0"/>
                <w:numId w:val="119"/>
              </w:numPr>
              <w:pPrChange w:id="582" w:author="PS" w:date="2018-11-24T17:31:00Z">
                <w:pPr>
                  <w:pStyle w:val="Odstavecseseznamem"/>
                  <w:numPr>
                    <w:numId w:val="42"/>
                  </w:numPr>
                  <w:ind w:hanging="360"/>
                </w:pPr>
              </w:pPrChange>
            </w:pPr>
            <w:r w:rsidRPr="00494170">
              <w:t xml:space="preserve">The effect of psychosocial factors on human health. </w:t>
            </w:r>
          </w:p>
          <w:p w:rsidR="00311D7B" w:rsidRPr="009F5181" w:rsidRDefault="00311D7B">
            <w:pPr>
              <w:pStyle w:val="Cislovani"/>
              <w:numPr>
                <w:ilvl w:val="0"/>
                <w:numId w:val="119"/>
              </w:numPr>
              <w:rPr>
                <w:bCs/>
              </w:rPr>
              <w:pPrChange w:id="583" w:author="PS" w:date="2018-11-24T17:31:00Z">
                <w:pPr>
                  <w:pStyle w:val="Cislovani"/>
                  <w:numPr>
                    <w:numId w:val="42"/>
                  </w:numPr>
                </w:pPr>
              </w:pPrChange>
            </w:pPr>
            <w:r w:rsidRPr="00494170">
              <w:t>Urban planning and housing - hygienic aspects.</w:t>
            </w:r>
            <w:r w:rsidRPr="00494170">
              <w:br/>
            </w:r>
          </w:p>
        </w:tc>
      </w:tr>
      <w:tr w:rsidR="00311D7B" w:rsidTr="00F02ED2">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rsidR="00311D7B" w:rsidRDefault="00311D7B" w:rsidP="00F02ED2">
            <w:pPr>
              <w:jc w:val="both"/>
            </w:pPr>
          </w:p>
        </w:tc>
      </w:tr>
      <w:tr w:rsidR="00311D7B" w:rsidTr="00F02ED2">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Pr="003F0B10" w:rsidRDefault="00311D7B" w:rsidP="00F02ED2">
            <w:pPr>
              <w:jc w:val="both"/>
              <w:rPr>
                <w:b/>
                <w:bCs/>
              </w:rPr>
            </w:pPr>
            <w:r w:rsidRPr="003F0B10">
              <w:rPr>
                <w:b/>
                <w:bCs/>
              </w:rPr>
              <w:t>Povinná:</w:t>
            </w:r>
          </w:p>
          <w:p w:rsidR="00311D7B" w:rsidRPr="003F0B10" w:rsidRDefault="00311D7B" w:rsidP="00F02ED2">
            <w:pPr>
              <w:autoSpaceDE w:val="0"/>
              <w:autoSpaceDN w:val="0"/>
              <w:adjustRightInd w:val="0"/>
              <w:jc w:val="both"/>
              <w:rPr>
                <w:b/>
                <w:bCs/>
              </w:rPr>
            </w:pPr>
            <w:r w:rsidRPr="003F0B10">
              <w:t xml:space="preserve">Kolektiv autorů. </w:t>
            </w:r>
            <w:r w:rsidRPr="003F0B10">
              <w:rPr>
                <w:i/>
                <w:iCs/>
              </w:rPr>
              <w:t xml:space="preserve">Lékařská biofyzika. </w:t>
            </w:r>
            <w:r w:rsidRPr="003F0B10">
              <w:t>Učební texty. Praha: Manus, 2000.</w:t>
            </w:r>
            <w:r>
              <w:t xml:space="preserve"> ISBN 80-902318-5-3.</w:t>
            </w:r>
          </w:p>
          <w:p w:rsidR="00311D7B" w:rsidRPr="003F0B10" w:rsidRDefault="00311D7B" w:rsidP="00F02ED2">
            <w:pPr>
              <w:autoSpaceDE w:val="0"/>
              <w:autoSpaceDN w:val="0"/>
              <w:adjustRightInd w:val="0"/>
              <w:jc w:val="both"/>
            </w:pPr>
            <w:r w:rsidRPr="003F0B10">
              <w:t xml:space="preserve">ROSINA, J., SLOUKA, V. </w:t>
            </w:r>
            <w:r w:rsidRPr="003F0B10">
              <w:rPr>
                <w:i/>
                <w:iCs/>
              </w:rPr>
              <w:t xml:space="preserve">Návody k praktickým cvičením z lékařské biofyziky. </w:t>
            </w:r>
            <w:r w:rsidRPr="003F0B10">
              <w:t>Praha: 2001.</w:t>
            </w:r>
          </w:p>
          <w:p w:rsidR="00311D7B" w:rsidRPr="0029679C" w:rsidRDefault="00311D7B" w:rsidP="00F02ED2">
            <w:pPr>
              <w:autoSpaceDE w:val="0"/>
              <w:autoSpaceDN w:val="0"/>
              <w:adjustRightInd w:val="0"/>
              <w:jc w:val="both"/>
              <w:rPr>
                <w:b/>
                <w:bCs/>
                <w:sz w:val="6"/>
                <w:szCs w:val="6"/>
              </w:rPr>
            </w:pPr>
          </w:p>
          <w:p w:rsidR="00311D7B" w:rsidRPr="003F0B10" w:rsidRDefault="00311D7B" w:rsidP="00F02ED2">
            <w:pPr>
              <w:rPr>
                <w:b/>
                <w:bCs/>
              </w:rPr>
            </w:pPr>
            <w:r w:rsidRPr="003F0B10">
              <w:rPr>
                <w:b/>
                <w:bCs/>
              </w:rPr>
              <w:t>Doporučená:</w:t>
            </w:r>
          </w:p>
          <w:p w:rsidR="00311D7B" w:rsidRPr="003F0B10" w:rsidRDefault="00311D7B" w:rsidP="00F02ED2">
            <w:pPr>
              <w:jc w:val="both"/>
            </w:pPr>
            <w:r w:rsidRPr="003F0B10">
              <w:t xml:space="preserve">ROSINA, J., KOLÁŘOVÁ, H., STANEK, J. </w:t>
            </w:r>
            <w:r w:rsidRPr="003F0B10">
              <w:rPr>
                <w:i/>
                <w:iCs/>
              </w:rPr>
              <w:t>Biofyzika pro studenty zdravotnických oborů</w:t>
            </w:r>
            <w:r w:rsidRPr="003F0B10">
              <w:t>. Praha: Grada, 2006. ISBN 978-80-247-4237-3.</w:t>
            </w:r>
          </w:p>
          <w:p w:rsidR="00311D7B" w:rsidRPr="003F0B10" w:rsidRDefault="00311D7B" w:rsidP="00F02ED2">
            <w:r w:rsidRPr="003F0B10">
              <w:t xml:space="preserve">NAVRÁTIL, L., ROSINA. J. </w:t>
            </w:r>
            <w:r w:rsidRPr="003F0B10">
              <w:rPr>
                <w:i/>
                <w:iCs/>
              </w:rPr>
              <w:t>Medicínská biofyzika</w:t>
            </w:r>
            <w:r w:rsidRPr="003F0B10">
              <w:t>. Praha: Grada. 2005. ISBN 80-247-1152-4.</w:t>
            </w:r>
          </w:p>
          <w:p w:rsidR="00311D7B" w:rsidRDefault="00311D7B" w:rsidP="00F02ED2"/>
        </w:tc>
      </w:tr>
      <w:tr w:rsidR="00311D7B" w:rsidTr="00F02ED2">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311D7B" w:rsidRDefault="00311D7B" w:rsidP="00F02ED2">
            <w:pPr>
              <w:jc w:val="center"/>
            </w:pPr>
            <w:del w:id="584" w:author="Dokulil Jiří" w:date="2018-11-18T17:06:00Z">
              <w:r w:rsidDel="00CE158F">
                <w:delText>20</w:delText>
              </w:r>
            </w:del>
            <w:ins w:id="585" w:author="Dokulil Jiří" w:date="2018-11-18T17:06:00Z">
              <w:r w:rsidR="00CE158F">
                <w:t>14</w:t>
              </w:r>
            </w:ins>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del w:id="586" w:author="Dokulil Jiří" w:date="2018-11-17T01:42:00Z">
              <w:r w:rsidDel="00C04369">
                <w:rPr>
                  <w:b/>
                </w:rPr>
                <w:delText> </w:delText>
              </w:r>
            </w:del>
            <w:ins w:id="587" w:author="Dokulil Jiří" w:date="2018-11-19T02:04:00Z">
              <w:r w:rsidR="004D6CB0">
                <w:rPr>
                  <w:b/>
                </w:rPr>
                <w:t> </w:t>
              </w:r>
            </w:ins>
            <w:r>
              <w:rPr>
                <w:b/>
              </w:rPr>
              <w:t>vyučujícím</w:t>
            </w:r>
          </w:p>
        </w:tc>
      </w:tr>
      <w:tr w:rsidR="00311D7B" w:rsidTr="00F02ED2">
        <w:trPr>
          <w:trHeight w:val="137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Pr="00DA37F8"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6F73EA" w:rsidTr="00F02ED2">
        <w:tc>
          <w:tcPr>
            <w:tcW w:w="3086" w:type="dxa"/>
            <w:tcBorders>
              <w:top w:val="double" w:sz="4" w:space="0" w:color="auto"/>
            </w:tcBorders>
            <w:shd w:val="clear" w:color="auto" w:fill="F7CAAC"/>
          </w:tcPr>
          <w:p w:rsidR="00311D7B" w:rsidRPr="006F73EA" w:rsidRDefault="00311D7B" w:rsidP="00F02ED2">
            <w:pPr>
              <w:jc w:val="both"/>
              <w:rPr>
                <w:b/>
              </w:rPr>
            </w:pPr>
            <w:r w:rsidRPr="006F73EA">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Exkurze</w:t>
            </w:r>
          </w:p>
        </w:tc>
      </w:tr>
      <w:tr w:rsidR="00311D7B" w:rsidRPr="006F73EA" w:rsidTr="00F02ED2">
        <w:trPr>
          <w:trHeight w:val="249"/>
        </w:trPr>
        <w:tc>
          <w:tcPr>
            <w:tcW w:w="3086" w:type="dxa"/>
            <w:shd w:val="clear" w:color="auto" w:fill="F7CAAC"/>
          </w:tcPr>
          <w:p w:rsidR="00311D7B" w:rsidRPr="006F73EA" w:rsidRDefault="00311D7B" w:rsidP="00F02ED2">
            <w:pPr>
              <w:jc w:val="both"/>
              <w:rPr>
                <w:b/>
              </w:rPr>
            </w:pPr>
            <w:r w:rsidRPr="006F73EA">
              <w:rPr>
                <w:b/>
              </w:rPr>
              <w:t>Typ předmětu</w:t>
            </w:r>
          </w:p>
        </w:tc>
        <w:tc>
          <w:tcPr>
            <w:tcW w:w="3406" w:type="dxa"/>
            <w:gridSpan w:val="4"/>
          </w:tcPr>
          <w:p w:rsidR="00311D7B" w:rsidRPr="006F73EA" w:rsidRDefault="00311D7B" w:rsidP="00F02ED2">
            <w:pPr>
              <w:jc w:val="both"/>
            </w:pPr>
            <w:r w:rsidRPr="006F73EA">
              <w:t xml:space="preserve">povinný </w:t>
            </w:r>
          </w:p>
        </w:tc>
        <w:tc>
          <w:tcPr>
            <w:tcW w:w="2695" w:type="dxa"/>
            <w:gridSpan w:val="2"/>
            <w:shd w:val="clear" w:color="auto" w:fill="F7CAAC"/>
          </w:tcPr>
          <w:p w:rsidR="00311D7B" w:rsidRPr="006F73EA" w:rsidRDefault="00311D7B" w:rsidP="00F02ED2">
            <w:pPr>
              <w:jc w:val="both"/>
            </w:pPr>
            <w:r w:rsidRPr="006F73EA">
              <w:rPr>
                <w:b/>
              </w:rPr>
              <w:t>doporučený ročník / semestr</w:t>
            </w:r>
          </w:p>
        </w:tc>
        <w:tc>
          <w:tcPr>
            <w:tcW w:w="668" w:type="dxa"/>
          </w:tcPr>
          <w:p w:rsidR="00311D7B" w:rsidRPr="006F73EA" w:rsidRDefault="00311D7B" w:rsidP="00F02ED2">
            <w:pPr>
              <w:jc w:val="both"/>
            </w:pPr>
            <w:r>
              <w:t>2/LS</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Rozsah studijního předmětu</w:t>
            </w:r>
          </w:p>
        </w:tc>
        <w:tc>
          <w:tcPr>
            <w:tcW w:w="1701" w:type="dxa"/>
            <w:gridSpan w:val="2"/>
          </w:tcPr>
          <w:p w:rsidR="00311D7B" w:rsidRPr="006F73EA" w:rsidRDefault="00311D7B" w:rsidP="00F02ED2">
            <w:pPr>
              <w:jc w:val="both"/>
            </w:pPr>
            <w:r>
              <w:t>20 hodin</w:t>
            </w:r>
          </w:p>
        </w:tc>
        <w:tc>
          <w:tcPr>
            <w:tcW w:w="889" w:type="dxa"/>
            <w:shd w:val="clear" w:color="auto" w:fill="F7CAAC"/>
          </w:tcPr>
          <w:p w:rsidR="00311D7B" w:rsidRPr="006F73EA" w:rsidRDefault="00311D7B" w:rsidP="00F02ED2">
            <w:pPr>
              <w:jc w:val="both"/>
              <w:rPr>
                <w:b/>
              </w:rPr>
            </w:pPr>
            <w:r w:rsidRPr="006F73EA">
              <w:rPr>
                <w:b/>
              </w:rPr>
              <w:t xml:space="preserve">hod. </w:t>
            </w:r>
          </w:p>
        </w:tc>
        <w:tc>
          <w:tcPr>
            <w:tcW w:w="816" w:type="dxa"/>
          </w:tcPr>
          <w:p w:rsidR="00311D7B" w:rsidRPr="006F73EA" w:rsidRDefault="00311D7B" w:rsidP="00F02ED2">
            <w:pPr>
              <w:jc w:val="both"/>
            </w:pPr>
            <w:r>
              <w:t>20</w:t>
            </w:r>
          </w:p>
        </w:tc>
        <w:tc>
          <w:tcPr>
            <w:tcW w:w="2156" w:type="dxa"/>
            <w:shd w:val="clear" w:color="auto" w:fill="F7CAAC"/>
          </w:tcPr>
          <w:p w:rsidR="00311D7B" w:rsidRPr="006F73EA" w:rsidRDefault="00311D7B" w:rsidP="00F02ED2">
            <w:pPr>
              <w:jc w:val="both"/>
              <w:rPr>
                <w:b/>
              </w:rPr>
            </w:pPr>
            <w:r w:rsidRPr="006F73EA">
              <w:rPr>
                <w:b/>
              </w:rPr>
              <w:t>Kreditů</w:t>
            </w:r>
          </w:p>
        </w:tc>
        <w:tc>
          <w:tcPr>
            <w:tcW w:w="1207" w:type="dxa"/>
            <w:gridSpan w:val="2"/>
          </w:tcPr>
          <w:p w:rsidR="00311D7B" w:rsidRPr="006F73EA" w:rsidRDefault="00311D7B" w:rsidP="00F02ED2">
            <w:pPr>
              <w:jc w:val="both"/>
            </w:pPr>
            <w:r>
              <w:t>2</w:t>
            </w:r>
          </w:p>
        </w:tc>
      </w:tr>
      <w:tr w:rsidR="00311D7B" w:rsidRPr="006F73EA" w:rsidTr="00F02ED2">
        <w:tc>
          <w:tcPr>
            <w:tcW w:w="3086" w:type="dxa"/>
            <w:shd w:val="clear" w:color="auto" w:fill="F7CAAC"/>
          </w:tcPr>
          <w:p w:rsidR="00311D7B" w:rsidRPr="006F73EA" w:rsidRDefault="00311D7B" w:rsidP="00F02ED2">
            <w:pPr>
              <w:rPr>
                <w:b/>
              </w:rPr>
            </w:pPr>
            <w:r w:rsidRPr="006F73EA">
              <w:rPr>
                <w:b/>
              </w:rPr>
              <w:t>Prerekvizity, korekvizity, ekvivalence</w:t>
            </w:r>
          </w:p>
        </w:tc>
        <w:tc>
          <w:tcPr>
            <w:tcW w:w="6769" w:type="dxa"/>
            <w:gridSpan w:val="7"/>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rPr>
                <w:b/>
              </w:rPr>
            </w:pPr>
            <w:r w:rsidRPr="006F73EA">
              <w:rPr>
                <w:b/>
              </w:rPr>
              <w:t>Způsob ověření studijních výsledků</w:t>
            </w:r>
          </w:p>
        </w:tc>
        <w:tc>
          <w:tcPr>
            <w:tcW w:w="3406" w:type="dxa"/>
            <w:gridSpan w:val="4"/>
          </w:tcPr>
          <w:p w:rsidR="00311D7B" w:rsidRPr="006F73EA" w:rsidRDefault="00CE158F" w:rsidP="00F02ED2">
            <w:pPr>
              <w:jc w:val="both"/>
            </w:pPr>
            <w:ins w:id="588" w:author="Dokulil Jiří" w:date="2018-11-18T17:06:00Z">
              <w:r>
                <w:t>z</w:t>
              </w:r>
            </w:ins>
            <w:del w:id="589" w:author="Dokulil Jiří" w:date="2018-11-18T17:06:00Z">
              <w:r w:rsidR="00C04369" w:rsidDel="00CE158F">
                <w:delText>Z</w:delText>
              </w:r>
            </w:del>
            <w:r w:rsidR="00311D7B" w:rsidRPr="006F73EA">
              <w:t>ápočet</w:t>
            </w:r>
          </w:p>
        </w:tc>
        <w:tc>
          <w:tcPr>
            <w:tcW w:w="2156" w:type="dxa"/>
            <w:shd w:val="clear" w:color="auto" w:fill="F7CAAC"/>
          </w:tcPr>
          <w:p w:rsidR="00311D7B" w:rsidRPr="006F73EA" w:rsidRDefault="00311D7B" w:rsidP="00F02ED2">
            <w:pPr>
              <w:jc w:val="both"/>
              <w:rPr>
                <w:b/>
              </w:rPr>
            </w:pPr>
            <w:r w:rsidRPr="006F73EA">
              <w:rPr>
                <w:b/>
              </w:rPr>
              <w:t>Forma výuky</w:t>
            </w:r>
          </w:p>
        </w:tc>
        <w:tc>
          <w:tcPr>
            <w:tcW w:w="1207" w:type="dxa"/>
            <w:gridSpan w:val="2"/>
          </w:tcPr>
          <w:p w:rsidR="00311D7B" w:rsidRPr="006F73EA" w:rsidRDefault="00CE158F" w:rsidP="00F02ED2">
            <w:pPr>
              <w:jc w:val="both"/>
            </w:pPr>
            <w:ins w:id="590" w:author="Dokulil Jiří" w:date="2018-11-18T17:07:00Z">
              <w:r>
                <w:t>e</w:t>
              </w:r>
            </w:ins>
            <w:del w:id="591" w:author="Dokulil Jiří" w:date="2018-11-18T17:07:00Z">
              <w:r w:rsidR="00311D7B" w:rsidDel="00CE158F">
                <w:delText>E</w:delText>
              </w:r>
            </w:del>
            <w:r w:rsidR="00311D7B">
              <w:t>xkurze</w:t>
            </w:r>
          </w:p>
        </w:tc>
      </w:tr>
      <w:tr w:rsidR="00311D7B" w:rsidRPr="006F73EA" w:rsidTr="00F02ED2">
        <w:tc>
          <w:tcPr>
            <w:tcW w:w="3086" w:type="dxa"/>
            <w:shd w:val="clear" w:color="auto" w:fill="F7CAAC"/>
          </w:tcPr>
          <w:p w:rsidR="00311D7B" w:rsidRPr="006F73EA" w:rsidRDefault="00311D7B" w:rsidP="00F02ED2">
            <w:pPr>
              <w:rPr>
                <w:b/>
              </w:rPr>
            </w:pPr>
            <w:r w:rsidRPr="006F73EA">
              <w:rPr>
                <w:b/>
              </w:rPr>
              <w:t>Forma způsobu ověření studijních výsledků a další požadavky na studenta</w:t>
            </w:r>
          </w:p>
        </w:tc>
        <w:tc>
          <w:tcPr>
            <w:tcW w:w="6769" w:type="dxa"/>
            <w:gridSpan w:val="7"/>
            <w:tcBorders>
              <w:bottom w:val="nil"/>
            </w:tcBorders>
          </w:tcPr>
          <w:p w:rsidR="00311D7B" w:rsidRPr="006F73EA" w:rsidRDefault="00311D7B" w:rsidP="00F02ED2">
            <w:r>
              <w:t>Studenti vypracovávají stručnou zprávu z exkurze.</w:t>
            </w:r>
          </w:p>
        </w:tc>
      </w:tr>
      <w:tr w:rsidR="00311D7B" w:rsidRPr="006F73EA" w:rsidTr="00F02ED2">
        <w:trPr>
          <w:trHeight w:val="554"/>
        </w:trPr>
        <w:tc>
          <w:tcPr>
            <w:tcW w:w="9855" w:type="dxa"/>
            <w:gridSpan w:val="8"/>
            <w:tcBorders>
              <w:top w:val="nil"/>
            </w:tcBorders>
          </w:tcPr>
          <w:p w:rsidR="00311D7B" w:rsidRPr="006F73EA" w:rsidRDefault="00311D7B" w:rsidP="00F02ED2">
            <w:pPr>
              <w:jc w:val="both"/>
            </w:pPr>
          </w:p>
        </w:tc>
      </w:tr>
      <w:tr w:rsidR="00311D7B" w:rsidRPr="006F73EA" w:rsidTr="00F02ED2">
        <w:trPr>
          <w:trHeight w:val="197"/>
        </w:trPr>
        <w:tc>
          <w:tcPr>
            <w:tcW w:w="3086" w:type="dxa"/>
            <w:tcBorders>
              <w:top w:val="nil"/>
            </w:tcBorders>
            <w:shd w:val="clear" w:color="auto" w:fill="F7CAAC"/>
          </w:tcPr>
          <w:p w:rsidR="00311D7B" w:rsidRPr="006F73EA" w:rsidRDefault="00311D7B" w:rsidP="00F02ED2">
            <w:pPr>
              <w:jc w:val="both"/>
              <w:rPr>
                <w:b/>
              </w:rPr>
            </w:pPr>
            <w:r w:rsidRPr="006F73EA">
              <w:rPr>
                <w:b/>
              </w:rPr>
              <w:t>Garant předmětu</w:t>
            </w:r>
          </w:p>
        </w:tc>
        <w:tc>
          <w:tcPr>
            <w:tcW w:w="6769" w:type="dxa"/>
            <w:gridSpan w:val="7"/>
            <w:tcBorders>
              <w:top w:val="nil"/>
            </w:tcBorders>
          </w:tcPr>
          <w:p w:rsidR="00311D7B" w:rsidRPr="006F73EA" w:rsidRDefault="00311D7B" w:rsidP="00F02ED2">
            <w:pPr>
              <w:jc w:val="both"/>
            </w:pPr>
            <w:r>
              <w:t>Ing. et Ing. Jiří Konečný, Ph.D.</w:t>
            </w:r>
          </w:p>
        </w:tc>
      </w:tr>
      <w:tr w:rsidR="00311D7B" w:rsidRPr="006F73EA" w:rsidTr="00F02ED2">
        <w:trPr>
          <w:trHeight w:val="243"/>
        </w:trPr>
        <w:tc>
          <w:tcPr>
            <w:tcW w:w="3086" w:type="dxa"/>
            <w:tcBorders>
              <w:top w:val="nil"/>
            </w:tcBorders>
            <w:shd w:val="clear" w:color="auto" w:fill="F7CAAC"/>
          </w:tcPr>
          <w:p w:rsidR="00311D7B" w:rsidRPr="006F73EA" w:rsidRDefault="00311D7B" w:rsidP="00F02ED2">
            <w:pPr>
              <w:rPr>
                <w:b/>
              </w:rPr>
            </w:pPr>
            <w:r w:rsidRPr="006F73EA">
              <w:rPr>
                <w:b/>
              </w:rPr>
              <w:t>Zapojení garanta do výuky předmětu</w:t>
            </w:r>
          </w:p>
        </w:tc>
        <w:tc>
          <w:tcPr>
            <w:tcW w:w="6769" w:type="dxa"/>
            <w:gridSpan w:val="7"/>
            <w:tcBorders>
              <w:top w:val="nil"/>
            </w:tcBorders>
          </w:tcPr>
          <w:p w:rsidR="00311D7B" w:rsidRPr="006F73EA" w:rsidRDefault="00311D7B" w:rsidP="00F02ED2">
            <w:pPr>
              <w:jc w:val="both"/>
            </w:pPr>
            <w:r w:rsidRPr="006F73EA">
              <w:t>Garant se</w:t>
            </w:r>
            <w:r>
              <w:t xml:space="preserve"> podílí na organizaci exkurzí. </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Vyučující</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554"/>
        </w:trPr>
        <w:tc>
          <w:tcPr>
            <w:tcW w:w="9855" w:type="dxa"/>
            <w:gridSpan w:val="8"/>
            <w:tcBorders>
              <w:top w:val="nil"/>
            </w:tcBorders>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Stručná anotace předmětu</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1691"/>
        </w:trPr>
        <w:tc>
          <w:tcPr>
            <w:tcW w:w="9855" w:type="dxa"/>
            <w:gridSpan w:val="8"/>
            <w:tcBorders>
              <w:top w:val="nil"/>
              <w:bottom w:val="single" w:sz="12" w:space="0" w:color="auto"/>
            </w:tcBorders>
          </w:tcPr>
          <w:p w:rsidR="00311D7B" w:rsidRDefault="00311D7B" w:rsidP="00F02ED2">
            <w:pPr>
              <w:autoSpaceDE w:val="0"/>
              <w:autoSpaceDN w:val="0"/>
              <w:adjustRightInd w:val="0"/>
              <w:jc w:val="both"/>
              <w:rPr>
                <w:color w:val="000000"/>
                <w:spacing w:val="-4"/>
              </w:rPr>
            </w:pPr>
            <w:r w:rsidRPr="006F73EA">
              <w:rPr>
                <w:color w:val="000000"/>
                <w:spacing w:val="-4"/>
              </w:rPr>
              <w:t xml:space="preserve">Cílem předmětu je umožnit </w:t>
            </w:r>
            <w:del w:id="592" w:author="Dokulil Jiří" w:date="2018-11-18T17:07:00Z">
              <w:r w:rsidRPr="006F73EA" w:rsidDel="00CE158F">
                <w:rPr>
                  <w:color w:val="000000"/>
                  <w:spacing w:val="-4"/>
                </w:rPr>
                <w:delText>absolvo</w:delText>
              </w:r>
              <w:r w:rsidDel="00CE158F">
                <w:rPr>
                  <w:color w:val="000000"/>
                  <w:spacing w:val="-4"/>
                </w:rPr>
                <w:delText>vat</w:delText>
              </w:r>
              <w:r w:rsidRPr="006F73EA" w:rsidDel="00CE158F">
                <w:rPr>
                  <w:color w:val="000000"/>
                  <w:spacing w:val="-4"/>
                </w:rPr>
                <w:delText xml:space="preserve"> </w:delText>
              </w:r>
              <w:r w:rsidDel="00CE158F">
                <w:rPr>
                  <w:color w:val="000000"/>
                  <w:spacing w:val="-4"/>
                </w:rPr>
                <w:delText>studentům</w:delText>
              </w:r>
            </w:del>
            <w:ins w:id="593" w:author="Dokulil Jiří" w:date="2018-11-18T17:07:00Z">
              <w:r w:rsidR="00CE158F">
                <w:rPr>
                  <w:color w:val="000000"/>
                  <w:spacing w:val="-4"/>
                </w:rPr>
                <w:t>studentům absolvovat</w:t>
              </w:r>
            </w:ins>
            <w:r>
              <w:rPr>
                <w:color w:val="000000"/>
                <w:spacing w:val="-4"/>
              </w:rPr>
              <w:t xml:space="preserve"> minimálně dvě až tři exkurze ve vybraných podnicích.  Tyto exkurze budou organizovány hromadně</w:t>
            </w:r>
            <w:del w:id="594" w:author="Dokulil Jiří" w:date="2018-11-18T17:07:00Z">
              <w:r w:rsidDel="00CE158F">
                <w:rPr>
                  <w:color w:val="000000"/>
                  <w:spacing w:val="-4"/>
                </w:rPr>
                <w:delText xml:space="preserve"> </w:delText>
              </w:r>
            </w:del>
            <w:r>
              <w:rPr>
                <w:color w:val="000000"/>
                <w:spacing w:val="-4"/>
              </w:rPr>
              <w:t xml:space="preserve"> s akcentem na </w:t>
            </w:r>
            <w:del w:id="595" w:author="Dokulil Jiří" w:date="2018-11-18T17:07:00Z">
              <w:r w:rsidDel="00CE158F">
                <w:rPr>
                  <w:color w:val="000000"/>
                  <w:spacing w:val="-4"/>
                </w:rPr>
                <w:delText xml:space="preserve">logistickou </w:delText>
              </w:r>
            </w:del>
            <w:r>
              <w:rPr>
                <w:color w:val="000000"/>
                <w:spacing w:val="-4"/>
              </w:rPr>
              <w:t>problematiku</w:t>
            </w:r>
            <w:ins w:id="596" w:author="Dokulil Jiří" w:date="2018-11-18T17:08:00Z">
              <w:r w:rsidR="00CE158F">
                <w:rPr>
                  <w:color w:val="000000"/>
                  <w:spacing w:val="-4"/>
                </w:rPr>
                <w:t xml:space="preserve"> Managementu rizik</w:t>
              </w:r>
            </w:ins>
            <w:r>
              <w:rPr>
                <w:color w:val="000000"/>
                <w:spacing w:val="-4"/>
              </w:rPr>
              <w:t>. Studenti se seznámí s chodem např. logistických či výrobních procesů uvnitř firmy</w:t>
            </w:r>
            <w:del w:id="597" w:author="Dokulil Jiří" w:date="2018-11-18T17:08:00Z">
              <w:r w:rsidDel="00CE158F">
                <w:rPr>
                  <w:color w:val="000000"/>
                  <w:spacing w:val="-4"/>
                </w:rPr>
                <w:delText>, nebo poznají</w:delText>
              </w:r>
            </w:del>
            <w:ins w:id="598" w:author="Dokulil Jiří" w:date="2018-11-18T17:09:00Z">
              <w:r w:rsidR="00CE158F">
                <w:rPr>
                  <w:color w:val="000000"/>
                  <w:spacing w:val="-4"/>
                </w:rPr>
                <w:t>, poznají</w:t>
              </w:r>
            </w:ins>
            <w:r>
              <w:rPr>
                <w:color w:val="000000"/>
                <w:spacing w:val="-4"/>
              </w:rPr>
              <w:t xml:space="preserve"> např. </w:t>
            </w:r>
            <w:del w:id="599" w:author="Dokulil Jiří" w:date="2018-11-18T17:09:00Z">
              <w:r w:rsidDel="00CE158F">
                <w:rPr>
                  <w:color w:val="000000"/>
                  <w:spacing w:val="-4"/>
                </w:rPr>
                <w:delText>teoretické metody plánování výroby</w:delText>
              </w:r>
            </w:del>
            <w:ins w:id="600" w:author="Dokulil Jiří" w:date="2018-11-18T17:09:00Z">
              <w:r w:rsidR="00CE158F">
                <w:rPr>
                  <w:color w:val="000000"/>
                  <w:spacing w:val="-4"/>
                </w:rPr>
                <w:t>dodržování zásad bezpečnosti práce</w:t>
              </w:r>
            </w:ins>
            <w:r>
              <w:rPr>
                <w:color w:val="000000"/>
                <w:spacing w:val="-4"/>
              </w:rPr>
              <w:t xml:space="preserve"> v realitě českých firem. </w:t>
            </w:r>
            <w:del w:id="601" w:author="Dokulil Jiří" w:date="2018-11-18T17:08:00Z">
              <w:r w:rsidDel="00CE158F">
                <w:rPr>
                  <w:color w:val="000000"/>
                  <w:spacing w:val="-4"/>
                </w:rPr>
                <w:delText xml:space="preserve"> </w:delText>
              </w:r>
            </w:del>
            <w:r>
              <w:rPr>
                <w:color w:val="000000"/>
                <w:spacing w:val="-4"/>
              </w:rPr>
              <w:t>Exkurze budou probíhat převážně ve firmách, které dlouhodobě spolupracují s</w:t>
            </w:r>
            <w:del w:id="602" w:author="Dokulil Jiří" w:date="2018-11-18T17:09:00Z">
              <w:r w:rsidDel="00CE158F">
                <w:rPr>
                  <w:color w:val="000000"/>
                  <w:spacing w:val="-4"/>
                </w:rPr>
                <w:delText> </w:delText>
              </w:r>
            </w:del>
            <w:ins w:id="603" w:author="Dokulil Jiří" w:date="2018-11-18T17:09:00Z">
              <w:r w:rsidR="00CE158F">
                <w:rPr>
                  <w:color w:val="000000"/>
                  <w:spacing w:val="-4"/>
                </w:rPr>
                <w:t> </w:t>
              </w:r>
            </w:ins>
            <w:r>
              <w:rPr>
                <w:color w:val="000000"/>
                <w:spacing w:val="-4"/>
              </w:rPr>
              <w:t>fakultou</w:t>
            </w:r>
            <w:ins w:id="604" w:author="Dokulil Jiří" w:date="2018-11-18T17:09:00Z">
              <w:r w:rsidR="00CE158F">
                <w:rPr>
                  <w:color w:val="000000"/>
                  <w:spacing w:val="-4"/>
                </w:rPr>
                <w:t>,</w:t>
              </w:r>
            </w:ins>
            <w:r>
              <w:rPr>
                <w:color w:val="000000"/>
                <w:spacing w:val="-4"/>
              </w:rPr>
              <w:t xml:space="preserve"> popř. </w:t>
            </w:r>
            <w:del w:id="605" w:author="Dokulil Jiří" w:date="2018-11-18T17:09:00Z">
              <w:r w:rsidDel="00CE158F">
                <w:rPr>
                  <w:color w:val="000000"/>
                  <w:spacing w:val="-4"/>
                </w:rPr>
                <w:delText xml:space="preserve"> </w:delText>
              </w:r>
            </w:del>
            <w:r>
              <w:rPr>
                <w:color w:val="000000"/>
                <w:spacing w:val="-4"/>
              </w:rPr>
              <w:t xml:space="preserve">s univerzitou. </w:t>
            </w:r>
            <w:del w:id="606" w:author="Dokulil Jiří" w:date="2018-11-18T17:09:00Z">
              <w:r w:rsidDel="00CE158F">
                <w:rPr>
                  <w:color w:val="000000"/>
                  <w:spacing w:val="-4"/>
                </w:rPr>
                <w:delText xml:space="preserve"> </w:delText>
              </w:r>
            </w:del>
            <w:r>
              <w:rPr>
                <w:color w:val="000000"/>
                <w:spacing w:val="-4"/>
              </w:rPr>
              <w:t xml:space="preserve">V rámci exkurzí budou dodržovány zásady bezpečnosti  na jednotlivých pracovištích. </w:t>
            </w:r>
          </w:p>
          <w:p w:rsidR="00311D7B" w:rsidRDefault="00311D7B" w:rsidP="00F02ED2">
            <w:pPr>
              <w:autoSpaceDE w:val="0"/>
              <w:autoSpaceDN w:val="0"/>
              <w:adjustRightInd w:val="0"/>
              <w:jc w:val="both"/>
            </w:pPr>
          </w:p>
          <w:p w:rsidR="00311D7B" w:rsidRDefault="00311D7B" w:rsidP="00F02ED2">
            <w:pPr>
              <w:jc w:val="both"/>
            </w:pPr>
          </w:p>
          <w:p w:rsidR="00311D7B" w:rsidRDefault="00311D7B" w:rsidP="00F02ED2">
            <w:pPr>
              <w:jc w:val="both"/>
            </w:pPr>
          </w:p>
          <w:p w:rsidR="00311D7B" w:rsidRPr="006F73EA" w:rsidRDefault="00311D7B" w:rsidP="00F02ED2">
            <w:pPr>
              <w:jc w:val="both"/>
            </w:pPr>
          </w:p>
        </w:tc>
      </w:tr>
      <w:tr w:rsidR="00311D7B" w:rsidRPr="006F73EA" w:rsidTr="00F02ED2">
        <w:trPr>
          <w:trHeight w:val="265"/>
        </w:trPr>
        <w:tc>
          <w:tcPr>
            <w:tcW w:w="3653" w:type="dxa"/>
            <w:gridSpan w:val="2"/>
            <w:tcBorders>
              <w:top w:val="nil"/>
            </w:tcBorders>
            <w:shd w:val="clear" w:color="auto" w:fill="F7CAAC"/>
          </w:tcPr>
          <w:p w:rsidR="00311D7B" w:rsidRPr="006F73EA" w:rsidRDefault="00311D7B" w:rsidP="00F02ED2">
            <w:pPr>
              <w:jc w:val="both"/>
            </w:pPr>
            <w:r w:rsidRPr="006F73EA">
              <w:rPr>
                <w:b/>
              </w:rPr>
              <w:t>Studijní literatura a studijní pomůcky</w:t>
            </w:r>
          </w:p>
        </w:tc>
        <w:tc>
          <w:tcPr>
            <w:tcW w:w="6202" w:type="dxa"/>
            <w:gridSpan w:val="6"/>
            <w:tcBorders>
              <w:top w:val="nil"/>
              <w:bottom w:val="nil"/>
            </w:tcBorders>
          </w:tcPr>
          <w:p w:rsidR="00311D7B" w:rsidRPr="006F73EA" w:rsidRDefault="00311D7B" w:rsidP="00F02ED2">
            <w:pPr>
              <w:jc w:val="both"/>
            </w:pPr>
          </w:p>
        </w:tc>
      </w:tr>
      <w:tr w:rsidR="00311D7B" w:rsidRPr="006F73EA" w:rsidTr="00F02ED2">
        <w:trPr>
          <w:trHeight w:val="1137"/>
        </w:trPr>
        <w:tc>
          <w:tcPr>
            <w:tcW w:w="9855" w:type="dxa"/>
            <w:gridSpan w:val="8"/>
            <w:tcBorders>
              <w:top w:val="nil"/>
            </w:tcBorders>
          </w:tcPr>
          <w:p w:rsidR="00311D7B" w:rsidRPr="006F73EA" w:rsidRDefault="00311D7B" w:rsidP="00F02ED2">
            <w:pPr>
              <w:jc w:val="both"/>
            </w:pPr>
            <w:r>
              <w:t>--</w:t>
            </w:r>
          </w:p>
        </w:tc>
      </w:tr>
      <w:tr w:rsidR="00311D7B" w:rsidRPr="006F73EA"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Pr="006F73EA" w:rsidRDefault="00311D7B" w:rsidP="00F02ED2">
            <w:pPr>
              <w:jc w:val="center"/>
              <w:rPr>
                <w:b/>
              </w:rPr>
            </w:pPr>
            <w:r w:rsidRPr="006F73EA">
              <w:rPr>
                <w:b/>
              </w:rPr>
              <w:t>Informace ke kombinované nebo distanční formě</w:t>
            </w:r>
          </w:p>
        </w:tc>
      </w:tr>
      <w:tr w:rsidR="00311D7B" w:rsidRPr="006F73EA" w:rsidTr="00F02ED2">
        <w:tc>
          <w:tcPr>
            <w:tcW w:w="4787" w:type="dxa"/>
            <w:gridSpan w:val="3"/>
            <w:tcBorders>
              <w:top w:val="single" w:sz="2" w:space="0" w:color="auto"/>
            </w:tcBorders>
            <w:shd w:val="clear" w:color="auto" w:fill="F7CAAC"/>
          </w:tcPr>
          <w:p w:rsidR="00311D7B" w:rsidRPr="006F73EA" w:rsidRDefault="00311D7B" w:rsidP="00F02ED2">
            <w:pPr>
              <w:jc w:val="both"/>
            </w:pPr>
            <w:r w:rsidRPr="006F73EA">
              <w:rPr>
                <w:b/>
              </w:rPr>
              <w:t>Rozsah konzultací (soustředění)</w:t>
            </w:r>
          </w:p>
        </w:tc>
        <w:tc>
          <w:tcPr>
            <w:tcW w:w="889" w:type="dxa"/>
            <w:tcBorders>
              <w:top w:val="single" w:sz="2" w:space="0" w:color="auto"/>
            </w:tcBorders>
          </w:tcPr>
          <w:p w:rsidR="00311D7B" w:rsidRPr="006F73EA" w:rsidRDefault="00311D7B" w:rsidP="00F02ED2">
            <w:pPr>
              <w:jc w:val="both"/>
            </w:pPr>
          </w:p>
        </w:tc>
        <w:tc>
          <w:tcPr>
            <w:tcW w:w="4179" w:type="dxa"/>
            <w:gridSpan w:val="4"/>
            <w:tcBorders>
              <w:top w:val="single" w:sz="2" w:space="0" w:color="auto"/>
            </w:tcBorders>
            <w:shd w:val="clear" w:color="auto" w:fill="F7CAAC"/>
          </w:tcPr>
          <w:p w:rsidR="00311D7B" w:rsidRPr="006F73EA" w:rsidRDefault="00311D7B" w:rsidP="00F02ED2">
            <w:pPr>
              <w:jc w:val="both"/>
              <w:rPr>
                <w:b/>
              </w:rPr>
            </w:pPr>
            <w:r w:rsidRPr="006F73EA">
              <w:rPr>
                <w:b/>
              </w:rPr>
              <w:t xml:space="preserve">hodin </w:t>
            </w:r>
          </w:p>
        </w:tc>
      </w:tr>
      <w:tr w:rsidR="00311D7B" w:rsidRPr="006F73EA" w:rsidTr="00F02ED2">
        <w:tc>
          <w:tcPr>
            <w:tcW w:w="9855" w:type="dxa"/>
            <w:gridSpan w:val="8"/>
            <w:shd w:val="clear" w:color="auto" w:fill="F7CAAC"/>
          </w:tcPr>
          <w:p w:rsidR="00311D7B" w:rsidRPr="006F73EA" w:rsidRDefault="00311D7B" w:rsidP="00F02ED2">
            <w:pPr>
              <w:jc w:val="both"/>
              <w:rPr>
                <w:b/>
              </w:rPr>
            </w:pPr>
            <w:r w:rsidRPr="006F73EA">
              <w:rPr>
                <w:b/>
              </w:rPr>
              <w:t>Informace o způsobu kontaktu s</w:t>
            </w:r>
            <w:del w:id="607" w:author="Dokulil Jiří" w:date="2018-11-17T01:42:00Z">
              <w:r w:rsidDel="00C04369">
                <w:rPr>
                  <w:b/>
                </w:rPr>
                <w:delText> </w:delText>
              </w:r>
            </w:del>
            <w:ins w:id="608" w:author="Dokulil Jiří" w:date="2018-11-19T02:04:00Z">
              <w:r w:rsidR="004D6CB0">
                <w:rPr>
                  <w:b/>
                </w:rPr>
                <w:t> </w:t>
              </w:r>
            </w:ins>
            <w:r w:rsidRPr="006F73EA">
              <w:rPr>
                <w:b/>
              </w:rPr>
              <w:t>vyučujícím</w:t>
            </w:r>
          </w:p>
        </w:tc>
      </w:tr>
      <w:tr w:rsidR="00311D7B" w:rsidRPr="006F73EA" w:rsidTr="00F02ED2">
        <w:trPr>
          <w:trHeight w:val="1373"/>
        </w:trPr>
        <w:tc>
          <w:tcPr>
            <w:tcW w:w="9855" w:type="dxa"/>
            <w:gridSpan w:val="8"/>
          </w:tcPr>
          <w:p w:rsidR="00311D7B" w:rsidRPr="006F73EA" w:rsidRDefault="00311D7B" w:rsidP="00F02ED2">
            <w:pPr>
              <w:jc w:val="both"/>
            </w:pPr>
            <w:r>
              <w:t>--</w:t>
            </w:r>
          </w:p>
        </w:tc>
      </w:tr>
    </w:tbl>
    <w:p w:rsidR="00311D7B" w:rsidRPr="00DA37F8" w:rsidRDefault="00311D7B" w:rsidP="00311D7B"/>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Default="00311D7B" w:rsidP="00311D7B">
      <w:pPr>
        <w:rPr>
          <w:lang w:val="pl-PL"/>
        </w:rPr>
      </w:pPr>
    </w:p>
    <w:p w:rsidR="00311D7B" w:rsidRPr="00DA37F8" w:rsidRDefault="00311D7B" w:rsidP="00311D7B">
      <w:pPr>
        <w:rPr>
          <w:lang w:val="pl-PL"/>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560"/>
        <w:gridCol w:w="108"/>
      </w:tblGrid>
      <w:tr w:rsidR="00311D7B" w:rsidTr="00F02ED2">
        <w:tc>
          <w:tcPr>
            <w:tcW w:w="9855" w:type="dxa"/>
            <w:gridSpan w:val="9"/>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8"/>
            <w:tcBorders>
              <w:top w:val="double" w:sz="4" w:space="0" w:color="auto"/>
            </w:tcBorders>
          </w:tcPr>
          <w:p w:rsidR="00311D7B" w:rsidRPr="00201B93" w:rsidRDefault="00311D7B" w:rsidP="00F02ED2">
            <w:pPr>
              <w:jc w:val="both"/>
              <w:rPr>
                <w:b/>
              </w:rPr>
            </w:pPr>
            <w:r w:rsidRPr="00201B93">
              <w:rPr>
                <w:b/>
              </w:rPr>
              <w:t>Fyzika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E158F" w:rsidP="00F02ED2">
            <w:pPr>
              <w:jc w:val="both"/>
            </w:pPr>
            <w:ins w:id="609" w:author="Dokulil Jiří" w:date="2018-11-18T17:09:00Z">
              <w:r>
                <w:t>p</w:t>
              </w:r>
            </w:ins>
            <w:del w:id="610" w:author="Dokulil Jiří" w:date="2018-11-18T17:09:00Z">
              <w:r w:rsidR="00311D7B" w:rsidDel="00CE158F">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gridSpan w:val="2"/>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110113">
            <w:pPr>
              <w:jc w:val="both"/>
            </w:pPr>
            <w:r>
              <w:t xml:space="preserve">28p – </w:t>
            </w:r>
            <w:del w:id="611" w:author="PS" w:date="2018-11-24T17:34:00Z">
              <w:r w:rsidDel="00110113">
                <w:delText>28c</w:delText>
              </w:r>
            </w:del>
            <w:ins w:id="612" w:author="PS" w:date="2018-11-24T17:34:00Z">
              <w:r w:rsidR="00110113">
                <w:t>28s</w:t>
              </w:r>
            </w:ins>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3"/>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8"/>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3"/>
          </w:tcPr>
          <w:p w:rsidR="00311D7B" w:rsidDel="00CE158F" w:rsidRDefault="004D6CB0" w:rsidP="00F02ED2">
            <w:pPr>
              <w:jc w:val="both"/>
              <w:rPr>
                <w:del w:id="613" w:author="Dokulil Jiří" w:date="2018-11-18T17:12:00Z"/>
              </w:rPr>
            </w:pPr>
            <w:ins w:id="614" w:author="Dokulil Jiří" w:date="2018-11-19T02:04:00Z">
              <w:r>
                <w:t>p</w:t>
              </w:r>
            </w:ins>
            <w:del w:id="615" w:author="Dokulil Jiří" w:date="2018-11-19T02:04:00Z">
              <w:r w:rsidR="00CE158F" w:rsidDel="004D6CB0">
                <w:delText>P</w:delText>
              </w:r>
            </w:del>
            <w:r w:rsidR="00311D7B">
              <w:t>řednášky</w:t>
            </w:r>
            <w:ins w:id="616" w:author="Dokulil Jiří" w:date="2018-11-18T17:12:00Z">
              <w:r w:rsidR="00CE158F">
                <w:t>, semináře</w:t>
              </w:r>
            </w:ins>
          </w:p>
          <w:p w:rsidR="00311D7B" w:rsidRDefault="00311D7B" w:rsidP="00F02ED2">
            <w:pPr>
              <w:jc w:val="both"/>
            </w:pPr>
            <w:del w:id="617" w:author="Dokulil Jiří" w:date="2018-11-18T17:12:00Z">
              <w:r w:rsidDel="00CE158F">
                <w:delText>cvičení</w:delText>
              </w:r>
            </w:del>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8"/>
            <w:tcBorders>
              <w:bottom w:val="nil"/>
            </w:tcBorders>
          </w:tcPr>
          <w:p w:rsidR="00311D7B" w:rsidDel="00CE158F" w:rsidRDefault="00311D7B" w:rsidP="00F02ED2">
            <w:pPr>
              <w:jc w:val="both"/>
              <w:rPr>
                <w:del w:id="618" w:author="Dokulil Jiří" w:date="2018-11-18T17:10:00Z"/>
              </w:rPr>
            </w:pPr>
            <w:del w:id="619" w:author="Dokulil Jiří" w:date="2018-11-18T17:10:00Z">
              <w:r w:rsidDel="00CE158F">
                <w:delText>80% účast na cvičeních.</w:delText>
              </w:r>
            </w:del>
          </w:p>
          <w:p w:rsidR="00311D7B" w:rsidRDefault="00311D7B" w:rsidP="00F62E24">
            <w:del w:id="620" w:author="Dokulil Jiří" w:date="2018-11-18T17:10:00Z">
              <w:r w:rsidDel="00CE158F">
                <w:delText>Zápočet:</w:delText>
              </w:r>
            </w:del>
            <w:ins w:id="621" w:author="Dokulil Jiří" w:date="2018-11-18T17:10:00Z">
              <w:r w:rsidR="00CE158F">
                <w:t xml:space="preserve">Požadavky k zápočtu – 80% účast na </w:t>
              </w:r>
            </w:ins>
            <w:ins w:id="622" w:author="Dokulil Jiří" w:date="2018-11-18T17:12:00Z">
              <w:r w:rsidR="00CE158F">
                <w:t>seminářích</w:t>
              </w:r>
            </w:ins>
            <w:ins w:id="623" w:author="Dokulil Jiří" w:date="2018-11-18T17:10:00Z">
              <w:r w:rsidR="00CE158F">
                <w:t>,</w:t>
              </w:r>
            </w:ins>
            <w:r>
              <w:t xml:space="preserve"> získání dostatečného počtu bodů </w:t>
            </w:r>
            <w:ins w:id="624" w:author="Dokulil Jiří" w:date="2018-11-18T17:12:00Z">
              <w:r w:rsidR="00CE158F">
                <w:t>na seminářích</w:t>
              </w:r>
            </w:ins>
            <w:del w:id="625" w:author="Dokulil Jiří" w:date="2018-11-18T17:10:00Z">
              <w:r w:rsidDel="00CE158F">
                <w:delText>ze seminářů</w:delText>
              </w:r>
            </w:del>
            <w:r>
              <w:t xml:space="preserve">. </w:t>
            </w:r>
            <w:r>
              <w:br/>
            </w:r>
            <w:del w:id="626" w:author="Dokulil Jiří" w:date="2018-11-18T17:10:00Z">
              <w:r w:rsidDel="00CE158F">
                <w:delText>Zkouška:</w:delText>
              </w:r>
            </w:del>
            <w:ins w:id="627" w:author="Dokulil Jiří" w:date="2018-11-18T17:43:00Z">
              <w:r w:rsidR="00F62E24">
                <w:t>Průběh zkoušky</w:t>
              </w:r>
            </w:ins>
            <w:ins w:id="628" w:author="Dokulil Jiří" w:date="2018-11-18T17:10:00Z">
              <w:r w:rsidR="00CE158F">
                <w:t xml:space="preserve"> </w:t>
              </w:r>
            </w:ins>
            <w:ins w:id="629" w:author="Dokulil Jiří" w:date="2018-11-18T17:43:00Z">
              <w:r w:rsidR="00F62E24">
                <w:t>–</w:t>
              </w:r>
            </w:ins>
            <w:r>
              <w:t xml:space="preserve"> </w:t>
            </w:r>
            <w:ins w:id="630" w:author="Dokulil Jiří" w:date="2018-11-18T17:43:00Z">
              <w:r w:rsidR="00F62E24">
                <w:t xml:space="preserve">otestování </w:t>
              </w:r>
            </w:ins>
            <w:r>
              <w:t>znalost</w:t>
            </w:r>
            <w:ins w:id="631" w:author="Dokulil Jiří" w:date="2018-11-18T17:43:00Z">
              <w:r w:rsidR="00F62E24">
                <w:t>i</w:t>
              </w:r>
            </w:ins>
            <w:r>
              <w:t xml:space="preserve"> všech témat dle sylabu. </w:t>
            </w:r>
            <w:del w:id="632" w:author="Dokulil Jiří" w:date="2018-11-18T17:10:00Z">
              <w:r w:rsidDel="00CE158F">
                <w:delText>Základní předpoklad pro složení zkoušky je udělený zápočet.</w:delText>
              </w:r>
            </w:del>
          </w:p>
        </w:tc>
      </w:tr>
      <w:tr w:rsidR="00311D7B" w:rsidTr="00F02ED2">
        <w:trPr>
          <w:trHeight w:val="284"/>
        </w:trPr>
        <w:tc>
          <w:tcPr>
            <w:tcW w:w="9855" w:type="dxa"/>
            <w:gridSpan w:val="9"/>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8"/>
            <w:tcBorders>
              <w:top w:val="nil"/>
            </w:tcBorders>
          </w:tcPr>
          <w:p w:rsidR="00311D7B" w:rsidRDefault="00311D7B" w:rsidP="00F02ED2">
            <w:pPr>
              <w:jc w:val="both"/>
            </w:pPr>
            <w:r>
              <w:t>doc. RNDr. Petr Ponížil,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8"/>
            <w:tcBorders>
              <w:top w:val="nil"/>
            </w:tcBorders>
          </w:tcPr>
          <w:p w:rsidR="00311D7B" w:rsidRDefault="00311D7B" w:rsidP="00110113">
            <w:pPr>
              <w:jc w:val="both"/>
            </w:pPr>
            <w:r>
              <w:t xml:space="preserve">Garant stanovuje koncepci předmětu, podílí se na přednáškách v rozsahu 50 % a dále stanovuje koncepci </w:t>
            </w:r>
            <w:del w:id="633" w:author="PS" w:date="2018-11-24T17:34:00Z">
              <w:r w:rsidDel="00110113">
                <w:delText>cvičení</w:delText>
              </w:r>
            </w:del>
            <w:ins w:id="634" w:author="PS" w:date="2018-11-24T17:34:00Z">
              <w:r w:rsidR="00110113">
                <w:t>seminářů</w:t>
              </w:r>
            </w:ins>
            <w:ins w:id="635" w:author="PS" w:date="2018-11-24T17:32:00Z">
              <w:r w:rsidR="00110113">
                <w:t>, vede je</w:t>
              </w:r>
            </w:ins>
            <w:r>
              <w:t xml:space="preserve"> 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8"/>
            <w:tcBorders>
              <w:bottom w:val="nil"/>
            </w:tcBorders>
          </w:tcPr>
          <w:p w:rsidR="00311D7B" w:rsidRDefault="00311D7B" w:rsidP="00F02ED2">
            <w:pPr>
              <w:jc w:val="both"/>
            </w:pPr>
          </w:p>
        </w:tc>
      </w:tr>
      <w:tr w:rsidR="00311D7B" w:rsidRPr="00504341" w:rsidTr="00F02ED2">
        <w:trPr>
          <w:trHeight w:val="554"/>
        </w:trPr>
        <w:tc>
          <w:tcPr>
            <w:tcW w:w="9855" w:type="dxa"/>
            <w:gridSpan w:val="9"/>
            <w:tcBorders>
              <w:top w:val="nil"/>
            </w:tcBorders>
          </w:tcPr>
          <w:p w:rsidR="00311D7B" w:rsidRPr="00201B93" w:rsidRDefault="00311D7B" w:rsidP="00F02ED2">
            <w:pPr>
              <w:jc w:val="both"/>
            </w:pPr>
            <w:r w:rsidRPr="00201B93">
              <w:t>doc. RNDr. Petr Ponížil, CSc.</w:t>
            </w:r>
            <w:del w:id="636" w:author="Dokulil Jiří" w:date="2018-11-18T17:11:00Z">
              <w:r w:rsidRPr="00201B93" w:rsidDel="00CE158F">
                <w:delText>, – přednášky  (50 %)</w:delText>
              </w:r>
            </w:del>
            <w:ins w:id="637" w:author="Dokulil Jiří" w:date="2018-11-18T17:11:00Z">
              <w:r w:rsidR="00CE158F">
                <w:t xml:space="preserve"> (přednášející, vede </w:t>
              </w:r>
            </w:ins>
            <w:ins w:id="638" w:author="Dokulil Jiří" w:date="2018-11-18T17:12:00Z">
              <w:r w:rsidR="00CE158F">
                <w:t>semináře</w:t>
              </w:r>
            </w:ins>
            <w:ins w:id="639" w:author="Dokulil Jiří" w:date="2018-11-18T17:11:00Z">
              <w:r w:rsidR="00CE158F">
                <w:t xml:space="preserve"> – 50 %)</w:t>
              </w:r>
            </w:ins>
          </w:p>
          <w:p w:rsidR="00311D7B" w:rsidRPr="00504341" w:rsidRDefault="00311D7B" w:rsidP="00110113">
            <w:pPr>
              <w:jc w:val="both"/>
              <w:rPr>
                <w:color w:val="FF0000"/>
              </w:rPr>
            </w:pPr>
            <w:r w:rsidRPr="00201B93">
              <w:t xml:space="preserve">RNDr. Marta Sližová, Ph.D. </w:t>
            </w:r>
            <w:del w:id="640" w:author="Dokulil Jiří" w:date="2018-11-18T17:12:00Z">
              <w:r w:rsidRPr="00201B93" w:rsidDel="00CE158F">
                <w:delText>– přednášky  (50 %)</w:delText>
              </w:r>
            </w:del>
            <w:ins w:id="641" w:author="Dokulil Jiří" w:date="2018-11-18T17:12:00Z">
              <w:r w:rsidR="00CE158F">
                <w:t xml:space="preserve">(přednášející, vede semináře </w:t>
              </w:r>
            </w:ins>
            <w:ins w:id="642" w:author="Dokulil Jiří" w:date="2018-11-18T17:13:00Z">
              <w:r w:rsidR="00CE158F">
                <w:t>–</w:t>
              </w:r>
            </w:ins>
            <w:ins w:id="643" w:author="Dokulil Jiří" w:date="2018-11-18T17:12:00Z">
              <w:r w:rsidR="00CE158F">
                <w:t xml:space="preserve"> 50 </w:t>
              </w:r>
            </w:ins>
            <w:ins w:id="644" w:author="Dokulil Jiří" w:date="2018-11-18T17:13:00Z">
              <w:r w:rsidR="00CE158F">
                <w:t>%)</w:t>
              </w:r>
            </w:ins>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8"/>
            <w:tcBorders>
              <w:bottom w:val="nil"/>
            </w:tcBorders>
          </w:tcPr>
          <w:p w:rsidR="00311D7B" w:rsidRDefault="00311D7B" w:rsidP="00F02ED2">
            <w:pPr>
              <w:jc w:val="both"/>
            </w:pPr>
          </w:p>
        </w:tc>
      </w:tr>
      <w:tr w:rsidR="00311D7B" w:rsidTr="00F02ED2">
        <w:trPr>
          <w:trHeight w:val="3938"/>
        </w:trPr>
        <w:tc>
          <w:tcPr>
            <w:tcW w:w="9855" w:type="dxa"/>
            <w:gridSpan w:val="9"/>
            <w:tcBorders>
              <w:top w:val="nil"/>
              <w:bottom w:val="single" w:sz="12" w:space="0" w:color="auto"/>
            </w:tcBorders>
          </w:tcPr>
          <w:p w:rsidR="00311D7B" w:rsidRDefault="00311D7B" w:rsidP="00F02ED2">
            <w:pPr>
              <w:autoSpaceDE w:val="0"/>
              <w:autoSpaceDN w:val="0"/>
              <w:adjustRightInd w:val="0"/>
              <w:jc w:val="both"/>
              <w:rPr>
                <w:ins w:id="645" w:author="Dokulil Jiří" w:date="2018-11-18T17:13:00Z"/>
              </w:rPr>
            </w:pPr>
            <w:r>
              <w:t>Cílem předmětu je prohloubení a rozšíření středoškolského kurzu fyziky s cílem potlačit rozdíly ve výchozích fyzikálních znalostech studentů a položit základ pro další studium pokročilejších fyzikálně chemických partií. Předmět se zaměřuje na problematiku: kinematika, dynamika, mechanika kapalin a plynů, termodynamika, elektřina, magnetismus a optika. Dalším cílem je vztah fyziky k technickým předmětům, přístup k řešení základních technických problémů, osvojení fyzikálních pojmů a zákonitostí.</w:t>
            </w:r>
          </w:p>
          <w:p w:rsidR="00CE158F" w:rsidRDefault="00CE158F" w:rsidP="00F02ED2">
            <w:pPr>
              <w:autoSpaceDE w:val="0"/>
              <w:autoSpaceDN w:val="0"/>
              <w:adjustRightInd w:val="0"/>
              <w:jc w:val="both"/>
            </w:pPr>
          </w:p>
          <w:p w:rsidR="00311D7B" w:rsidRPr="00836BE9" w:rsidRDefault="00311D7B" w:rsidP="00F02ED2">
            <w:pPr>
              <w:autoSpaceDE w:val="0"/>
              <w:autoSpaceDN w:val="0"/>
              <w:adjustRightInd w:val="0"/>
              <w:jc w:val="both"/>
              <w:rPr>
                <w:u w:val="single"/>
              </w:rPr>
            </w:pPr>
            <w:r w:rsidRPr="00836BE9">
              <w:rPr>
                <w:u w:val="single"/>
              </w:rPr>
              <w:t>Hlavní témata:</w:t>
            </w:r>
          </w:p>
          <w:p w:rsidR="00311D7B" w:rsidRDefault="00311D7B" w:rsidP="00110113">
            <w:pPr>
              <w:numPr>
                <w:ilvl w:val="0"/>
                <w:numId w:val="35"/>
              </w:numPr>
            </w:pPr>
            <w:r>
              <w:t>Kinematika.</w:t>
            </w:r>
          </w:p>
          <w:p w:rsidR="00311D7B" w:rsidRDefault="00311D7B" w:rsidP="00110113">
            <w:pPr>
              <w:numPr>
                <w:ilvl w:val="0"/>
                <w:numId w:val="35"/>
              </w:numPr>
            </w:pPr>
            <w:r>
              <w:t>Kinematika II.</w:t>
            </w:r>
          </w:p>
          <w:p w:rsidR="00311D7B" w:rsidRDefault="00311D7B" w:rsidP="00110113">
            <w:pPr>
              <w:numPr>
                <w:ilvl w:val="0"/>
                <w:numId w:val="35"/>
              </w:numPr>
            </w:pPr>
            <w:r>
              <w:t>Dynamika.</w:t>
            </w:r>
          </w:p>
          <w:p w:rsidR="00311D7B" w:rsidRDefault="00311D7B" w:rsidP="00110113">
            <w:pPr>
              <w:numPr>
                <w:ilvl w:val="0"/>
                <w:numId w:val="35"/>
              </w:numPr>
            </w:pPr>
            <w:r>
              <w:t>Práce a energie.</w:t>
            </w:r>
          </w:p>
          <w:p w:rsidR="00311D7B" w:rsidRDefault="00311D7B" w:rsidP="00110113">
            <w:pPr>
              <w:numPr>
                <w:ilvl w:val="0"/>
                <w:numId w:val="35"/>
              </w:numPr>
            </w:pPr>
            <w:r>
              <w:t>Kmity.</w:t>
            </w:r>
          </w:p>
          <w:p w:rsidR="00311D7B" w:rsidRDefault="00311D7B" w:rsidP="00110113">
            <w:pPr>
              <w:numPr>
                <w:ilvl w:val="0"/>
                <w:numId w:val="35"/>
              </w:numPr>
            </w:pPr>
            <w:r>
              <w:t>Akustika.</w:t>
            </w:r>
          </w:p>
          <w:p w:rsidR="00311D7B" w:rsidRDefault="00311D7B" w:rsidP="00110113">
            <w:pPr>
              <w:numPr>
                <w:ilvl w:val="0"/>
                <w:numId w:val="35"/>
              </w:numPr>
            </w:pPr>
            <w:r>
              <w:t>Mechanika tekutin.</w:t>
            </w:r>
          </w:p>
          <w:p w:rsidR="00311D7B" w:rsidRDefault="00311D7B" w:rsidP="00110113">
            <w:pPr>
              <w:numPr>
                <w:ilvl w:val="0"/>
                <w:numId w:val="35"/>
              </w:numPr>
            </w:pPr>
            <w:r>
              <w:t>Termodynamika I.</w:t>
            </w:r>
          </w:p>
          <w:p w:rsidR="00311D7B" w:rsidRDefault="00311D7B" w:rsidP="00110113">
            <w:pPr>
              <w:numPr>
                <w:ilvl w:val="0"/>
                <w:numId w:val="35"/>
              </w:numPr>
            </w:pPr>
            <w:r>
              <w:t>Termodynamika II.</w:t>
            </w:r>
          </w:p>
          <w:p w:rsidR="00311D7B" w:rsidRDefault="00311D7B" w:rsidP="00110113">
            <w:pPr>
              <w:numPr>
                <w:ilvl w:val="0"/>
                <w:numId w:val="35"/>
              </w:numPr>
            </w:pPr>
            <w:r>
              <w:t>Elektřina.</w:t>
            </w:r>
          </w:p>
          <w:p w:rsidR="00311D7B" w:rsidRDefault="00311D7B" w:rsidP="00110113">
            <w:pPr>
              <w:numPr>
                <w:ilvl w:val="0"/>
                <w:numId w:val="35"/>
              </w:numPr>
            </w:pPr>
            <w:r>
              <w:t>Magnetismus.</w:t>
            </w:r>
          </w:p>
          <w:p w:rsidR="00311D7B" w:rsidRDefault="00311D7B" w:rsidP="00110113">
            <w:pPr>
              <w:numPr>
                <w:ilvl w:val="0"/>
                <w:numId w:val="35"/>
              </w:numPr>
            </w:pPr>
            <w:r>
              <w:t>Optika.</w:t>
            </w:r>
          </w:p>
          <w:p w:rsidR="00311D7B" w:rsidRDefault="00311D7B" w:rsidP="00110113">
            <w:pPr>
              <w:numPr>
                <w:ilvl w:val="0"/>
                <w:numId w:val="35"/>
              </w:numPr>
            </w:pPr>
            <w:r>
              <w:t>Optické přístroje.</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7"/>
            <w:tcBorders>
              <w:top w:val="nil"/>
              <w:bottom w:val="nil"/>
            </w:tcBorders>
          </w:tcPr>
          <w:p w:rsidR="00311D7B" w:rsidRDefault="00311D7B" w:rsidP="00F02ED2">
            <w:pPr>
              <w:jc w:val="both"/>
            </w:pPr>
          </w:p>
        </w:tc>
      </w:tr>
      <w:tr w:rsidR="00311D7B" w:rsidTr="00F02ED2">
        <w:trPr>
          <w:trHeight w:val="1497"/>
        </w:trPr>
        <w:tc>
          <w:tcPr>
            <w:tcW w:w="9855" w:type="dxa"/>
            <w:gridSpan w:val="9"/>
            <w:tcBorders>
              <w:top w:val="nil"/>
            </w:tcBorders>
          </w:tcPr>
          <w:p w:rsidR="00311D7B" w:rsidRPr="00524ACB" w:rsidRDefault="00311D7B" w:rsidP="00F02ED2">
            <w:r>
              <w:rPr>
                <w:b/>
                <w:bCs/>
              </w:rPr>
              <w:t>Povinná:</w:t>
            </w:r>
          </w:p>
          <w:p w:rsidR="00311D7B" w:rsidRDefault="00311D7B" w:rsidP="00F02ED2">
            <w:r w:rsidRPr="00601FB7">
              <w:t>H</w:t>
            </w:r>
            <w:r>
              <w:t>ALLIDAY</w:t>
            </w:r>
            <w:r w:rsidRPr="00601FB7">
              <w:t xml:space="preserve">, D. </w:t>
            </w:r>
            <w:r>
              <w:rPr>
                <w:i/>
                <w:iCs/>
              </w:rPr>
              <w:t>Fyzika</w:t>
            </w:r>
            <w:r w:rsidRPr="00601FB7">
              <w:rPr>
                <w:i/>
                <w:iCs/>
              </w:rPr>
              <w:t>: vysokoškolská učebnice obecné fyziky</w:t>
            </w:r>
            <w:r>
              <w:t>. Vyd. 1. Brno</w:t>
            </w:r>
            <w:r w:rsidRPr="00601FB7">
              <w:t xml:space="preserve">: Vutium, 2000. ISBN 8021418699. </w:t>
            </w:r>
          </w:p>
          <w:p w:rsidR="00311D7B" w:rsidRDefault="00311D7B" w:rsidP="00F02ED2">
            <w:r>
              <w:t xml:space="preserve">DOSTÁL, J., JANÁČEK, Z. </w:t>
            </w:r>
            <w:r>
              <w:rPr>
                <w:i/>
                <w:iCs/>
              </w:rPr>
              <w:t>Fyzika</w:t>
            </w:r>
            <w:r>
              <w:t xml:space="preserve">. Brno: VUT, 1987. </w:t>
            </w:r>
          </w:p>
          <w:p w:rsidR="00311D7B" w:rsidRDefault="00311D7B" w:rsidP="00F02ED2">
            <w:r>
              <w:t xml:space="preserve">Feyman, L. S. </w:t>
            </w:r>
            <w:r>
              <w:rPr>
                <w:i/>
                <w:iCs/>
              </w:rPr>
              <w:t>Feynmanovy přednášky z fyziky s řešenými příklady</w:t>
            </w:r>
            <w:r>
              <w:t xml:space="preserve">. Havlíčkův Brod: Fragment, 2000. </w:t>
            </w:r>
          </w:p>
          <w:p w:rsidR="00311D7B" w:rsidRDefault="00311D7B" w:rsidP="00F02ED2">
            <w:pPr>
              <w:spacing w:before="60"/>
            </w:pPr>
            <w:r>
              <w:rPr>
                <w:b/>
                <w:bCs/>
              </w:rPr>
              <w:t>Doporučená:</w:t>
            </w:r>
            <w:r>
              <w:t xml:space="preserve"> </w:t>
            </w:r>
          </w:p>
          <w:p w:rsidR="00311D7B" w:rsidRDefault="00311D7B" w:rsidP="00F02ED2">
            <w:r>
              <w:t xml:space="preserve">OPAVA, Z. </w:t>
            </w:r>
            <w:r>
              <w:rPr>
                <w:i/>
                <w:iCs/>
              </w:rPr>
              <w:t>Elektřina kolem nás</w:t>
            </w:r>
            <w:r>
              <w:t xml:space="preserve">. Praha: Albatros, 1985. </w:t>
            </w:r>
          </w:p>
          <w:p w:rsidR="00311D7B" w:rsidRDefault="00311D7B" w:rsidP="00F02ED2">
            <w:r>
              <w:t xml:space="preserve">URGOŠÍK, B. </w:t>
            </w:r>
            <w:r>
              <w:rPr>
                <w:i/>
                <w:iCs/>
              </w:rPr>
              <w:t>Fyzika</w:t>
            </w:r>
            <w:r>
              <w:t xml:space="preserve">. Praha: SNTL, 1981. </w:t>
            </w:r>
          </w:p>
          <w:p w:rsidR="00311D7B" w:rsidRDefault="00311D7B" w:rsidP="00F02ED2">
            <w:pPr>
              <w:jc w:val="both"/>
            </w:pPr>
          </w:p>
        </w:tc>
      </w:tr>
      <w:tr w:rsidR="00311D7B" w:rsidTr="00F02ED2">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5"/>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9"/>
            <w:shd w:val="clear" w:color="auto" w:fill="F7CAAC"/>
          </w:tcPr>
          <w:p w:rsidR="00311D7B" w:rsidRDefault="00311D7B" w:rsidP="00F02ED2">
            <w:pPr>
              <w:jc w:val="both"/>
              <w:rPr>
                <w:b/>
              </w:rPr>
            </w:pPr>
            <w:r>
              <w:rPr>
                <w:b/>
              </w:rPr>
              <w:t>Informace o způsobu kontaktu s</w:t>
            </w:r>
            <w:del w:id="646" w:author="Dokulil Jiří" w:date="2018-11-17T01:42:00Z">
              <w:r w:rsidDel="00C04369">
                <w:rPr>
                  <w:b/>
                </w:rPr>
                <w:delText> </w:delText>
              </w:r>
            </w:del>
            <w:ins w:id="647" w:author="Dokulil Jiří" w:date="2018-11-19T02:05:00Z">
              <w:r w:rsidR="004D6CB0">
                <w:rPr>
                  <w:b/>
                </w:rPr>
                <w:t> </w:t>
              </w:r>
            </w:ins>
            <w:r>
              <w:rPr>
                <w:b/>
              </w:rPr>
              <w:t>vyučujícím</w:t>
            </w:r>
          </w:p>
        </w:tc>
      </w:tr>
      <w:tr w:rsidR="00311D7B" w:rsidTr="00F02ED2">
        <w:trPr>
          <w:trHeight w:val="1373"/>
        </w:trPr>
        <w:tc>
          <w:tcPr>
            <w:tcW w:w="9855" w:type="dxa"/>
            <w:gridSpan w:val="9"/>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4D6CB0" w:rsidP="00F02ED2">
            <w:pPr>
              <w:jc w:val="both"/>
            </w:pPr>
            <w:ins w:id="648" w:author="Dokulil Jiří" w:date="2018-11-19T02:05:00Z">
              <w:r>
                <w:t xml:space="preserve">Kontakt na garanta předmětu je následující: </w:t>
              </w:r>
            </w:ins>
            <w:ins w:id="649" w:author="Dokulil Jiří" w:date="2018-11-19T02:06:00Z">
              <w:r>
                <w:fldChar w:fldCharType="begin"/>
              </w:r>
              <w:r>
                <w:instrText xml:space="preserve"> HYPERLINK "mailto:</w:instrText>
              </w:r>
            </w:ins>
            <w:ins w:id="650" w:author="Dokulil Jiří" w:date="2018-11-19T02:05:00Z">
              <w:r>
                <w:instrText>ponizil</w:instrText>
              </w:r>
            </w:ins>
            <w:ins w:id="651" w:author="Dokulil Jiří" w:date="2018-11-19T02:06:00Z">
              <w:r>
                <w:instrText xml:space="preserve">@utb.cz" </w:instrText>
              </w:r>
              <w:r>
                <w:fldChar w:fldCharType="separate"/>
              </w:r>
            </w:ins>
            <w:ins w:id="652" w:author="Dokulil Jiří" w:date="2018-11-19T02:05:00Z">
              <w:r w:rsidRPr="00AC25D6">
                <w:rPr>
                  <w:rStyle w:val="Hypertextovodkaz"/>
                </w:rPr>
                <w:t>ponizil</w:t>
              </w:r>
            </w:ins>
            <w:ins w:id="653" w:author="Dokulil Jiří" w:date="2018-11-19T02:06:00Z">
              <w:r w:rsidRPr="00AC25D6">
                <w:rPr>
                  <w:rStyle w:val="Hypertextovodkaz"/>
                </w:rPr>
                <w:t>@utb.cz</w:t>
              </w:r>
              <w:r>
                <w:fldChar w:fldCharType="end"/>
              </w:r>
              <w:r>
                <w:t xml:space="preserve">.  </w:t>
              </w:r>
            </w:ins>
          </w:p>
        </w:tc>
      </w:tr>
      <w:tr w:rsidR="00311D7B" w:rsidTr="00F02ED2">
        <w:trPr>
          <w:gridAfter w:val="1"/>
          <w:wAfter w:w="108" w:type="dxa"/>
        </w:trPr>
        <w:tc>
          <w:tcPr>
            <w:tcW w:w="9747"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rPr>
          <w:gridAfter w:val="1"/>
          <w:wAfter w:w="108" w:type="dxa"/>
        </w:trPr>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661" w:type="dxa"/>
            <w:gridSpan w:val="7"/>
            <w:tcBorders>
              <w:top w:val="double" w:sz="4" w:space="0" w:color="auto"/>
            </w:tcBorders>
          </w:tcPr>
          <w:p w:rsidR="00311D7B" w:rsidRPr="00201B93" w:rsidRDefault="00311D7B" w:rsidP="00F02ED2">
            <w:pPr>
              <w:jc w:val="both"/>
              <w:rPr>
                <w:b/>
              </w:rPr>
            </w:pPr>
            <w:r w:rsidRPr="00201B93">
              <w:rPr>
                <w:b/>
              </w:rPr>
              <w:t>Informatika</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669D8" w:rsidP="00F02ED2">
            <w:pPr>
              <w:jc w:val="both"/>
            </w:pPr>
            <w:ins w:id="654" w:author="Dokulil Jiří" w:date="2018-11-18T17:26:00Z">
              <w:r>
                <w:t>p</w:t>
              </w:r>
            </w:ins>
            <w:del w:id="655" w:author="Dokulil Jiří" w:date="2018-11-18T17:26:00Z">
              <w:r w:rsidR="00311D7B" w:rsidDel="003669D8">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560" w:type="dxa"/>
          </w:tcPr>
          <w:p w:rsidR="00311D7B" w:rsidRDefault="00311D7B" w:rsidP="00F02ED2">
            <w:pPr>
              <w:jc w:val="both"/>
            </w:pPr>
            <w:r>
              <w:t>1/ZS</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099" w:type="dxa"/>
            <w:gridSpan w:val="2"/>
          </w:tcPr>
          <w:p w:rsidR="00311D7B" w:rsidRDefault="00311D7B" w:rsidP="00F02ED2">
            <w:pPr>
              <w:jc w:val="both"/>
            </w:pPr>
            <w:r>
              <w:t>4</w:t>
            </w:r>
          </w:p>
        </w:tc>
      </w:tr>
      <w:tr w:rsidR="00311D7B" w:rsidTr="00F02ED2">
        <w:trPr>
          <w:gridAfter w:val="1"/>
          <w:wAfter w:w="108" w:type="dxa"/>
        </w:trPr>
        <w:tc>
          <w:tcPr>
            <w:tcW w:w="3086" w:type="dxa"/>
            <w:shd w:val="clear" w:color="auto" w:fill="F7CAAC"/>
          </w:tcPr>
          <w:p w:rsidR="00311D7B" w:rsidRDefault="00311D7B" w:rsidP="00F02ED2">
            <w:pPr>
              <w:rPr>
                <w:b/>
                <w:sz w:val="22"/>
              </w:rPr>
            </w:pPr>
            <w:r>
              <w:rPr>
                <w:b/>
              </w:rPr>
              <w:t>Prerekvizity, korekvizity, ekvivalence</w:t>
            </w:r>
          </w:p>
        </w:tc>
        <w:tc>
          <w:tcPr>
            <w:tcW w:w="6661" w:type="dxa"/>
            <w:gridSpan w:val="7"/>
          </w:tcPr>
          <w:p w:rsidR="00311D7B" w:rsidRDefault="00311D7B" w:rsidP="00F02ED2">
            <w:pPr>
              <w:jc w:val="both"/>
            </w:pPr>
          </w:p>
        </w:tc>
      </w:tr>
      <w:tr w:rsidR="00311D7B" w:rsidTr="00F02ED2">
        <w:trPr>
          <w:gridAfter w:val="1"/>
          <w:wAfter w:w="108" w:type="dxa"/>
        </w:trPr>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w:t>
            </w:r>
            <w:r w:rsidRPr="005A7887">
              <w:t>, zk</w:t>
            </w:r>
            <w:r>
              <w:t>ouška</w:t>
            </w:r>
          </w:p>
        </w:tc>
        <w:tc>
          <w:tcPr>
            <w:tcW w:w="2156" w:type="dxa"/>
            <w:shd w:val="clear" w:color="auto" w:fill="F7CAAC"/>
          </w:tcPr>
          <w:p w:rsidR="00311D7B" w:rsidRDefault="00311D7B" w:rsidP="00F02ED2">
            <w:pPr>
              <w:jc w:val="both"/>
              <w:rPr>
                <w:b/>
              </w:rPr>
            </w:pPr>
            <w:r>
              <w:rPr>
                <w:b/>
              </w:rPr>
              <w:t>Forma výuky</w:t>
            </w:r>
          </w:p>
        </w:tc>
        <w:tc>
          <w:tcPr>
            <w:tcW w:w="1099"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rPr>
          <w:gridAfter w:val="1"/>
          <w:wAfter w:w="108" w:type="dxa"/>
        </w:trPr>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661" w:type="dxa"/>
            <w:gridSpan w:val="7"/>
            <w:tcBorders>
              <w:bottom w:val="nil"/>
            </w:tcBorders>
          </w:tcPr>
          <w:p w:rsidR="00311D7B" w:rsidRDefault="00311D7B" w:rsidP="00F02ED2">
            <w:pPr>
              <w:jc w:val="both"/>
            </w:pPr>
            <w:r>
              <w:t xml:space="preserve">Požadavky </w:t>
            </w:r>
            <w:del w:id="656" w:author="Dokulil Jiří" w:date="2018-11-18T17:26:00Z">
              <w:r w:rsidDel="003669D8">
                <w:delText xml:space="preserve">na </w:delText>
              </w:r>
              <w:r w:rsidRPr="006A6B4D" w:rsidDel="003669D8">
                <w:rPr>
                  <w:spacing w:val="-2"/>
                </w:rPr>
                <w:delText>zápočet</w:delText>
              </w:r>
            </w:del>
            <w:ins w:id="657" w:author="Dokulil Jiří" w:date="2018-11-18T17:26:00Z">
              <w:r w:rsidR="003669D8">
                <w:t>k zápočtu</w:t>
              </w:r>
            </w:ins>
            <w:r w:rsidRPr="006A6B4D">
              <w:rPr>
                <w:spacing w:val="-2"/>
              </w:rPr>
              <w:t xml:space="preserve"> – vypracování</w:t>
            </w:r>
            <w:r>
              <w:t xml:space="preserve"> seminární práce dle požadavků vyučujícího, 80% aktivní účast na cvičeních.</w:t>
            </w:r>
          </w:p>
          <w:p w:rsidR="00311D7B" w:rsidRDefault="00311D7B">
            <w:pPr>
              <w:jc w:val="both"/>
            </w:pPr>
            <w:del w:id="658" w:author="Dokulil Jiří" w:date="2018-11-18T17:43:00Z">
              <w:r w:rsidDel="00F62E24">
                <w:delText xml:space="preserve">Požadavek </w:delText>
              </w:r>
            </w:del>
            <w:del w:id="659" w:author="Dokulil Jiří" w:date="2018-11-18T17:26:00Z">
              <w:r w:rsidDel="003669D8">
                <w:delText>na zkoušku</w:delText>
              </w:r>
            </w:del>
            <w:del w:id="660" w:author="Dokulil Jiří" w:date="2018-11-18T17:43:00Z">
              <w:r w:rsidDel="00F62E24">
                <w:delText>:</w:delText>
              </w:r>
            </w:del>
            <w:ins w:id="661" w:author="Dokulil Jiří" w:date="2018-11-18T17:43:00Z">
              <w:r w:rsidR="00F62E24">
                <w:t>Průběh zkoušky -</w:t>
              </w:r>
            </w:ins>
            <w:r>
              <w:t xml:space="preserve"> závěrečné ověření studijních výsledků</w:t>
            </w:r>
            <w:del w:id="662" w:author="Dokulil Jiří" w:date="2018-11-19T02:06:00Z">
              <w:r w:rsidDel="004D6CB0">
                <w:delText xml:space="preserve"> </w:delText>
              </w:r>
            </w:del>
            <w:r>
              <w:t xml:space="preserve"> formou odborné rozpravy nad předloženou </w:t>
            </w:r>
            <w:del w:id="663" w:author="Dokulil Jiří" w:date="2018-11-18T17:26:00Z">
              <w:r w:rsidDel="003669D8">
                <w:delText xml:space="preserve">a kvalitně zpracovanou </w:delText>
              </w:r>
            </w:del>
            <w:r>
              <w:t xml:space="preserve">seminární prací s posouzením předepsané </w:t>
            </w:r>
            <w:del w:id="664" w:author="Dokulil Jiří" w:date="2018-11-19T02:07:00Z">
              <w:r w:rsidDel="004D6CB0">
                <w:delText xml:space="preserve">a konzultované </w:delText>
              </w:r>
            </w:del>
            <w:r>
              <w:t xml:space="preserve">formální úrovně, odborného řešení celé práce a odpovědí na otázky vztahující se k tematickým celkům. </w:t>
            </w:r>
          </w:p>
        </w:tc>
      </w:tr>
      <w:tr w:rsidR="00311D7B" w:rsidTr="00F02ED2">
        <w:trPr>
          <w:gridAfter w:val="1"/>
          <w:wAfter w:w="108" w:type="dxa"/>
          <w:trHeight w:val="178"/>
        </w:trPr>
        <w:tc>
          <w:tcPr>
            <w:tcW w:w="9747" w:type="dxa"/>
            <w:gridSpan w:val="8"/>
            <w:tcBorders>
              <w:top w:val="nil"/>
            </w:tcBorders>
          </w:tcPr>
          <w:p w:rsidR="00311D7B" w:rsidRDefault="00311D7B" w:rsidP="00F02ED2">
            <w:pPr>
              <w:jc w:val="both"/>
            </w:pPr>
          </w:p>
        </w:tc>
      </w:tr>
      <w:tr w:rsidR="00311D7B" w:rsidTr="00F02ED2">
        <w:trPr>
          <w:gridAfter w:val="1"/>
          <w:wAfter w:w="108" w:type="dxa"/>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661" w:type="dxa"/>
            <w:gridSpan w:val="7"/>
            <w:tcBorders>
              <w:top w:val="nil"/>
            </w:tcBorders>
          </w:tcPr>
          <w:p w:rsidR="00311D7B" w:rsidRDefault="00311D7B" w:rsidP="00F02ED2">
            <w:pPr>
              <w:jc w:val="both"/>
            </w:pPr>
            <w:r w:rsidRPr="005A7887">
              <w:t>prof. Ing. Jiří Dvořák, DrSc.</w:t>
            </w:r>
          </w:p>
        </w:tc>
      </w:tr>
      <w:tr w:rsidR="00311D7B" w:rsidTr="00F02ED2">
        <w:trPr>
          <w:gridAfter w:val="1"/>
          <w:wAfter w:w="108" w:type="dxa"/>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661" w:type="dxa"/>
            <w:gridSpan w:val="7"/>
            <w:tcBorders>
              <w:top w:val="nil"/>
            </w:tcBorders>
          </w:tcPr>
          <w:p w:rsidR="00311D7B" w:rsidRDefault="00311D7B" w:rsidP="00110113">
            <w:r>
              <w:t xml:space="preserve">Garant stanovuje koncepci předmětu, podílí se na přednáškách v rozsahu </w:t>
            </w:r>
            <w:del w:id="665" w:author="PS" w:date="2018-11-24T17:35:00Z">
              <w:r w:rsidDel="00110113">
                <w:delText xml:space="preserve">100 </w:delText>
              </w:r>
            </w:del>
            <w:ins w:id="666" w:author="PS" w:date="2018-11-24T17:35:00Z">
              <w:r w:rsidR="00110113">
                <w:t xml:space="preserve">50 </w:t>
              </w:r>
            </w:ins>
            <w:r>
              <w:t>% a dále stanovuje koncepci cvičení a dohlíží na jejich jednotné vedení.</w:t>
            </w: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Vyučující</w:t>
            </w:r>
          </w:p>
        </w:tc>
        <w:tc>
          <w:tcPr>
            <w:tcW w:w="6661" w:type="dxa"/>
            <w:gridSpan w:val="7"/>
            <w:tcBorders>
              <w:bottom w:val="nil"/>
            </w:tcBorders>
          </w:tcPr>
          <w:p w:rsidR="00311D7B" w:rsidRDefault="00311D7B" w:rsidP="00F02ED2">
            <w:pPr>
              <w:jc w:val="both"/>
            </w:pPr>
            <w:r w:rsidRPr="005A7887">
              <w:t>prof. Ing. Jiří Dvořák, DrSc.</w:t>
            </w:r>
            <w:r>
              <w:t xml:space="preserve"> </w:t>
            </w:r>
            <w:del w:id="667" w:author="Dokulil Jiří" w:date="2018-11-18T17:27:00Z">
              <w:r w:rsidDel="003669D8">
                <w:delText>(50 % - přednášky)</w:delText>
              </w:r>
            </w:del>
            <w:ins w:id="668" w:author="Dokulil Jiří" w:date="2018-11-18T17:27:00Z">
              <w:r w:rsidR="003669D8">
                <w:t>(přednášející – 50 %)</w:t>
              </w:r>
            </w:ins>
          </w:p>
          <w:p w:rsidR="00311D7B" w:rsidRDefault="00311D7B" w:rsidP="003669D8">
            <w:pPr>
              <w:jc w:val="both"/>
            </w:pPr>
            <w:r>
              <w:t xml:space="preserve">Ing. Jakub Rak, Ph.D. </w:t>
            </w:r>
            <w:del w:id="669" w:author="Dokulil Jiří" w:date="2018-11-18T17:27:00Z">
              <w:r w:rsidDel="003669D8">
                <w:delText>(50 % - přednášky)</w:delText>
              </w:r>
            </w:del>
            <w:ins w:id="670" w:author="Dokulil Jiří" w:date="2018-11-18T17:27:00Z">
              <w:r w:rsidR="003669D8">
                <w:t>(přednášející, vede cvičení – 50 %)</w:t>
              </w:r>
            </w:ins>
          </w:p>
        </w:tc>
      </w:tr>
      <w:tr w:rsidR="00311D7B" w:rsidTr="00F02ED2">
        <w:trPr>
          <w:gridAfter w:val="1"/>
          <w:wAfter w:w="108" w:type="dxa"/>
          <w:trHeight w:val="125"/>
        </w:trPr>
        <w:tc>
          <w:tcPr>
            <w:tcW w:w="9747" w:type="dxa"/>
            <w:gridSpan w:val="8"/>
            <w:tcBorders>
              <w:top w:val="nil"/>
            </w:tcBorders>
          </w:tcPr>
          <w:p w:rsidR="00311D7B" w:rsidRDefault="00311D7B" w:rsidP="00F02ED2">
            <w:pPr>
              <w:jc w:val="both"/>
            </w:pPr>
          </w:p>
        </w:tc>
      </w:tr>
      <w:tr w:rsidR="00311D7B" w:rsidTr="00F02ED2">
        <w:trPr>
          <w:gridAfter w:val="1"/>
          <w:wAfter w:w="108" w:type="dxa"/>
        </w:trPr>
        <w:tc>
          <w:tcPr>
            <w:tcW w:w="3086" w:type="dxa"/>
            <w:shd w:val="clear" w:color="auto" w:fill="F7CAAC"/>
          </w:tcPr>
          <w:p w:rsidR="00311D7B" w:rsidRDefault="00311D7B" w:rsidP="00F02ED2">
            <w:pPr>
              <w:jc w:val="both"/>
              <w:rPr>
                <w:b/>
              </w:rPr>
            </w:pPr>
            <w:r>
              <w:rPr>
                <w:b/>
              </w:rPr>
              <w:t>Stručná anotace předmětu</w:t>
            </w:r>
          </w:p>
        </w:tc>
        <w:tc>
          <w:tcPr>
            <w:tcW w:w="6661" w:type="dxa"/>
            <w:gridSpan w:val="7"/>
            <w:tcBorders>
              <w:bottom w:val="nil"/>
            </w:tcBorders>
          </w:tcPr>
          <w:p w:rsidR="00311D7B" w:rsidRDefault="00311D7B" w:rsidP="00F02ED2">
            <w:pPr>
              <w:jc w:val="both"/>
            </w:pPr>
          </w:p>
        </w:tc>
      </w:tr>
      <w:tr w:rsidR="00311D7B" w:rsidTr="00F02ED2">
        <w:trPr>
          <w:gridAfter w:val="1"/>
          <w:wAfter w:w="108" w:type="dxa"/>
          <w:trHeight w:val="3401"/>
        </w:trPr>
        <w:tc>
          <w:tcPr>
            <w:tcW w:w="9747" w:type="dxa"/>
            <w:gridSpan w:val="8"/>
            <w:tcBorders>
              <w:top w:val="nil"/>
              <w:bottom w:val="single" w:sz="12" w:space="0" w:color="auto"/>
            </w:tcBorders>
          </w:tcPr>
          <w:p w:rsidR="003669D8" w:rsidRDefault="003669D8" w:rsidP="003669D8">
            <w:pPr>
              <w:jc w:val="both"/>
              <w:rPr>
                <w:ins w:id="671" w:author="Dokulil Jiří" w:date="2018-11-18T17:25:00Z"/>
              </w:rPr>
            </w:pPr>
            <w:ins w:id="672" w:author="Dokulil Jiří" w:date="2018-11-18T17:25:00Z">
              <w:r w:rsidRPr="0035272D">
                <w:t>Cílem předmětu je seznámit studenty se zákla</w:t>
              </w:r>
              <w:r>
                <w:t>dy teorie informace, v odpovídající</w:t>
              </w:r>
              <w:r w:rsidRPr="0035272D">
                <w:t xml:space="preserve"> formě s její návazností na základy kódovacích technik</w:t>
              </w:r>
              <w:r>
                <w:t xml:space="preserve"> a</w:t>
              </w:r>
              <w:r w:rsidRPr="0035272D">
                <w:t xml:space="preserve"> bezpečnostních kódů. </w:t>
              </w:r>
              <w:r>
                <w:t xml:space="preserve"> </w:t>
              </w:r>
              <w:r w:rsidRPr="00FE0B3D">
                <w:t>Student bude schopen lépe pochopit princip přenosu informace a osvojí si metody návrhu efektivních</w:t>
              </w:r>
              <w:r>
                <w:t>,</w:t>
              </w:r>
              <w:r w:rsidRPr="00FE0B3D">
                <w:t xml:space="preserve"> resp</w:t>
              </w:r>
              <w:r>
                <w:t>.</w:t>
              </w:r>
              <w:r w:rsidRPr="00FE0B3D">
                <w:t xml:space="preserve"> bezpečnostních kódů.</w:t>
              </w:r>
            </w:ins>
          </w:p>
          <w:p w:rsidR="003669D8" w:rsidRDefault="003669D8" w:rsidP="003669D8">
            <w:pPr>
              <w:jc w:val="both"/>
              <w:rPr>
                <w:ins w:id="673" w:author="Dokulil Jiří" w:date="2018-11-18T17:25:00Z"/>
              </w:rPr>
            </w:pPr>
          </w:p>
          <w:p w:rsidR="003669D8" w:rsidRPr="00836BE9" w:rsidRDefault="003669D8" w:rsidP="003669D8">
            <w:pPr>
              <w:jc w:val="both"/>
              <w:rPr>
                <w:ins w:id="674" w:author="Dokulil Jiří" w:date="2018-11-18T17:25:00Z"/>
                <w:u w:val="single"/>
              </w:rPr>
            </w:pPr>
            <w:ins w:id="675" w:author="Dokulil Jiří" w:date="2018-11-18T17:25:00Z">
              <w:r w:rsidRPr="00836BE9">
                <w:rPr>
                  <w:u w:val="single"/>
                </w:rPr>
                <w:t>Hlavní témata:</w:t>
              </w:r>
            </w:ins>
          </w:p>
          <w:p w:rsidR="003669D8" w:rsidRDefault="003669D8">
            <w:pPr>
              <w:pStyle w:val="Odstavecseseznamem1"/>
              <w:numPr>
                <w:ilvl w:val="0"/>
                <w:numId w:val="120"/>
              </w:numPr>
              <w:jc w:val="both"/>
              <w:rPr>
                <w:ins w:id="676" w:author="Dokulil Jiří" w:date="2018-11-18T17:25:00Z"/>
              </w:rPr>
              <w:pPrChange w:id="677" w:author="PS" w:date="2018-11-24T17:36:00Z">
                <w:pPr>
                  <w:pStyle w:val="Odstavecseseznamem1"/>
                  <w:numPr>
                    <w:numId w:val="15"/>
                  </w:numPr>
                  <w:tabs>
                    <w:tab w:val="num" w:pos="720"/>
                  </w:tabs>
                  <w:ind w:hanging="360"/>
                  <w:jc w:val="both"/>
                </w:pPr>
              </w:pPrChange>
            </w:pPr>
            <w:ins w:id="678" w:author="Dokulil Jiří" w:date="2018-11-18T17:25:00Z">
              <w:r>
                <w:t>Vznik a vývoj teorie informace.</w:t>
              </w:r>
            </w:ins>
          </w:p>
          <w:p w:rsidR="003669D8" w:rsidRDefault="003669D8">
            <w:pPr>
              <w:pStyle w:val="Odstavecseseznamem1"/>
              <w:numPr>
                <w:ilvl w:val="0"/>
                <w:numId w:val="120"/>
              </w:numPr>
              <w:jc w:val="both"/>
              <w:rPr>
                <w:ins w:id="679" w:author="Dokulil Jiří" w:date="2018-11-18T17:25:00Z"/>
              </w:rPr>
              <w:pPrChange w:id="680" w:author="PS" w:date="2018-11-24T17:36:00Z">
                <w:pPr>
                  <w:pStyle w:val="Odstavecseseznamem1"/>
                  <w:numPr>
                    <w:numId w:val="15"/>
                  </w:numPr>
                  <w:tabs>
                    <w:tab w:val="num" w:pos="720"/>
                  </w:tabs>
                  <w:ind w:hanging="360"/>
                  <w:jc w:val="both"/>
                </w:pPr>
              </w:pPrChange>
            </w:pPr>
            <w:ins w:id="681" w:author="Dokulil Jiří" w:date="2018-11-18T17:25:00Z">
              <w:r>
                <w:t>Základy teorie pravděpodobnosti, náhodná veličina.</w:t>
              </w:r>
            </w:ins>
          </w:p>
          <w:p w:rsidR="003669D8" w:rsidRDefault="003669D8">
            <w:pPr>
              <w:pStyle w:val="Odstavecseseznamem1"/>
              <w:numPr>
                <w:ilvl w:val="0"/>
                <w:numId w:val="120"/>
              </w:numPr>
              <w:jc w:val="both"/>
              <w:rPr>
                <w:ins w:id="682" w:author="Dokulil Jiří" w:date="2018-11-18T17:25:00Z"/>
              </w:rPr>
              <w:pPrChange w:id="683" w:author="PS" w:date="2018-11-24T17:36:00Z">
                <w:pPr>
                  <w:pStyle w:val="Odstavecseseznamem1"/>
                  <w:numPr>
                    <w:numId w:val="15"/>
                  </w:numPr>
                  <w:tabs>
                    <w:tab w:val="num" w:pos="720"/>
                  </w:tabs>
                  <w:ind w:hanging="360"/>
                  <w:jc w:val="both"/>
                </w:pPr>
              </w:pPrChange>
            </w:pPr>
            <w:ins w:id="684" w:author="Dokulil Jiří" w:date="2018-11-18T17:25:00Z">
              <w:r>
                <w:t>Číselné soustavy a operace v nich.</w:t>
              </w:r>
            </w:ins>
          </w:p>
          <w:p w:rsidR="003669D8" w:rsidRDefault="003669D8">
            <w:pPr>
              <w:pStyle w:val="Odstavecseseznamem1"/>
              <w:numPr>
                <w:ilvl w:val="0"/>
                <w:numId w:val="120"/>
              </w:numPr>
              <w:jc w:val="both"/>
              <w:rPr>
                <w:ins w:id="685" w:author="Dokulil Jiří" w:date="2018-11-18T17:25:00Z"/>
              </w:rPr>
              <w:pPrChange w:id="686" w:author="PS" w:date="2018-11-24T17:36:00Z">
                <w:pPr>
                  <w:pStyle w:val="Odstavecseseznamem1"/>
                  <w:numPr>
                    <w:numId w:val="15"/>
                  </w:numPr>
                  <w:tabs>
                    <w:tab w:val="num" w:pos="720"/>
                  </w:tabs>
                  <w:ind w:hanging="360"/>
                  <w:jc w:val="both"/>
                </w:pPr>
              </w:pPrChange>
            </w:pPr>
            <w:ins w:id="687" w:author="Dokulil Jiří" w:date="2018-11-18T17:25:00Z">
              <w:r>
                <w:t>Pojem informace a entropie.</w:t>
              </w:r>
            </w:ins>
          </w:p>
          <w:p w:rsidR="003669D8" w:rsidRDefault="003669D8">
            <w:pPr>
              <w:pStyle w:val="Odstavecseseznamem1"/>
              <w:numPr>
                <w:ilvl w:val="0"/>
                <w:numId w:val="120"/>
              </w:numPr>
              <w:jc w:val="both"/>
              <w:rPr>
                <w:ins w:id="688" w:author="Dokulil Jiří" w:date="2018-11-18T17:25:00Z"/>
              </w:rPr>
              <w:pPrChange w:id="689" w:author="PS" w:date="2018-11-24T17:36:00Z">
                <w:pPr>
                  <w:pStyle w:val="Odstavecseseznamem1"/>
                  <w:numPr>
                    <w:numId w:val="15"/>
                  </w:numPr>
                  <w:tabs>
                    <w:tab w:val="num" w:pos="720"/>
                  </w:tabs>
                  <w:ind w:hanging="360"/>
                  <w:jc w:val="both"/>
                </w:pPr>
              </w:pPrChange>
            </w:pPr>
            <w:ins w:id="690" w:author="Dokulil Jiří" w:date="2018-11-18T17:25:00Z">
              <w:r>
                <w:t>Zdroje zpráv a jejich vlastnosti.</w:t>
              </w:r>
            </w:ins>
          </w:p>
          <w:p w:rsidR="003669D8" w:rsidRDefault="003669D8">
            <w:pPr>
              <w:pStyle w:val="Odstavecseseznamem1"/>
              <w:numPr>
                <w:ilvl w:val="0"/>
                <w:numId w:val="120"/>
              </w:numPr>
              <w:jc w:val="both"/>
              <w:rPr>
                <w:ins w:id="691" w:author="Dokulil Jiří" w:date="2018-11-18T17:25:00Z"/>
              </w:rPr>
              <w:pPrChange w:id="692" w:author="PS" w:date="2018-11-24T17:36:00Z">
                <w:pPr>
                  <w:pStyle w:val="Odstavecseseznamem1"/>
                  <w:numPr>
                    <w:numId w:val="15"/>
                  </w:numPr>
                  <w:tabs>
                    <w:tab w:val="num" w:pos="720"/>
                  </w:tabs>
                  <w:ind w:hanging="360"/>
                  <w:jc w:val="both"/>
                </w:pPr>
              </w:pPrChange>
            </w:pPr>
            <w:ins w:id="693" w:author="Dokulil Jiří" w:date="2018-11-18T17:25:00Z">
              <w:r>
                <w:t>Přenos informace.</w:t>
              </w:r>
            </w:ins>
          </w:p>
          <w:p w:rsidR="003669D8" w:rsidRDefault="003669D8">
            <w:pPr>
              <w:pStyle w:val="Odstavecseseznamem1"/>
              <w:numPr>
                <w:ilvl w:val="0"/>
                <w:numId w:val="120"/>
              </w:numPr>
              <w:jc w:val="both"/>
              <w:rPr>
                <w:ins w:id="694" w:author="Dokulil Jiří" w:date="2018-11-18T17:25:00Z"/>
              </w:rPr>
              <w:pPrChange w:id="695" w:author="PS" w:date="2018-11-24T17:36:00Z">
                <w:pPr>
                  <w:pStyle w:val="Odstavecseseznamem1"/>
                  <w:numPr>
                    <w:numId w:val="15"/>
                  </w:numPr>
                  <w:tabs>
                    <w:tab w:val="num" w:pos="720"/>
                  </w:tabs>
                  <w:ind w:hanging="360"/>
                  <w:jc w:val="both"/>
                </w:pPr>
              </w:pPrChange>
            </w:pPr>
            <w:ins w:id="696" w:author="Dokulil Jiří" w:date="2018-11-18T17:25:00Z">
              <w:r>
                <w:t>Elementární teorie kódování.</w:t>
              </w:r>
            </w:ins>
          </w:p>
          <w:p w:rsidR="003669D8" w:rsidRDefault="003669D8">
            <w:pPr>
              <w:pStyle w:val="Odstavecseseznamem1"/>
              <w:numPr>
                <w:ilvl w:val="0"/>
                <w:numId w:val="120"/>
              </w:numPr>
              <w:jc w:val="both"/>
              <w:rPr>
                <w:ins w:id="697" w:author="Dokulil Jiří" w:date="2018-11-18T17:25:00Z"/>
              </w:rPr>
              <w:pPrChange w:id="698" w:author="PS" w:date="2018-11-24T17:36:00Z">
                <w:pPr>
                  <w:pStyle w:val="Odstavecseseznamem1"/>
                  <w:numPr>
                    <w:numId w:val="15"/>
                  </w:numPr>
                  <w:tabs>
                    <w:tab w:val="num" w:pos="720"/>
                  </w:tabs>
                  <w:ind w:hanging="360"/>
                  <w:jc w:val="both"/>
                </w:pPr>
              </w:pPrChange>
            </w:pPr>
            <w:ins w:id="699" w:author="Dokulil Jiří" w:date="2018-11-18T17:25:00Z">
              <w:r>
                <w:t>Rovnoměrné a nerovnoměrné kódy.</w:t>
              </w:r>
            </w:ins>
          </w:p>
          <w:p w:rsidR="003669D8" w:rsidRDefault="003669D8">
            <w:pPr>
              <w:pStyle w:val="Odstavecseseznamem1"/>
              <w:numPr>
                <w:ilvl w:val="0"/>
                <w:numId w:val="120"/>
              </w:numPr>
              <w:jc w:val="both"/>
              <w:rPr>
                <w:ins w:id="700" w:author="Dokulil Jiří" w:date="2018-11-18T17:25:00Z"/>
              </w:rPr>
              <w:pPrChange w:id="701" w:author="PS" w:date="2018-11-24T17:36:00Z">
                <w:pPr>
                  <w:pStyle w:val="Odstavecseseznamem1"/>
                  <w:numPr>
                    <w:numId w:val="15"/>
                  </w:numPr>
                  <w:tabs>
                    <w:tab w:val="num" w:pos="720"/>
                  </w:tabs>
                  <w:ind w:hanging="360"/>
                  <w:jc w:val="both"/>
                </w:pPr>
              </w:pPrChange>
            </w:pPr>
            <w:ins w:id="702" w:author="Dokulil Jiří" w:date="2018-11-18T17:25:00Z">
              <w:r>
                <w:t>Efektivní kódy.</w:t>
              </w:r>
            </w:ins>
          </w:p>
          <w:p w:rsidR="003669D8" w:rsidRDefault="003669D8">
            <w:pPr>
              <w:pStyle w:val="Odstavecseseznamem1"/>
              <w:numPr>
                <w:ilvl w:val="0"/>
                <w:numId w:val="120"/>
              </w:numPr>
              <w:jc w:val="both"/>
              <w:rPr>
                <w:ins w:id="703" w:author="Dokulil Jiří" w:date="2018-11-18T17:25:00Z"/>
              </w:rPr>
              <w:pPrChange w:id="704" w:author="PS" w:date="2018-11-24T17:36:00Z">
                <w:pPr>
                  <w:pStyle w:val="Odstavecseseznamem1"/>
                  <w:numPr>
                    <w:numId w:val="15"/>
                  </w:numPr>
                  <w:tabs>
                    <w:tab w:val="num" w:pos="720"/>
                  </w:tabs>
                  <w:ind w:hanging="360"/>
                  <w:jc w:val="both"/>
                </w:pPr>
              </w:pPrChange>
            </w:pPr>
            <w:ins w:id="705" w:author="Dokulil Jiří" w:date="2018-11-18T17:25:00Z">
              <w:r>
                <w:t>Bezpečnostní kódy.</w:t>
              </w:r>
            </w:ins>
          </w:p>
          <w:p w:rsidR="003669D8" w:rsidRDefault="003669D8">
            <w:pPr>
              <w:pStyle w:val="Odstavecseseznamem1"/>
              <w:numPr>
                <w:ilvl w:val="0"/>
                <w:numId w:val="120"/>
              </w:numPr>
              <w:jc w:val="both"/>
              <w:rPr>
                <w:ins w:id="706" w:author="Dokulil Jiří" w:date="2018-11-18T17:25:00Z"/>
              </w:rPr>
              <w:pPrChange w:id="707" w:author="PS" w:date="2018-11-24T17:36:00Z">
                <w:pPr>
                  <w:pStyle w:val="Odstavecseseznamem1"/>
                  <w:numPr>
                    <w:numId w:val="15"/>
                  </w:numPr>
                  <w:tabs>
                    <w:tab w:val="num" w:pos="720"/>
                  </w:tabs>
                  <w:ind w:hanging="360"/>
                  <w:jc w:val="both"/>
                </w:pPr>
              </w:pPrChange>
            </w:pPr>
            <w:ins w:id="708" w:author="Dokulil Jiří" w:date="2018-11-18T17:25:00Z">
              <w:r>
                <w:t>Systematické kódy pro přenos zpráv.</w:t>
              </w:r>
            </w:ins>
          </w:p>
          <w:p w:rsidR="003669D8" w:rsidRDefault="003669D8">
            <w:pPr>
              <w:pStyle w:val="Odstavecseseznamem1"/>
              <w:numPr>
                <w:ilvl w:val="0"/>
                <w:numId w:val="120"/>
              </w:numPr>
              <w:jc w:val="both"/>
              <w:rPr>
                <w:ins w:id="709" w:author="Dokulil Jiří" w:date="2018-11-18T17:25:00Z"/>
              </w:rPr>
              <w:pPrChange w:id="710" w:author="PS" w:date="2018-11-24T17:36:00Z">
                <w:pPr>
                  <w:pStyle w:val="Odstavecseseznamem1"/>
                  <w:numPr>
                    <w:numId w:val="15"/>
                  </w:numPr>
                  <w:tabs>
                    <w:tab w:val="num" w:pos="720"/>
                  </w:tabs>
                  <w:ind w:hanging="360"/>
                  <w:jc w:val="both"/>
                </w:pPr>
              </w:pPrChange>
            </w:pPr>
            <w:ins w:id="711" w:author="Dokulil Jiří" w:date="2018-11-18T17:25:00Z">
              <w:r>
                <w:t>Cyklické kódy.</w:t>
              </w:r>
            </w:ins>
          </w:p>
          <w:p w:rsidR="003669D8" w:rsidRDefault="003669D8">
            <w:pPr>
              <w:pStyle w:val="Odstavecseseznamem1"/>
              <w:numPr>
                <w:ilvl w:val="0"/>
                <w:numId w:val="120"/>
              </w:numPr>
              <w:jc w:val="both"/>
              <w:rPr>
                <w:ins w:id="712" w:author="Dokulil Jiří" w:date="2018-11-18T17:25:00Z"/>
              </w:rPr>
              <w:pPrChange w:id="713" w:author="PS" w:date="2018-11-24T17:36:00Z">
                <w:pPr>
                  <w:pStyle w:val="Odstavecseseznamem1"/>
                  <w:numPr>
                    <w:numId w:val="15"/>
                  </w:numPr>
                  <w:tabs>
                    <w:tab w:val="num" w:pos="720"/>
                  </w:tabs>
                  <w:ind w:hanging="360"/>
                  <w:jc w:val="both"/>
                </w:pPr>
              </w:pPrChange>
            </w:pPr>
            <w:ins w:id="714" w:author="Dokulil Jiří" w:date="2018-11-18T17:25:00Z">
              <w:r>
                <w:t>Kontrolní číslice u kódů běžného života.</w:t>
              </w:r>
            </w:ins>
          </w:p>
          <w:p w:rsidR="003669D8" w:rsidRDefault="003669D8">
            <w:pPr>
              <w:pStyle w:val="Odstavecseseznamem1"/>
              <w:numPr>
                <w:ilvl w:val="0"/>
                <w:numId w:val="120"/>
              </w:numPr>
              <w:jc w:val="both"/>
              <w:rPr>
                <w:ins w:id="715" w:author="Dokulil Jiří" w:date="2018-11-18T17:25:00Z"/>
              </w:rPr>
              <w:pPrChange w:id="716" w:author="PS" w:date="2018-11-24T17:36:00Z">
                <w:pPr>
                  <w:pStyle w:val="Odstavecseseznamem1"/>
                  <w:numPr>
                    <w:numId w:val="15"/>
                  </w:numPr>
                  <w:tabs>
                    <w:tab w:val="num" w:pos="720"/>
                  </w:tabs>
                  <w:ind w:hanging="360"/>
                  <w:jc w:val="both"/>
                </w:pPr>
              </w:pPrChange>
            </w:pPr>
            <w:ins w:id="717" w:author="Dokulil Jiří" w:date="2018-11-18T17:25:00Z">
              <w:r>
                <w:t>Dvourozměrné kódy.</w:t>
              </w:r>
            </w:ins>
          </w:p>
          <w:p w:rsidR="00311D7B" w:rsidDel="003669D8" w:rsidRDefault="00311D7B">
            <w:pPr>
              <w:jc w:val="both"/>
              <w:rPr>
                <w:del w:id="718" w:author="Dokulil Jiří" w:date="2018-11-18T17:25:00Z"/>
              </w:rPr>
            </w:pPr>
            <w:del w:id="719" w:author="Dokulil Jiří" w:date="2018-11-18T17:25:00Z">
              <w:r w:rsidRPr="0035272D" w:rsidDel="003669D8">
                <w:delText>Cílem předmětu je seznámit studenty se zákla</w:delText>
              </w:r>
              <w:r w:rsidDel="003669D8">
                <w:delText>dy teorie informace, v odpovídající</w:delText>
              </w:r>
              <w:r w:rsidRPr="0035272D" w:rsidDel="003669D8">
                <w:delText xml:space="preserve"> formě s její návazností na samo-organizaci a základy kódovacích technik, bezpečnostních kódů, šifrovacími a dešifrovacími technikami. Látka předmětu je rozdělena do následujících sekcí: Matematický aparát v teorii informace - teorie pravděpodobnosti, náhodné veličiny a jejich popis, základy modulární aritmetiky a operace v číselných soustavách. Informace - základní pojmy, entropie a její vlastnosti, entropie a otevřené systémy, samo-organizace, principy a příklady. Zdroje zpráv a</w:delText>
              </w:r>
              <w:r w:rsidDel="003669D8">
                <w:delText> </w:delText>
              </w:r>
              <w:r w:rsidRPr="0035272D" w:rsidDel="003669D8">
                <w:delText xml:space="preserve">přenos informace. V další části se výuka zabývá kódováním, kde se </w:delText>
              </w:r>
              <w:r w:rsidDel="003669D8">
                <w:delText>student</w:delText>
              </w:r>
              <w:r w:rsidRPr="0035272D" w:rsidDel="003669D8">
                <w:delText xml:space="preserve"> seznámí s rovnoměrnými, nerovnoměrnými a bezpečnostními kódy. V poslední části jsou probírány základy šifrovacích a dešifrovacích </w:delText>
              </w:r>
              <w:r w:rsidDel="003669D8">
                <w:delText>technik.</w:delText>
              </w:r>
            </w:del>
          </w:p>
          <w:p w:rsidR="00311D7B" w:rsidRPr="00836BE9" w:rsidDel="003669D8" w:rsidRDefault="00311D7B">
            <w:pPr>
              <w:jc w:val="both"/>
              <w:rPr>
                <w:del w:id="720" w:author="Dokulil Jiří" w:date="2018-11-18T17:25:00Z"/>
                <w:u w:val="single"/>
              </w:rPr>
            </w:pPr>
            <w:del w:id="721" w:author="Dokulil Jiří" w:date="2018-11-18T17:25:00Z">
              <w:r w:rsidRPr="00836BE9" w:rsidDel="003669D8">
                <w:rPr>
                  <w:u w:val="single"/>
                </w:rPr>
                <w:delText>Hlavní témata:</w:delText>
              </w:r>
            </w:del>
          </w:p>
          <w:p w:rsidR="00311D7B" w:rsidDel="003669D8" w:rsidRDefault="00311D7B">
            <w:pPr>
              <w:pStyle w:val="Odstavecseseznamem1"/>
              <w:ind w:left="0"/>
              <w:jc w:val="both"/>
              <w:rPr>
                <w:del w:id="722" w:author="Dokulil Jiří" w:date="2018-11-18T17:25:00Z"/>
              </w:rPr>
              <w:pPrChange w:id="723" w:author="Dokulil Jiří" w:date="2018-11-19T02:07:00Z">
                <w:pPr>
                  <w:pStyle w:val="Odstavecseseznamem1"/>
                  <w:numPr>
                    <w:numId w:val="15"/>
                  </w:numPr>
                  <w:tabs>
                    <w:tab w:val="num" w:pos="720"/>
                  </w:tabs>
                  <w:ind w:hanging="360"/>
                  <w:jc w:val="both"/>
                </w:pPr>
              </w:pPrChange>
            </w:pPr>
            <w:del w:id="724" w:author="Dokulil Jiří" w:date="2018-11-18T17:25:00Z">
              <w:r w:rsidDel="003669D8">
                <w:delText xml:space="preserve">Úvod do informatiky, základní pojmy oboru. </w:delText>
              </w:r>
            </w:del>
          </w:p>
          <w:p w:rsidR="00311D7B" w:rsidDel="003669D8" w:rsidRDefault="00311D7B">
            <w:pPr>
              <w:pStyle w:val="Odstavecseseznamem1"/>
              <w:ind w:left="0"/>
              <w:jc w:val="both"/>
              <w:rPr>
                <w:del w:id="725" w:author="Dokulil Jiří" w:date="2018-11-18T17:25:00Z"/>
              </w:rPr>
              <w:pPrChange w:id="726" w:author="Dokulil Jiří" w:date="2018-11-19T02:07:00Z">
                <w:pPr>
                  <w:pStyle w:val="Odstavecseseznamem1"/>
                  <w:numPr>
                    <w:numId w:val="15"/>
                  </w:numPr>
                  <w:tabs>
                    <w:tab w:val="num" w:pos="720"/>
                  </w:tabs>
                  <w:ind w:hanging="360"/>
                  <w:jc w:val="both"/>
                </w:pPr>
              </w:pPrChange>
            </w:pPr>
            <w:del w:id="727" w:author="Dokulil Jiří" w:date="2018-11-18T17:25:00Z">
              <w:r w:rsidDel="003669D8">
                <w:delText xml:space="preserve">Algoritmus a jeho zápis. </w:delText>
              </w:r>
            </w:del>
          </w:p>
          <w:p w:rsidR="00311D7B" w:rsidDel="003669D8" w:rsidRDefault="00311D7B">
            <w:pPr>
              <w:pStyle w:val="Odstavecseseznamem1"/>
              <w:ind w:left="0"/>
              <w:jc w:val="both"/>
              <w:rPr>
                <w:del w:id="728" w:author="Dokulil Jiří" w:date="2018-11-18T17:25:00Z"/>
              </w:rPr>
              <w:pPrChange w:id="729" w:author="Dokulil Jiří" w:date="2018-11-19T02:07:00Z">
                <w:pPr>
                  <w:pStyle w:val="Odstavecseseznamem1"/>
                  <w:numPr>
                    <w:numId w:val="15"/>
                  </w:numPr>
                  <w:tabs>
                    <w:tab w:val="num" w:pos="720"/>
                  </w:tabs>
                  <w:ind w:hanging="360"/>
                  <w:jc w:val="both"/>
                </w:pPr>
              </w:pPrChange>
            </w:pPr>
            <w:del w:id="730" w:author="Dokulil Jiří" w:date="2018-11-18T17:25:00Z">
              <w:r w:rsidDel="003669D8">
                <w:delText xml:space="preserve">Strukturované programování. </w:delText>
              </w:r>
            </w:del>
          </w:p>
          <w:p w:rsidR="00311D7B" w:rsidDel="003669D8" w:rsidRDefault="00311D7B">
            <w:pPr>
              <w:pStyle w:val="Odstavecseseznamem1"/>
              <w:ind w:left="0"/>
              <w:jc w:val="both"/>
              <w:rPr>
                <w:del w:id="731" w:author="Dokulil Jiří" w:date="2018-11-18T17:25:00Z"/>
              </w:rPr>
              <w:pPrChange w:id="732" w:author="Dokulil Jiří" w:date="2018-11-19T02:07:00Z">
                <w:pPr>
                  <w:pStyle w:val="Odstavecseseznamem1"/>
                  <w:numPr>
                    <w:numId w:val="15"/>
                  </w:numPr>
                  <w:tabs>
                    <w:tab w:val="num" w:pos="720"/>
                  </w:tabs>
                  <w:ind w:hanging="360"/>
                  <w:jc w:val="both"/>
                </w:pPr>
              </w:pPrChange>
            </w:pPr>
            <w:del w:id="733" w:author="Dokulil Jiří" w:date="2018-11-18T17:25:00Z">
              <w:r w:rsidDel="003669D8">
                <w:delText xml:space="preserve">Základní datové typy. </w:delText>
              </w:r>
            </w:del>
          </w:p>
          <w:p w:rsidR="00311D7B" w:rsidDel="003669D8" w:rsidRDefault="00311D7B">
            <w:pPr>
              <w:pStyle w:val="Odstavecseseznamem1"/>
              <w:ind w:left="0"/>
              <w:jc w:val="both"/>
              <w:rPr>
                <w:del w:id="734" w:author="Dokulil Jiří" w:date="2018-11-18T17:25:00Z"/>
              </w:rPr>
              <w:pPrChange w:id="735" w:author="Dokulil Jiří" w:date="2018-11-19T02:07:00Z">
                <w:pPr>
                  <w:pStyle w:val="Odstavecseseznamem1"/>
                  <w:numPr>
                    <w:numId w:val="15"/>
                  </w:numPr>
                  <w:tabs>
                    <w:tab w:val="num" w:pos="720"/>
                  </w:tabs>
                  <w:ind w:hanging="360"/>
                  <w:jc w:val="both"/>
                </w:pPr>
              </w:pPrChange>
            </w:pPr>
            <w:del w:id="736" w:author="Dokulil Jiří" w:date="2018-11-18T17:25:00Z">
              <w:r w:rsidDel="003669D8">
                <w:delText xml:space="preserve">Programovací jazyk. </w:delText>
              </w:r>
            </w:del>
          </w:p>
          <w:p w:rsidR="00311D7B" w:rsidDel="003669D8" w:rsidRDefault="00311D7B">
            <w:pPr>
              <w:pStyle w:val="Odstavecseseznamem1"/>
              <w:ind w:left="0"/>
              <w:jc w:val="both"/>
              <w:rPr>
                <w:del w:id="737" w:author="Dokulil Jiří" w:date="2018-11-18T17:25:00Z"/>
              </w:rPr>
              <w:pPrChange w:id="738" w:author="Dokulil Jiří" w:date="2018-11-19T02:07:00Z">
                <w:pPr>
                  <w:pStyle w:val="Odstavecseseznamem1"/>
                  <w:numPr>
                    <w:numId w:val="15"/>
                  </w:numPr>
                  <w:tabs>
                    <w:tab w:val="num" w:pos="720"/>
                  </w:tabs>
                  <w:ind w:hanging="360"/>
                  <w:jc w:val="both"/>
                </w:pPr>
              </w:pPrChange>
            </w:pPr>
            <w:del w:id="739" w:author="Dokulil Jiří" w:date="2018-11-18T17:25:00Z">
              <w:r w:rsidDel="003669D8">
                <w:delText xml:space="preserve">Procedury a funkce. </w:delText>
              </w:r>
            </w:del>
          </w:p>
          <w:p w:rsidR="00311D7B" w:rsidDel="003669D8" w:rsidRDefault="00311D7B">
            <w:pPr>
              <w:pStyle w:val="Odstavecseseznamem1"/>
              <w:ind w:left="0"/>
              <w:jc w:val="both"/>
              <w:rPr>
                <w:del w:id="740" w:author="Dokulil Jiří" w:date="2018-11-18T17:25:00Z"/>
              </w:rPr>
              <w:pPrChange w:id="741" w:author="Dokulil Jiří" w:date="2018-11-19T02:07:00Z">
                <w:pPr>
                  <w:pStyle w:val="Odstavecseseznamem1"/>
                  <w:numPr>
                    <w:numId w:val="15"/>
                  </w:numPr>
                  <w:tabs>
                    <w:tab w:val="num" w:pos="720"/>
                  </w:tabs>
                  <w:ind w:hanging="360"/>
                  <w:jc w:val="both"/>
                </w:pPr>
              </w:pPrChange>
            </w:pPr>
            <w:del w:id="742" w:author="Dokulil Jiří" w:date="2018-11-18T17:25:00Z">
              <w:r w:rsidDel="003669D8">
                <w:delText xml:space="preserve">Třídící algoritmy a jejich složitost - Bubble, Insert, Selection. </w:delText>
              </w:r>
            </w:del>
          </w:p>
          <w:p w:rsidR="00311D7B" w:rsidDel="003669D8" w:rsidRDefault="00311D7B">
            <w:pPr>
              <w:pStyle w:val="Odstavecseseznamem1"/>
              <w:ind w:left="0"/>
              <w:jc w:val="both"/>
              <w:rPr>
                <w:del w:id="743" w:author="Dokulil Jiří" w:date="2018-11-18T17:25:00Z"/>
              </w:rPr>
              <w:pPrChange w:id="744" w:author="Dokulil Jiří" w:date="2018-11-19T02:07:00Z">
                <w:pPr>
                  <w:pStyle w:val="Odstavecseseznamem1"/>
                  <w:numPr>
                    <w:numId w:val="15"/>
                  </w:numPr>
                  <w:tabs>
                    <w:tab w:val="num" w:pos="720"/>
                  </w:tabs>
                  <w:ind w:hanging="360"/>
                  <w:jc w:val="both"/>
                </w:pPr>
              </w:pPrChange>
            </w:pPr>
            <w:del w:id="745" w:author="Dokulil Jiří" w:date="2018-11-18T17:25:00Z">
              <w:r w:rsidDel="003669D8">
                <w:delText xml:space="preserve">Strukturované typy dat - array, record, file. </w:delText>
              </w:r>
            </w:del>
          </w:p>
          <w:p w:rsidR="00311D7B" w:rsidDel="003669D8" w:rsidRDefault="00311D7B">
            <w:pPr>
              <w:pStyle w:val="Odstavecseseznamem1"/>
              <w:ind w:left="0"/>
              <w:jc w:val="both"/>
              <w:rPr>
                <w:del w:id="746" w:author="Dokulil Jiří" w:date="2018-11-18T17:25:00Z"/>
              </w:rPr>
              <w:pPrChange w:id="747" w:author="Dokulil Jiří" w:date="2018-11-19T02:07:00Z">
                <w:pPr>
                  <w:pStyle w:val="Odstavecseseznamem1"/>
                  <w:numPr>
                    <w:numId w:val="15"/>
                  </w:numPr>
                  <w:tabs>
                    <w:tab w:val="num" w:pos="720"/>
                  </w:tabs>
                  <w:ind w:hanging="360"/>
                  <w:jc w:val="both"/>
                </w:pPr>
              </w:pPrChange>
            </w:pPr>
            <w:del w:id="748" w:author="Dokulil Jiří" w:date="2018-11-18T17:25:00Z">
              <w:r w:rsidDel="003669D8">
                <w:delText xml:space="preserve">Číselné soustavy. </w:delText>
              </w:r>
            </w:del>
          </w:p>
          <w:p w:rsidR="00311D7B" w:rsidDel="003669D8" w:rsidRDefault="00311D7B">
            <w:pPr>
              <w:pStyle w:val="Odstavecseseznamem1"/>
              <w:ind w:left="0"/>
              <w:jc w:val="both"/>
              <w:rPr>
                <w:del w:id="749" w:author="Dokulil Jiří" w:date="2018-11-18T17:25:00Z"/>
              </w:rPr>
              <w:pPrChange w:id="750" w:author="Dokulil Jiří" w:date="2018-11-19T02:07:00Z">
                <w:pPr>
                  <w:pStyle w:val="Odstavecseseznamem1"/>
                  <w:numPr>
                    <w:numId w:val="15"/>
                  </w:numPr>
                  <w:tabs>
                    <w:tab w:val="num" w:pos="720"/>
                  </w:tabs>
                  <w:ind w:hanging="360"/>
                  <w:jc w:val="both"/>
                </w:pPr>
              </w:pPrChange>
            </w:pPr>
            <w:del w:id="751" w:author="Dokulil Jiří" w:date="2018-11-18T17:25:00Z">
              <w:r w:rsidDel="003669D8">
                <w:delText xml:space="preserve">Software - operační systémy, MS DOS, MS Windows, správa souborů, adresáře, stromová struktura, multitasking, boot, antiviry. </w:delText>
              </w:r>
            </w:del>
          </w:p>
          <w:p w:rsidR="00311D7B" w:rsidDel="003669D8" w:rsidRDefault="00311D7B">
            <w:pPr>
              <w:pStyle w:val="Odstavecseseznamem1"/>
              <w:ind w:left="0"/>
              <w:jc w:val="both"/>
              <w:rPr>
                <w:del w:id="752" w:author="Dokulil Jiří" w:date="2018-11-18T17:25:00Z"/>
              </w:rPr>
              <w:pPrChange w:id="753" w:author="Dokulil Jiří" w:date="2018-11-19T02:07:00Z">
                <w:pPr>
                  <w:pStyle w:val="Odstavecseseznamem1"/>
                  <w:numPr>
                    <w:numId w:val="15"/>
                  </w:numPr>
                  <w:tabs>
                    <w:tab w:val="num" w:pos="720"/>
                  </w:tabs>
                  <w:ind w:hanging="360"/>
                  <w:jc w:val="both"/>
                </w:pPr>
              </w:pPrChange>
            </w:pPr>
            <w:del w:id="754" w:author="Dokulil Jiří" w:date="2018-11-18T17:25:00Z">
              <w:r w:rsidDel="003669D8">
                <w:delText xml:space="preserve">Počítačové sítě - komunikace. </w:delText>
              </w:r>
            </w:del>
          </w:p>
          <w:p w:rsidR="00311D7B" w:rsidDel="003669D8" w:rsidRDefault="00311D7B">
            <w:pPr>
              <w:pStyle w:val="Odstavecseseznamem1"/>
              <w:ind w:left="0"/>
              <w:jc w:val="both"/>
              <w:rPr>
                <w:del w:id="755" w:author="Dokulil Jiří" w:date="2018-11-18T17:25:00Z"/>
              </w:rPr>
              <w:pPrChange w:id="756" w:author="Dokulil Jiří" w:date="2018-11-19T02:07:00Z">
                <w:pPr>
                  <w:pStyle w:val="Odstavecseseznamem1"/>
                  <w:numPr>
                    <w:numId w:val="15"/>
                  </w:numPr>
                  <w:tabs>
                    <w:tab w:val="num" w:pos="720"/>
                  </w:tabs>
                  <w:ind w:hanging="360"/>
                  <w:jc w:val="both"/>
                </w:pPr>
              </w:pPrChange>
            </w:pPr>
            <w:del w:id="757" w:author="Dokulil Jiří" w:date="2018-11-18T17:25:00Z">
              <w:r w:rsidDel="003669D8">
                <w:delText xml:space="preserve">Vyhledávání informací a další činnosti sítí. </w:delText>
              </w:r>
            </w:del>
          </w:p>
          <w:p w:rsidR="00311D7B" w:rsidDel="003669D8" w:rsidRDefault="00311D7B">
            <w:pPr>
              <w:pStyle w:val="Odstavecseseznamem1"/>
              <w:ind w:left="0"/>
              <w:jc w:val="both"/>
              <w:rPr>
                <w:del w:id="758" w:author="Dokulil Jiří" w:date="2018-11-18T17:25:00Z"/>
              </w:rPr>
              <w:pPrChange w:id="759" w:author="Dokulil Jiří" w:date="2018-11-19T02:07:00Z">
                <w:pPr>
                  <w:pStyle w:val="Odstavecseseznamem1"/>
                  <w:numPr>
                    <w:numId w:val="15"/>
                  </w:numPr>
                  <w:tabs>
                    <w:tab w:val="num" w:pos="720"/>
                  </w:tabs>
                  <w:ind w:hanging="360"/>
                  <w:jc w:val="both"/>
                </w:pPr>
              </w:pPrChange>
            </w:pPr>
            <w:del w:id="760" w:author="Dokulil Jiří" w:date="2018-11-18T17:25:00Z">
              <w:r w:rsidDel="003669D8">
                <w:delText xml:space="preserve">Aplikační software - textové editory, MS Word, tabulkové kalkulátory, MS Excel. </w:delText>
              </w:r>
            </w:del>
          </w:p>
          <w:p w:rsidR="00311D7B" w:rsidRDefault="00311D7B">
            <w:pPr>
              <w:pStyle w:val="Odstavecseseznamem1"/>
              <w:ind w:left="0"/>
              <w:pPrChange w:id="761" w:author="Dokulil Jiří" w:date="2018-11-19T02:07:00Z">
                <w:pPr>
                  <w:pStyle w:val="Odstavecseseznamem1"/>
                  <w:numPr>
                    <w:numId w:val="15"/>
                  </w:numPr>
                  <w:tabs>
                    <w:tab w:val="num" w:pos="720"/>
                  </w:tabs>
                  <w:ind w:hanging="360"/>
                </w:pPr>
              </w:pPrChange>
            </w:pPr>
            <w:del w:id="762" w:author="Dokulil Jiří" w:date="2018-11-18T17:25:00Z">
              <w:r w:rsidDel="003669D8">
                <w:delText>Prezentační programy, MS PowerPoint.</w:delText>
              </w:r>
            </w:del>
          </w:p>
        </w:tc>
      </w:tr>
      <w:tr w:rsidR="00311D7B" w:rsidTr="00F02ED2">
        <w:trPr>
          <w:gridAfter w:val="1"/>
          <w:wAfter w:w="108" w:type="dxa"/>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094" w:type="dxa"/>
            <w:gridSpan w:val="6"/>
            <w:tcBorders>
              <w:top w:val="nil"/>
              <w:bottom w:val="nil"/>
            </w:tcBorders>
          </w:tcPr>
          <w:p w:rsidR="00311D7B" w:rsidRDefault="00311D7B" w:rsidP="00F02ED2">
            <w:pPr>
              <w:jc w:val="both"/>
            </w:pPr>
          </w:p>
        </w:tc>
      </w:tr>
      <w:tr w:rsidR="003669D8" w:rsidTr="00F02ED2">
        <w:trPr>
          <w:gridAfter w:val="1"/>
          <w:wAfter w:w="108" w:type="dxa"/>
          <w:trHeight w:val="1497"/>
        </w:trPr>
        <w:tc>
          <w:tcPr>
            <w:tcW w:w="9747" w:type="dxa"/>
            <w:gridSpan w:val="8"/>
            <w:tcBorders>
              <w:top w:val="nil"/>
            </w:tcBorders>
          </w:tcPr>
          <w:p w:rsidR="003669D8" w:rsidRDefault="003669D8" w:rsidP="003669D8">
            <w:pPr>
              <w:jc w:val="both"/>
              <w:rPr>
                <w:ins w:id="763" w:author="Dokulil Jiří" w:date="2018-11-18T17:26:00Z"/>
                <w:b/>
              </w:rPr>
            </w:pPr>
            <w:ins w:id="764" w:author="Dokulil Jiří" w:date="2018-11-18T17:26:00Z">
              <w:r>
                <w:rPr>
                  <w:b/>
                </w:rPr>
                <w:t>Povinná literatura:</w:t>
              </w:r>
            </w:ins>
          </w:p>
          <w:p w:rsidR="003669D8" w:rsidRDefault="003669D8" w:rsidP="003669D8">
            <w:pPr>
              <w:jc w:val="both"/>
              <w:rPr>
                <w:ins w:id="765" w:author="Dokulil Jiří" w:date="2018-11-18T17:26:00Z"/>
              </w:rPr>
            </w:pPr>
            <w:ins w:id="766" w:author="Dokulil Jiří" w:date="2018-11-18T17:26:00Z">
              <w:r w:rsidRPr="004844CF">
                <w:t>ČAPEK</w:t>
              </w:r>
              <w:r>
                <w:t>, J</w:t>
              </w:r>
              <w:r w:rsidRPr="004844CF">
                <w:t xml:space="preserve">. </w:t>
              </w:r>
              <w:r w:rsidRPr="00836BE9">
                <w:rPr>
                  <w:i/>
                </w:rPr>
                <w:t>Teoretické základy informatiky</w:t>
              </w:r>
              <w:r>
                <w:rPr>
                  <w:i/>
                </w:rPr>
                <w:t>.</w:t>
              </w:r>
              <w:r>
                <w:t> </w:t>
              </w:r>
              <w:r w:rsidRPr="004844CF">
                <w:t> Vyd. 3., upr., rozš. Pardubice : Univerzita Pardubice, 2013. 100 s.Nad názvem: Univerzita Pardubice, Fakulta ekonomicko-správní. ISBN 978-80-7395-574</w:t>
              </w:r>
              <w:r>
                <w:t>.</w:t>
              </w:r>
            </w:ins>
          </w:p>
          <w:p w:rsidR="003669D8" w:rsidRDefault="003669D8" w:rsidP="003669D8">
            <w:pPr>
              <w:rPr>
                <w:ins w:id="767" w:author="Dokulil Jiří" w:date="2018-11-18T17:26:00Z"/>
              </w:rPr>
            </w:pPr>
            <w:ins w:id="768" w:author="Dokulil Jiří" w:date="2018-11-18T17:26:00Z">
              <w:r w:rsidRPr="00665088">
                <w:rPr>
                  <w:caps/>
                </w:rPr>
                <w:t>Dannhoferová</w:t>
              </w:r>
              <w:r w:rsidRPr="00665088">
                <w:t xml:space="preserve">, Jana. </w:t>
              </w:r>
              <w:r w:rsidRPr="00836BE9">
                <w:rPr>
                  <w:i/>
                </w:rPr>
                <w:t>Microsoft PowerPoint: podrobná uživatelská příručka</w:t>
              </w:r>
              <w:r w:rsidRPr="00665088">
                <w:t>. Vyd. 1. Brno: Computer Press, 2010. 400 s. Podrobná uživatelská příručka. ISBN 978-80-251-3076-6.</w:t>
              </w:r>
            </w:ins>
          </w:p>
          <w:p w:rsidR="003669D8" w:rsidRDefault="003669D8" w:rsidP="003669D8">
            <w:pPr>
              <w:jc w:val="both"/>
              <w:rPr>
                <w:ins w:id="769" w:author="Dokulil Jiří" w:date="2018-11-18T17:26:00Z"/>
              </w:rPr>
            </w:pPr>
            <w:ins w:id="770" w:author="Dokulil Jiří" w:date="2018-11-18T17:26:00Z">
              <w:r>
                <w:t xml:space="preserve">DOUCEK, P., MARYŠKA, M., NEDOMOVÁ, L. </w:t>
              </w:r>
              <w:r w:rsidRPr="00836BE9">
                <w:rPr>
                  <w:i/>
                </w:rPr>
                <w:t>Informační management v informační společnosti.</w:t>
              </w:r>
              <w:r>
                <w:t xml:space="preserve"> 1. vyd. Praha: Professional Publishing, 2013, 264 s. ISBN 978-80-7431-097-3.</w:t>
              </w:r>
            </w:ins>
          </w:p>
          <w:p w:rsidR="003669D8" w:rsidRDefault="003669D8" w:rsidP="003669D8">
            <w:pPr>
              <w:jc w:val="both"/>
              <w:rPr>
                <w:ins w:id="771" w:author="Dokulil Jiří" w:date="2018-11-18T17:26:00Z"/>
              </w:rPr>
            </w:pPr>
            <w:ins w:id="772" w:author="Dokulil Jiří" w:date="2018-11-18T17:26:00Z">
              <w:r>
                <w:t xml:space="preserve">GELETIČ, J. </w:t>
              </w:r>
              <w:r w:rsidRPr="00836BE9">
                <w:rPr>
                  <w:i/>
                </w:rPr>
                <w:t>Úvod do ArcGIS 10. 1</w:t>
              </w:r>
              <w:r>
                <w:t>. vyd. Olomouc: Univerzita Palackého v Olomouci, 2013, 141 s. ISBN 978-80-244-3390-5</w:t>
              </w:r>
            </w:ins>
          </w:p>
          <w:p w:rsidR="003669D8" w:rsidRDefault="003669D8" w:rsidP="003669D8">
            <w:pPr>
              <w:jc w:val="both"/>
              <w:rPr>
                <w:ins w:id="773" w:author="Dokulil Jiří" w:date="2018-11-18T17:26:00Z"/>
              </w:rPr>
            </w:pPr>
            <w:ins w:id="774" w:author="Dokulil Jiří" w:date="2018-11-18T17:26:00Z">
              <w:r w:rsidRPr="00FE6851">
                <w:t>P</w:t>
              </w:r>
              <w:r>
                <w:t>ELIKÁN</w:t>
              </w:r>
              <w:r w:rsidRPr="00FE6851">
                <w:t>, Jan, H</w:t>
              </w:r>
              <w:r>
                <w:t>ENZLER</w:t>
              </w:r>
              <w:r w:rsidRPr="00FE6851">
                <w:t>, Jiří a Č</w:t>
              </w:r>
              <w:r>
                <w:t>ERNÝ</w:t>
              </w:r>
              <w:r w:rsidRPr="00FE6851">
                <w:t>, Michal. Matematické základy informatiky. Vyd. 1. Praha: Oeconomica, 2011. 265 s. Vysokoškolská učebnice. ISBN 978-80-245-1778-0.</w:t>
              </w:r>
            </w:ins>
          </w:p>
          <w:p w:rsidR="003669D8" w:rsidRDefault="003669D8" w:rsidP="003669D8">
            <w:pPr>
              <w:jc w:val="both"/>
              <w:rPr>
                <w:ins w:id="775" w:author="Dokulil Jiří" w:date="2018-11-18T17:26:00Z"/>
              </w:rPr>
            </w:pPr>
            <w:ins w:id="776" w:author="Dokulil Jiří" w:date="2018-11-18T17:26:00Z">
              <w:r>
                <w:t xml:space="preserve">ŠVARCOVÁ, I., RAIN, T. </w:t>
              </w:r>
              <w:r w:rsidRPr="00836BE9">
                <w:rPr>
                  <w:i/>
                </w:rPr>
                <w:t xml:space="preserve">Informační management. </w:t>
              </w:r>
              <w:r>
                <w:t>1. vyd. Praha: Alfa Nakladatelství, 2011, 183 s. ISBN 978-80-87197-40-0.</w:t>
              </w:r>
            </w:ins>
          </w:p>
          <w:p w:rsidR="003669D8" w:rsidRDefault="003669D8" w:rsidP="003669D8">
            <w:pPr>
              <w:spacing w:before="60"/>
              <w:jc w:val="both"/>
              <w:rPr>
                <w:ins w:id="777" w:author="Dokulil Jiří" w:date="2018-11-18T17:26:00Z"/>
                <w:b/>
              </w:rPr>
            </w:pPr>
            <w:ins w:id="778" w:author="Dokulil Jiří" w:date="2018-11-18T17:26:00Z">
              <w:r w:rsidRPr="006E39B2">
                <w:rPr>
                  <w:b/>
                </w:rPr>
                <w:t>Doporučená</w:t>
              </w:r>
              <w:r>
                <w:rPr>
                  <w:b/>
                </w:rPr>
                <w:t xml:space="preserve"> literatura</w:t>
              </w:r>
              <w:r w:rsidRPr="006E39B2">
                <w:rPr>
                  <w:b/>
                </w:rPr>
                <w:t>:</w:t>
              </w:r>
            </w:ins>
          </w:p>
          <w:p w:rsidR="003669D8" w:rsidRDefault="003669D8" w:rsidP="003669D8">
            <w:pPr>
              <w:jc w:val="both"/>
              <w:rPr>
                <w:ins w:id="779" w:author="Dokulil Jiří" w:date="2018-11-18T17:26:00Z"/>
              </w:rPr>
            </w:pPr>
            <w:ins w:id="780" w:author="Dokulil Jiří" w:date="2018-11-18T17:26:00Z">
              <w:r w:rsidRPr="00FE6851">
                <w:t>A</w:t>
              </w:r>
              <w:r>
                <w:t>LENCAR</w:t>
              </w:r>
              <w:r w:rsidRPr="00FE6851">
                <w:t xml:space="preserve">, Marcelo S. Information theory [online]. New York, [New York] (222 East 46th Street, New York, NY </w:t>
              </w:r>
              <w:r w:rsidRPr="00FE6851">
                <w:lastRenderedPageBreak/>
                <w:t xml:space="preserve">10017): Momentum Press, 2015. Communications and signal processing collection [cit. 2018-11-14]. ISBN 978-1-60650-529-8. Dostupné z: </w:t>
              </w:r>
              <w:r w:rsidRPr="004D6CB0">
                <w:rPr>
                  <w:rPrChange w:id="781" w:author="Dokulil Jiří" w:date="2018-11-19T02:07:00Z">
                    <w:rPr>
                      <w:rStyle w:val="Hypertextovodkaz"/>
                    </w:rPr>
                  </w:rPrChange>
                </w:rPr>
                <w:t>https://ebookcentral.proquest.com/lib/natl-ebooks/detail.action?docID=1826004</w:t>
              </w:r>
              <w:r w:rsidRPr="00FE6851">
                <w:t>.</w:t>
              </w:r>
            </w:ins>
          </w:p>
          <w:p w:rsidR="003669D8" w:rsidRDefault="003669D8" w:rsidP="003669D8">
            <w:pPr>
              <w:jc w:val="both"/>
              <w:rPr>
                <w:ins w:id="782" w:author="Dokulil Jiří" w:date="2018-11-18T17:26:00Z"/>
              </w:rPr>
            </w:pPr>
            <w:ins w:id="783" w:author="Dokulil Jiří" w:date="2018-11-18T17:26:00Z">
              <w:r>
                <w:t xml:space="preserve">DOUCEK, P. </w:t>
              </w:r>
              <w:r w:rsidRPr="00836BE9">
                <w:rPr>
                  <w:i/>
                </w:rPr>
                <w:t>Informační management</w:t>
              </w:r>
              <w:r>
                <w:t>. 1. vyd. Praha: Professional Publishing, 2010, 251 s. ISBN 978-80-7431-010-2.</w:t>
              </w:r>
            </w:ins>
          </w:p>
          <w:p w:rsidR="003669D8" w:rsidRDefault="003669D8" w:rsidP="003669D8">
            <w:pPr>
              <w:jc w:val="both"/>
              <w:rPr>
                <w:ins w:id="784" w:author="Dokulil Jiří" w:date="2018-11-18T17:26:00Z"/>
              </w:rPr>
            </w:pPr>
            <w:ins w:id="785" w:author="Dokulil Jiří" w:date="2018-11-18T17:26:00Z">
              <w:r w:rsidRPr="00276121">
                <w:t xml:space="preserve">JENSEN, J. R, JENSEN, R. R. </w:t>
              </w:r>
              <w:r w:rsidRPr="00836BE9">
                <w:rPr>
                  <w:i/>
                </w:rPr>
                <w:t>Introductory geographic information systems</w:t>
              </w:r>
              <w:r w:rsidRPr="00276121">
                <w:t>. Boston: Pearson, c2013, xxvi, 400 s. ISBN 978-0-13-614776-3.</w:t>
              </w:r>
            </w:ins>
          </w:p>
          <w:p w:rsidR="003669D8" w:rsidRDefault="003669D8" w:rsidP="003669D8">
            <w:pPr>
              <w:jc w:val="both"/>
              <w:rPr>
                <w:ins w:id="786" w:author="Dokulil Jiří" w:date="2018-11-18T17:26:00Z"/>
              </w:rPr>
            </w:pPr>
            <w:ins w:id="787" w:author="Dokulil Jiří" w:date="2018-11-18T17:26:00Z">
              <w:r w:rsidRPr="00FE6851">
                <w:t>G</w:t>
              </w:r>
              <w:r>
                <w:t>LEICK</w:t>
              </w:r>
              <w:r w:rsidRPr="00FE6851">
                <w:t>, James. Informace: historie, teorie, záplava. 1. vyd. v českém jazyce. Praha: Dokořán, 2013. 396 s. Zip; sv. 35. ISBN 978-80-7363-415-5.</w:t>
              </w:r>
            </w:ins>
          </w:p>
          <w:p w:rsidR="003669D8" w:rsidRPr="00BA29B9" w:rsidRDefault="003669D8" w:rsidP="003669D8">
            <w:pPr>
              <w:jc w:val="both"/>
              <w:rPr>
                <w:ins w:id="788" w:author="Dokulil Jiří" w:date="2018-11-18T17:26:00Z"/>
                <w:color w:val="000000"/>
              </w:rPr>
            </w:pPr>
            <w:ins w:id="789" w:author="Dokulil Jiří" w:date="2018-11-18T17:26:00Z">
              <w:r w:rsidRPr="00BA29B9">
                <w:rPr>
                  <w:color w:val="000000"/>
                </w:rPr>
                <w:t>KONEČNÝ, J.; JANKOVÁ, M.; DVOŘÁK, J. Modelování procesů krizového řízení v kyberprostoru rizik informačních systémů. In</w:t>
              </w:r>
              <w:r>
                <w:rPr>
                  <w:color w:val="000000"/>
                </w:rPr>
                <w:t>:</w:t>
              </w:r>
              <w:r w:rsidRPr="00BA29B9">
                <w:rPr>
                  <w:color w:val="000000"/>
                </w:rPr>
                <w:t xml:space="preserve"> </w:t>
              </w:r>
              <w:r w:rsidRPr="002B6EF3">
                <w:rPr>
                  <w:i/>
                  <w:color w:val="000000"/>
                </w:rPr>
                <w:t>Sborník příspěvků XXV. mezinárodní vědecké konference Expert Forensic Science Brno 2016</w:t>
              </w:r>
              <w:r w:rsidRPr="00BA29B9">
                <w:rPr>
                  <w:color w:val="000000"/>
                </w:rPr>
                <w:t>, 29. - 30. ledna 2016 v Brně. Brno: Ústav soudního inženýrství, VUT v Brně, 2016. s. 466-471. ISBN: 978-80-214-5321- 0.</w:t>
              </w:r>
            </w:ins>
          </w:p>
          <w:p w:rsidR="003669D8" w:rsidRDefault="003669D8" w:rsidP="003669D8">
            <w:pPr>
              <w:jc w:val="both"/>
              <w:rPr>
                <w:ins w:id="790" w:author="Dokulil Jiří" w:date="2018-11-18T17:26:00Z"/>
              </w:rPr>
            </w:pPr>
            <w:ins w:id="791" w:author="Dokulil Jiří" w:date="2018-11-18T17:26:00Z">
              <w:r w:rsidRPr="00276121">
                <w:t xml:space="preserve">KRÖMER, A., MUSIAL, P., FOLWARCZNY, L. </w:t>
              </w:r>
              <w:r w:rsidRPr="002B6EF3">
                <w:rPr>
                  <w:i/>
                </w:rPr>
                <w:t>Mapování rizik</w:t>
              </w:r>
              <w:r w:rsidRPr="00276121">
                <w:t>. 1. vyd. V Ostravě: Sdružení požárního a bezpečnostního inženýrství, 2010, 126 s. ISBN 978-80-7385-086-9.</w:t>
              </w:r>
            </w:ins>
          </w:p>
          <w:p w:rsidR="003669D8" w:rsidRDefault="003669D8" w:rsidP="003669D8">
            <w:pPr>
              <w:jc w:val="both"/>
              <w:rPr>
                <w:ins w:id="792" w:author="Dokulil Jiří" w:date="2018-11-18T17:26:00Z"/>
              </w:rPr>
            </w:pPr>
            <w:ins w:id="793" w:author="Dokulil Jiří" w:date="2018-11-18T17:26:00Z">
              <w:r>
                <w:t xml:space="preserve">NOVOTNÁ, M, ČECHUROVÁ, M., BOUDA, J. </w:t>
              </w:r>
              <w:r w:rsidRPr="002B6EF3">
                <w:rPr>
                  <w:i/>
                </w:rPr>
                <w:t>Geografické informační systémy ve školách</w:t>
              </w:r>
              <w:r>
                <w:t>. Plzeň: Vydavatelství a nakladatelství Aleš Čeněk, 2012, 154 s. ISBN 978-80-7380-385-8.</w:t>
              </w:r>
            </w:ins>
          </w:p>
          <w:p w:rsidR="003669D8" w:rsidRDefault="003669D8" w:rsidP="003669D8">
            <w:pPr>
              <w:jc w:val="both"/>
              <w:rPr>
                <w:ins w:id="794" w:author="Dokulil Jiří" w:date="2018-11-18T17:26:00Z"/>
              </w:rPr>
            </w:pPr>
            <w:ins w:id="795" w:author="Dokulil Jiří" w:date="2018-11-18T17:26:00Z">
              <w:r w:rsidRPr="004844CF">
                <w:t>PILNÝ</w:t>
              </w:r>
              <w:r>
                <w:t>, I</w:t>
              </w:r>
              <w:r w:rsidRPr="004844CF">
                <w:t xml:space="preserve">. </w:t>
              </w:r>
              <w:r w:rsidRPr="002B6EF3">
                <w:rPr>
                  <w:i/>
                </w:rPr>
                <w:t>Digitální ekonomika: žít nebo přežít.</w:t>
              </w:r>
              <w:r w:rsidRPr="004844CF">
                <w:t xml:space="preserve">   1. vydání.  Brno: BizBooks, 2016. 216 s. ISBN 978-80-265-0481-8.</w:t>
              </w:r>
            </w:ins>
          </w:p>
          <w:p w:rsidR="004D6CB0" w:rsidRDefault="003669D8" w:rsidP="003669D8">
            <w:pPr>
              <w:jc w:val="both"/>
              <w:rPr>
                <w:ins w:id="796" w:author="Dokulil Jiří" w:date="2018-11-19T02:07:00Z"/>
              </w:rPr>
            </w:pPr>
            <w:ins w:id="797" w:author="Dokulil Jiří" w:date="2018-11-18T17:26:00Z">
              <w:r>
                <w:t xml:space="preserve">STAIR, R. M, REYNOLDS, G. W. </w:t>
              </w:r>
              <w:r w:rsidRPr="002B6EF3">
                <w:rPr>
                  <w:i/>
                </w:rPr>
                <w:t>Principles of information systems</w:t>
              </w:r>
              <w:r>
                <w:t>. 10th ed. Boston: Course Technology Cengage Learning, c2012, xxvii, 676 s. ISBN 978-0-538-47829-8.</w:t>
              </w:r>
            </w:ins>
          </w:p>
          <w:p w:rsidR="003669D8" w:rsidRPr="004D6CB0" w:rsidDel="002A00F7" w:rsidRDefault="004D6CB0" w:rsidP="003669D8">
            <w:pPr>
              <w:jc w:val="both"/>
              <w:rPr>
                <w:del w:id="798" w:author="Dokulil Jiří" w:date="2018-11-18T17:26:00Z"/>
                <w:rPrChange w:id="799" w:author="Dokulil Jiří" w:date="2018-11-19T02:07:00Z">
                  <w:rPr>
                    <w:del w:id="800" w:author="Dokulil Jiří" w:date="2018-11-18T17:26:00Z"/>
                    <w:b/>
                  </w:rPr>
                </w:rPrChange>
              </w:rPr>
            </w:pPr>
            <w:ins w:id="801" w:author="Dokulil Jiří" w:date="2018-11-19T02:07:00Z">
              <w:r w:rsidRPr="004D6CB0">
                <w:rPr>
                  <w:rPrChange w:id="802" w:author="Dokulil Jiří" w:date="2018-11-19T02:07:00Z">
                    <w:rPr>
                      <w:b/>
                    </w:rPr>
                  </w:rPrChange>
                </w:rPr>
                <w:t xml:space="preserve">Studijní materiály – LS Moodle (vyuka.flkr.utb.cz – kurz </w:t>
              </w:r>
              <w:r>
                <w:t>Informatika</w:t>
              </w:r>
              <w:r w:rsidRPr="004D6CB0">
                <w:rPr>
                  <w:rPrChange w:id="803" w:author="Dokulil Jiří" w:date="2018-11-19T02:07:00Z">
                    <w:rPr>
                      <w:b/>
                    </w:rPr>
                  </w:rPrChange>
                </w:rPr>
                <w:t>)</w:t>
              </w:r>
            </w:ins>
            <w:del w:id="804" w:author="Dokulil Jiří" w:date="2018-11-18T17:26:00Z">
              <w:r w:rsidR="003669D8" w:rsidRPr="004D6CB0" w:rsidDel="002A00F7">
                <w:rPr>
                  <w:rPrChange w:id="805" w:author="Dokulil Jiří" w:date="2018-11-19T02:07:00Z">
                    <w:rPr>
                      <w:b/>
                    </w:rPr>
                  </w:rPrChange>
                </w:rPr>
                <w:delText>Povinná literatura:</w:delText>
              </w:r>
            </w:del>
          </w:p>
          <w:p w:rsidR="003669D8" w:rsidDel="002A00F7" w:rsidRDefault="003669D8" w:rsidP="003669D8">
            <w:pPr>
              <w:jc w:val="both"/>
              <w:rPr>
                <w:del w:id="806" w:author="Dokulil Jiří" w:date="2018-11-18T17:26:00Z"/>
              </w:rPr>
            </w:pPr>
            <w:del w:id="807" w:author="Dokulil Jiří" w:date="2018-11-18T17:26:00Z">
              <w:r w:rsidRPr="004844CF" w:rsidDel="002A00F7">
                <w:delText>ČAPEK</w:delText>
              </w:r>
              <w:r w:rsidDel="002A00F7">
                <w:delText>, J</w:delText>
              </w:r>
              <w:r w:rsidRPr="004844CF" w:rsidDel="002A00F7">
                <w:delText xml:space="preserve">. </w:delText>
              </w:r>
              <w:r w:rsidRPr="00836BE9" w:rsidDel="002A00F7">
                <w:rPr>
                  <w:i/>
                </w:rPr>
                <w:delText>Teoretické základy informatiky</w:delText>
              </w:r>
              <w:r w:rsidDel="002A00F7">
                <w:rPr>
                  <w:i/>
                </w:rPr>
                <w:delText>.</w:delText>
              </w:r>
              <w:r w:rsidDel="002A00F7">
                <w:delText> </w:delText>
              </w:r>
              <w:r w:rsidRPr="004844CF" w:rsidDel="002A00F7">
                <w:delText> Vyd. 3., upr., rozš. Pardubice : Univerzita Pardubice, 2013. 100 s.Nad názvem: Univerzita Pardubice, Fakulta ekonomicko-správní. ISBN 978-80-7395-574</w:delText>
              </w:r>
              <w:r w:rsidDel="002A00F7">
                <w:delText>.</w:delText>
              </w:r>
            </w:del>
          </w:p>
          <w:p w:rsidR="003669D8" w:rsidDel="002A00F7" w:rsidRDefault="003669D8" w:rsidP="003669D8">
            <w:pPr>
              <w:rPr>
                <w:del w:id="808" w:author="Dokulil Jiří" w:date="2018-11-18T17:26:00Z"/>
              </w:rPr>
            </w:pPr>
            <w:del w:id="809" w:author="Dokulil Jiří" w:date="2018-11-18T17:26:00Z">
              <w:r w:rsidRPr="00665088" w:rsidDel="002A00F7">
                <w:rPr>
                  <w:caps/>
                </w:rPr>
                <w:delText>Dannhoferová</w:delText>
              </w:r>
              <w:r w:rsidRPr="00665088" w:rsidDel="002A00F7">
                <w:delText xml:space="preserve">, Jana. </w:delText>
              </w:r>
              <w:r w:rsidRPr="00836BE9" w:rsidDel="002A00F7">
                <w:rPr>
                  <w:i/>
                </w:rPr>
                <w:delText>Microsoft PowerPoint: podrobná uživatelská příručka</w:delText>
              </w:r>
              <w:r w:rsidRPr="00665088" w:rsidDel="002A00F7">
                <w:delText>. Vyd. 1. Brno: Computer Press, 2010. 400 s. Podrobná uživatelská příručka. ISBN 978-80-251-3076-6.</w:delText>
              </w:r>
            </w:del>
          </w:p>
          <w:p w:rsidR="003669D8" w:rsidDel="002A00F7" w:rsidRDefault="003669D8" w:rsidP="003669D8">
            <w:pPr>
              <w:rPr>
                <w:del w:id="810" w:author="Dokulil Jiří" w:date="2018-11-18T17:26:00Z"/>
              </w:rPr>
            </w:pPr>
            <w:del w:id="811" w:author="Dokulil Jiří" w:date="2018-11-18T17:26:00Z">
              <w:r w:rsidRPr="00665088" w:rsidDel="002A00F7">
                <w:delText>D</w:delText>
              </w:r>
              <w:r w:rsidDel="002A00F7">
                <w:delText>ODGE</w:delText>
              </w:r>
              <w:r w:rsidRPr="00665088" w:rsidDel="002A00F7">
                <w:delText>, Mark a S</w:delText>
              </w:r>
              <w:r w:rsidDel="002A00F7">
                <w:delText>TINSON</w:delText>
              </w:r>
              <w:r w:rsidRPr="00665088" w:rsidDel="002A00F7">
                <w:delText xml:space="preserve">, Craig. </w:delText>
              </w:r>
              <w:r w:rsidRPr="00836BE9" w:rsidDel="002A00F7">
                <w:rPr>
                  <w:i/>
                </w:rPr>
                <w:delText>Mistrovství v Microsoft Excel 2010</w:delText>
              </w:r>
              <w:r w:rsidRPr="00665088" w:rsidDel="002A00F7">
                <w:delText>. Vyd. 1. Brno: Computer Press, 2011. 935 s. Mistrovství v. ISBN 978-80-251-3354-5.</w:delText>
              </w:r>
            </w:del>
          </w:p>
          <w:p w:rsidR="003669D8" w:rsidDel="002A00F7" w:rsidRDefault="003669D8" w:rsidP="003669D8">
            <w:pPr>
              <w:rPr>
                <w:del w:id="812" w:author="Dokulil Jiří" w:date="2018-11-18T17:26:00Z"/>
              </w:rPr>
            </w:pPr>
            <w:del w:id="813" w:author="Dokulil Jiří" w:date="2018-11-18T17:26:00Z">
              <w:r w:rsidDel="002A00F7">
                <w:delText xml:space="preserve">PIERCE, John a kol. </w:delText>
              </w:r>
              <w:r w:rsidRPr="00836BE9" w:rsidDel="002A00F7">
                <w:rPr>
                  <w:i/>
                </w:rPr>
                <w:delText>Mistrovství v Microsoft Office 2007</w:delText>
              </w:r>
              <w:r w:rsidDel="002A00F7">
                <w:delText>. Vyd. 1. Brno: Computer Press, 2008. 1120 s. Mistrovství v. ISBN 978-80-251-2066-8.</w:delText>
              </w:r>
            </w:del>
          </w:p>
          <w:p w:rsidR="003669D8" w:rsidDel="002A00F7" w:rsidRDefault="003669D8" w:rsidP="003669D8">
            <w:pPr>
              <w:jc w:val="both"/>
              <w:rPr>
                <w:del w:id="814" w:author="Dokulil Jiří" w:date="2018-11-18T17:26:00Z"/>
              </w:rPr>
            </w:pPr>
            <w:del w:id="815" w:author="Dokulil Jiří" w:date="2018-11-18T17:26:00Z">
              <w:r w:rsidDel="002A00F7">
                <w:delText xml:space="preserve">DOUCEK, P., MARYŠKA, M., NEDOMOVÁ, L. </w:delText>
              </w:r>
              <w:r w:rsidRPr="00836BE9" w:rsidDel="002A00F7">
                <w:rPr>
                  <w:i/>
                </w:rPr>
                <w:delText>Informační management v informační společnosti.</w:delText>
              </w:r>
              <w:r w:rsidDel="002A00F7">
                <w:delText xml:space="preserve"> 1. vyd. Praha: Professional Publishing, 2013, 264 s. ISBN 978-80-7431-097-3.</w:delText>
              </w:r>
            </w:del>
          </w:p>
          <w:p w:rsidR="003669D8" w:rsidDel="002A00F7" w:rsidRDefault="003669D8" w:rsidP="003669D8">
            <w:pPr>
              <w:jc w:val="both"/>
              <w:rPr>
                <w:del w:id="816" w:author="Dokulil Jiří" w:date="2018-11-18T17:26:00Z"/>
              </w:rPr>
            </w:pPr>
            <w:del w:id="817" w:author="Dokulil Jiří" w:date="2018-11-18T17:26:00Z">
              <w:r w:rsidDel="002A00F7">
                <w:delText xml:space="preserve">GELETIČ, J. </w:delText>
              </w:r>
              <w:r w:rsidRPr="00836BE9" w:rsidDel="002A00F7">
                <w:rPr>
                  <w:i/>
                </w:rPr>
                <w:delText>Úvod do ArcGIS 10. 1</w:delText>
              </w:r>
              <w:r w:rsidDel="002A00F7">
                <w:delText>. vyd. Olomouc: Univerzita Palackého v Olomouci, 2013, 141 s. ISBN 978-80-244-3390-5</w:delText>
              </w:r>
            </w:del>
          </w:p>
          <w:p w:rsidR="003669D8" w:rsidDel="002A00F7" w:rsidRDefault="003669D8" w:rsidP="003669D8">
            <w:pPr>
              <w:jc w:val="both"/>
              <w:rPr>
                <w:del w:id="818" w:author="Dokulil Jiří" w:date="2018-11-18T17:26:00Z"/>
              </w:rPr>
            </w:pPr>
            <w:del w:id="819" w:author="Dokulil Jiří" w:date="2018-11-18T17:26:00Z">
              <w:r w:rsidDel="002A00F7">
                <w:delText xml:space="preserve">LUKÁŠ, L. </w:delText>
              </w:r>
              <w:r w:rsidRPr="00836BE9" w:rsidDel="002A00F7">
                <w:rPr>
                  <w:i/>
                </w:rPr>
                <w:delText>Informační podpora integrovaného záchranného systému.</w:delText>
              </w:r>
              <w:r w:rsidDel="002A00F7">
                <w:delText xml:space="preserve"> 1. vyd. V Ostravě: Sdružení požárního a bezpečnostního inženýrství, 2011, 182 s. ISBN 978-80-7385-105-7.</w:delText>
              </w:r>
            </w:del>
          </w:p>
          <w:p w:rsidR="003669D8" w:rsidDel="002A00F7" w:rsidRDefault="003669D8" w:rsidP="003669D8">
            <w:pPr>
              <w:jc w:val="both"/>
              <w:rPr>
                <w:del w:id="820" w:author="Dokulil Jiří" w:date="2018-11-18T17:26:00Z"/>
              </w:rPr>
            </w:pPr>
            <w:del w:id="821" w:author="Dokulil Jiří" w:date="2018-11-18T17:26:00Z">
              <w:r w:rsidDel="002A00F7">
                <w:delText xml:space="preserve">LUKÁŠ, L., HRŮZA, P., KNÝ, M. </w:delText>
              </w:r>
              <w:r w:rsidRPr="00836BE9" w:rsidDel="002A00F7">
                <w:rPr>
                  <w:i/>
                </w:rPr>
                <w:delText>Informační management v bezpečnostních složkách.</w:delText>
              </w:r>
              <w:r w:rsidDel="002A00F7">
                <w:delText xml:space="preserve"> 1. vyd. Praha: Ministerstvo obrany České republiky, 2008, 214 s. ISBN 978-80-7278-460-8.</w:delText>
              </w:r>
            </w:del>
          </w:p>
          <w:p w:rsidR="003669D8" w:rsidDel="002A00F7" w:rsidRDefault="003669D8" w:rsidP="003669D8">
            <w:pPr>
              <w:jc w:val="both"/>
              <w:rPr>
                <w:del w:id="822" w:author="Dokulil Jiří" w:date="2018-11-18T17:26:00Z"/>
              </w:rPr>
            </w:pPr>
            <w:del w:id="823" w:author="Dokulil Jiří" w:date="2018-11-18T17:26:00Z">
              <w:r w:rsidDel="002A00F7">
                <w:delText xml:space="preserve">ŠVARCOVÁ, I., RAIN, T. </w:delText>
              </w:r>
              <w:r w:rsidRPr="00836BE9" w:rsidDel="002A00F7">
                <w:rPr>
                  <w:i/>
                </w:rPr>
                <w:delText xml:space="preserve">Informační management. </w:delText>
              </w:r>
              <w:r w:rsidDel="002A00F7">
                <w:delText>1. vyd. Praha: Alfa Nakladatelství, 2011, 183 s. ISBN 978-80-87197-40-0.</w:delText>
              </w:r>
            </w:del>
          </w:p>
          <w:p w:rsidR="003669D8" w:rsidDel="002A00F7" w:rsidRDefault="003669D8" w:rsidP="003669D8">
            <w:pPr>
              <w:spacing w:before="60"/>
              <w:jc w:val="both"/>
              <w:rPr>
                <w:del w:id="824" w:author="Dokulil Jiří" w:date="2018-11-18T17:26:00Z"/>
                <w:b/>
              </w:rPr>
            </w:pPr>
            <w:del w:id="825" w:author="Dokulil Jiří" w:date="2018-11-18T17:26:00Z">
              <w:r w:rsidRPr="006E39B2" w:rsidDel="002A00F7">
                <w:rPr>
                  <w:b/>
                </w:rPr>
                <w:delText>Doporučená</w:delText>
              </w:r>
              <w:r w:rsidDel="002A00F7">
                <w:rPr>
                  <w:b/>
                </w:rPr>
                <w:delText xml:space="preserve"> literatura</w:delText>
              </w:r>
              <w:r w:rsidRPr="006E39B2" w:rsidDel="002A00F7">
                <w:rPr>
                  <w:b/>
                </w:rPr>
                <w:delText>:</w:delText>
              </w:r>
            </w:del>
          </w:p>
          <w:p w:rsidR="003669D8" w:rsidDel="002A00F7" w:rsidRDefault="003669D8" w:rsidP="003669D8">
            <w:pPr>
              <w:jc w:val="both"/>
              <w:rPr>
                <w:del w:id="826" w:author="Dokulil Jiří" w:date="2018-11-18T17:26:00Z"/>
              </w:rPr>
            </w:pPr>
            <w:del w:id="827" w:author="Dokulil Jiří" w:date="2018-11-18T17:26:00Z">
              <w:r w:rsidDel="002A00F7">
                <w:delText xml:space="preserve">DOUCEK, P. </w:delText>
              </w:r>
              <w:r w:rsidRPr="00836BE9" w:rsidDel="002A00F7">
                <w:rPr>
                  <w:i/>
                </w:rPr>
                <w:delText>Informační management</w:delText>
              </w:r>
              <w:r w:rsidDel="002A00F7">
                <w:delText>. 1. vyd. Praha: Professional Publishing, 2010, 251 s. ISBN 978-80-7431-010-2.</w:delText>
              </w:r>
            </w:del>
          </w:p>
          <w:p w:rsidR="003669D8" w:rsidDel="002A00F7" w:rsidRDefault="003669D8" w:rsidP="003669D8">
            <w:pPr>
              <w:jc w:val="both"/>
              <w:rPr>
                <w:del w:id="828" w:author="Dokulil Jiří" w:date="2018-11-18T17:26:00Z"/>
              </w:rPr>
            </w:pPr>
            <w:del w:id="829" w:author="Dokulil Jiří" w:date="2018-11-18T17:26:00Z">
              <w:r w:rsidRPr="00276121" w:rsidDel="002A00F7">
                <w:delText xml:space="preserve">JENSEN, J. R, JENSEN, R. R. </w:delText>
              </w:r>
              <w:r w:rsidRPr="00836BE9" w:rsidDel="002A00F7">
                <w:rPr>
                  <w:i/>
                </w:rPr>
                <w:delText>Introductory geographic information systems</w:delText>
              </w:r>
              <w:r w:rsidRPr="00276121" w:rsidDel="002A00F7">
                <w:delText>. Boston: Pearson, c2013, xxvi, 400 s. ISBN 978-0-13-614776-3.</w:delText>
              </w:r>
            </w:del>
          </w:p>
          <w:p w:rsidR="003669D8" w:rsidRPr="00BA29B9" w:rsidDel="002A00F7" w:rsidRDefault="003669D8" w:rsidP="003669D8">
            <w:pPr>
              <w:jc w:val="both"/>
              <w:rPr>
                <w:del w:id="830" w:author="Dokulil Jiří" w:date="2018-11-18T17:26:00Z"/>
                <w:color w:val="000000"/>
              </w:rPr>
            </w:pPr>
            <w:del w:id="831" w:author="Dokulil Jiří" w:date="2018-11-18T17:26:00Z">
              <w:r w:rsidRPr="00BA29B9" w:rsidDel="002A00F7">
                <w:rPr>
                  <w:color w:val="000000"/>
                </w:rPr>
                <w:delText>KONEČNÝ, J.; JANKOVÁ, M.; DVOŘÁK, J. Možnosti modelování rizikového inženýrství v kyberprostoru informačních a komunikačních technologií (ICT). In</w:delText>
              </w:r>
              <w:r w:rsidDel="002A00F7">
                <w:rPr>
                  <w:color w:val="000000"/>
                </w:rPr>
                <w:delText>:</w:delText>
              </w:r>
              <w:r w:rsidRPr="00BA29B9" w:rsidDel="002A00F7">
                <w:rPr>
                  <w:color w:val="000000"/>
                </w:rPr>
                <w:delText xml:space="preserve"> </w:delText>
              </w:r>
              <w:r w:rsidRPr="0065160E" w:rsidDel="002A00F7">
                <w:rPr>
                  <w:i/>
                  <w:color w:val="000000"/>
                </w:rPr>
                <w:delText>Sborník příspěvků XXV. mezinárodní vědecké konference Expert Forensic Science Brno</w:delText>
              </w:r>
              <w:r w:rsidRPr="00BA29B9" w:rsidDel="002A00F7">
                <w:rPr>
                  <w:color w:val="000000"/>
                </w:rPr>
                <w:delText xml:space="preserve"> 2016, 29. - 30. ledna 2016 v Brně. Brno: Ústav soudního inženýrství, VUT v Brně, 2016. s. 460-465. ISBN: 978-80-214-5321- 0. </w:delText>
              </w:r>
            </w:del>
          </w:p>
          <w:p w:rsidR="003669D8" w:rsidRPr="00BA29B9" w:rsidDel="002A00F7" w:rsidRDefault="003669D8" w:rsidP="003669D8">
            <w:pPr>
              <w:jc w:val="both"/>
              <w:rPr>
                <w:del w:id="832" w:author="Dokulil Jiří" w:date="2018-11-18T17:26:00Z"/>
                <w:color w:val="000000"/>
              </w:rPr>
            </w:pPr>
            <w:del w:id="833" w:author="Dokulil Jiří" w:date="2018-11-18T17:26:00Z">
              <w:r w:rsidRPr="00BA29B9" w:rsidDel="002A00F7">
                <w:rPr>
                  <w:color w:val="000000"/>
                </w:rPr>
                <w:delText>KONEČNÝ, J.; JANKOVÁ, M.; DVOŘÁK, J. Modelování procesů krizového řízení v kyberprostoru rizik informačních systémů. In</w:delText>
              </w:r>
              <w:r w:rsidDel="002A00F7">
                <w:rPr>
                  <w:color w:val="000000"/>
                </w:rPr>
                <w:delText>:</w:delText>
              </w:r>
              <w:r w:rsidRPr="00BA29B9" w:rsidDel="002A00F7">
                <w:rPr>
                  <w:color w:val="000000"/>
                </w:rPr>
                <w:delText xml:space="preserve"> </w:delText>
              </w:r>
              <w:r w:rsidRPr="002B6EF3" w:rsidDel="002A00F7">
                <w:rPr>
                  <w:i/>
                  <w:color w:val="000000"/>
                </w:rPr>
                <w:delText>Sborník příspěvků XXV. mezinárodní vědecké konference Expert Forensic Science Brno 2016</w:delText>
              </w:r>
              <w:r w:rsidRPr="00BA29B9" w:rsidDel="002A00F7">
                <w:rPr>
                  <w:color w:val="000000"/>
                </w:rPr>
                <w:delText>, 29. - 30. ledna 2016 v Brně. Brno: Ústav soudního inženýrství, VUT v Brně, 2016. s. 466-471. ISBN: 978-80-214-5321- 0.</w:delText>
              </w:r>
            </w:del>
          </w:p>
          <w:p w:rsidR="003669D8" w:rsidDel="002A00F7" w:rsidRDefault="003669D8" w:rsidP="003669D8">
            <w:pPr>
              <w:jc w:val="both"/>
              <w:rPr>
                <w:del w:id="834" w:author="Dokulil Jiří" w:date="2018-11-18T17:26:00Z"/>
              </w:rPr>
            </w:pPr>
            <w:del w:id="835" w:author="Dokulil Jiří" w:date="2018-11-18T17:26:00Z">
              <w:r w:rsidRPr="00276121" w:rsidDel="002A00F7">
                <w:delText xml:space="preserve">KRÖMER, A., MUSIAL, P., FOLWARCZNY, L. </w:delText>
              </w:r>
              <w:r w:rsidRPr="002B6EF3" w:rsidDel="002A00F7">
                <w:rPr>
                  <w:i/>
                </w:rPr>
                <w:delText>Mapování rizik</w:delText>
              </w:r>
              <w:r w:rsidRPr="00276121" w:rsidDel="002A00F7">
                <w:delText>. 1. vyd. V Ostravě: Sdružení požárního a bezpečnostního inženýrství, 2010, 126 s. ISBN 978-80-7385-086-9.</w:delText>
              </w:r>
            </w:del>
          </w:p>
          <w:p w:rsidR="003669D8" w:rsidDel="002A00F7" w:rsidRDefault="003669D8" w:rsidP="003669D8">
            <w:pPr>
              <w:jc w:val="both"/>
              <w:rPr>
                <w:del w:id="836" w:author="Dokulil Jiří" w:date="2018-11-18T17:26:00Z"/>
              </w:rPr>
            </w:pPr>
            <w:del w:id="837" w:author="Dokulil Jiří" w:date="2018-11-18T17:26:00Z">
              <w:r w:rsidDel="002A00F7">
                <w:delText xml:space="preserve">NOVOTNÁ, M, ČECHUROVÁ, M., BOUDA, J. </w:delText>
              </w:r>
              <w:r w:rsidRPr="002B6EF3" w:rsidDel="002A00F7">
                <w:rPr>
                  <w:i/>
                </w:rPr>
                <w:delText>Geografické informační systémy ve školách</w:delText>
              </w:r>
              <w:r w:rsidDel="002A00F7">
                <w:delText>. Plzeň: Vydavatelství a nakladatelství Aleš Čeněk, 2012, 154 s. ISBN 978-80-7380-385-8.</w:delText>
              </w:r>
            </w:del>
          </w:p>
          <w:p w:rsidR="003669D8" w:rsidDel="002A00F7" w:rsidRDefault="003669D8" w:rsidP="003669D8">
            <w:pPr>
              <w:jc w:val="both"/>
              <w:rPr>
                <w:del w:id="838" w:author="Dokulil Jiří" w:date="2018-11-18T17:26:00Z"/>
              </w:rPr>
            </w:pPr>
            <w:del w:id="839" w:author="Dokulil Jiří" w:date="2018-11-18T17:26:00Z">
              <w:r w:rsidRPr="004844CF" w:rsidDel="002A00F7">
                <w:delText>PILNÝ</w:delText>
              </w:r>
              <w:r w:rsidDel="002A00F7">
                <w:delText>, I</w:delText>
              </w:r>
              <w:r w:rsidRPr="004844CF" w:rsidDel="002A00F7">
                <w:delText xml:space="preserve">. </w:delText>
              </w:r>
              <w:r w:rsidRPr="002B6EF3" w:rsidDel="002A00F7">
                <w:rPr>
                  <w:i/>
                </w:rPr>
                <w:delText>Digitální ekonomika: žít nebo přežít.</w:delText>
              </w:r>
              <w:r w:rsidRPr="004844CF" w:rsidDel="002A00F7">
                <w:delText xml:space="preserve">   1. vydání.  Brno: BizBooks, 2016. 216 s. ISBN 978-80-265-0481-8.</w:delText>
              </w:r>
            </w:del>
          </w:p>
          <w:p w:rsidR="003669D8" w:rsidRDefault="003669D8" w:rsidP="003669D8">
            <w:pPr>
              <w:jc w:val="both"/>
            </w:pPr>
            <w:del w:id="840" w:author="Dokulil Jiří" w:date="2018-11-18T17:26:00Z">
              <w:r w:rsidDel="002A00F7">
                <w:delText xml:space="preserve">STAIR, R. M, REYNOLDS, G. W. </w:delText>
              </w:r>
              <w:r w:rsidRPr="002B6EF3" w:rsidDel="002A00F7">
                <w:rPr>
                  <w:i/>
                </w:rPr>
                <w:delText>Principles of information systems</w:delText>
              </w:r>
              <w:r w:rsidDel="002A00F7">
                <w:delText>. 10th ed. Boston: Course Technology Cengage Learning, c2012, xxvii, 676 s. ISBN 978-0-538-47829-8.</w:delText>
              </w:r>
            </w:del>
          </w:p>
        </w:tc>
      </w:tr>
      <w:tr w:rsidR="00311D7B" w:rsidTr="00F02ED2">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rPr>
          <w:gridAfter w:val="1"/>
          <w:wAfter w:w="108" w:type="dxa"/>
        </w:trPr>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071"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rPr>
          <w:gridAfter w:val="1"/>
          <w:wAfter w:w="108" w:type="dxa"/>
        </w:trPr>
        <w:tc>
          <w:tcPr>
            <w:tcW w:w="9747" w:type="dxa"/>
            <w:gridSpan w:val="8"/>
            <w:shd w:val="clear" w:color="auto" w:fill="F7CAAC"/>
          </w:tcPr>
          <w:p w:rsidR="00311D7B" w:rsidRDefault="00311D7B" w:rsidP="00F02ED2">
            <w:pPr>
              <w:jc w:val="both"/>
              <w:rPr>
                <w:b/>
              </w:rPr>
            </w:pPr>
            <w:r>
              <w:rPr>
                <w:b/>
              </w:rPr>
              <w:t>Informace o způsobu kontaktu s</w:t>
            </w:r>
            <w:del w:id="841" w:author="Dokulil Jiří" w:date="2018-11-17T01:42:00Z">
              <w:r w:rsidDel="00C04369">
                <w:rPr>
                  <w:b/>
                </w:rPr>
                <w:delText> </w:delText>
              </w:r>
            </w:del>
            <w:ins w:id="842" w:author="Dokulil Jiří" w:date="2018-11-19T02:07:00Z">
              <w:r w:rsidR="004D6CB0">
                <w:rPr>
                  <w:b/>
                </w:rPr>
                <w:t> </w:t>
              </w:r>
            </w:ins>
            <w:r>
              <w:rPr>
                <w:b/>
              </w:rPr>
              <w:t>vyučujícím</w:t>
            </w:r>
          </w:p>
        </w:tc>
      </w:tr>
      <w:tr w:rsidR="00311D7B" w:rsidTr="00F02ED2">
        <w:trPr>
          <w:gridAfter w:val="1"/>
          <w:wAfter w:w="108" w:type="dxa"/>
          <w:trHeight w:val="813"/>
        </w:trPr>
        <w:tc>
          <w:tcPr>
            <w:tcW w:w="9747"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lastRenderedPageBreak/>
              <w:br w:type="page"/>
            </w:r>
            <w:r>
              <w:rPr>
                <w:b/>
                <w:sz w:val="28"/>
              </w:rPr>
              <w:t>B-III – Charakteristika studijního předmětu</w:t>
            </w:r>
          </w:p>
        </w:tc>
      </w:tr>
      <w:tr w:rsidR="00311D7B" w:rsidRPr="00EA5750"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Pr="00D009C6" w:rsidRDefault="00311D7B" w:rsidP="00F02ED2">
            <w:pPr>
              <w:jc w:val="both"/>
              <w:rPr>
                <w:b/>
              </w:rPr>
            </w:pPr>
            <w:r>
              <w:rPr>
                <w:b/>
              </w:rPr>
              <w:t xml:space="preserve">Informační </w:t>
            </w:r>
            <w:r w:rsidRPr="00D009C6">
              <w:rPr>
                <w:b/>
              </w:rPr>
              <w:t>bezpečnost</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2/LS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r>
              <w:t>14p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center"/>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4</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RPr="00EA5750"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Pr="009905B1" w:rsidRDefault="00311D7B" w:rsidP="00F02E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Pr="00D009C6" w:rsidRDefault="00311D7B" w:rsidP="00F02ED2">
            <w:pPr>
              <w:jc w:val="both"/>
            </w:pPr>
            <w:r>
              <w:t>přednášky, semináře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A56480" w:rsidRDefault="00A56480" w:rsidP="00A56480">
            <w:pPr>
              <w:jc w:val="both"/>
              <w:rPr>
                <w:ins w:id="843" w:author="Dokulil Jiří" w:date="2018-11-18T17:16:00Z"/>
              </w:rPr>
            </w:pPr>
            <w:ins w:id="844" w:author="Dokulil Jiří" w:date="2018-11-18T17:16:00Z">
              <w:r>
                <w:t>Požadavky k zápočtu - z</w:t>
              </w:r>
              <w:r w:rsidRPr="009905B1">
                <w:t>pracování závěrečného projektu a j</w:t>
              </w:r>
              <w:r>
                <w:t>eho obhajoba v závěru semestru, p</w:t>
              </w:r>
              <w:r w:rsidRPr="009905B1">
                <w:t>lněn</w:t>
              </w:r>
              <w:r>
                <w:t xml:space="preserve">í průběžných úkolů na </w:t>
              </w:r>
            </w:ins>
            <w:ins w:id="845" w:author="Dokulil Jiří" w:date="2018-11-18T17:17:00Z">
              <w:r>
                <w:t>seminářích</w:t>
              </w:r>
            </w:ins>
            <w:ins w:id="846" w:author="Dokulil Jiří" w:date="2018-11-18T17:16:00Z">
              <w:r>
                <w:t>, m</w:t>
              </w:r>
              <w:r w:rsidRPr="009905B1">
                <w:t xml:space="preserve">inimálně 80% aktivní účast na </w:t>
              </w:r>
            </w:ins>
            <w:ins w:id="847" w:author="Dokulil Jiří" w:date="2018-11-18T17:17:00Z">
              <w:r>
                <w:t>seminářích.</w:t>
              </w:r>
            </w:ins>
          </w:p>
          <w:p w:rsidR="00311D7B" w:rsidRDefault="00F62E24" w:rsidP="00A56480">
            <w:pPr>
              <w:jc w:val="both"/>
            </w:pPr>
            <w:ins w:id="848" w:author="Dokulil Jiří" w:date="2018-11-18T17:43:00Z">
              <w:r>
                <w:t>Průběh zkoušky</w:t>
              </w:r>
            </w:ins>
            <w:ins w:id="849" w:author="Dokulil Jiří" w:date="2018-11-18T17:17:00Z">
              <w:r w:rsidR="00A56480">
                <w:t xml:space="preserve"> - </w:t>
              </w:r>
            </w:ins>
            <w:del w:id="850" w:author="Dokulil Jiří" w:date="2018-11-18T17:17:00Z">
              <w:r w:rsidR="00311D7B" w:rsidRPr="009905B1" w:rsidDel="00A56480">
                <w:delText>Z</w:delText>
              </w:r>
            </w:del>
            <w:ins w:id="851" w:author="Dokulil Jiří" w:date="2018-11-18T17:17:00Z">
              <w:r w:rsidR="00A56480">
                <w:t>z</w:t>
              </w:r>
            </w:ins>
            <w:r w:rsidR="00311D7B" w:rsidRPr="009905B1">
              <w:t xml:space="preserve">ávěrečná samostatná písemná práce z problematiky probírané látky – nutnost správnosti odpovědí min. 60%. </w:t>
            </w:r>
            <w:del w:id="852" w:author="Dokulil Jiří" w:date="2018-11-18T17:16:00Z">
              <w:r w:rsidR="00311D7B" w:rsidRPr="009905B1" w:rsidDel="00A56480">
                <w:delText>Zpracování závěrečného projektu a jeho obhajoba v závěru semestru. Plnění průběžných úkolů na cvičení. Minimálně 80% aktivní účast na cvičeních</w:delText>
              </w:r>
            </w:del>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prof. Ing. Jiří Dvořák, DrSc.</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CA1A8B">
            <w:pPr>
              <w:jc w:val="both"/>
            </w:pPr>
            <w:r>
              <w:t xml:space="preserve">Garant stanovuje koncepci předmětu, podílí se na přednáškách v rozsahu 50 % </w:t>
            </w:r>
            <w:r>
              <w:br/>
              <w:t xml:space="preserve">a dále stanovuje koncepci </w:t>
            </w:r>
            <w:del w:id="853" w:author="PS" w:date="2018-11-24T17:36:00Z">
              <w:r w:rsidDel="00CA1A8B">
                <w:delText xml:space="preserve">cvičení </w:delText>
              </w:r>
            </w:del>
            <w:ins w:id="854" w:author="PS" w:date="2018-11-24T17:36:00Z">
              <w:r w:rsidR="00CA1A8B">
                <w:t xml:space="preserve">seminářů </w:t>
              </w:r>
            </w:ins>
            <w:r>
              <w:t>a dohlíží na jejich jednotné vedení</w:t>
            </w:r>
            <w:ins w:id="855" w:author="PS" w:date="2018-11-24T17:36:00Z">
              <w:r w:rsidR="00CA1A8B">
                <w:t>.</w:t>
              </w:r>
            </w:ins>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r>
              <w:t xml:space="preserve">prof. Ing. Jiří Dvořák, DrSc. </w:t>
            </w:r>
            <w:del w:id="856" w:author="Dokulil Jiří" w:date="2018-11-18T17:17:00Z">
              <w:r w:rsidDel="00A56480">
                <w:delText>(přednášky - 50 %)</w:delText>
              </w:r>
            </w:del>
            <w:ins w:id="857" w:author="Dokulil Jiří" w:date="2018-11-18T17:17:00Z">
              <w:r w:rsidR="00A56480">
                <w:t>(přednášející – 50 %)</w:t>
              </w:r>
            </w:ins>
          </w:p>
          <w:p w:rsidR="00311D7B" w:rsidRDefault="00311D7B" w:rsidP="00A56480">
            <w:pPr>
              <w:jc w:val="both"/>
            </w:pPr>
            <w:r>
              <w:t xml:space="preserve">Ing. Petr Svoboda </w:t>
            </w:r>
            <w:del w:id="858" w:author="Dokulil Jiří" w:date="2018-11-18T17:17:00Z">
              <w:r w:rsidDel="00A56480">
                <w:delText>(přednášky – 50 %)</w:delText>
              </w:r>
            </w:del>
            <w:ins w:id="859" w:author="Dokulil Jiří" w:date="2018-11-18T17:17:00Z">
              <w:r w:rsidR="00A56480">
                <w:t>(přednášející, vede semináře – 50 %)</w:t>
              </w:r>
            </w:ins>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rPr>
                <w:ins w:id="860" w:author="Dokulil Jiří" w:date="2018-11-18T17:18:00Z"/>
              </w:rPr>
            </w:pPr>
            <w:r w:rsidRPr="00EA5750">
              <w:t xml:space="preserve">Cílem předmětu je zvýšení povědomí studentů o </w:t>
            </w:r>
            <w:r>
              <w:t xml:space="preserve">datové bezpečnosti, </w:t>
            </w:r>
            <w:r w:rsidRPr="00EA5750">
              <w:t xml:space="preserve">ceně informací a jejich strategickém významu ve znalostní společnosti. </w:t>
            </w:r>
            <w:r>
              <w:t>Studenti</w:t>
            </w:r>
            <w:r w:rsidRPr="00EA5750">
              <w:t xml:space="preserve"> se seznámí s riziky </w:t>
            </w:r>
            <w:r>
              <w:t>souvisejícími se současnými</w:t>
            </w:r>
            <w:r w:rsidRPr="00EA5750">
              <w:t xml:space="preserve"> informační</w:t>
            </w:r>
            <w:r>
              <w:t>mi</w:t>
            </w:r>
            <w:r w:rsidRPr="00EA5750">
              <w:t xml:space="preserve"> systémy a naučí se realizovat bezpečnostní politiku organizace v souladu s aktuálními </w:t>
            </w:r>
            <w:r>
              <w:t xml:space="preserve">moderními </w:t>
            </w:r>
            <w:r w:rsidRPr="00EA5750">
              <w:t>technologiemi.</w:t>
            </w:r>
            <w:r>
              <w:t xml:space="preserve"> V rámci absolvování předmětu se student seznámí s následujícími okruhy</w:t>
            </w:r>
            <w:ins w:id="861" w:author="Dokulil Jiří" w:date="2018-11-18T17:17:00Z">
              <w:r w:rsidR="00A56480">
                <w:t>.</w:t>
              </w:r>
            </w:ins>
            <w:del w:id="862" w:author="Dokulil Jiří" w:date="2018-11-18T17:17:00Z">
              <w:r w:rsidDel="00A56480">
                <w:delText>:</w:delText>
              </w:r>
            </w:del>
          </w:p>
          <w:p w:rsidR="00A56480" w:rsidRDefault="00A56480" w:rsidP="00F02ED2">
            <w:pPr>
              <w:jc w:val="both"/>
            </w:pPr>
          </w:p>
          <w:p w:rsidR="00311D7B" w:rsidRPr="00D009C6" w:rsidRDefault="00311D7B" w:rsidP="00F02ED2">
            <w:pPr>
              <w:autoSpaceDE w:val="0"/>
              <w:autoSpaceDN w:val="0"/>
              <w:adjustRightInd w:val="0"/>
              <w:jc w:val="both"/>
              <w:rPr>
                <w:u w:val="single"/>
              </w:rPr>
            </w:pPr>
            <w:r w:rsidRPr="00836BE9">
              <w:rPr>
                <w:u w:val="single"/>
              </w:rPr>
              <w:t>Hlavní témata:</w:t>
            </w:r>
          </w:p>
          <w:p w:rsidR="00311D7B" w:rsidRDefault="00311D7B" w:rsidP="00CA1A8B">
            <w:pPr>
              <w:numPr>
                <w:ilvl w:val="0"/>
                <w:numId w:val="35"/>
              </w:numPr>
            </w:pPr>
            <w:r w:rsidRPr="00257278">
              <w:t xml:space="preserve">Úvod do </w:t>
            </w:r>
            <w:r>
              <w:t>problematiky informační bezpečnosti – základní pojmy.</w:t>
            </w:r>
          </w:p>
          <w:p w:rsidR="00311D7B" w:rsidRPr="00257278" w:rsidRDefault="00311D7B" w:rsidP="00CA1A8B">
            <w:pPr>
              <w:numPr>
                <w:ilvl w:val="0"/>
                <w:numId w:val="35"/>
              </w:numPr>
            </w:pPr>
            <w:r>
              <w:t>Legislativa – legislativní rámec a normy informační bezpečnosti.</w:t>
            </w:r>
          </w:p>
          <w:p w:rsidR="00311D7B" w:rsidRDefault="00311D7B" w:rsidP="00CA1A8B">
            <w:pPr>
              <w:numPr>
                <w:ilvl w:val="0"/>
                <w:numId w:val="35"/>
              </w:numPr>
            </w:pPr>
            <w:r>
              <w:t>Teoretický základ – aktuální témata informační bezpečnosti (Cloud, Internet věcí, kryptoměny a další).</w:t>
            </w:r>
          </w:p>
          <w:p w:rsidR="00311D7B" w:rsidRDefault="00311D7B" w:rsidP="00CA1A8B">
            <w:pPr>
              <w:numPr>
                <w:ilvl w:val="0"/>
                <w:numId w:val="35"/>
              </w:numPr>
            </w:pPr>
            <w:r>
              <w:t>Systém řízení bezpečnosti informací – specifikace, problematika bezpečnostní politiky informačních systémů.</w:t>
            </w:r>
          </w:p>
          <w:p w:rsidR="00311D7B" w:rsidRDefault="00311D7B" w:rsidP="00CA1A8B">
            <w:pPr>
              <w:numPr>
                <w:ilvl w:val="0"/>
                <w:numId w:val="35"/>
              </w:numPr>
            </w:pPr>
            <w:r>
              <w:t>Řízení informačních aktiv – pojem, specifikace aktiv, hodnocení, zranitelnost.</w:t>
            </w:r>
          </w:p>
          <w:p w:rsidR="00311D7B" w:rsidRDefault="00311D7B" w:rsidP="00CA1A8B">
            <w:pPr>
              <w:numPr>
                <w:ilvl w:val="0"/>
                <w:numId w:val="35"/>
              </w:numPr>
            </w:pPr>
            <w:r>
              <w:t>Hrozby v informační bezpečnosti – specifikace současných hrozeb, vyhodnocení, opatření.</w:t>
            </w:r>
          </w:p>
          <w:p w:rsidR="00311D7B" w:rsidRDefault="00311D7B" w:rsidP="00CA1A8B">
            <w:pPr>
              <w:numPr>
                <w:ilvl w:val="0"/>
                <w:numId w:val="35"/>
              </w:numPr>
            </w:pPr>
            <w:r>
              <w:t>Bezpečnost desktopových operačních systémů Windows, Linux, OS X – historie a současnost.</w:t>
            </w:r>
          </w:p>
          <w:p w:rsidR="00311D7B" w:rsidRDefault="00311D7B" w:rsidP="00CA1A8B">
            <w:pPr>
              <w:numPr>
                <w:ilvl w:val="0"/>
                <w:numId w:val="35"/>
              </w:numPr>
            </w:pPr>
            <w:r>
              <w:t>Bezpečnost mobilních operačních systémů Android, iOS – historie a současnost.</w:t>
            </w:r>
          </w:p>
          <w:p w:rsidR="00311D7B" w:rsidRDefault="00311D7B" w:rsidP="00CA1A8B">
            <w:pPr>
              <w:numPr>
                <w:ilvl w:val="0"/>
                <w:numId w:val="35"/>
              </w:numPr>
            </w:pPr>
            <w:r>
              <w:t>Analýza rizik informační bezpečnosti – vyhodnocení rizik informační bezpečnosti vybraného subjektu.</w:t>
            </w:r>
          </w:p>
          <w:p w:rsidR="00311D7B" w:rsidRDefault="00311D7B" w:rsidP="00CA1A8B">
            <w:pPr>
              <w:numPr>
                <w:ilvl w:val="0"/>
                <w:numId w:val="35"/>
              </w:numPr>
            </w:pPr>
            <w:r>
              <w:t>Řízení přístupu k informacím a informačním systémům, fyzická bezpečnost a bezpečnost zařízení.</w:t>
            </w:r>
          </w:p>
          <w:p w:rsidR="00311D7B" w:rsidRDefault="00311D7B" w:rsidP="00CA1A8B">
            <w:pPr>
              <w:numPr>
                <w:ilvl w:val="0"/>
                <w:numId w:val="35"/>
              </w:numPr>
            </w:pPr>
            <w:r>
              <w:t>Kryptografie – historie, současná kryptografická opatření pro zajištění informační bezpečnosti.</w:t>
            </w:r>
          </w:p>
          <w:p w:rsidR="00311D7B" w:rsidRDefault="00311D7B" w:rsidP="00CA1A8B">
            <w:pPr>
              <w:numPr>
                <w:ilvl w:val="0"/>
                <w:numId w:val="35"/>
              </w:numPr>
            </w:pPr>
            <w:r>
              <w:t>Bezpečnost provozu a komunikací – ochrana proti malwaru, monitorování, bezpečnost přenosu informací, síťová bezpečnost.</w:t>
            </w:r>
          </w:p>
          <w:p w:rsidR="00311D7B" w:rsidRDefault="00311D7B" w:rsidP="00CA1A8B">
            <w:pPr>
              <w:numPr>
                <w:ilvl w:val="0"/>
                <w:numId w:val="35"/>
              </w:numPr>
            </w:pPr>
            <w:r>
              <w:t>Kyberkriminalita a kyberterorizmus – počítačové trestné činy, postihy, prevence.</w:t>
            </w:r>
          </w:p>
          <w:p w:rsidR="00311D7B" w:rsidRDefault="00311D7B" w:rsidP="00CA1A8B">
            <w:pPr>
              <w:numPr>
                <w:ilvl w:val="0"/>
                <w:numId w:val="35"/>
              </w:numPr>
            </w:pPr>
            <w:r>
              <w:t>Řízení incidentů bezpečnosti informací – vymezení problematiky, odpovědnost.</w:t>
            </w:r>
          </w:p>
        </w:tc>
      </w:tr>
      <w:tr w:rsidR="00311D7B"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Default="00311D7B" w:rsidP="00F02ED2">
            <w:pPr>
              <w:jc w:val="both"/>
            </w:pPr>
          </w:p>
        </w:tc>
      </w:tr>
      <w:tr w:rsidR="00311D7B" w:rsidRPr="008C2C23"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Pr="00D009C6" w:rsidRDefault="00311D7B" w:rsidP="00F02ED2">
            <w:r>
              <w:rPr>
                <w:b/>
                <w:bCs/>
              </w:rPr>
              <w:t>Povinná literatura:</w:t>
            </w:r>
          </w:p>
          <w:p w:rsidR="00311D7B" w:rsidRPr="00D009C6" w:rsidRDefault="00311D7B" w:rsidP="00F02ED2">
            <w:pPr>
              <w:jc w:val="both"/>
              <w:rPr>
                <w:shd w:val="clear" w:color="auto" w:fill="FFFFFF"/>
              </w:rPr>
            </w:pPr>
            <w:r w:rsidRPr="00D009C6">
              <w:rPr>
                <w:shd w:val="clear" w:color="auto" w:fill="FFFFFF"/>
              </w:rPr>
              <w:t>JIRÁSEK, Petr, Luděk NOVÁK a Josef POŽÁR. </w:t>
            </w:r>
            <w:r w:rsidRPr="00D009C6">
              <w:rPr>
                <w:i/>
                <w:iCs/>
                <w:shd w:val="clear" w:color="auto" w:fill="FFFFFF"/>
              </w:rPr>
              <w:t>Výkladový slovník kybernetické bezpečnosti: Cyber security glossary</w:t>
            </w:r>
            <w:r w:rsidRPr="00D009C6">
              <w:rPr>
                <w:shd w:val="clear" w:color="auto" w:fill="FFFFFF"/>
              </w:rPr>
              <w:t>. 2., aktualiz. vyd. Praha: Policejní akademie ČR v Praze, 2013. ISBN 978-80-7251-397-0.</w:t>
            </w:r>
          </w:p>
          <w:p w:rsidR="00311D7B" w:rsidRPr="00D009C6" w:rsidRDefault="00311D7B" w:rsidP="00F02ED2">
            <w:pPr>
              <w:jc w:val="both"/>
              <w:rPr>
                <w:shd w:val="clear" w:color="auto" w:fill="FFFFFF"/>
              </w:rPr>
            </w:pPr>
            <w:r w:rsidRPr="00D009C6">
              <w:rPr>
                <w:shd w:val="clear" w:color="auto" w:fill="FFFFFF"/>
              </w:rPr>
              <w:t>PETER W. SINGER a Allan FRIEDMAN. </w:t>
            </w:r>
            <w:r w:rsidRPr="00D009C6">
              <w:rPr>
                <w:i/>
                <w:iCs/>
                <w:shd w:val="clear" w:color="auto" w:fill="FFFFFF"/>
              </w:rPr>
              <w:t>Cybersecurity and cyberwar: what everyone needs to know</w:t>
            </w:r>
            <w:r w:rsidRPr="00D009C6">
              <w:rPr>
                <w:shd w:val="clear" w:color="auto" w:fill="FFFFFF"/>
              </w:rPr>
              <w:t>. New York: Oxford University Press, 2014. ISBN 0199918112.</w:t>
            </w:r>
          </w:p>
          <w:p w:rsidR="00311D7B" w:rsidRPr="00D009C6" w:rsidRDefault="00311D7B" w:rsidP="00F02ED2">
            <w:pPr>
              <w:spacing w:before="60"/>
            </w:pPr>
            <w:r>
              <w:rPr>
                <w:b/>
                <w:bCs/>
              </w:rPr>
              <w:t>Doporučená literatura:</w:t>
            </w:r>
            <w:r>
              <w:t xml:space="preserve"> </w:t>
            </w:r>
          </w:p>
          <w:p w:rsidR="00311D7B" w:rsidRPr="00D009C6" w:rsidRDefault="00311D7B" w:rsidP="00F02ED2">
            <w:pPr>
              <w:jc w:val="both"/>
              <w:rPr>
                <w:color w:val="000000"/>
                <w:spacing w:val="4"/>
                <w:shd w:val="clear" w:color="auto" w:fill="FFFFFF"/>
              </w:rPr>
            </w:pPr>
            <w:r w:rsidRPr="00D009C6">
              <w:rPr>
                <w:color w:val="000000"/>
                <w:spacing w:val="4"/>
                <w:shd w:val="clear" w:color="auto" w:fill="FFFFFF"/>
              </w:rPr>
              <w:t xml:space="preserve">POLČÁK, R. A T. GŘIVNA. </w:t>
            </w:r>
            <w:r w:rsidRPr="00D009C6">
              <w:rPr>
                <w:i/>
                <w:color w:val="000000"/>
                <w:spacing w:val="4"/>
                <w:shd w:val="clear" w:color="auto" w:fill="FFFFFF"/>
              </w:rPr>
              <w:t>Kyberkriminalita a právo.</w:t>
            </w:r>
            <w:r w:rsidRPr="00D009C6">
              <w:rPr>
                <w:color w:val="000000"/>
                <w:spacing w:val="4"/>
                <w:shd w:val="clear" w:color="auto" w:fill="FFFFFF"/>
              </w:rPr>
              <w:t xml:space="preserve"> 1. vyd. Praha: AUDITORIUM, 2008. 220 s. Auditorium. ISBN 978-80-903786-7-4.</w:t>
            </w:r>
          </w:p>
          <w:p w:rsidR="00311D7B" w:rsidRDefault="004D6CB0" w:rsidP="00F02ED2">
            <w:pPr>
              <w:jc w:val="both"/>
            </w:pPr>
            <w:ins w:id="863" w:author="Dokulil Jiří" w:date="2018-11-19T02:07:00Z">
              <w:r>
                <w:t xml:space="preserve">Studijní materiály – LS Moodle (vyuka.flkr.utb.cz – kurz </w:t>
              </w:r>
            </w:ins>
            <w:ins w:id="864" w:author="Dokulil Jiří" w:date="2018-11-19T02:08:00Z">
              <w:r>
                <w:t>Informační bezpečnost</w:t>
              </w:r>
            </w:ins>
            <w:ins w:id="865" w:author="Dokulil Jiří" w:date="2018-11-19T02:07:00Z">
              <w:r>
                <w:t>)</w:t>
              </w:r>
            </w:ins>
            <w:ins w:id="866" w:author="Dokulil Jiří" w:date="2018-11-19T02:08:00Z">
              <w:r>
                <w:t>.</w:t>
              </w:r>
            </w:ins>
          </w:p>
          <w:p w:rsidR="00311D7B" w:rsidRDefault="00311D7B" w:rsidP="00F02ED2">
            <w:pPr>
              <w:jc w:val="both"/>
            </w:pPr>
          </w:p>
          <w:p w:rsidR="00311D7B" w:rsidRDefault="00311D7B" w:rsidP="00F02ED2">
            <w:pPr>
              <w:jc w:val="both"/>
            </w:pPr>
          </w:p>
          <w:p w:rsidR="00311D7B" w:rsidRDefault="00311D7B" w:rsidP="00F02ED2">
            <w:pPr>
              <w:jc w:val="both"/>
            </w:pPr>
          </w:p>
          <w:p w:rsidR="00311D7B" w:rsidRDefault="00311D7B" w:rsidP="00F02ED2">
            <w:pPr>
              <w:jc w:val="both"/>
            </w:pPr>
          </w:p>
          <w:p w:rsidR="00311D7B" w:rsidRDefault="00311D7B" w:rsidP="00F02ED2">
            <w:pPr>
              <w:jc w:val="both"/>
            </w:pPr>
          </w:p>
          <w:p w:rsidR="00311D7B" w:rsidRPr="008C2C23"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Default="00311D7B" w:rsidP="00F02ED2">
            <w:pPr>
              <w:jc w:val="center"/>
            </w:pPr>
            <w:r>
              <w:t>14</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Informace o způsobu kontaktu s</w:t>
            </w:r>
            <w:del w:id="867" w:author="Dokulil Jiří" w:date="2018-11-17T01:42:00Z">
              <w:r w:rsidDel="00C04369">
                <w:rPr>
                  <w:b/>
                </w:rPr>
                <w:delText> </w:delText>
              </w:r>
            </w:del>
            <w:ins w:id="868" w:author="Dokulil Jiří" w:date="2018-11-19T02:08:00Z">
              <w:r w:rsidR="004D6CB0">
                <w:rPr>
                  <w:b/>
                </w:rPr>
                <w:t> </w:t>
              </w:r>
            </w:ins>
            <w:r>
              <w:rPr>
                <w:b/>
              </w:rPr>
              <w:t>vyučujícím</w:t>
            </w:r>
          </w:p>
        </w:tc>
      </w:tr>
      <w:tr w:rsidR="00311D7B"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Integrovaný systém managementu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F62E24" w:rsidP="00F02ED2">
            <w:pPr>
              <w:jc w:val="both"/>
            </w:pPr>
            <w:ins w:id="869" w:author="Dokulil Jiří" w:date="2018-11-18T17:46:00Z">
              <w:r>
                <w:t>p</w:t>
              </w:r>
            </w:ins>
            <w:del w:id="870" w:author="Dokulil Jiří" w:date="2018-11-18T17:46:00Z">
              <w:r w:rsidR="00311D7B" w:rsidDel="00F62E24">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 xml:space="preserve">20p – 20s </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40</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311D7B" w:rsidRDefault="00311D7B" w:rsidP="00F02ED2">
            <w:pPr>
              <w:ind w:left="12"/>
              <w:jc w:val="both"/>
            </w:pPr>
            <w:del w:id="871" w:author="Dokulil Jiří" w:date="2018-11-18T17:28:00Z">
              <w:r w:rsidDel="003669D8">
                <w:delText>Zápočet:</w:delText>
              </w:r>
            </w:del>
            <w:ins w:id="872" w:author="Dokulil Jiří" w:date="2018-11-18T17:28:00Z">
              <w:r w:rsidR="003669D8">
                <w:t>Požadavky k zápočtu -</w:t>
              </w:r>
            </w:ins>
            <w:r>
              <w:t xml:space="preserve"> minimálně 80% účast na </w:t>
            </w:r>
            <w:del w:id="873" w:author="Dokulil Jiří" w:date="2018-11-18T17:28:00Z">
              <w:r w:rsidDel="003669D8">
                <w:delText xml:space="preserve">cvičeních a </w:delText>
              </w:r>
            </w:del>
            <w:r>
              <w:t>seminářích, obhájená seminární práce, absolvovaný zápočtový test s hodnocením minimálně 21 bodů.</w:t>
            </w:r>
          </w:p>
          <w:p w:rsidR="00311D7B" w:rsidRDefault="00311D7B" w:rsidP="00F62E24">
            <w:pPr>
              <w:pStyle w:val="Odstavecseseznamem"/>
              <w:ind w:left="12"/>
            </w:pPr>
            <w:del w:id="874" w:author="Dokulil Jiří" w:date="2018-11-18T17:28:00Z">
              <w:r w:rsidDel="003669D8">
                <w:delText>Zkouška:</w:delText>
              </w:r>
            </w:del>
            <w:ins w:id="875" w:author="Dokulil Jiří" w:date="2018-11-18T17:44:00Z">
              <w:r w:rsidR="00F62E24">
                <w:t>Průběh zkoušky</w:t>
              </w:r>
            </w:ins>
            <w:ins w:id="876" w:author="Dokulil Jiří" w:date="2018-11-18T17:28:00Z">
              <w:r w:rsidR="003669D8">
                <w:t xml:space="preserve"> -</w:t>
              </w:r>
            </w:ins>
            <w:r>
              <w:t xml:space="preserve"> kombinovaná zkouška klasifikována dle kreditového systému ECTS.</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 xml:space="preserve">Ing. Slavomíra Vargová,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CA1A8B">
            <w:pPr>
              <w:jc w:val="both"/>
            </w:pPr>
            <w:r>
              <w:t xml:space="preserve">Garant stanovuje koncepci předmětu, podílí se na přednáškách v rozsahu </w:t>
            </w:r>
            <w:del w:id="877" w:author="PS" w:date="2018-11-24T17:38:00Z">
              <w:r w:rsidDel="00CA1A8B">
                <w:delText xml:space="preserve">80 </w:delText>
              </w:r>
            </w:del>
            <w:ins w:id="878" w:author="PS" w:date="2018-11-24T17:38:00Z">
              <w:r w:rsidR="00CA1A8B">
                <w:t xml:space="preserve">90 </w:t>
              </w:r>
            </w:ins>
            <w:r>
              <w:t xml:space="preserve">% a </w:t>
            </w:r>
            <w:del w:id="879" w:author="PS" w:date="2018-11-24T17:40:00Z">
              <w:r w:rsidDel="00CA1A8B">
                <w:delText>dále stanovuje koncepci cvičení a dohlíží na jejich jednotné vedení.</w:delText>
              </w:r>
            </w:del>
            <w:ins w:id="880" w:author="PS" w:date="2018-11-24T17:40:00Z">
              <w:r w:rsidR="00CA1A8B">
                <w:t>vede semináře.</w:t>
              </w:r>
            </w:ins>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rPr>
                <w:bCs/>
              </w:rPr>
            </w:pPr>
            <w:r>
              <w:t xml:space="preserve">Ing. Slavomíra Vargová, PhD. </w:t>
            </w:r>
            <w:r>
              <w:rPr>
                <w:bCs/>
              </w:rPr>
              <w:t>(</w:t>
            </w:r>
            <w:del w:id="881" w:author="Dokulil Jiří" w:date="2018-11-18T17:29:00Z">
              <w:r w:rsidDel="003669D8">
                <w:rPr>
                  <w:bCs/>
                </w:rPr>
                <w:delText xml:space="preserve">přednášky </w:delText>
              </w:r>
            </w:del>
            <w:ins w:id="882" w:author="Dokulil Jiří" w:date="2018-11-18T17:29:00Z">
              <w:r w:rsidR="003669D8">
                <w:rPr>
                  <w:bCs/>
                </w:rPr>
                <w:t xml:space="preserve">přednášející, vede semináře </w:t>
              </w:r>
            </w:ins>
            <w:r>
              <w:rPr>
                <w:bCs/>
              </w:rPr>
              <w:t>– 90 %)</w:t>
            </w:r>
          </w:p>
          <w:p w:rsidR="00311D7B" w:rsidRDefault="00311D7B" w:rsidP="003669D8">
            <w:pPr>
              <w:jc w:val="both"/>
            </w:pPr>
            <w:r>
              <w:rPr>
                <w:bCs/>
              </w:rPr>
              <w:t>Ing. Markéta Popelková (</w:t>
            </w:r>
            <w:del w:id="883" w:author="Dokulil Jiří" w:date="2018-11-18T17:29:00Z">
              <w:r w:rsidDel="003669D8">
                <w:rPr>
                  <w:bCs/>
                </w:rPr>
                <w:delText xml:space="preserve">přednášky </w:delText>
              </w:r>
            </w:del>
            <w:ins w:id="884" w:author="Dokulil Jiří" w:date="2018-11-18T17:29:00Z">
              <w:r w:rsidR="003669D8">
                <w:rPr>
                  <w:bCs/>
                </w:rPr>
                <w:t xml:space="preserve">přednášející </w:t>
              </w:r>
            </w:ins>
            <w:r>
              <w:rPr>
                <w:bCs/>
              </w:rP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jc w:val="both"/>
            </w:pPr>
            <w:r w:rsidRPr="008F4A7E">
              <w:t xml:space="preserve">Student získá základní znalosti a dovednosti z oblasti </w:t>
            </w:r>
            <w:r>
              <w:t xml:space="preserve">integrovaných systémů managementu, jejich jednotlivých komponentů a možností jejich integrace pro zajištění efektivního řízení s ohledem na potřeby zainteresovaných stran. </w:t>
            </w:r>
          </w:p>
          <w:p w:rsidR="00311D7B" w:rsidRDefault="00311D7B" w:rsidP="00F02ED2">
            <w:pPr>
              <w:numPr>
                <w:ilvl w:val="12"/>
                <w:numId w:val="0"/>
              </w:numPr>
              <w:jc w:val="both"/>
            </w:pPr>
            <w:r>
              <w:t>Po absolvování předmětu bude student mít přehled o systémech managementu, které jsou v praxi nejužívanější, jejich cílech a trendech v uvedené oblasti s ohledem na neustálý vývoj v oblasti řízení.</w:t>
            </w:r>
          </w:p>
          <w:p w:rsidR="00311D7B" w:rsidRDefault="00311D7B" w:rsidP="00F02ED2">
            <w:pPr>
              <w:numPr>
                <w:ilvl w:val="12"/>
                <w:numId w:val="0"/>
              </w:numPr>
              <w:jc w:val="both"/>
            </w:pPr>
            <w:r w:rsidRPr="008F4A7E">
              <w:t xml:space="preserve">Student </w:t>
            </w:r>
            <w:r>
              <w:t xml:space="preserve">po absolvování předmětu </w:t>
            </w:r>
            <w:r w:rsidRPr="008F4A7E">
              <w:t>dokáže popsat</w:t>
            </w:r>
            <w:r>
              <w:t xml:space="preserve"> jednotlivé systémy managementu, jejich politiku, cíle, zainteresované strany a formy auditů s ohledem na princip neustálého zlepšování.</w:t>
            </w:r>
          </w:p>
          <w:p w:rsidR="00311D7B" w:rsidRDefault="00311D7B" w:rsidP="00F02ED2">
            <w:pPr>
              <w:numPr>
                <w:ilvl w:val="12"/>
                <w:numId w:val="0"/>
              </w:numPr>
              <w:jc w:val="both"/>
            </w:pPr>
            <w:r w:rsidRPr="008F4A7E">
              <w:t>Předmět je zakončen obhájením seminárních prací orientovaných na</w:t>
            </w:r>
            <w:r>
              <w:t xml:space="preserve"> schopnost</w:t>
            </w:r>
            <w:r w:rsidRPr="008F4A7E">
              <w:t xml:space="preserve"> </w:t>
            </w:r>
            <w:r>
              <w:t>navrhnout základní požadavky a postupy k zavedení integrovaného systému managementu ve vybrané organizaci a také způsoby monitorování a vyhodnocování zavedeného systému s ohledem na jeho zlepšování.</w:t>
            </w:r>
          </w:p>
          <w:p w:rsidR="00311D7B" w:rsidRDefault="00311D7B" w:rsidP="00F02ED2">
            <w:pPr>
              <w:numPr>
                <w:ilvl w:val="12"/>
                <w:numId w:val="0"/>
              </w:numPr>
              <w:jc w:val="both"/>
              <w:rPr>
                <w:ins w:id="885" w:author="Dokulil Jiří" w:date="2018-11-18T17:29:00Z"/>
              </w:rPr>
            </w:pPr>
            <w:r w:rsidRPr="008F4A7E">
              <w:t>Cílem je vytvořit předpoklady pro schopnost studentů aplikovat nabyté vědomosti v praxi.</w:t>
            </w:r>
          </w:p>
          <w:p w:rsidR="003669D8" w:rsidRDefault="003669D8" w:rsidP="00F02ED2">
            <w:pPr>
              <w:numPr>
                <w:ilvl w:val="12"/>
                <w:numId w:val="0"/>
              </w:numPr>
              <w:jc w:val="both"/>
            </w:pPr>
          </w:p>
          <w:p w:rsidR="00311D7B" w:rsidRPr="00336BF1" w:rsidRDefault="00311D7B" w:rsidP="00F02ED2">
            <w:pPr>
              <w:numPr>
                <w:ilvl w:val="12"/>
                <w:numId w:val="0"/>
              </w:numPr>
              <w:jc w:val="both"/>
              <w:rPr>
                <w:u w:val="single"/>
              </w:rPr>
            </w:pPr>
            <w:r w:rsidRPr="00336BF1">
              <w:rPr>
                <w:u w:val="single"/>
              </w:rPr>
              <w:t>Hlavní témata:</w:t>
            </w:r>
          </w:p>
          <w:p w:rsidR="00311D7B" w:rsidRDefault="00311D7B" w:rsidP="00CA1A8B">
            <w:pPr>
              <w:pStyle w:val="Odstavecseseznamem"/>
              <w:numPr>
                <w:ilvl w:val="0"/>
                <w:numId w:val="16"/>
              </w:numPr>
              <w:jc w:val="both"/>
            </w:pPr>
            <w:r>
              <w:t>Úvod do studia předmětu, terminologie oblasti integrovaného systému managementu.</w:t>
            </w:r>
          </w:p>
          <w:p w:rsidR="00311D7B" w:rsidRDefault="00311D7B" w:rsidP="00CA1A8B">
            <w:pPr>
              <w:pStyle w:val="Odstavecseseznamem"/>
              <w:numPr>
                <w:ilvl w:val="0"/>
                <w:numId w:val="16"/>
              </w:numPr>
              <w:jc w:val="both"/>
            </w:pPr>
            <w:r>
              <w:t xml:space="preserve">Historický vývoj systémů managementu. </w:t>
            </w:r>
          </w:p>
          <w:p w:rsidR="00311D7B" w:rsidRDefault="00311D7B" w:rsidP="00CA1A8B">
            <w:pPr>
              <w:pStyle w:val="Odstavecseseznamem"/>
              <w:numPr>
                <w:ilvl w:val="0"/>
                <w:numId w:val="16"/>
              </w:numPr>
              <w:jc w:val="both"/>
            </w:pPr>
            <w:r>
              <w:t xml:space="preserve">Systém managementu bezpečnost a ochrana zdraví při práci. </w:t>
            </w:r>
          </w:p>
          <w:p w:rsidR="00311D7B" w:rsidRDefault="00311D7B" w:rsidP="00CA1A8B">
            <w:pPr>
              <w:numPr>
                <w:ilvl w:val="0"/>
                <w:numId w:val="16"/>
              </w:numPr>
              <w:jc w:val="both"/>
            </w:pPr>
            <w:r>
              <w:t xml:space="preserve">Systém managementu kvality (jakosti). </w:t>
            </w:r>
          </w:p>
          <w:p w:rsidR="00311D7B" w:rsidRDefault="00311D7B" w:rsidP="00CA1A8B">
            <w:pPr>
              <w:numPr>
                <w:ilvl w:val="0"/>
                <w:numId w:val="16"/>
              </w:numPr>
              <w:jc w:val="both"/>
            </w:pPr>
            <w:r>
              <w:t>Systém environmentálního managementu.</w:t>
            </w:r>
          </w:p>
          <w:p w:rsidR="00311D7B" w:rsidRDefault="00311D7B" w:rsidP="00CA1A8B">
            <w:pPr>
              <w:numPr>
                <w:ilvl w:val="0"/>
                <w:numId w:val="16"/>
              </w:numPr>
              <w:jc w:val="both"/>
            </w:pPr>
            <w:r>
              <w:t>Systém energetického managementu.</w:t>
            </w:r>
          </w:p>
          <w:p w:rsidR="00311D7B" w:rsidRDefault="00311D7B" w:rsidP="00CA1A8B">
            <w:pPr>
              <w:numPr>
                <w:ilvl w:val="0"/>
                <w:numId w:val="16"/>
              </w:numPr>
              <w:jc w:val="both"/>
            </w:pPr>
            <w:r>
              <w:t xml:space="preserve">Systém managementu bezpečnosti informací. </w:t>
            </w:r>
          </w:p>
          <w:p w:rsidR="00311D7B" w:rsidRDefault="00311D7B" w:rsidP="00CA1A8B">
            <w:pPr>
              <w:numPr>
                <w:ilvl w:val="0"/>
                <w:numId w:val="16"/>
              </w:numPr>
              <w:jc w:val="both"/>
            </w:pPr>
            <w:r>
              <w:t xml:space="preserve">Systém managementu bezpečnosti potravin. </w:t>
            </w:r>
          </w:p>
          <w:p w:rsidR="00311D7B" w:rsidRDefault="00311D7B" w:rsidP="00CA1A8B">
            <w:pPr>
              <w:numPr>
                <w:ilvl w:val="0"/>
                <w:numId w:val="16"/>
              </w:numPr>
              <w:jc w:val="both"/>
            </w:pPr>
            <w:r>
              <w:t>Přístupy k integraci systémů pro efektivní řízení změn v</w:t>
            </w:r>
            <w:del w:id="886" w:author="Dokulil Jiří" w:date="2018-11-18T17:29:00Z">
              <w:r w:rsidDel="003669D8">
                <w:delText> </w:delText>
              </w:r>
            </w:del>
            <w:ins w:id="887" w:author="Dokulil Jiří" w:date="2018-11-18T17:29:00Z">
              <w:r w:rsidR="003669D8">
                <w:t> </w:t>
              </w:r>
            </w:ins>
            <w:r>
              <w:t>organizaci</w:t>
            </w:r>
            <w:ins w:id="888" w:author="Dokulil Jiří" w:date="2018-11-18T17:29:00Z">
              <w:r w:rsidR="003669D8">
                <w:t xml:space="preserve"> (4p, 4s)</w:t>
              </w:r>
            </w:ins>
            <w:r>
              <w:t>.</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5F0E05" w:rsidRDefault="00311D7B" w:rsidP="00F02ED2">
            <w:pPr>
              <w:jc w:val="both"/>
              <w:rPr>
                <w:b/>
              </w:rPr>
            </w:pPr>
            <w:r w:rsidRPr="005F0E05">
              <w:rPr>
                <w:b/>
              </w:rPr>
              <w:t>Povinná</w:t>
            </w:r>
            <w:r>
              <w:rPr>
                <w:b/>
              </w:rPr>
              <w:t xml:space="preserve"> literatura</w:t>
            </w:r>
            <w:r w:rsidRPr="005F0E05">
              <w:rPr>
                <w:b/>
              </w:rPr>
              <w:t>:</w:t>
            </w:r>
          </w:p>
          <w:p w:rsidR="00311D7B" w:rsidRDefault="00311D7B" w:rsidP="00F02ED2">
            <w:pPr>
              <w:jc w:val="both"/>
            </w:pPr>
            <w:r>
              <w:t xml:space="preserve">GAŠPARÍK, Jozef a Marián GAŠPARÍK. </w:t>
            </w:r>
            <w:r>
              <w:rPr>
                <w:i/>
                <w:iCs/>
              </w:rPr>
              <w:t>Systém manažérstva kvality: vzory dokumentov a záznamov podľa STN EN ISO 9001:2009</w:t>
            </w:r>
            <w:r>
              <w:t>. Brno: Tribun EU, 2011. Librix.sk. ISBN 978-80-7399-271-2.</w:t>
            </w:r>
          </w:p>
          <w:p w:rsidR="00311D7B" w:rsidRDefault="00311D7B" w:rsidP="00F02ED2">
            <w:pPr>
              <w:jc w:val="both"/>
            </w:pPr>
            <w:r>
              <w:t xml:space="preserve">ŠENK, Zdeněk. </w:t>
            </w:r>
            <w:r>
              <w:rPr>
                <w:i/>
                <w:iCs/>
              </w:rPr>
              <w:t>Bezpečnost a ochrana zdraví při práci: prakticky a přehledně podle normy OHSAS</w:t>
            </w:r>
            <w:r>
              <w:t>. 2., aktualiz. vyd. Olomouc: ANAG, 2012. Práce, mzdy, pojištění. ISBN 978-80-7263-737-9.</w:t>
            </w:r>
          </w:p>
          <w:p w:rsidR="00311D7B" w:rsidRDefault="00311D7B" w:rsidP="00F02ED2">
            <w:pPr>
              <w:jc w:val="both"/>
            </w:pPr>
            <w:r>
              <w:t xml:space="preserve">ŠTRUNC, Jan a Daniel KUDLÁK. </w:t>
            </w:r>
            <w:r>
              <w:rPr>
                <w:i/>
                <w:iCs/>
              </w:rPr>
              <w:t>Integrovaný systém managementu - požadavky podle ISO 9001, ISO 14001 a BSI OHSAS 18001 : revize 2007</w:t>
            </w:r>
            <w:r>
              <w:t>. Vyd. 2. Praha: Česká společnost pro jakost, 2007. ISBN 978-80-02-01878-0.</w:t>
            </w:r>
          </w:p>
          <w:p w:rsidR="00311D7B" w:rsidRDefault="00311D7B" w:rsidP="00F02ED2">
            <w:pPr>
              <w:jc w:val="both"/>
            </w:pPr>
            <w:r>
              <w:t>ISO</w:t>
            </w:r>
            <w:r w:rsidRPr="00817F93">
              <w:t xml:space="preserve"> 31010:</w:t>
            </w:r>
            <w:r>
              <w:t xml:space="preserve"> 2009</w:t>
            </w:r>
            <w:r w:rsidRPr="00817F93">
              <w:t xml:space="preserve"> </w:t>
            </w:r>
            <w:r w:rsidRPr="00883310">
              <w:rPr>
                <w:i/>
              </w:rPr>
              <w:t>Risk management–Risk assessment techniques</w:t>
            </w:r>
            <w:r>
              <w:t>. Event (London). Geneva</w:t>
            </w:r>
          </w:p>
          <w:p w:rsidR="00311D7B" w:rsidRDefault="00311D7B" w:rsidP="00F02ED2">
            <w:pPr>
              <w:jc w:val="both"/>
            </w:pPr>
            <w:r w:rsidRPr="00CC053E">
              <w:t>ISO Guide 73:2009. </w:t>
            </w:r>
            <w:r w:rsidRPr="00883310">
              <w:rPr>
                <w:i/>
              </w:rPr>
              <w:t>Risk Management-Vocabulary</w:t>
            </w:r>
            <w:r>
              <w:t>.  Geneva.</w:t>
            </w:r>
            <w:r w:rsidRPr="00CC053E">
              <w:t xml:space="preserve"> </w:t>
            </w:r>
          </w:p>
          <w:p w:rsidR="00311D7B" w:rsidRDefault="00311D7B" w:rsidP="00F02ED2">
            <w:pPr>
              <w:jc w:val="both"/>
              <w:rPr>
                <w:lang w:val="en-GB"/>
              </w:rPr>
            </w:pPr>
            <w:r w:rsidRPr="00CC053E">
              <w:rPr>
                <w:lang w:val="en-GB"/>
              </w:rPr>
              <w:t xml:space="preserve">ISO 12 100. </w:t>
            </w:r>
            <w:r w:rsidRPr="00CC053E">
              <w:rPr>
                <w:i/>
                <w:iCs/>
                <w:lang w:val="en-GB"/>
              </w:rPr>
              <w:t>Safety of Machinery-General Principles for Design-Risk Assessment and Risk Reduction</w:t>
            </w:r>
            <w:r>
              <w:rPr>
                <w:lang w:val="en-GB"/>
              </w:rPr>
              <w:t xml:space="preserve">. Geneva: 2009. </w:t>
            </w:r>
          </w:p>
          <w:p w:rsidR="00311D7B" w:rsidRDefault="00311D7B" w:rsidP="00F02ED2">
            <w:pPr>
              <w:jc w:val="both"/>
            </w:pPr>
            <w:r w:rsidRPr="003926E3">
              <w:t xml:space="preserve">ČSN EN ISO 9001:2016 (01 0321) </w:t>
            </w:r>
            <w:r w:rsidRPr="003926E3">
              <w:rPr>
                <w:i/>
              </w:rPr>
              <w:t>Systémy managementu jakosti – Požadavky</w:t>
            </w:r>
          </w:p>
          <w:p w:rsidR="00311D7B" w:rsidRDefault="00311D7B" w:rsidP="00F02ED2">
            <w:pPr>
              <w:jc w:val="both"/>
              <w:rPr>
                <w:i/>
              </w:rPr>
            </w:pPr>
            <w:r w:rsidRPr="003926E3">
              <w:t>ČSN EN ISO 19011 (01</w:t>
            </w:r>
            <w:r>
              <w:t xml:space="preserve"> </w:t>
            </w:r>
            <w:r w:rsidRPr="003926E3">
              <w:t xml:space="preserve">0330) </w:t>
            </w:r>
            <w:r w:rsidRPr="003926E3">
              <w:rPr>
                <w:i/>
              </w:rPr>
              <w:t>Směrnice pro auditování systému managementu jakosti a/nebo systému environmentálního managementu</w:t>
            </w:r>
          </w:p>
          <w:p w:rsidR="00311D7B" w:rsidRDefault="00311D7B" w:rsidP="00F02ED2">
            <w:pPr>
              <w:jc w:val="both"/>
              <w:rPr>
                <w:i/>
              </w:rPr>
            </w:pPr>
          </w:p>
          <w:p w:rsidR="00311D7B" w:rsidRDefault="00311D7B" w:rsidP="00F02ED2">
            <w:pPr>
              <w:jc w:val="both"/>
              <w:rPr>
                <w:i/>
              </w:rPr>
            </w:pPr>
          </w:p>
          <w:p w:rsidR="00311D7B" w:rsidRPr="005F0E05" w:rsidRDefault="00311D7B" w:rsidP="00F02ED2">
            <w:pPr>
              <w:jc w:val="both"/>
              <w:rPr>
                <w:b/>
              </w:rPr>
            </w:pPr>
            <w:r w:rsidRPr="005F0E05">
              <w:rPr>
                <w:b/>
              </w:rPr>
              <w:lastRenderedPageBreak/>
              <w:t>Doporučená</w:t>
            </w:r>
            <w:r>
              <w:rPr>
                <w:b/>
              </w:rPr>
              <w:t xml:space="preserve"> litaratura</w:t>
            </w:r>
            <w:r w:rsidRPr="005F0E05">
              <w:rPr>
                <w:b/>
              </w:rPr>
              <w:t>:</w:t>
            </w:r>
          </w:p>
          <w:p w:rsidR="00311D7B" w:rsidRDefault="00311D7B" w:rsidP="00F02ED2">
            <w:pPr>
              <w:jc w:val="both"/>
              <w:rPr>
                <w:i/>
              </w:rPr>
            </w:pPr>
            <w:r>
              <w:t xml:space="preserve">ČSN ISO/TR 10017:2004 (01 0336) </w:t>
            </w:r>
            <w:r w:rsidRPr="003926E3">
              <w:rPr>
                <w:i/>
              </w:rPr>
              <w:t>Návod k aplikaci statistických metod v ISO 9001:2000</w:t>
            </w:r>
          </w:p>
          <w:p w:rsidR="00311D7B" w:rsidRDefault="00311D7B" w:rsidP="00F02ED2">
            <w:pPr>
              <w:jc w:val="both"/>
            </w:pPr>
            <w:r w:rsidRPr="003926E3">
              <w:t xml:space="preserve">ČSN ISO 14004:2016 (01 0904) </w:t>
            </w:r>
            <w:r w:rsidRPr="003926E3">
              <w:rPr>
                <w:i/>
              </w:rPr>
              <w:t>Systémy environmentálního managementu - Obecná směrnice pro implementaci</w:t>
            </w:r>
          </w:p>
          <w:p w:rsidR="00311D7B" w:rsidRDefault="00311D7B" w:rsidP="00F02ED2">
            <w:pPr>
              <w:jc w:val="both"/>
              <w:rPr>
                <w:i/>
              </w:rPr>
            </w:pPr>
            <w:r>
              <w:t xml:space="preserve">ČSN EN ISO 14001:2016 (01 0901) </w:t>
            </w:r>
            <w:r w:rsidRPr="003926E3">
              <w:rPr>
                <w:i/>
              </w:rPr>
              <w:t>Systémy environmentálního managementu - Požadavky s návodem pro použití</w:t>
            </w:r>
          </w:p>
          <w:p w:rsidR="00311D7B" w:rsidRDefault="00311D7B" w:rsidP="00F02ED2">
            <w:pPr>
              <w:jc w:val="both"/>
              <w:rPr>
                <w:i/>
              </w:rPr>
            </w:pPr>
            <w:r w:rsidRPr="00094D77">
              <w:t>ČSN 01 0962:2003 (01 0962)</w:t>
            </w:r>
            <w:r w:rsidRPr="00094D77">
              <w:rPr>
                <w:i/>
              </w:rPr>
              <w:t xml:space="preserve"> Environmentální management - Integrace environmentálních aspektů do návrhu a vývoje produktu.</w:t>
            </w:r>
          </w:p>
          <w:p w:rsidR="00311D7B" w:rsidRPr="003926E3" w:rsidRDefault="00311D7B" w:rsidP="00F02ED2">
            <w:pPr>
              <w:jc w:val="both"/>
              <w:rPr>
                <w:i/>
              </w:rPr>
            </w:pPr>
            <w:r w:rsidRPr="00094D77">
              <w:t>ISO 45000</w:t>
            </w:r>
            <w:r>
              <w:rPr>
                <w:i/>
              </w:rPr>
              <w:t xml:space="preserve"> Occupational Health and Safety </w:t>
            </w:r>
          </w:p>
          <w:p w:rsidR="00311D7B" w:rsidRDefault="00311D7B" w:rsidP="00F02ED2">
            <w:pPr>
              <w:jc w:val="both"/>
              <w:rPr>
                <w:ins w:id="889" w:author="Dokulil Jiří" w:date="2018-11-19T02:08:00Z"/>
              </w:rPr>
            </w:pPr>
            <w:r>
              <w:t xml:space="preserve">MORRIS, Alan S. </w:t>
            </w:r>
            <w:r>
              <w:rPr>
                <w:i/>
                <w:iCs/>
              </w:rPr>
              <w:t>ISO 14000 environmental management standards: engineering and financial aspects</w:t>
            </w:r>
            <w:r>
              <w:t>. Hoboken, NJ: Wiley, 2004.</w:t>
            </w:r>
          </w:p>
          <w:p w:rsidR="004D6CB0" w:rsidRDefault="004D6CB0">
            <w:pPr>
              <w:jc w:val="both"/>
            </w:pPr>
            <w:ins w:id="890" w:author="Dokulil Jiří" w:date="2018-11-19T02:08:00Z">
              <w:r>
                <w:t xml:space="preserve">Studijní materiály – LS Moodle (vyuka.flkr.utb.cz – </w:t>
              </w:r>
            </w:ins>
            <w:ins w:id="891" w:author="Dokulil Jiří" w:date="2018-11-19T02:09:00Z">
              <w:r>
                <w:t xml:space="preserve">kurz </w:t>
              </w:r>
            </w:ins>
            <w:ins w:id="892" w:author="Dokulil Jiří" w:date="2018-11-19T02:08:00Z">
              <w:r>
                <w:t>Integrovaný systém managementu)</w:t>
              </w:r>
            </w:ins>
            <w:ins w:id="893" w:author="Dokulil Jiří" w:date="2018-11-19T02:09:00Z">
              <w:r>
                <w:t>.</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894" w:author="Dokulil Jiří" w:date="2018-11-17T01:43:00Z">
              <w:r w:rsidDel="00C04369">
                <w:rPr>
                  <w:b/>
                </w:rPr>
                <w:delText> </w:delText>
              </w:r>
            </w:del>
            <w:ins w:id="895" w:author="Dokulil Jiří" w:date="2018-11-19T02:08:00Z">
              <w:r w:rsidR="004D6CB0">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Del="004D6CB0" w:rsidRDefault="00311D7B" w:rsidP="00311D7B">
      <w:pPr>
        <w:rPr>
          <w:del w:id="896" w:author="Dokulil Jiří" w:date="2018-11-19T02:09:00Z"/>
        </w:rPr>
      </w:pPr>
    </w:p>
    <w:p w:rsidR="00311D7B" w:rsidDel="004D6CB0" w:rsidRDefault="00311D7B" w:rsidP="00311D7B">
      <w:pPr>
        <w:rPr>
          <w:del w:id="897" w:author="Dokulil Jiří" w:date="2018-11-19T02:09:00Z"/>
        </w:rPr>
      </w:pPr>
    </w:p>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F02ED2" w:rsidRDefault="00311D7B" w:rsidP="00F02ED2">
            <w:pPr>
              <w:jc w:val="both"/>
              <w:rPr>
                <w:b/>
              </w:rPr>
            </w:pPr>
            <w:r w:rsidRPr="00F02ED2">
              <w:rPr>
                <w:b/>
              </w:rPr>
              <w:t>Krizová a manažerská komunikace a etika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669D8" w:rsidP="00F02ED2">
            <w:pPr>
              <w:jc w:val="both"/>
            </w:pPr>
            <w:ins w:id="898" w:author="Dokulil Jiří" w:date="2018-11-18T17:30:00Z">
              <w:r>
                <w:t>p</w:t>
              </w:r>
            </w:ins>
            <w:del w:id="899" w:author="Dokulil Jiří" w:date="2018-11-18T17:30:00Z">
              <w:r w:rsidR="00311D7B" w:rsidDel="003669D8">
                <w:delText>P</w:delText>
              </w:r>
            </w:del>
            <w:r w:rsidR="00311D7B">
              <w:t>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Del="00C55F66" w:rsidRDefault="00311D7B" w:rsidP="00F02ED2">
            <w:pPr>
              <w:jc w:val="both"/>
              <w:rPr>
                <w:del w:id="900" w:author="Dokulil Jiří" w:date="2018-11-18T17:31:00Z"/>
              </w:rPr>
            </w:pPr>
            <w:del w:id="901" w:author="Dokulil Jiří" w:date="2018-11-18T17:31:00Z">
              <w:r w:rsidRPr="00897246" w:rsidDel="00C55F66">
                <w:delText>Způsob zakončení předmětu</w:delText>
              </w:r>
              <w:r w:rsidDel="00C55F66">
                <w:delText xml:space="preserve"> – písemná a ústní zkouška. </w:delText>
              </w:r>
            </w:del>
          </w:p>
          <w:p w:rsidR="00311D7B" w:rsidRDefault="00311D7B" w:rsidP="00C55F66">
            <w:pPr>
              <w:jc w:val="both"/>
              <w:rPr>
                <w:ins w:id="902" w:author="Dokulil Jiří" w:date="2018-11-18T17:31:00Z"/>
              </w:rPr>
            </w:pPr>
            <w:r w:rsidRPr="00897246">
              <w:t xml:space="preserve">Požadavky </w:t>
            </w:r>
            <w:del w:id="903" w:author="Dokulil Jiří" w:date="2018-11-18T17:31:00Z">
              <w:r w:rsidRPr="00897246" w:rsidDel="00C55F66">
                <w:delText>na zápočet</w:delText>
              </w:r>
            </w:del>
            <w:ins w:id="904" w:author="Dokulil Jiří" w:date="2018-11-18T17:31:00Z">
              <w:r w:rsidR="00C55F66">
                <w:t>k zápočtu</w:t>
              </w:r>
            </w:ins>
            <w:r w:rsidRPr="00897246">
              <w:t xml:space="preserve"> - vypracování seminární práce dle požadavků vyučujícího, 80% aktivní účast na seminářích</w:t>
            </w:r>
            <w:ins w:id="905" w:author="Dokulil Jiří" w:date="2018-11-18T17:31:00Z">
              <w:r w:rsidR="00C55F66">
                <w:t>.</w:t>
              </w:r>
            </w:ins>
          </w:p>
          <w:p w:rsidR="00C55F66" w:rsidRDefault="00C55F66" w:rsidP="00C55F66">
            <w:pPr>
              <w:jc w:val="both"/>
              <w:rPr>
                <w:ins w:id="906" w:author="Dokulil Jiří" w:date="2018-11-18T17:31:00Z"/>
              </w:rPr>
            </w:pPr>
            <w:ins w:id="907" w:author="Dokulil Jiří" w:date="2018-11-18T17:31:00Z">
              <w:r>
                <w:t xml:space="preserve">Požadavky ke zkoušce – písemná a ústní zkouška. </w:t>
              </w:r>
            </w:ins>
          </w:p>
          <w:p w:rsidR="00C55F66" w:rsidRDefault="00C55F66" w:rsidP="00C55F66">
            <w:pPr>
              <w:jc w:val="both"/>
            </w:pP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 xml:space="preserve">Mgr. Marek Tomaštík,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CA1A8B" w:rsidP="00CA1A8B">
            <w:pPr>
              <w:jc w:val="both"/>
            </w:pPr>
            <w:ins w:id="908" w:author="PS" w:date="2018-11-24T17:40:00Z">
              <w:r>
                <w:t>Garant stanovuje koncepci předmětu, podílí se na přednáškách v rozsahu 100 % a vede semináře.</w:t>
              </w:r>
            </w:ins>
            <w:del w:id="909" w:author="PS" w:date="2018-11-24T17:40:00Z">
              <w:r w:rsidR="00311D7B" w:rsidRPr="00DB3747" w:rsidDel="00CA1A8B">
                <w:delText xml:space="preserve">Garant se podílí na přednášení v rozsahu </w:delText>
              </w:r>
              <w:r w:rsidR="00311D7B" w:rsidDel="00CA1A8B">
                <w:delText>100</w:delText>
              </w:r>
              <w:r w:rsidR="00311D7B" w:rsidRPr="00DB3747" w:rsidDel="00CA1A8B">
                <w:delText xml:space="preserve"> %, dále stanovuje koncepci </w:delText>
              </w:r>
              <w:r w:rsidR="00311D7B" w:rsidDel="00CA1A8B">
                <w:delText>předmětu.</w:delText>
              </w:r>
            </w:del>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3669D8">
            <w:pPr>
              <w:jc w:val="both"/>
            </w:pPr>
            <w:r>
              <w:t>Mgr. Marek Tomaštík, Ph.D. (</w:t>
            </w:r>
            <w:del w:id="910" w:author="Dokulil Jiří" w:date="2018-11-18T17:30:00Z">
              <w:r w:rsidDel="003669D8">
                <w:delText xml:space="preserve">přednášky </w:delText>
              </w:r>
            </w:del>
            <w:ins w:id="911" w:author="Dokulil Jiří" w:date="2018-11-18T17:30:00Z">
              <w:r w:rsidR="003669D8">
                <w:t xml:space="preserve">přednášející, vede semináře </w:t>
              </w:r>
            </w:ins>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912" w:author="Dokulil Jiří" w:date="2018-11-18T17:32:00Z"/>
              </w:rPr>
            </w:pPr>
            <w:r w:rsidRPr="00F446E4">
              <w:t>Cílem předmětu je poskytnout studentům základní teoretické znalosti a praktické zkušenosti z oblasti komunikace a krizové komunikace, jakožto moderní manažerské techniky, která patří nezi základní dovednosti řídících pracovníků v různých etapách manažerské práce. Dále studenti budou seznámeni s atributy komunikace a krizové komunikace tak, aby pochopili potřeby a reakce lidí v mimořádných situacích a rozvinuli si schopnosti komunikace s lidmi zasaženými mimořádnou událostí. Náplní seminářů je praktický nácvik vybraných manažerských dovedností, prezentace případových studií s využitím aktivizačních metod výuky a moderní didaktické techniky.</w:t>
            </w:r>
          </w:p>
          <w:p w:rsidR="00C55F66" w:rsidRDefault="00C55F66" w:rsidP="00F02ED2">
            <w:pPr>
              <w:jc w:val="both"/>
              <w:rPr>
                <w:ins w:id="913" w:author="Dokulil Jiří" w:date="2018-11-18T17:32:00Z"/>
              </w:rPr>
            </w:pPr>
          </w:p>
          <w:p w:rsidR="00C55F66" w:rsidDel="00CA1A8B" w:rsidRDefault="00C55F66">
            <w:pPr>
              <w:numPr>
                <w:ilvl w:val="0"/>
                <w:numId w:val="80"/>
              </w:numPr>
              <w:jc w:val="both"/>
              <w:rPr>
                <w:del w:id="914" w:author="Dokulil Jiří" w:date="2018-11-18T17:32:00Z"/>
              </w:rPr>
              <w:pPrChange w:id="915" w:author="Dokulil Jiří" w:date="2018-11-18T17:32:00Z">
                <w:pPr>
                  <w:numPr>
                    <w:numId w:val="49"/>
                  </w:numPr>
                  <w:ind w:left="720" w:hanging="360"/>
                  <w:jc w:val="both"/>
                </w:pPr>
              </w:pPrChange>
            </w:pPr>
            <w:ins w:id="916" w:author="Dokulil Jiří" w:date="2018-11-18T17:32:00Z">
              <w:r>
                <w:t>Hlavní témata:</w:t>
              </w:r>
            </w:ins>
          </w:p>
          <w:p w:rsidR="00CA1A8B" w:rsidRDefault="00CA1A8B" w:rsidP="00F02ED2">
            <w:pPr>
              <w:jc w:val="both"/>
              <w:rPr>
                <w:ins w:id="917" w:author="PS" w:date="2018-11-24T17:41:00Z"/>
              </w:rPr>
            </w:pPr>
          </w:p>
          <w:p w:rsidR="00311D7B" w:rsidDel="00C55F66" w:rsidRDefault="00311D7B">
            <w:pPr>
              <w:numPr>
                <w:ilvl w:val="0"/>
                <w:numId w:val="121"/>
              </w:numPr>
              <w:jc w:val="both"/>
              <w:rPr>
                <w:del w:id="918" w:author="Dokulil Jiří" w:date="2018-11-18T17:32:00Z"/>
              </w:rPr>
              <w:pPrChange w:id="919" w:author="PS" w:date="2018-11-24T17:41:00Z">
                <w:pPr>
                  <w:jc w:val="both"/>
                </w:pPr>
              </w:pPrChange>
            </w:pPr>
          </w:p>
          <w:p w:rsidR="00311D7B" w:rsidRDefault="00311D7B">
            <w:pPr>
              <w:numPr>
                <w:ilvl w:val="0"/>
                <w:numId w:val="121"/>
              </w:numPr>
              <w:jc w:val="both"/>
              <w:pPrChange w:id="920" w:author="PS" w:date="2018-11-24T17:41:00Z">
                <w:pPr>
                  <w:numPr>
                    <w:numId w:val="49"/>
                  </w:numPr>
                  <w:ind w:left="720" w:hanging="360"/>
                  <w:jc w:val="both"/>
                </w:pPr>
              </w:pPrChange>
            </w:pPr>
            <w:r>
              <w:t xml:space="preserve">Úvod do předmětu manažerské a krizové komunikace. Základní pojmy. </w:t>
            </w:r>
          </w:p>
          <w:p w:rsidR="00311D7B" w:rsidRDefault="00311D7B">
            <w:pPr>
              <w:numPr>
                <w:ilvl w:val="0"/>
                <w:numId w:val="121"/>
              </w:numPr>
              <w:jc w:val="both"/>
              <w:pPrChange w:id="921" w:author="PS" w:date="2018-11-24T17:41:00Z">
                <w:pPr>
                  <w:numPr>
                    <w:numId w:val="49"/>
                  </w:numPr>
                  <w:ind w:left="720" w:hanging="360"/>
                  <w:jc w:val="both"/>
                </w:pPr>
              </w:pPrChange>
            </w:pPr>
            <w:r>
              <w:t>Proces komunikace, komunikační schéma. Osobnost člověka a komunikace.</w:t>
            </w:r>
          </w:p>
          <w:p w:rsidR="00311D7B" w:rsidRDefault="00311D7B">
            <w:pPr>
              <w:numPr>
                <w:ilvl w:val="0"/>
                <w:numId w:val="121"/>
              </w:numPr>
              <w:jc w:val="both"/>
              <w:pPrChange w:id="922" w:author="PS" w:date="2018-11-24T17:41:00Z">
                <w:pPr>
                  <w:numPr>
                    <w:numId w:val="49"/>
                  </w:numPr>
                  <w:ind w:left="720" w:hanging="360"/>
                  <w:jc w:val="both"/>
                </w:pPr>
              </w:pPrChange>
            </w:pPr>
            <w:r>
              <w:t>Verbální a neverbální komunikace.</w:t>
            </w:r>
          </w:p>
          <w:p w:rsidR="00311D7B" w:rsidRDefault="00311D7B">
            <w:pPr>
              <w:numPr>
                <w:ilvl w:val="0"/>
                <w:numId w:val="121"/>
              </w:numPr>
              <w:jc w:val="both"/>
              <w:pPrChange w:id="923" w:author="PS" w:date="2018-11-24T17:41:00Z">
                <w:pPr>
                  <w:numPr>
                    <w:numId w:val="49"/>
                  </w:numPr>
                  <w:ind w:left="720" w:hanging="360"/>
                  <w:jc w:val="both"/>
                </w:pPr>
              </w:pPrChange>
            </w:pPr>
            <w:r>
              <w:t>Technické prostředky v profesní komunikaci. Shromažďování a třídění dat</w:t>
            </w:r>
          </w:p>
          <w:p w:rsidR="00311D7B" w:rsidRDefault="00311D7B">
            <w:pPr>
              <w:numPr>
                <w:ilvl w:val="0"/>
                <w:numId w:val="121"/>
              </w:numPr>
              <w:jc w:val="both"/>
              <w:pPrChange w:id="924" w:author="PS" w:date="2018-11-24T17:41:00Z">
                <w:pPr>
                  <w:numPr>
                    <w:numId w:val="49"/>
                  </w:numPr>
                  <w:ind w:left="720" w:hanging="360"/>
                  <w:jc w:val="both"/>
                </w:pPr>
              </w:pPrChange>
            </w:pPr>
            <w:r>
              <w:t>Logická výstavba projevu nebo dokumentu.</w:t>
            </w:r>
          </w:p>
          <w:p w:rsidR="00311D7B" w:rsidRDefault="00311D7B">
            <w:pPr>
              <w:numPr>
                <w:ilvl w:val="0"/>
                <w:numId w:val="121"/>
              </w:numPr>
              <w:jc w:val="both"/>
              <w:pPrChange w:id="925" w:author="PS" w:date="2018-11-24T17:41:00Z">
                <w:pPr>
                  <w:numPr>
                    <w:numId w:val="49"/>
                  </w:numPr>
                  <w:ind w:left="720" w:hanging="360"/>
                  <w:jc w:val="both"/>
                </w:pPr>
              </w:pPrChange>
            </w:pPr>
            <w:r>
              <w:t xml:space="preserve">Prezentace a komunikace s publikem. </w:t>
            </w:r>
            <w:r w:rsidRPr="008962C3">
              <w:t>Zaujetí posluchače, získání a udržení pozornosti</w:t>
            </w:r>
            <w:r>
              <w:t>.</w:t>
            </w:r>
          </w:p>
          <w:p w:rsidR="00311D7B" w:rsidRDefault="00311D7B">
            <w:pPr>
              <w:numPr>
                <w:ilvl w:val="0"/>
                <w:numId w:val="121"/>
              </w:numPr>
              <w:jc w:val="both"/>
              <w:pPrChange w:id="926" w:author="PS" w:date="2018-11-24T17:41:00Z">
                <w:pPr>
                  <w:numPr>
                    <w:numId w:val="49"/>
                  </w:numPr>
                  <w:ind w:left="720" w:hanging="360"/>
                  <w:jc w:val="both"/>
                </w:pPr>
              </w:pPrChange>
            </w:pPr>
            <w:r>
              <w:t>Pracovní porady, diskusní skupiny.</w:t>
            </w:r>
          </w:p>
          <w:p w:rsidR="00311D7B" w:rsidRDefault="00311D7B">
            <w:pPr>
              <w:numPr>
                <w:ilvl w:val="0"/>
                <w:numId w:val="121"/>
              </w:numPr>
              <w:jc w:val="both"/>
              <w:pPrChange w:id="927" w:author="PS" w:date="2018-11-24T17:41:00Z">
                <w:pPr>
                  <w:numPr>
                    <w:numId w:val="49"/>
                  </w:numPr>
                  <w:ind w:left="720" w:hanging="360"/>
                  <w:jc w:val="both"/>
                </w:pPr>
              </w:pPrChange>
            </w:pPr>
            <w:r>
              <w:t>Problémová komunikace. Chování při výkonu povolání.</w:t>
            </w:r>
          </w:p>
          <w:p w:rsidR="00311D7B" w:rsidRDefault="00311D7B">
            <w:pPr>
              <w:numPr>
                <w:ilvl w:val="0"/>
                <w:numId w:val="121"/>
              </w:numPr>
              <w:jc w:val="both"/>
              <w:pPrChange w:id="928" w:author="PS" w:date="2018-11-24T17:41:00Z">
                <w:pPr>
                  <w:numPr>
                    <w:numId w:val="49"/>
                  </w:numPr>
                  <w:ind w:left="720" w:hanging="360"/>
                  <w:jc w:val="both"/>
                </w:pPr>
              </w:pPrChange>
            </w:pPr>
            <w:r w:rsidRPr="008962C3">
              <w:t>Sebemotivace ke zvládání konfliktních a zátěžových situací, zvládání trémy</w:t>
            </w:r>
            <w:r>
              <w:t>.</w:t>
            </w:r>
          </w:p>
          <w:p w:rsidR="00311D7B" w:rsidRDefault="00311D7B">
            <w:pPr>
              <w:numPr>
                <w:ilvl w:val="0"/>
                <w:numId w:val="121"/>
              </w:numPr>
              <w:jc w:val="both"/>
              <w:pPrChange w:id="929" w:author="PS" w:date="2018-11-24T17:41:00Z">
                <w:pPr>
                  <w:numPr>
                    <w:numId w:val="49"/>
                  </w:numPr>
                  <w:ind w:left="720" w:hanging="360"/>
                  <w:jc w:val="both"/>
                </w:pPr>
              </w:pPrChange>
            </w:pPr>
            <w:r>
              <w:t xml:space="preserve">Aktuální trendy a nové výzvy v krizové komunikaci. Média v krizové komunikaci. </w:t>
            </w:r>
          </w:p>
          <w:p w:rsidR="00311D7B" w:rsidRDefault="00311D7B">
            <w:pPr>
              <w:numPr>
                <w:ilvl w:val="0"/>
                <w:numId w:val="121"/>
              </w:numPr>
              <w:jc w:val="both"/>
              <w:pPrChange w:id="930" w:author="PS" w:date="2018-11-24T17:41:00Z">
                <w:pPr>
                  <w:numPr>
                    <w:numId w:val="49"/>
                  </w:numPr>
                  <w:ind w:left="720" w:hanging="360"/>
                  <w:jc w:val="both"/>
                </w:pPr>
              </w:pPrChange>
            </w:pPr>
            <w:r>
              <w:t xml:space="preserve">Multidimenzionální pojetí rizika, potřeby a reakce lidí zasažených mimořádnou událostí. </w:t>
            </w:r>
          </w:p>
          <w:p w:rsidR="00311D7B" w:rsidRDefault="00311D7B">
            <w:pPr>
              <w:numPr>
                <w:ilvl w:val="0"/>
                <w:numId w:val="121"/>
              </w:numPr>
              <w:jc w:val="both"/>
              <w:pPrChange w:id="931" w:author="PS" w:date="2018-11-24T17:41:00Z">
                <w:pPr>
                  <w:numPr>
                    <w:numId w:val="49"/>
                  </w:numPr>
                  <w:ind w:left="720" w:hanging="360"/>
                  <w:jc w:val="both"/>
                </w:pPr>
              </w:pPrChange>
            </w:pPr>
            <w:r>
              <w:t xml:space="preserve">Komunikace s lidmi zasažených mimořádnou událostí. </w:t>
            </w:r>
          </w:p>
          <w:p w:rsidR="00311D7B" w:rsidRDefault="00311D7B">
            <w:pPr>
              <w:numPr>
                <w:ilvl w:val="0"/>
                <w:numId w:val="121"/>
              </w:numPr>
              <w:jc w:val="both"/>
              <w:pPrChange w:id="932" w:author="PS" w:date="2018-11-24T17:41:00Z">
                <w:pPr>
                  <w:numPr>
                    <w:numId w:val="49"/>
                  </w:numPr>
                  <w:ind w:left="720" w:hanging="360"/>
                  <w:jc w:val="both"/>
                </w:pPr>
              </w:pPrChange>
            </w:pPr>
            <w:r>
              <w:t xml:space="preserve">Praktické postupy v krizové komunikaci. Stres a psychohygiena.  </w:t>
            </w:r>
          </w:p>
          <w:p w:rsidR="00311D7B" w:rsidRDefault="00311D7B">
            <w:pPr>
              <w:numPr>
                <w:ilvl w:val="0"/>
                <w:numId w:val="121"/>
              </w:numPr>
              <w:jc w:val="both"/>
              <w:pPrChange w:id="933" w:author="PS" w:date="2018-11-24T17:41:00Z">
                <w:pPr>
                  <w:numPr>
                    <w:numId w:val="49"/>
                  </w:numPr>
                  <w:ind w:left="720" w:hanging="360"/>
                  <w:jc w:val="both"/>
                </w:pPr>
              </w:pPrChange>
            </w:pPr>
            <w:r>
              <w:t xml:space="preserve">Časté chyby v komunikaci. Interkulturní aspekty krizové komunikace.  </w:t>
            </w:r>
          </w:p>
          <w:p w:rsidR="00311D7B" w:rsidRDefault="00311D7B" w:rsidP="00F02ED2">
            <w:pPr>
              <w:jc w:val="both"/>
            </w:pPr>
          </w:p>
          <w:p w:rsidR="00311D7B" w:rsidRPr="00AB0288" w:rsidRDefault="00311D7B" w:rsidP="00F02ED2">
            <w:pPr>
              <w:jc w:val="both"/>
              <w:rPr>
                <w:b/>
              </w:rPr>
            </w:pPr>
            <w:r w:rsidRPr="00AB0288">
              <w:rPr>
                <w:b/>
              </w:rPr>
              <w:t>Výstupní kompetence</w:t>
            </w:r>
          </w:p>
          <w:p w:rsidR="00311D7B" w:rsidRDefault="00311D7B" w:rsidP="00F02ED2">
            <w:pPr>
              <w:jc w:val="both"/>
            </w:pPr>
            <w:r>
              <w:t xml:space="preserve">Student získá znalosti nezbytné pro interpersonální interakci a komunikaci. Bude umět diferencovaně vnímat lidi a jejich projevy a potřeby. Bude schopen aplikovat znalosti naslouchání. Dokáže ovlivňovat mezilidské vztahy. Orientuje se v komunikaci a krizové komunikaci tak, že bude používat individuálně diferencovaný přístup. </w:t>
            </w:r>
            <w:r w:rsidRPr="000B5A7F">
              <w:t>Dovede řešit problémové situace, eliminovat nevhodné projevy chování u sebe i u spolupracovníků. Dovede přesvědčovat, motivovat, kriticky hodnotit a své tvrzení dokumentovat.</w:t>
            </w:r>
            <w:r>
              <w:t xml:space="preserve">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E5799" w:rsidRDefault="00311D7B" w:rsidP="00F02ED2">
            <w:pPr>
              <w:jc w:val="both"/>
              <w:rPr>
                <w:b/>
              </w:rPr>
            </w:pPr>
            <w:r w:rsidRPr="00DE5799">
              <w:rPr>
                <w:b/>
              </w:rPr>
              <w:t>Povinná literatura:</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VYMĚTAL</w:t>
            </w:r>
            <w:r w:rsidRPr="004F253C">
              <w:rPr>
                <w:rFonts w:eastAsia="Arial Unicode MS"/>
                <w:shd w:val="clear" w:color="auto" w:fill="FFFFFF"/>
              </w:rPr>
              <w:t>, Štěpán. </w:t>
            </w:r>
            <w:r w:rsidRPr="004F253C">
              <w:rPr>
                <w:rFonts w:eastAsia="Arial Unicode MS"/>
                <w:i/>
                <w:iCs/>
                <w:shd w:val="clear" w:color="auto" w:fill="FFFFFF"/>
              </w:rPr>
              <w:t>Krizová komunikace a komunikace rizika</w:t>
            </w:r>
            <w:r w:rsidRPr="004F253C">
              <w:rPr>
                <w:rFonts w:eastAsia="Arial Unicode MS"/>
                <w:shd w:val="clear" w:color="auto" w:fill="FFFFFF"/>
              </w:rPr>
              <w:t>. Vyd. 1. Praha: Grada, 2009. 176 s. Psyché. </w:t>
            </w:r>
            <w:r w:rsidRPr="004F253C">
              <w:t>ISBN 978-80-247-2510-9</w:t>
            </w:r>
            <w:r w:rsidRPr="004F253C">
              <w:rPr>
                <w:rFonts w:eastAsia="Arial Unicode MS"/>
                <w:shd w:val="clear" w:color="auto" w:fill="FFFFFF"/>
              </w:rPr>
              <w:t>.</w:t>
            </w:r>
          </w:p>
          <w:p w:rsidR="00311D7B" w:rsidRPr="004F253C" w:rsidRDefault="00311D7B" w:rsidP="00F02ED2">
            <w:r w:rsidRPr="004F253C">
              <w:rPr>
                <w:rFonts w:eastAsia="Arial Unicode MS"/>
                <w:caps/>
                <w:shd w:val="clear" w:color="auto" w:fill="FFFFFF"/>
              </w:rPr>
              <w:t>DLOUHÝ</w:t>
            </w:r>
            <w:r w:rsidRPr="004F253C">
              <w:rPr>
                <w:rFonts w:eastAsia="Arial Unicode MS"/>
                <w:shd w:val="clear" w:color="auto" w:fill="FFFFFF"/>
              </w:rPr>
              <w:t>, Martin a kol. </w:t>
            </w:r>
            <w:r w:rsidRPr="004F253C">
              <w:rPr>
                <w:rFonts w:eastAsia="Arial Unicode MS"/>
                <w:i/>
                <w:iCs/>
                <w:shd w:val="clear" w:color="auto" w:fill="FFFFFF"/>
              </w:rPr>
              <w:t>Krizová komunikace v zátěžových situacích</w:t>
            </w:r>
            <w:r w:rsidRPr="004F253C">
              <w:rPr>
                <w:rFonts w:eastAsia="Arial Unicode MS"/>
                <w:shd w:val="clear" w:color="auto" w:fill="FFFFFF"/>
              </w:rPr>
              <w:t>. 1. vyd. Praha: Univerzita Karlova v Praze, Fakulta tělesné výchovy a sportu, 2014. 98 s. Učební texty. </w:t>
            </w:r>
            <w:r w:rsidRPr="004F253C">
              <w:t xml:space="preserve">ISBN 978-80-87647-12-7. </w:t>
            </w:r>
          </w:p>
          <w:p w:rsidR="00311D7B" w:rsidRPr="004F253C" w:rsidRDefault="00311D7B" w:rsidP="00F02ED2">
            <w:r w:rsidRPr="004F253C">
              <w:rPr>
                <w:rFonts w:eastAsia="Arial Unicode MS"/>
                <w:caps/>
                <w:shd w:val="clear" w:color="auto" w:fill="FFFFFF"/>
              </w:rPr>
              <w:t>EVANGELU</w:t>
            </w:r>
            <w:r w:rsidRPr="004F253C">
              <w:rPr>
                <w:rFonts w:eastAsia="Arial Unicode MS"/>
                <w:shd w:val="clear" w:color="auto" w:fill="FFFFFF"/>
              </w:rPr>
              <w:t>, Jaroslava Ester. </w:t>
            </w:r>
            <w:r w:rsidRPr="004F253C">
              <w:rPr>
                <w:rFonts w:eastAsia="Arial Unicode MS"/>
                <w:i/>
                <w:iCs/>
                <w:shd w:val="clear" w:color="auto" w:fill="FFFFFF"/>
              </w:rPr>
              <w:t>Krizová komunikace: efektivní zvládání krizových a zátěžových situací</w:t>
            </w:r>
            <w:r w:rsidRPr="004F253C">
              <w:rPr>
                <w:rFonts w:eastAsia="Arial Unicode MS"/>
                <w:shd w:val="clear" w:color="auto" w:fill="FFFFFF"/>
              </w:rPr>
              <w:t>. Vyd. 1. Ostrava: Key Publishing, 2013. 95 s. Monografie. </w:t>
            </w:r>
            <w:r w:rsidRPr="004F253C">
              <w:t>ISBN 978-80-7418-175-7</w:t>
            </w:r>
            <w:r w:rsidRPr="004F253C">
              <w:rPr>
                <w:rFonts w:eastAsia="Arial Unicode MS"/>
                <w:shd w:val="clear" w:color="auto" w:fill="FFFFFF"/>
              </w:rPr>
              <w:t>.</w:t>
            </w:r>
          </w:p>
          <w:p w:rsidR="00311D7B" w:rsidRPr="004F253C" w:rsidRDefault="00311D7B" w:rsidP="00F02ED2">
            <w:pPr>
              <w:jc w:val="both"/>
              <w:rPr>
                <w:rFonts w:eastAsia="Arial Unicode MS"/>
                <w:shd w:val="clear" w:color="auto" w:fill="FFFFFF"/>
              </w:rPr>
            </w:pPr>
            <w:r w:rsidRPr="004F253C">
              <w:rPr>
                <w:rFonts w:eastAsia="Arial Unicode MS"/>
                <w:caps/>
                <w:shd w:val="clear" w:color="auto" w:fill="FFFFFF"/>
              </w:rPr>
              <w:t>CHALUPA</w:t>
            </w:r>
            <w:r w:rsidRPr="004F253C">
              <w:rPr>
                <w:rFonts w:eastAsia="Arial Unicode MS"/>
                <w:shd w:val="clear" w:color="auto" w:fill="FFFFFF"/>
              </w:rPr>
              <w:t>, Radek. </w:t>
            </w:r>
            <w:r w:rsidRPr="004F253C">
              <w:rPr>
                <w:rFonts w:eastAsia="Arial Unicode MS"/>
                <w:i/>
                <w:iCs/>
                <w:shd w:val="clear" w:color="auto" w:fill="FFFFFF"/>
              </w:rPr>
              <w:t>Efektivní krizová komunikace: pro všechny manažery a PR specialisty</w:t>
            </w:r>
            <w:r w:rsidRPr="004F253C">
              <w:rPr>
                <w:rFonts w:eastAsia="Arial Unicode MS"/>
                <w:shd w:val="clear" w:color="auto" w:fill="FFFFFF"/>
              </w:rPr>
              <w:t xml:space="preserve">. 1. vyd. Praha: Grada, 2012. </w:t>
            </w:r>
            <w:r w:rsidRPr="004F253C">
              <w:rPr>
                <w:rFonts w:eastAsia="Arial Unicode MS"/>
                <w:shd w:val="clear" w:color="auto" w:fill="FFFFFF"/>
              </w:rPr>
              <w:lastRenderedPageBreak/>
              <w:t>169 s. Komunikace. </w:t>
            </w:r>
            <w:r w:rsidRPr="004F253C">
              <w:t>ISBN 978-80-247-4234-2</w:t>
            </w:r>
            <w:r w:rsidRPr="004F253C">
              <w:rPr>
                <w:rFonts w:eastAsia="Arial Unicode MS"/>
                <w:shd w:val="clear" w:color="auto" w:fill="FFFFFF"/>
              </w:rPr>
              <w:t>.</w:t>
            </w:r>
          </w:p>
          <w:p w:rsidR="00311D7B" w:rsidRPr="004F253C" w:rsidRDefault="00311D7B" w:rsidP="00F02ED2">
            <w:r w:rsidRPr="004F253C">
              <w:rPr>
                <w:rFonts w:eastAsia="Arial Unicode MS"/>
                <w:caps/>
                <w:shd w:val="clear" w:color="auto" w:fill="FFFFFF"/>
              </w:rPr>
              <w:t>BEDNÁŘ</w:t>
            </w:r>
            <w:r w:rsidRPr="004F253C">
              <w:rPr>
                <w:rFonts w:eastAsia="Arial Unicode MS"/>
                <w:shd w:val="clear" w:color="auto" w:fill="FFFFFF"/>
              </w:rPr>
              <w:t>, Vojtěch. </w:t>
            </w:r>
            <w:r w:rsidRPr="004F253C">
              <w:rPr>
                <w:rFonts w:eastAsia="Arial Unicode MS"/>
                <w:i/>
                <w:iCs/>
                <w:shd w:val="clear" w:color="auto" w:fill="FFFFFF"/>
              </w:rPr>
              <w:t>Krizová komunikace s médii</w:t>
            </w:r>
            <w:r w:rsidRPr="004F253C">
              <w:rPr>
                <w:rFonts w:eastAsia="Arial Unicode MS"/>
                <w:shd w:val="clear" w:color="auto" w:fill="FFFFFF"/>
              </w:rPr>
              <w:t>. Vyd. 1. Praha: Grada, 2012. 183 s. Žurnalistika a komunikace. </w:t>
            </w:r>
            <w:r w:rsidRPr="004F253C">
              <w:t xml:space="preserve">ISBN 978-80-247-3780-5. </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KUBÁLEK</w:t>
            </w:r>
            <w:r w:rsidRPr="004F253C">
              <w:rPr>
                <w:rFonts w:eastAsia="Arial Unicode MS"/>
                <w:shd w:val="clear" w:color="auto" w:fill="FFFFFF"/>
              </w:rPr>
              <w:t>, Tomáš, </w:t>
            </w:r>
            <w:r w:rsidRPr="004F253C">
              <w:rPr>
                <w:rFonts w:eastAsia="Arial Unicode MS"/>
                <w:caps/>
                <w:shd w:val="clear" w:color="auto" w:fill="FFFFFF"/>
              </w:rPr>
              <w:t>KUBÁLKOVÁ</w:t>
            </w:r>
            <w:r w:rsidRPr="004F253C">
              <w:rPr>
                <w:rFonts w:eastAsia="Arial Unicode MS"/>
                <w:shd w:val="clear" w:color="auto" w:fill="FFFFFF"/>
              </w:rPr>
              <w:t>, Markéta a </w:t>
            </w:r>
            <w:r w:rsidRPr="004F253C">
              <w:rPr>
                <w:rFonts w:eastAsia="Arial Unicode MS"/>
                <w:caps/>
                <w:shd w:val="clear" w:color="auto" w:fill="FFFFFF"/>
              </w:rPr>
              <w:t>TOPOLOVÁ</w:t>
            </w:r>
            <w:r w:rsidRPr="004F253C">
              <w:rPr>
                <w:rFonts w:eastAsia="Arial Unicode MS"/>
                <w:shd w:val="clear" w:color="auto" w:fill="FFFFFF"/>
              </w:rPr>
              <w:t>, Ivana. </w:t>
            </w:r>
            <w:r w:rsidRPr="004F253C">
              <w:rPr>
                <w:rFonts w:eastAsia="Arial Unicode MS"/>
                <w:i/>
                <w:iCs/>
                <w:shd w:val="clear" w:color="auto" w:fill="FFFFFF"/>
              </w:rPr>
              <w:t>Efektivní komunikace a prezentace</w:t>
            </w:r>
            <w:r w:rsidRPr="004F253C">
              <w:rPr>
                <w:rFonts w:eastAsia="Arial Unicode MS"/>
                <w:shd w:val="clear" w:color="auto" w:fill="FFFFFF"/>
              </w:rPr>
              <w:t>. Vydání první. Praha: Oeconomica, nakladatelství VŠE, 2017. 271 stran. Manažerská informatika. </w:t>
            </w:r>
            <w:r w:rsidRPr="004F253C">
              <w:t>ISBN 978-80-245-2230-2</w:t>
            </w:r>
            <w:r w:rsidRPr="004F253C">
              <w:rPr>
                <w:rFonts w:eastAsia="Arial Unicode MS"/>
                <w:shd w:val="clear" w:color="auto" w:fill="FFFFFF"/>
              </w:rPr>
              <w:t>.</w:t>
            </w:r>
          </w:p>
          <w:p w:rsidR="00311D7B" w:rsidRPr="004F253C" w:rsidRDefault="00311D7B" w:rsidP="00F02ED2">
            <w:pPr>
              <w:rPr>
                <w:rFonts w:eastAsia="Arial Unicode MS"/>
                <w:shd w:val="clear" w:color="auto" w:fill="FFFFFF"/>
              </w:rPr>
            </w:pPr>
            <w:r w:rsidRPr="004F253C">
              <w:rPr>
                <w:rFonts w:eastAsia="Arial Unicode MS"/>
                <w:caps/>
                <w:shd w:val="clear" w:color="auto" w:fill="FFFFFF"/>
              </w:rPr>
              <w:t>VOJČEKOVÁ</w:t>
            </w:r>
            <w:r w:rsidRPr="004F253C">
              <w:rPr>
                <w:rFonts w:eastAsia="Arial Unicode MS"/>
                <w:shd w:val="clear" w:color="auto" w:fill="FFFFFF"/>
              </w:rPr>
              <w:t>, Katarína. </w:t>
            </w:r>
            <w:r w:rsidRPr="004F253C">
              <w:rPr>
                <w:rFonts w:eastAsia="Arial Unicode MS"/>
                <w:i/>
                <w:iCs/>
                <w:shd w:val="clear" w:color="auto" w:fill="FFFFFF"/>
              </w:rPr>
              <w:t>Jak ukončit vnitřní i vnější konflikty inovační komunikační technikou?: komunikovat inovační komunikační technikou</w:t>
            </w:r>
            <w:r w:rsidRPr="004F253C">
              <w:rPr>
                <w:rFonts w:eastAsia="Arial Unicode MS"/>
                <w:shd w:val="clear" w:color="auto" w:fill="FFFFFF"/>
              </w:rPr>
              <w:t>. 1. vydání. Planá u Mariánských Lázní: Vojčeková Katarína - Konzultační studio, [2017], ©2017. 16 stran. </w:t>
            </w:r>
            <w:r w:rsidRPr="004F253C">
              <w:t>ISBN 978-80-906999-1-5</w:t>
            </w:r>
            <w:r w:rsidRPr="004F253C">
              <w:rPr>
                <w:rFonts w:eastAsia="Arial Unicode MS"/>
                <w:shd w:val="clear" w:color="auto" w:fill="FFFFFF"/>
              </w:rPr>
              <w:t>.</w:t>
            </w:r>
          </w:p>
          <w:p w:rsidR="00311D7B" w:rsidRPr="004F253C" w:rsidDel="00C55F66" w:rsidRDefault="00311D7B" w:rsidP="00F02ED2">
            <w:pPr>
              <w:rPr>
                <w:del w:id="934" w:author="Dokulil Jiří" w:date="2018-11-18T17:32:00Z"/>
                <w:rFonts w:eastAsia="Arial Unicode MS"/>
                <w:shd w:val="clear" w:color="auto" w:fill="FFFFFF"/>
              </w:rPr>
            </w:pPr>
            <w:r w:rsidRPr="004F253C">
              <w:rPr>
                <w:rFonts w:eastAsia="Arial Unicode MS"/>
                <w:caps/>
                <w:shd w:val="clear" w:color="auto" w:fill="FFFFFF"/>
              </w:rPr>
              <w:t>KOVAŘÍKOVÁ</w:t>
            </w:r>
            <w:r w:rsidRPr="004F253C">
              <w:rPr>
                <w:rFonts w:eastAsia="Arial Unicode MS"/>
                <w:shd w:val="clear" w:color="auto" w:fill="FFFFFF"/>
              </w:rPr>
              <w:t>, Jarka. </w:t>
            </w:r>
            <w:r w:rsidRPr="004F253C">
              <w:rPr>
                <w:rFonts w:eastAsia="Arial Unicode MS"/>
                <w:i/>
                <w:iCs/>
                <w:shd w:val="clear" w:color="auto" w:fill="FFFFFF"/>
              </w:rPr>
              <w:t>Interní komunikace je nutnost!</w:t>
            </w:r>
            <w:r w:rsidRPr="004F253C">
              <w:rPr>
                <w:rFonts w:eastAsia="Arial Unicode MS"/>
                <w:shd w:val="clear" w:color="auto" w:fill="FFFFFF"/>
              </w:rPr>
              <w:t>. První vydání. Praha: Siria, 2016. 125 stran. </w:t>
            </w:r>
            <w:r w:rsidRPr="004F253C">
              <w:t>ISBN 978-80-906367-0-5</w:t>
            </w:r>
            <w:r w:rsidRPr="004F253C">
              <w:rPr>
                <w:rFonts w:eastAsia="Arial Unicode MS"/>
                <w:shd w:val="clear" w:color="auto" w:fill="FFFFFF"/>
              </w:rPr>
              <w:t>.</w:t>
            </w:r>
          </w:p>
          <w:p w:rsidR="00311D7B" w:rsidRDefault="00311D7B">
            <w:pPr>
              <w:rPr>
                <w:color w:val="000000"/>
                <w:shd w:val="clear" w:color="auto" w:fill="FFFFFF"/>
              </w:rPr>
              <w:pPrChange w:id="935" w:author="Dokulil Jiří" w:date="2018-11-18T17:32:00Z">
                <w:pPr>
                  <w:jc w:val="both"/>
                </w:pPr>
              </w:pPrChange>
            </w:pPr>
          </w:p>
          <w:p w:rsidR="00311D7B" w:rsidRPr="00DE5799" w:rsidRDefault="00311D7B" w:rsidP="00F02ED2">
            <w:pPr>
              <w:jc w:val="both"/>
              <w:rPr>
                <w:b/>
              </w:rPr>
            </w:pPr>
            <w:r w:rsidRPr="00DE5799">
              <w:rPr>
                <w:b/>
              </w:rPr>
              <w:t>Doporučená literatura</w:t>
            </w:r>
          </w:p>
          <w:p w:rsidR="00311D7B" w:rsidRPr="009055A7" w:rsidRDefault="00311D7B" w:rsidP="00F02ED2">
            <w:pPr>
              <w:rPr>
                <w:rFonts w:eastAsia="Arial Unicode MS"/>
              </w:rPr>
            </w:pPr>
            <w:r w:rsidRPr="009055A7">
              <w:rPr>
                <w:rFonts w:eastAsia="Arial Unicode MS"/>
                <w:caps/>
                <w:shd w:val="clear" w:color="auto" w:fill="FFFFFF"/>
              </w:rPr>
              <w:t>ANDRŠOVÁ</w:t>
            </w:r>
            <w:r w:rsidRPr="009055A7">
              <w:rPr>
                <w:rFonts w:eastAsia="Arial Unicode MS"/>
                <w:shd w:val="clear" w:color="auto" w:fill="FFFFFF"/>
              </w:rPr>
              <w:t>, Alena. </w:t>
            </w:r>
            <w:r w:rsidRPr="009055A7">
              <w:rPr>
                <w:rFonts w:eastAsia="Arial Unicode MS"/>
                <w:i/>
                <w:iCs/>
                <w:shd w:val="clear" w:color="auto" w:fill="FFFFFF"/>
              </w:rPr>
              <w:t>Psychologie a komunikace pro záchranáře: v praxi</w:t>
            </w:r>
            <w:r w:rsidRPr="009055A7">
              <w:rPr>
                <w:rFonts w:eastAsia="Arial Unicode MS"/>
                <w:shd w:val="clear" w:color="auto" w:fill="FFFFFF"/>
              </w:rPr>
              <w:t>. 1. vyd. Praha: Grada, 2012. 120 s. Sestra. </w:t>
            </w:r>
            <w:r w:rsidRPr="009055A7">
              <w:t xml:space="preserve">ISBN 978-80-247-4119-2. </w:t>
            </w:r>
            <w:r w:rsidRPr="00751775">
              <w:rPr>
                <w:rFonts w:eastAsia="Arial Unicode MS"/>
                <w:caps/>
              </w:rPr>
              <w:t>BROŽ</w:t>
            </w:r>
            <w:r w:rsidRPr="00751775">
              <w:rPr>
                <w:rFonts w:eastAsia="Arial Unicode MS"/>
              </w:rPr>
              <w:t>, Filip a </w:t>
            </w:r>
            <w:r w:rsidRPr="00751775">
              <w:rPr>
                <w:rFonts w:eastAsia="Arial Unicode MS"/>
                <w:caps/>
              </w:rPr>
              <w:t>VODÁČKOVÁ</w:t>
            </w:r>
            <w:r w:rsidRPr="00751775">
              <w:rPr>
                <w:rFonts w:eastAsia="Arial Unicode MS"/>
              </w:rPr>
              <w:t>, Daniela. </w:t>
            </w:r>
            <w:r w:rsidRPr="00751775">
              <w:rPr>
                <w:rFonts w:eastAsia="Arial Unicode MS"/>
                <w:i/>
                <w:iCs/>
              </w:rPr>
              <w:t>Krizová intervence v kazuistikách</w:t>
            </w:r>
            <w:r w:rsidRPr="00751775">
              <w:rPr>
                <w:rFonts w:eastAsia="Arial Unicode MS"/>
              </w:rPr>
              <w:t>. Vydání první. Praha: Portál, 2015. 166 stran. ISBN 978-80-262-0811-2.</w:t>
            </w:r>
          </w:p>
          <w:p w:rsidR="00311D7B" w:rsidRPr="009055A7" w:rsidRDefault="00311D7B" w:rsidP="00F02ED2">
            <w:pPr>
              <w:rPr>
                <w:rFonts w:eastAsia="Arial Unicode MS"/>
                <w:shd w:val="clear" w:color="auto" w:fill="FFFFFF"/>
              </w:rPr>
            </w:pPr>
            <w:r w:rsidRPr="009055A7">
              <w:rPr>
                <w:rFonts w:eastAsia="Arial Unicode MS"/>
                <w:caps/>
                <w:shd w:val="clear" w:color="auto" w:fill="FFFFFF"/>
              </w:rPr>
              <w:t>ZÁBORCOVÁ</w:t>
            </w:r>
            <w:r w:rsidRPr="009055A7">
              <w:rPr>
                <w:rFonts w:eastAsia="Arial Unicode MS"/>
                <w:shd w:val="clear" w:color="auto" w:fill="FFFFFF"/>
              </w:rPr>
              <w:t>, Milada. </w:t>
            </w:r>
            <w:r w:rsidRPr="009055A7">
              <w:rPr>
                <w:rFonts w:eastAsia="Arial Unicode MS"/>
                <w:i/>
                <w:iCs/>
                <w:shd w:val="clear" w:color="auto" w:fill="FFFFFF"/>
              </w:rPr>
              <w:t>Jak projít životními krizemi k životním výhrám</w:t>
            </w:r>
            <w:r w:rsidRPr="009055A7">
              <w:rPr>
                <w:rFonts w:eastAsia="Arial Unicode MS"/>
                <w:shd w:val="clear" w:color="auto" w:fill="FFFFFF"/>
              </w:rPr>
              <w:t>. První vydání. Praha: Grada, 2017. 175 stran. </w:t>
            </w:r>
            <w:r w:rsidRPr="009055A7">
              <w:t>ISBN 978-80-271-0450-5</w:t>
            </w:r>
            <w:r w:rsidRPr="009055A7">
              <w:rPr>
                <w:rFonts w:eastAsia="Arial Unicode MS"/>
                <w:shd w:val="clear" w:color="auto" w:fill="FFFFFF"/>
              </w:rPr>
              <w:t>.</w:t>
            </w:r>
          </w:p>
          <w:p w:rsidR="00311D7B" w:rsidRPr="001B1AA7" w:rsidRDefault="00311D7B" w:rsidP="00F02ED2">
            <w:pPr>
              <w:rPr>
                <w:rFonts w:eastAsia="Arial Unicode MS"/>
                <w:shd w:val="clear" w:color="auto" w:fill="FFFFFF"/>
              </w:rPr>
            </w:pPr>
            <w:r w:rsidRPr="009055A7">
              <w:rPr>
                <w:rFonts w:eastAsia="Arial Unicode MS"/>
                <w:caps/>
                <w:shd w:val="clear" w:color="auto" w:fill="FFFFFF"/>
              </w:rPr>
              <w:t>HOLÁ</w:t>
            </w:r>
            <w:r w:rsidRPr="009055A7">
              <w:rPr>
                <w:rFonts w:eastAsia="Arial Unicode MS"/>
                <w:shd w:val="clear" w:color="auto" w:fill="FFFFFF"/>
              </w:rPr>
              <w:t>, Jana. </w:t>
            </w:r>
            <w:r w:rsidRPr="009055A7">
              <w:rPr>
                <w:rFonts w:eastAsia="Arial Unicode MS"/>
                <w:i/>
                <w:iCs/>
                <w:shd w:val="clear" w:color="auto" w:fill="FFFFFF"/>
              </w:rPr>
              <w:t xml:space="preserve">Interní </w:t>
            </w:r>
            <w:r w:rsidRPr="001B1AA7">
              <w:rPr>
                <w:rFonts w:eastAsia="Arial Unicode MS"/>
                <w:i/>
                <w:iCs/>
                <w:shd w:val="clear" w:color="auto" w:fill="FFFFFF"/>
              </w:rPr>
              <w:t>komunikace v teorii a praxi</w:t>
            </w:r>
            <w:r w:rsidRPr="001B1AA7">
              <w:rPr>
                <w:rFonts w:eastAsia="Arial Unicode MS"/>
                <w:shd w:val="clear" w:color="auto" w:fill="FFFFFF"/>
              </w:rPr>
              <w:t>. [Pardubice]: Univerzita Pardubice, 2017. 159 stran. </w:t>
            </w:r>
            <w:r w:rsidRPr="001B1AA7">
              <w:t>ISBN 978-80-7560-099-8</w:t>
            </w:r>
            <w:r w:rsidRPr="001B1AA7">
              <w:rPr>
                <w:rFonts w:eastAsia="Arial Unicode MS"/>
                <w:shd w:val="clear" w:color="auto" w:fill="FFFFFF"/>
              </w:rPr>
              <w:t>.</w:t>
            </w:r>
          </w:p>
          <w:p w:rsidR="00311D7B" w:rsidRPr="001B1AA7" w:rsidRDefault="00311D7B" w:rsidP="00F02ED2">
            <w:pPr>
              <w:rPr>
                <w:rFonts w:eastAsia="Arial Unicode MS"/>
                <w:shd w:val="clear" w:color="auto" w:fill="FFFFFF"/>
              </w:rPr>
            </w:pPr>
            <w:r w:rsidRPr="001B1AA7">
              <w:rPr>
                <w:rFonts w:eastAsia="Arial Unicode MS"/>
                <w:caps/>
                <w:shd w:val="clear" w:color="auto" w:fill="FFFFFF"/>
              </w:rPr>
              <w:t>ŘEHOŘ</w:t>
            </w:r>
            <w:r w:rsidRPr="001B1AA7">
              <w:rPr>
                <w:rFonts w:eastAsia="Arial Unicode MS"/>
                <w:shd w:val="clear" w:color="auto" w:fill="FFFFFF"/>
              </w:rPr>
              <w:t>, Petr. </w:t>
            </w:r>
            <w:r w:rsidRPr="001B1AA7">
              <w:rPr>
                <w:rFonts w:eastAsia="Arial Unicode MS"/>
                <w:i/>
                <w:iCs/>
                <w:shd w:val="clear" w:color="auto" w:fill="FFFFFF"/>
              </w:rPr>
              <w:t>Manažerská komunikace</w:t>
            </w:r>
            <w:r w:rsidRPr="001B1AA7">
              <w:rPr>
                <w:rFonts w:eastAsia="Arial Unicode MS"/>
                <w:shd w:val="clear" w:color="auto" w:fill="FFFFFF"/>
              </w:rPr>
              <w:t>. 1. vyd. České Budějovice: Jihočeská univerzita v Českých Budějovicích, Ekonomická fakulta, 2012. 205 s. </w:t>
            </w:r>
            <w:r w:rsidRPr="001B1AA7">
              <w:t>ISBN 978-80-7394-394-3</w:t>
            </w:r>
            <w:r w:rsidRPr="001B1AA7">
              <w:rPr>
                <w:rFonts w:eastAsia="Arial Unicode MS"/>
                <w:shd w:val="clear" w:color="auto" w:fill="FFFFFF"/>
              </w:rPr>
              <w:t>.</w:t>
            </w:r>
          </w:p>
          <w:p w:rsidR="00311D7B" w:rsidRPr="00DC1449" w:rsidRDefault="00311D7B" w:rsidP="00F02ED2">
            <w:pPr>
              <w:rPr>
                <w:rFonts w:asciiTheme="minorHAnsi" w:hAnsiTheme="minorHAnsi"/>
              </w:rPr>
            </w:pPr>
            <w:r w:rsidRPr="001B1AA7">
              <w:rPr>
                <w:rFonts w:eastAsia="Arial Unicode MS"/>
                <w:caps/>
                <w:shd w:val="clear" w:color="auto" w:fill="FFFFFF"/>
              </w:rPr>
              <w:t>BOUCNÍK</w:t>
            </w:r>
            <w:r w:rsidRPr="001B1AA7">
              <w:rPr>
                <w:rFonts w:eastAsia="Arial Unicode MS"/>
                <w:shd w:val="clear" w:color="auto" w:fill="FFFFFF"/>
              </w:rPr>
              <w:t>, Pavel et al. </w:t>
            </w:r>
            <w:r w:rsidRPr="001B1AA7">
              <w:rPr>
                <w:rFonts w:eastAsia="Arial Unicode MS"/>
                <w:i/>
                <w:iCs/>
                <w:shd w:val="clear" w:color="auto" w:fill="FFFFFF"/>
              </w:rPr>
              <w:t>Manuál komunikace pro manažery: externí komunikace s veřejností, klienty a partnery: interní komunikace na pracovišti</w:t>
            </w:r>
            <w:r w:rsidRPr="001B1AA7">
              <w:rPr>
                <w:rFonts w:eastAsia="Arial Unicode MS"/>
                <w:shd w:val="clear" w:color="auto" w:fill="FFFFFF"/>
              </w:rPr>
              <w:t>. Praha: Forum, 2011. 824 s. </w:t>
            </w:r>
            <w:r w:rsidRPr="001B1AA7">
              <w:t>ISBN 978-80-904803-1-5</w:t>
            </w:r>
            <w:r w:rsidRPr="001B1AA7">
              <w:rPr>
                <w:rFonts w:eastAsia="Arial Unicode MS"/>
                <w:shd w:val="clear" w:color="auto" w:fill="FFFFFF"/>
              </w:rPr>
              <w:t>.</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936" w:author="Dokulil Jiří" w:date="2018-11-17T01:43:00Z">
              <w:r w:rsidDel="00C04369">
                <w:rPr>
                  <w:b/>
                </w:rPr>
                <w:delText> </w:delText>
              </w:r>
            </w:del>
            <w:ins w:id="937" w:author="Dokulil Jiří" w:date="2018-11-18T17:47:00Z">
              <w:r w:rsidR="00F62E24">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nil"/>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8614FA" w:rsidRDefault="00311D7B" w:rsidP="00F02ED2">
            <w:pPr>
              <w:jc w:val="both"/>
              <w:rPr>
                <w:b/>
              </w:rPr>
            </w:pPr>
            <w:r w:rsidRPr="008614FA">
              <w:rPr>
                <w:b/>
              </w:rPr>
              <w:t>Krizové plánování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del w:id="938" w:author="Dokulil Jiří" w:date="2018-11-18T17:32:00Z">
              <w:r w:rsidDel="00C55F66">
                <w:delText>Povinně volitelný</w:delText>
              </w:r>
            </w:del>
            <w:ins w:id="939" w:author="Dokulil Jiří" w:date="2018-11-18T17:32:00Z">
              <w:r w:rsidR="00C55F66">
                <w:t>povinný</w:t>
              </w:r>
            </w:ins>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single" w:sz="4" w:space="0" w:color="auto"/>
            </w:tcBorders>
            <w:vAlign w:val="center"/>
          </w:tcPr>
          <w:p w:rsidR="00C55F66" w:rsidRDefault="00C55F66" w:rsidP="00F02ED2">
            <w:pPr>
              <w:rPr>
                <w:ins w:id="940" w:author="Dokulil Jiří" w:date="2018-11-18T17:33:00Z"/>
              </w:rPr>
            </w:pPr>
            <w:ins w:id="941" w:author="Dokulil Jiří" w:date="2018-11-18T17:33:00Z">
              <w:r>
                <w:t>Požadavky k zápočtu - a</w:t>
              </w:r>
              <w:r w:rsidRPr="000D0438">
                <w:t xml:space="preserve">ktivní účast na </w:t>
              </w:r>
              <w:r w:rsidR="004D6CB0">
                <w:t xml:space="preserve">seminářích (80 %), zpracování a </w:t>
              </w:r>
              <w:r w:rsidRPr="000D0438">
                <w:t>prezentace semestrální práce</w:t>
              </w:r>
              <w:r>
                <w:t>.</w:t>
              </w:r>
            </w:ins>
          </w:p>
          <w:p w:rsidR="00311D7B" w:rsidRDefault="00311D7B" w:rsidP="00F02ED2">
            <w:del w:id="942" w:author="Dokulil Jiří" w:date="2018-11-18T17:34:00Z">
              <w:r w:rsidRPr="000D0438" w:rsidDel="00C55F66">
                <w:delText>Způsob zakončení předmětu -</w:delText>
              </w:r>
            </w:del>
            <w:ins w:id="943" w:author="Dokulil Jiří" w:date="2018-11-18T17:47:00Z">
              <w:r w:rsidR="00F62E24">
                <w:t>Průběh zkoušky</w:t>
              </w:r>
            </w:ins>
            <w:ins w:id="944" w:author="Dokulil Jiří" w:date="2018-11-18T17:34:00Z">
              <w:r w:rsidR="00C55F66">
                <w:t xml:space="preserve"> – </w:t>
              </w:r>
            </w:ins>
            <w:ins w:id="945" w:author="Dokulil Jiří" w:date="2018-11-18T17:47:00Z">
              <w:r w:rsidR="00F62E24">
                <w:t xml:space="preserve">kombinovaná </w:t>
              </w:r>
            </w:ins>
            <w:ins w:id="946" w:author="Dokulil Jiří" w:date="2018-11-19T02:09:00Z">
              <w:r w:rsidR="004D6CB0">
                <w:t>zkouška</w:t>
              </w:r>
            </w:ins>
            <w:ins w:id="947" w:author="Dokulil Jiří" w:date="2018-11-18T17:47:00Z">
              <w:r w:rsidR="00F62E24">
                <w:t xml:space="preserve"> obsahující část písemnou i ústní.</w:t>
              </w:r>
            </w:ins>
            <w:del w:id="948" w:author="Dokulil Jiří" w:date="2018-11-18T17:47:00Z">
              <w:r w:rsidRPr="000D0438" w:rsidDel="00F62E24">
                <w:delText xml:space="preserve"> kombinovan</w:delText>
              </w:r>
            </w:del>
            <w:del w:id="949" w:author="Dokulil Jiří" w:date="2018-11-18T17:34:00Z">
              <w:r w:rsidRPr="000D0438" w:rsidDel="00C55F66">
                <w:delText>á zkouška</w:delText>
              </w:r>
            </w:del>
            <w:r w:rsidRPr="000D0438">
              <w:t>.</w:t>
            </w:r>
          </w:p>
          <w:p w:rsidR="00311D7B" w:rsidRDefault="00311D7B" w:rsidP="00F02ED2">
            <w:del w:id="950" w:author="Dokulil Jiří" w:date="2018-11-18T17:33:00Z">
              <w:r w:rsidRPr="000D0438" w:rsidDel="00C55F66">
                <w:delText>Aktivní účast na seminářích (80 %), zpracování a prezentace semestrální práce - jako předpoklad udělení zápočtu</w:delText>
              </w:r>
              <w:r w:rsidDel="00C55F66">
                <w:delText>.</w:delText>
              </w:r>
            </w:del>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auto"/>
            </w:tcBorders>
          </w:tcPr>
          <w:p w:rsidR="00311D7B" w:rsidRPr="00CC053E" w:rsidRDefault="00311D7B" w:rsidP="00F02ED2">
            <w:pPr>
              <w:jc w:val="both"/>
            </w:pPr>
            <w:r>
              <w:t>Ing. Pavel Viskup,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CA1A8B" w:rsidP="00F02ED2">
            <w:pPr>
              <w:jc w:val="both"/>
            </w:pPr>
            <w:ins w:id="951" w:author="PS" w:date="2018-11-24T17:42:00Z">
              <w:r>
                <w:t>Garant stanovuje koncepci předmětu, podílí se na přednáškách v rozsahu 90 % a vede semináře.</w:t>
              </w:r>
            </w:ins>
            <w:del w:id="952" w:author="PS" w:date="2018-11-24T17:42:00Z">
              <w:r w:rsidR="00311D7B" w:rsidDel="00CA1A8B">
                <w:rPr>
                  <w:bCs/>
                </w:rPr>
                <w:delText>90 %</w:delText>
              </w:r>
            </w:del>
            <w:ins w:id="953" w:author="PS" w:date="2018-11-24T17:42:00Z">
              <w:r>
                <w:rPr>
                  <w:bCs/>
                </w:rPr>
                <w:t xml:space="preserve"> A dohlíží na jejich vedení jinými pracovníky.</w:t>
              </w:r>
            </w:ins>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F56D0A">
              <w:t>Ing. Pavel Viskup, Ph.D. (</w:t>
            </w:r>
            <w:del w:id="954" w:author="Dokulil Jiří" w:date="2018-11-18T17:34:00Z">
              <w:r w:rsidDel="00C55F66">
                <w:delText xml:space="preserve">přednášky </w:delText>
              </w:r>
            </w:del>
            <w:ins w:id="955" w:author="Dokulil Jiří" w:date="2018-11-18T17:34:00Z">
              <w:r w:rsidR="00C55F66">
                <w:t xml:space="preserve">přednášející, vede </w:t>
              </w:r>
            </w:ins>
            <w:ins w:id="956" w:author="Dokulil Jiří" w:date="2018-11-18T17:35:00Z">
              <w:r w:rsidR="00C55F66">
                <w:t>semináře</w:t>
              </w:r>
            </w:ins>
            <w:ins w:id="957" w:author="Dokulil Jiří" w:date="2018-11-18T17:34:00Z">
              <w:r w:rsidR="00C55F66">
                <w:t xml:space="preserve"> </w:t>
              </w:r>
            </w:ins>
            <w:r>
              <w:t>– 90 %),</w:t>
            </w:r>
          </w:p>
          <w:p w:rsidR="00311D7B" w:rsidRPr="00CC053E" w:rsidRDefault="00311D7B" w:rsidP="00C55F66">
            <w:pPr>
              <w:jc w:val="both"/>
            </w:pPr>
            <w:r w:rsidRPr="00F56D0A">
              <w:t>Ing. Robert Pekaj (</w:t>
            </w:r>
            <w:del w:id="958" w:author="Dokulil Jiří" w:date="2018-11-18T17:34:00Z">
              <w:r w:rsidDel="00C55F66">
                <w:delText xml:space="preserve">přednášky </w:delText>
              </w:r>
            </w:del>
            <w:ins w:id="959" w:author="Dokulil Jiří" w:date="2018-11-18T17:34:00Z">
              <w:r w:rsidR="00C55F66">
                <w:t xml:space="preserve">přednášející, vede semináře </w:t>
              </w:r>
            </w:ins>
            <w:r>
              <w:t xml:space="preserve">– </w:t>
            </w:r>
            <w:r w:rsidRPr="00F56D0A">
              <w:t>10 %</w:t>
            </w:r>
            <w:r>
              <w:t>) – odborník z</w:t>
            </w:r>
            <w:del w:id="960" w:author="Dokulil Jiří" w:date="2018-11-18T17:35:00Z">
              <w:r w:rsidDel="00C55F66">
                <w:delText> </w:delText>
              </w:r>
            </w:del>
            <w:ins w:id="961" w:author="Dokulil Jiří" w:date="2018-11-18T17:48:00Z">
              <w:r w:rsidR="00F62E24">
                <w:t> </w:t>
              </w:r>
            </w:ins>
            <w:r>
              <w:t>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spacing w:before="60" w:after="60"/>
              <w:jc w:val="both"/>
            </w:pPr>
            <w:r w:rsidRPr="00EB1F2D">
              <w:t>Cílem předmětu je poskytnou</w:t>
            </w:r>
            <w:r>
              <w:t>t</w:t>
            </w:r>
            <w:r w:rsidRPr="00EB1F2D">
              <w:t xml:space="preserve"> studentům soubor informací o problematice krizového a havarijního plánování v jeho komplexu, teoretických a metodologických základech, interdisciplinárních vazbách a právním ukotvení.</w:t>
            </w:r>
            <w:r>
              <w:t xml:space="preserve"> </w:t>
            </w:r>
            <w:r w:rsidRPr="00EB1F2D">
              <w:t>Následně bude pozornost zaměřena na problematiku jejich tvorby,</w:t>
            </w:r>
            <w:r>
              <w:t xml:space="preserve"> </w:t>
            </w:r>
            <w:r w:rsidRPr="00EB1F2D">
              <w:t>identifikaci prvků plánů, jejich strukturu, dokumentaci a vazby mezi nimi, jakož i na zajištění jejich interoperability a standardizaci. V teoreticko-praktických výstupech bude pozornost zaměřena na problematiku využití krizových a havarijních plánů v organizacích, institucích státní správy a samosprávy.</w:t>
            </w:r>
            <w:r>
              <w:t xml:space="preserve"> Součástí výuky budou rovněž případové studie z praxe.</w:t>
            </w:r>
          </w:p>
          <w:p w:rsidR="00311D7B" w:rsidRPr="008F4A7E" w:rsidRDefault="00311D7B" w:rsidP="00F02ED2">
            <w:pPr>
              <w:numPr>
                <w:ilvl w:val="12"/>
                <w:numId w:val="0"/>
              </w:numPr>
              <w:spacing w:before="60" w:after="60"/>
              <w:jc w:val="both"/>
            </w:pPr>
          </w:p>
          <w:p w:rsidR="00311D7B" w:rsidRPr="00DF19BE" w:rsidRDefault="00311D7B" w:rsidP="00F02ED2">
            <w:pPr>
              <w:numPr>
                <w:ilvl w:val="12"/>
                <w:numId w:val="0"/>
              </w:numPr>
              <w:spacing w:after="60"/>
              <w:jc w:val="both"/>
              <w:rPr>
                <w:u w:val="single"/>
              </w:rPr>
            </w:pPr>
            <w:r w:rsidRPr="00DF19BE">
              <w:rPr>
                <w:u w:val="single"/>
              </w:rPr>
              <w:t>Hlavní témata:</w:t>
            </w:r>
          </w:p>
          <w:p w:rsidR="00311D7B" w:rsidRDefault="00311D7B" w:rsidP="00CA1A8B">
            <w:pPr>
              <w:pStyle w:val="Odstavecseseznamem"/>
              <w:numPr>
                <w:ilvl w:val="0"/>
                <w:numId w:val="45"/>
              </w:numPr>
              <w:ind w:left="747" w:hanging="425"/>
              <w:jc w:val="both"/>
            </w:pPr>
            <w:r>
              <w:t xml:space="preserve">Metodologie krizového a havarijního plánování a jeho právní východiska. </w:t>
            </w:r>
          </w:p>
          <w:p w:rsidR="00311D7B" w:rsidRDefault="00311D7B" w:rsidP="00CA1A8B">
            <w:pPr>
              <w:pStyle w:val="Odstavecseseznamem"/>
              <w:numPr>
                <w:ilvl w:val="0"/>
                <w:numId w:val="45"/>
              </w:numPr>
              <w:ind w:left="747" w:hanging="425"/>
              <w:jc w:val="both"/>
            </w:pPr>
            <w:r>
              <w:t xml:space="preserve">Hierarchie krizového plánování. </w:t>
            </w:r>
          </w:p>
          <w:p w:rsidR="00311D7B" w:rsidRDefault="00311D7B" w:rsidP="00CA1A8B">
            <w:pPr>
              <w:pStyle w:val="Odstavecseseznamem"/>
              <w:numPr>
                <w:ilvl w:val="0"/>
                <w:numId w:val="45"/>
              </w:numPr>
              <w:ind w:left="747" w:hanging="425"/>
              <w:jc w:val="both"/>
            </w:pPr>
            <w:r>
              <w:t xml:space="preserve">Krizový a havarijní plán, jejich struktura, dokumentace krizového plánování. </w:t>
            </w:r>
          </w:p>
          <w:p w:rsidR="00311D7B" w:rsidRDefault="00311D7B" w:rsidP="00CA1A8B">
            <w:pPr>
              <w:pStyle w:val="Odstavecseseznamem"/>
              <w:numPr>
                <w:ilvl w:val="0"/>
                <w:numId w:val="45"/>
              </w:numPr>
              <w:ind w:left="747" w:hanging="425"/>
              <w:jc w:val="both"/>
            </w:pPr>
            <w:r>
              <w:t xml:space="preserve">Plán krizové připravenosti. </w:t>
            </w:r>
          </w:p>
          <w:p w:rsidR="00311D7B" w:rsidRDefault="00311D7B" w:rsidP="00CA1A8B">
            <w:pPr>
              <w:pStyle w:val="Odstavecseseznamem"/>
              <w:numPr>
                <w:ilvl w:val="0"/>
                <w:numId w:val="45"/>
              </w:numPr>
              <w:ind w:left="747" w:hanging="425"/>
              <w:jc w:val="both"/>
            </w:pPr>
            <w:r>
              <w:t xml:space="preserve">Typové plány. </w:t>
            </w:r>
          </w:p>
          <w:p w:rsidR="00311D7B" w:rsidRDefault="00311D7B" w:rsidP="00CA1A8B">
            <w:pPr>
              <w:pStyle w:val="Odstavecseseznamem"/>
              <w:numPr>
                <w:ilvl w:val="0"/>
                <w:numId w:val="45"/>
              </w:numPr>
              <w:ind w:left="747" w:hanging="425"/>
              <w:jc w:val="both"/>
            </w:pPr>
            <w:r>
              <w:t xml:space="preserve">Vnější havarijní plány. </w:t>
            </w:r>
          </w:p>
          <w:p w:rsidR="00311D7B" w:rsidRDefault="00311D7B" w:rsidP="00CA1A8B">
            <w:pPr>
              <w:pStyle w:val="Odstavecseseznamem"/>
              <w:numPr>
                <w:ilvl w:val="0"/>
                <w:numId w:val="45"/>
              </w:numPr>
              <w:ind w:left="747" w:hanging="425"/>
              <w:jc w:val="both"/>
            </w:pPr>
            <w:r>
              <w:t xml:space="preserve">Vnitřní havarijní plány. </w:t>
            </w:r>
          </w:p>
          <w:p w:rsidR="00311D7B" w:rsidRDefault="00311D7B" w:rsidP="00CA1A8B">
            <w:pPr>
              <w:pStyle w:val="Odstavecseseznamem"/>
              <w:numPr>
                <w:ilvl w:val="0"/>
                <w:numId w:val="45"/>
              </w:numPr>
              <w:ind w:left="747" w:hanging="425"/>
              <w:jc w:val="both"/>
            </w:pPr>
            <w:r>
              <w:t xml:space="preserve">Poplachové plány. </w:t>
            </w:r>
          </w:p>
          <w:p w:rsidR="00311D7B" w:rsidRDefault="00311D7B" w:rsidP="00CA1A8B">
            <w:pPr>
              <w:pStyle w:val="Odstavecseseznamem"/>
              <w:numPr>
                <w:ilvl w:val="0"/>
                <w:numId w:val="45"/>
              </w:numPr>
              <w:ind w:left="747" w:hanging="425"/>
              <w:jc w:val="both"/>
            </w:pPr>
            <w:r>
              <w:t xml:space="preserve">Plány konkrétních činností I. </w:t>
            </w:r>
            <w:ins w:id="962" w:author="Dokulil Jiří" w:date="2018-11-18T17:36:00Z">
              <w:r w:rsidR="00C55F66">
                <w:t xml:space="preserve">- </w:t>
              </w:r>
            </w:ins>
            <w:del w:id="963" w:author="Dokulil Jiří" w:date="2018-11-18T17:36:00Z">
              <w:r w:rsidDel="00C55F66">
                <w:delText>(</w:delText>
              </w:r>
            </w:del>
            <w:r>
              <w:t>Plány varování a vyrozumění, Plán ukrytí obyvatelstva, Plán evakuace obyvatelstva, Plán nouzového přežití obyvatelstva, Plán individuální ochrany obyvatelstva, Plán zajištění veřejného pořádku a bezpečnosti</w:t>
            </w:r>
            <w:del w:id="964" w:author="Dokulil Jiří" w:date="2018-11-18T17:36:00Z">
              <w:r w:rsidDel="00C55F66">
                <w:delText>)</w:delText>
              </w:r>
            </w:del>
            <w:ins w:id="965" w:author="Dokulil Jiří" w:date="2018-11-18T17:36:00Z">
              <w:r w:rsidR="00C55F66">
                <w:t xml:space="preserve"> (4p, 4s)</w:t>
              </w:r>
            </w:ins>
            <w:r>
              <w:t xml:space="preserve">. </w:t>
            </w:r>
          </w:p>
          <w:p w:rsidR="00311D7B" w:rsidRDefault="00311D7B" w:rsidP="00CA1A8B">
            <w:pPr>
              <w:pStyle w:val="Odstavecseseznamem"/>
              <w:numPr>
                <w:ilvl w:val="0"/>
                <w:numId w:val="45"/>
              </w:numPr>
              <w:ind w:left="747" w:hanging="425"/>
              <w:jc w:val="both"/>
            </w:pPr>
            <w:r>
              <w:t xml:space="preserve">Plány konkrétních činností II. </w:t>
            </w:r>
            <w:ins w:id="966" w:author="Dokulil Jiří" w:date="2018-11-18T17:36:00Z">
              <w:r w:rsidR="00C55F66">
                <w:t xml:space="preserve">- </w:t>
              </w:r>
            </w:ins>
            <w:del w:id="967" w:author="Dokulil Jiří" w:date="2018-11-18T17:36:00Z">
              <w:r w:rsidDel="00C55F66">
                <w:delText>(</w:delText>
              </w:r>
            </w:del>
            <w:r>
              <w:t>Traumatologický plán, Plán hygienických a protiepidemických opatření, Pohotovostní plán veterinárních opatření, Plán komunikace s veřejností a hromadnými informačními prostředky</w:t>
            </w:r>
            <w:del w:id="968" w:author="Dokulil Jiří" w:date="2018-11-18T17:36:00Z">
              <w:r w:rsidDel="00C55F66">
                <w:delText>)</w:delText>
              </w:r>
            </w:del>
            <w:ins w:id="969" w:author="Dokulil Jiří" w:date="2018-11-18T17:36:00Z">
              <w:r w:rsidR="00C55F66">
                <w:t xml:space="preserve"> (4p, 4s)</w:t>
              </w:r>
            </w:ins>
            <w:r>
              <w:t xml:space="preserve">. </w:t>
            </w:r>
          </w:p>
          <w:p w:rsidR="00311D7B" w:rsidRDefault="00311D7B" w:rsidP="00CA1A8B">
            <w:pPr>
              <w:pStyle w:val="Odstavecseseznamem"/>
              <w:numPr>
                <w:ilvl w:val="0"/>
                <w:numId w:val="45"/>
              </w:numPr>
              <w:ind w:left="747" w:hanging="425"/>
              <w:jc w:val="both"/>
            </w:pPr>
            <w:r>
              <w:t xml:space="preserve">Plány konkrétních činností III. (Plán monitorování. Plán veřejného pořádku a bezpečnosti. Plán zásahu složek IZS při havárii s únikem nebezpečné látky ze stacionárních zařízení a další.) </w:t>
            </w:r>
          </w:p>
          <w:p w:rsidR="00311D7B" w:rsidRDefault="00311D7B" w:rsidP="00CA1A8B">
            <w:pPr>
              <w:pStyle w:val="Odstavecseseznamem"/>
              <w:numPr>
                <w:ilvl w:val="0"/>
                <w:numId w:val="45"/>
              </w:numPr>
              <w:ind w:left="747" w:hanging="425"/>
              <w:jc w:val="both"/>
            </w:pPr>
            <w:r>
              <w:t>Povodňové plány.</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983"/>
        </w:trPr>
        <w:tc>
          <w:tcPr>
            <w:tcW w:w="9855" w:type="dxa"/>
            <w:gridSpan w:val="8"/>
            <w:tcBorders>
              <w:top w:val="nil"/>
            </w:tcBorders>
          </w:tcPr>
          <w:p w:rsidR="00311D7B" w:rsidRDefault="00311D7B" w:rsidP="00F02ED2">
            <w:pPr>
              <w:jc w:val="both"/>
              <w:rPr>
                <w:b/>
              </w:rPr>
            </w:pPr>
            <w:r w:rsidRPr="00DF19BE">
              <w:rPr>
                <w:b/>
              </w:rPr>
              <w:t>Povinná literatura:</w:t>
            </w:r>
          </w:p>
          <w:p w:rsidR="00311D7B" w:rsidRDefault="00311D7B" w:rsidP="00F02ED2">
            <w:pPr>
              <w:jc w:val="both"/>
            </w:pPr>
            <w:r>
              <w:t xml:space="preserve">FIALA Miloš, Josef VILÁŠEK. Vybrané kapitoly z ochrany obyvatelstva Karolinum, Praha 2010. ISBN: 978-80-246-1856-2. </w:t>
            </w:r>
          </w:p>
          <w:p w:rsidR="00311D7B" w:rsidRDefault="00311D7B" w:rsidP="00F02ED2">
            <w:pPr>
              <w:jc w:val="both"/>
            </w:pPr>
            <w:r>
              <w:t xml:space="preserve">SMETANA, Marek, Danuše KRATOCHVÍLOVÁ ml., Danuše KRATCHVÍLOVÁ. Havarijní plánování. Computer Press, 2010. ISBN 978-80-251-2989-0. </w:t>
            </w:r>
          </w:p>
          <w:p w:rsidR="00311D7B" w:rsidRDefault="00311D7B" w:rsidP="00F02ED2">
            <w:pPr>
              <w:jc w:val="both"/>
            </w:pPr>
            <w:r>
              <w:t xml:space="preserve">ŠENOVSKÝ, Michal, Vilém ADAMEC, Petr ŠENOVSKÝ. Integrovaný záchranný systém. Ostrava, 2007. ISBN 978-80-7385-007-4. </w:t>
            </w:r>
          </w:p>
          <w:p w:rsidR="00311D7B" w:rsidRDefault="00311D7B" w:rsidP="00F02ED2">
            <w:pPr>
              <w:jc w:val="both"/>
            </w:pPr>
            <w:r>
              <w:t xml:space="preserve">ANTUŠÁK, Emil., Zdeněk KOPECKÝ. Krizový management. Krizová komunikace. Praha 2008. ISBN 978-80-245-0945-7. </w:t>
            </w:r>
          </w:p>
          <w:p w:rsidR="00311D7B" w:rsidRDefault="00311D7B" w:rsidP="00F02ED2">
            <w:pPr>
              <w:jc w:val="both"/>
            </w:pPr>
            <w:r>
              <w:t xml:space="preserve">REKTOŘÍK, Jaroslav a kol. Krizový management ve veřejné správě. Teorie a praxe. Praha, 2004. ISBN 80-86119-83-1. </w:t>
            </w:r>
          </w:p>
          <w:p w:rsidR="00311D7B" w:rsidRDefault="00311D7B" w:rsidP="00F02ED2">
            <w:pPr>
              <w:jc w:val="both"/>
              <w:rPr>
                <w:b/>
              </w:rPr>
            </w:pPr>
          </w:p>
          <w:p w:rsidR="00311D7B" w:rsidRDefault="00311D7B" w:rsidP="00F02ED2">
            <w:pPr>
              <w:jc w:val="both"/>
            </w:pPr>
            <w:r w:rsidRPr="00DF19BE">
              <w:rPr>
                <w:b/>
              </w:rPr>
              <w:t>Doporučená literatura</w:t>
            </w:r>
            <w:r>
              <w:t>:</w:t>
            </w:r>
          </w:p>
          <w:p w:rsidR="00311D7B" w:rsidRDefault="00311D7B" w:rsidP="00F02ED2">
            <w:pPr>
              <w:jc w:val="both"/>
            </w:pPr>
            <w:r>
              <w:t xml:space="preserve">LINHART, Petr. Některé otázky ochrany společnosti. Praha, 2005. ISBN 80-866440-43-4. </w:t>
            </w:r>
          </w:p>
          <w:p w:rsidR="00311D7B" w:rsidRDefault="00311D7B" w:rsidP="00F02ED2">
            <w:pPr>
              <w:jc w:val="both"/>
            </w:pPr>
            <w:r>
              <w:t xml:space="preserve">Doporučená: Zákon č. 239/2000 Sb., o IZS . </w:t>
            </w:r>
          </w:p>
          <w:p w:rsidR="00311D7B" w:rsidRDefault="00311D7B" w:rsidP="00F02ED2">
            <w:pPr>
              <w:jc w:val="both"/>
              <w:rPr>
                <w:ins w:id="970" w:author="Dokulil Jiří" w:date="2018-11-19T02:10:00Z"/>
              </w:rPr>
            </w:pPr>
            <w:r>
              <w:t>Doporučená: Zákon č. 240/2000 Sb. (krizový zákon).</w:t>
            </w:r>
          </w:p>
          <w:p w:rsidR="004D6CB0" w:rsidRDefault="004D6CB0" w:rsidP="00F02ED2">
            <w:pPr>
              <w:jc w:val="both"/>
            </w:pPr>
            <w:ins w:id="971" w:author="Dokulil Jiří" w:date="2018-11-19T02:10:00Z">
              <w:r>
                <w:t>Studijní materiály – LS Moodle (vyuka.flkr.utb.cz – kurz Krizové plánování).</w:t>
              </w:r>
            </w:ins>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972" w:author="Dokulil Jiří" w:date="2018-11-18T17:37:00Z">
              <w:r w:rsidR="00C55F66">
                <w:t>4</w:t>
              </w:r>
            </w:ins>
            <w:del w:id="973" w:author="Dokulil Jiří" w:date="2018-11-18T17:37:00Z">
              <w:r w:rsidDel="00C55F66">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974" w:author="Dokulil Jiří" w:date="2018-11-17T01:43:00Z">
              <w:r w:rsidDel="00C04369">
                <w:rPr>
                  <w:b/>
                </w:rPr>
                <w:delText> </w:delText>
              </w:r>
            </w:del>
            <w:ins w:id="975" w:author="Dokulil Jiří" w:date="2018-11-19T02:10:00Z">
              <w:r w:rsidR="00160C78">
                <w:rPr>
                  <w:b/>
                </w:rPr>
                <w:t> </w:t>
              </w:r>
            </w:ins>
            <w:r>
              <w:rPr>
                <w:b/>
              </w:rPr>
              <w:t>vyučujícím</w:t>
            </w:r>
          </w:p>
        </w:tc>
      </w:tr>
      <w:tr w:rsidR="00311D7B" w:rsidTr="00F02ED2">
        <w:trPr>
          <w:trHeight w:val="964"/>
        </w:trPr>
        <w:tc>
          <w:tcPr>
            <w:tcW w:w="9855" w:type="dxa"/>
            <w:gridSpan w:val="8"/>
            <w:tcBorders>
              <w:bottom w:val="single" w:sz="4" w:space="0" w:color="auto"/>
            </w:tcBorders>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2F3924" w:rsidTr="00F02ED2">
        <w:tc>
          <w:tcPr>
            <w:tcW w:w="3086" w:type="dxa"/>
            <w:tcBorders>
              <w:top w:val="double" w:sz="4" w:space="0" w:color="auto"/>
            </w:tcBorders>
            <w:shd w:val="clear" w:color="auto" w:fill="F7CAAC"/>
          </w:tcPr>
          <w:p w:rsidR="00311D7B" w:rsidRPr="002F3924" w:rsidRDefault="00311D7B" w:rsidP="00F02ED2">
            <w:pPr>
              <w:jc w:val="both"/>
              <w:rPr>
                <w:b/>
              </w:rPr>
            </w:pPr>
            <w:r w:rsidRPr="002F3924">
              <w:rPr>
                <w:b/>
              </w:rPr>
              <w:t>Název studijního předmětu</w:t>
            </w:r>
          </w:p>
        </w:tc>
        <w:tc>
          <w:tcPr>
            <w:tcW w:w="6769" w:type="dxa"/>
            <w:gridSpan w:val="7"/>
            <w:tcBorders>
              <w:top w:val="double" w:sz="4" w:space="0" w:color="auto"/>
            </w:tcBorders>
          </w:tcPr>
          <w:p w:rsidR="00311D7B" w:rsidRPr="002F3924" w:rsidRDefault="00311D7B" w:rsidP="00F02ED2">
            <w:pPr>
              <w:jc w:val="both"/>
              <w:rPr>
                <w:b/>
              </w:rPr>
            </w:pPr>
            <w:r w:rsidRPr="002F3924">
              <w:rPr>
                <w:b/>
              </w:rPr>
              <w:t>Krizový management a bezpečnostní systém České republiky</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55F66" w:rsidP="00F02ED2">
            <w:pPr>
              <w:jc w:val="both"/>
            </w:pPr>
            <w:ins w:id="976" w:author="Dokulil Jiří" w:date="2018-11-18T17:37:00Z">
              <w:r>
                <w:t>p</w:t>
              </w:r>
            </w:ins>
            <w:del w:id="977" w:author="Dokulil Jiří" w:date="2018-11-18T17:37:00Z">
              <w:r w:rsidR="00311D7B" w:rsidDel="00C55F6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C55F66" w:rsidRDefault="00C55F66" w:rsidP="00F02ED2">
            <w:pPr>
              <w:jc w:val="both"/>
              <w:rPr>
                <w:ins w:id="978" w:author="Dokulil Jiří" w:date="2018-11-18T17:37:00Z"/>
              </w:rPr>
            </w:pPr>
            <w:ins w:id="979" w:author="Dokulil Jiří" w:date="2018-11-18T17:37:00Z">
              <w:r w:rsidRPr="00897246">
                <w:t xml:space="preserve">Požadavky </w:t>
              </w:r>
              <w:r>
                <w:t>k zápočtu</w:t>
              </w:r>
              <w:r w:rsidRPr="00897246">
                <w:t xml:space="preserve"> - vypracování seminární práce dle požadavků vyučujícího, 80% aktivní účast na seminářích</w:t>
              </w:r>
              <w:r>
                <w:t>.</w:t>
              </w:r>
            </w:ins>
            <w:ins w:id="980" w:author="Dokulil Jiří" w:date="2018-11-18T17:48:00Z">
              <w:r w:rsidR="00F62E24">
                <w:t xml:space="preserve"> Studenti kombinované formy absolvují průběžný kontrolní test.</w:t>
              </w:r>
            </w:ins>
          </w:p>
          <w:p w:rsidR="00311D7B" w:rsidRDefault="00311D7B" w:rsidP="00F02ED2">
            <w:pPr>
              <w:jc w:val="both"/>
            </w:pPr>
            <w:del w:id="981" w:author="Dokulil Jiří" w:date="2018-11-18T17:37:00Z">
              <w:r w:rsidRPr="00897246" w:rsidDel="00C55F66">
                <w:delText>Způsob zakončení předmětu</w:delText>
              </w:r>
              <w:r w:rsidDel="00C55F66">
                <w:delText xml:space="preserve"> –</w:delText>
              </w:r>
            </w:del>
            <w:ins w:id="982" w:author="Dokulil Jiří" w:date="2018-11-18T17:37:00Z">
              <w:r w:rsidR="00C55F66">
                <w:t>Požadavky ke zkoušce -</w:t>
              </w:r>
            </w:ins>
            <w:r>
              <w:t xml:space="preserve"> písemná a ústní zkouška. </w:t>
            </w:r>
          </w:p>
          <w:p w:rsidR="00311D7B" w:rsidRDefault="00311D7B" w:rsidP="00F02ED2">
            <w:pPr>
              <w:jc w:val="both"/>
            </w:pPr>
            <w:del w:id="983" w:author="Dokulil Jiří" w:date="2018-11-18T17:37:00Z">
              <w:r w:rsidRPr="00897246" w:rsidDel="00C55F66">
                <w:delText>Požadavky na zápočet - vypracování seminární práce dle požadavků vyučujícího, 80% aktivní účast na seminářích</w:delText>
              </w:r>
            </w:del>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 xml:space="preserve">Mgr. Marek Tomaštík, Ph.D.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CA1A8B">
            <w:pPr>
              <w:jc w:val="both"/>
            </w:pPr>
            <w:del w:id="984" w:author="Dokulil Jiří" w:date="2018-11-18T17:38:00Z">
              <w:r w:rsidRPr="00DB3747" w:rsidDel="00C55F66">
                <w:delText xml:space="preserve">Garant se podílí na přednášení v rozsahu </w:delText>
              </w:r>
              <w:r w:rsidDel="00C55F66">
                <w:delText>100</w:delText>
              </w:r>
              <w:r w:rsidRPr="00DB3747" w:rsidDel="00C55F66">
                <w:delText xml:space="preserve"> %, dále stanovuje koncepci </w:delText>
              </w:r>
              <w:r w:rsidDel="00C55F66">
                <w:delText>předmětu.</w:delText>
              </w:r>
            </w:del>
            <w:ins w:id="985" w:author="PS" w:date="2018-11-24T17:43:00Z">
              <w:r w:rsidR="00CA1A8B">
                <w:t xml:space="preserve"> Garant stanovuje koncepci předmětu, podílí se na přednáškách v rozsahu 90 % a vede semináře a d</w:t>
              </w:r>
            </w:ins>
            <w:ins w:id="986" w:author="PS" w:date="2018-11-24T17:44:00Z">
              <w:r w:rsidR="00CA1A8B">
                <w:t>o</w:t>
              </w:r>
            </w:ins>
            <w:ins w:id="987" w:author="PS" w:date="2018-11-24T17:43:00Z">
              <w:r w:rsidR="00CA1A8B">
                <w:t>hlíží na jejich vedení ostatními pracovníky.</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Mgr. Marek Tomaštík, Ph.D. (přednáš</w:t>
            </w:r>
            <w:ins w:id="988" w:author="Dokulil Jiří" w:date="2018-11-18T17:38:00Z">
              <w:r w:rsidR="00C55F66">
                <w:t>ejícím vede semináře</w:t>
              </w:r>
            </w:ins>
            <w:del w:id="989" w:author="Dokulil Jiří" w:date="2018-11-18T17:38:00Z">
              <w:r w:rsidDel="00C55F66">
                <w:delText>ky</w:delText>
              </w:r>
            </w:del>
            <w:r>
              <w:t xml:space="preserve"> - 90 %),</w:t>
            </w:r>
          </w:p>
          <w:p w:rsidR="00311D7B" w:rsidRDefault="00311D7B" w:rsidP="00C55F66">
            <w:pPr>
              <w:jc w:val="both"/>
            </w:pPr>
            <w:r>
              <w:t>Ing. Robert Pekaj (</w:t>
            </w:r>
            <w:del w:id="990" w:author="Dokulil Jiří" w:date="2018-11-18T17:38:00Z">
              <w:r w:rsidDel="00C55F66">
                <w:delText xml:space="preserve">přednášky </w:delText>
              </w:r>
            </w:del>
            <w:ins w:id="991" w:author="Dokulil Jiří" w:date="2018-11-18T17:38:00Z">
              <w:r w:rsidR="00C55F66">
                <w:t xml:space="preserve">přednášející, vede semináře </w:t>
              </w:r>
            </w:ins>
            <w:r>
              <w:t>- 10 %)</w:t>
            </w:r>
            <w:ins w:id="992" w:author="Dokulil Jiří" w:date="2018-11-18T17:38:00Z">
              <w:r w:rsidR="00C55F66">
                <w:t xml:space="preserve"> – odborník z</w:t>
              </w:r>
            </w:ins>
            <w:ins w:id="993" w:author="Dokulil Jiří" w:date="2018-11-18T17:48:00Z">
              <w:r w:rsidR="00F62E24">
                <w:t> </w:t>
              </w:r>
            </w:ins>
            <w:ins w:id="994" w:author="Dokulil Jiří" w:date="2018-11-18T17:38:00Z">
              <w:r w:rsidR="00C55F66">
                <w:t>praxe</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995" w:author="Dokulil Jiří" w:date="2018-11-18T17:38:00Z"/>
              </w:rPr>
            </w:pPr>
            <w:r w:rsidRPr="00D32B1D">
              <w:t xml:space="preserve">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w:t>
            </w:r>
            <w:r>
              <w:br/>
            </w:r>
            <w:r w:rsidRPr="00D32B1D">
              <w:t>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w:t>
            </w:r>
            <w:r>
              <w:t xml:space="preserve"> Student </w:t>
            </w:r>
            <w:r w:rsidRPr="00E858D7">
              <w:t>získá základních informací o či</w:t>
            </w:r>
            <w:r>
              <w:t>nnosti bezpečnostních systémů ČR,</w:t>
            </w:r>
            <w:r w:rsidRPr="00E858D7">
              <w:t xml:space="preserve"> </w:t>
            </w:r>
            <w:r>
              <w:t xml:space="preserve">činností IZS ČR, </w:t>
            </w:r>
            <w:r w:rsidRPr="00E858D7">
              <w:t>krizového managementu</w:t>
            </w:r>
            <w:r>
              <w:t xml:space="preserve"> a </w:t>
            </w:r>
            <w:r w:rsidRPr="00E858D7">
              <w:t>kontroly krizového řízení ve veřejné správě.</w:t>
            </w:r>
          </w:p>
          <w:p w:rsidR="00C55F66" w:rsidRDefault="00C55F66" w:rsidP="00F02ED2">
            <w:pPr>
              <w:jc w:val="both"/>
            </w:pPr>
          </w:p>
          <w:p w:rsidR="00311D7B" w:rsidRPr="00915281" w:rsidRDefault="00311D7B" w:rsidP="00F02ED2">
            <w:pPr>
              <w:jc w:val="both"/>
              <w:rPr>
                <w:u w:val="single"/>
              </w:rPr>
            </w:pPr>
            <w:r>
              <w:t xml:space="preserve"> </w:t>
            </w:r>
            <w:r>
              <w:rPr>
                <w:u w:val="single"/>
              </w:rPr>
              <w:t>Hlavní témata:</w:t>
            </w:r>
          </w:p>
          <w:p w:rsidR="00311D7B" w:rsidRDefault="00311D7B" w:rsidP="00CA1A8B">
            <w:pPr>
              <w:pStyle w:val="Odstavecseseznamem"/>
              <w:numPr>
                <w:ilvl w:val="0"/>
                <w:numId w:val="15"/>
              </w:numPr>
              <w:jc w:val="both"/>
            </w:pPr>
            <w:r>
              <w:t xml:space="preserve">Úvod do problematiky krizového managementu. </w:t>
            </w:r>
          </w:p>
          <w:p w:rsidR="00311D7B" w:rsidRDefault="00311D7B" w:rsidP="00CA1A8B">
            <w:pPr>
              <w:pStyle w:val="Odstavecseseznamem"/>
              <w:numPr>
                <w:ilvl w:val="0"/>
                <w:numId w:val="15"/>
              </w:numPr>
              <w:jc w:val="both"/>
            </w:pPr>
            <w:r>
              <w:t xml:space="preserve">Krize a její vymezení. Systémové pojetí krizí. </w:t>
            </w:r>
            <w:r w:rsidRPr="00D57131">
              <w:t>Krizový management a jeho vývoj.</w:t>
            </w:r>
          </w:p>
          <w:p w:rsidR="00311D7B" w:rsidRDefault="00311D7B" w:rsidP="00CA1A8B">
            <w:pPr>
              <w:pStyle w:val="Odstavecseseznamem"/>
              <w:numPr>
                <w:ilvl w:val="0"/>
                <w:numId w:val="15"/>
              </w:numPr>
              <w:jc w:val="both"/>
            </w:pPr>
            <w:r>
              <w:t>Řízení krizí a rozvoj společnosti.</w:t>
            </w:r>
          </w:p>
          <w:p w:rsidR="00311D7B" w:rsidRPr="00221360" w:rsidRDefault="00311D7B" w:rsidP="00CA1A8B">
            <w:pPr>
              <w:pStyle w:val="Odstavecseseznamem"/>
              <w:numPr>
                <w:ilvl w:val="0"/>
                <w:numId w:val="15"/>
              </w:numPr>
              <w:jc w:val="both"/>
            </w:pPr>
            <w:r w:rsidRPr="00221360">
              <w:t>Bezpečnostní politika ČR a bezpečnostní hrozby a rizika na počátku 21. století.</w:t>
            </w:r>
          </w:p>
          <w:p w:rsidR="00311D7B" w:rsidRDefault="00311D7B" w:rsidP="00CA1A8B">
            <w:pPr>
              <w:pStyle w:val="Odstavecseseznamem"/>
              <w:numPr>
                <w:ilvl w:val="0"/>
                <w:numId w:val="15"/>
              </w:numPr>
              <w:jc w:val="both"/>
            </w:pPr>
            <w:r>
              <w:t>Rozhodování v krizových situacích.</w:t>
            </w:r>
          </w:p>
          <w:p w:rsidR="00311D7B" w:rsidRDefault="00311D7B" w:rsidP="00CA1A8B">
            <w:pPr>
              <w:pStyle w:val="Odstavecseseznamem"/>
              <w:numPr>
                <w:ilvl w:val="0"/>
                <w:numId w:val="15"/>
              </w:numPr>
              <w:jc w:val="both"/>
            </w:pPr>
            <w:r w:rsidRPr="00A0373E">
              <w:t xml:space="preserve">Mezinárodní </w:t>
            </w:r>
            <w:r>
              <w:t xml:space="preserve">a etické </w:t>
            </w:r>
            <w:r w:rsidRPr="00A0373E">
              <w:t>aspekty krizového managementu.</w:t>
            </w:r>
          </w:p>
          <w:p w:rsidR="00311D7B" w:rsidRDefault="00311D7B" w:rsidP="00CA1A8B">
            <w:pPr>
              <w:pStyle w:val="Odstavecseseznamem"/>
              <w:numPr>
                <w:ilvl w:val="0"/>
                <w:numId w:val="15"/>
              </w:numPr>
              <w:jc w:val="both"/>
            </w:pPr>
            <w:r w:rsidRPr="00A0373E">
              <w:t>Úloha veřejné správy a legislativní rámec.</w:t>
            </w:r>
            <w:r>
              <w:t xml:space="preserve"> Bezpečnostní systém České republiky. </w:t>
            </w:r>
          </w:p>
          <w:p w:rsidR="00311D7B" w:rsidRDefault="00311D7B" w:rsidP="00CA1A8B">
            <w:pPr>
              <w:pStyle w:val="Odstavecseseznamem"/>
              <w:numPr>
                <w:ilvl w:val="0"/>
                <w:numId w:val="15"/>
              </w:numPr>
              <w:jc w:val="both"/>
            </w:pPr>
            <w:r>
              <w:t>Integrovaný záchranný systém a poslání krizového řízení.</w:t>
            </w:r>
          </w:p>
          <w:p w:rsidR="00311D7B" w:rsidRDefault="00311D7B" w:rsidP="00CA1A8B">
            <w:pPr>
              <w:pStyle w:val="Odstavecseseznamem"/>
              <w:numPr>
                <w:ilvl w:val="0"/>
                <w:numId w:val="15"/>
              </w:numPr>
              <w:jc w:val="both"/>
            </w:pPr>
            <w:r w:rsidRPr="00A0373E">
              <w:t>Vnitřní bezpečnost státu a úkoly Policie ČR</w:t>
            </w:r>
            <w:r>
              <w:t xml:space="preserve"> a AČR v</w:t>
            </w:r>
            <w:r w:rsidRPr="00A0373E">
              <w:t xml:space="preserve"> systému krizového řízení.</w:t>
            </w:r>
          </w:p>
          <w:p w:rsidR="00311D7B" w:rsidRDefault="00311D7B" w:rsidP="00CA1A8B">
            <w:pPr>
              <w:pStyle w:val="Odstavecseseznamem"/>
              <w:numPr>
                <w:ilvl w:val="0"/>
                <w:numId w:val="15"/>
              </w:numPr>
              <w:jc w:val="both"/>
            </w:pPr>
            <w:r>
              <w:t xml:space="preserve">Řešení nevojenských krizových situací. </w:t>
            </w:r>
          </w:p>
          <w:p w:rsidR="00311D7B" w:rsidRDefault="00311D7B" w:rsidP="00CA1A8B">
            <w:pPr>
              <w:pStyle w:val="Odstavecseseznamem"/>
              <w:numPr>
                <w:ilvl w:val="0"/>
                <w:numId w:val="15"/>
              </w:numPr>
              <w:jc w:val="both"/>
            </w:pPr>
            <w:r>
              <w:t xml:space="preserve">Financování krizového řízení ve veřejné správě. </w:t>
            </w:r>
          </w:p>
          <w:p w:rsidR="00311D7B" w:rsidRDefault="00311D7B" w:rsidP="00CA1A8B">
            <w:pPr>
              <w:pStyle w:val="Odstavecseseznamem"/>
              <w:numPr>
                <w:ilvl w:val="0"/>
                <w:numId w:val="15"/>
              </w:numPr>
              <w:jc w:val="both"/>
            </w:pPr>
            <w:r>
              <w:t xml:space="preserve">Kontrola jako nástroj krizového řízení ve veřejné správě. </w:t>
            </w:r>
          </w:p>
          <w:p w:rsidR="00311D7B" w:rsidRDefault="00311D7B" w:rsidP="00CA1A8B">
            <w:pPr>
              <w:pStyle w:val="Odstavecseseznamem"/>
              <w:numPr>
                <w:ilvl w:val="0"/>
                <w:numId w:val="15"/>
              </w:numPr>
              <w:jc w:val="both"/>
            </w:pPr>
            <w:r>
              <w:t>Systém hospodářských</w:t>
            </w:r>
            <w:r w:rsidRPr="00A0373E">
              <w:t xml:space="preserve"> opatření pro krizové stavy.</w:t>
            </w:r>
          </w:p>
          <w:p w:rsidR="00311D7B" w:rsidRDefault="00311D7B" w:rsidP="00CA1A8B">
            <w:pPr>
              <w:pStyle w:val="Odstavecseseznamem"/>
              <w:numPr>
                <w:ilvl w:val="0"/>
                <w:numId w:val="15"/>
              </w:numPr>
              <w:jc w:val="both"/>
            </w:pPr>
            <w:r>
              <w:t>Krizová komunikace a komunikace rizika.</w:t>
            </w:r>
          </w:p>
          <w:p w:rsidR="00C55F66" w:rsidRDefault="00C55F66" w:rsidP="00F02ED2">
            <w:pPr>
              <w:jc w:val="both"/>
              <w:rPr>
                <w:ins w:id="996" w:author="Dokulil Jiří" w:date="2018-11-18T17:38:00Z"/>
                <w:b/>
              </w:rPr>
            </w:pPr>
          </w:p>
          <w:p w:rsidR="00311D7B" w:rsidRPr="00AB0288" w:rsidRDefault="00311D7B" w:rsidP="00F02ED2">
            <w:pPr>
              <w:jc w:val="both"/>
              <w:rPr>
                <w:b/>
              </w:rPr>
            </w:pPr>
            <w:r w:rsidRPr="00AB0288">
              <w:rPr>
                <w:b/>
              </w:rPr>
              <w:t>Výstupní kompetence</w:t>
            </w:r>
          </w:p>
          <w:p w:rsidR="00311D7B" w:rsidRDefault="00311D7B" w:rsidP="00F02ED2">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DC1449" w:rsidTr="00F02ED2">
        <w:trPr>
          <w:trHeight w:val="1497"/>
        </w:trPr>
        <w:tc>
          <w:tcPr>
            <w:tcW w:w="9855" w:type="dxa"/>
            <w:gridSpan w:val="8"/>
            <w:tcBorders>
              <w:top w:val="nil"/>
            </w:tcBorders>
          </w:tcPr>
          <w:p w:rsidR="00311D7B" w:rsidRPr="00DE5799" w:rsidRDefault="00311D7B" w:rsidP="00F02ED2">
            <w:pPr>
              <w:jc w:val="both"/>
              <w:rPr>
                <w:b/>
              </w:rPr>
            </w:pPr>
            <w:r w:rsidRPr="00DE5799">
              <w:rPr>
                <w:b/>
              </w:rPr>
              <w:t>Povinná literatura:</w:t>
            </w:r>
          </w:p>
          <w:p w:rsidR="00311D7B" w:rsidRPr="00632DC5" w:rsidRDefault="00311D7B" w:rsidP="00F02ED2">
            <w:pPr>
              <w:jc w:val="both"/>
              <w:rPr>
                <w:color w:val="000000"/>
                <w:shd w:val="clear" w:color="auto" w:fill="FFFFFF"/>
              </w:rPr>
            </w:pPr>
            <w:r w:rsidRPr="00632DC5">
              <w:rPr>
                <w:color w:val="000000"/>
                <w:shd w:val="clear" w:color="auto" w:fill="FFFFFF"/>
              </w:rPr>
              <w:t xml:space="preserve">MAREŠ, Miroslav, Jaroslav REKTOŘÍK a Jan ŠELEŠOVSKÝ.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2013, 237 s. ISBN 978-80-86929-92-7.</w:t>
            </w:r>
          </w:p>
          <w:p w:rsidR="00311D7B" w:rsidRPr="00632DC5" w:rsidRDefault="00311D7B" w:rsidP="00F02ED2">
            <w:pPr>
              <w:jc w:val="both"/>
              <w:rPr>
                <w:color w:val="000000"/>
                <w:shd w:val="clear" w:color="auto" w:fill="FFFFFF"/>
              </w:rPr>
            </w:pPr>
            <w:r w:rsidRPr="00632DC5">
              <w:rPr>
                <w:color w:val="000000"/>
                <w:shd w:val="clear" w:color="auto" w:fill="FFFFFF"/>
              </w:rPr>
              <w:t xml:space="preserve">REKTOŘÍK, Jaroslav a Jaroslav HLAVÁČ.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2012, 209 s. ISBN 978-80-86929-79-8.</w:t>
            </w:r>
          </w:p>
          <w:p w:rsidR="00311D7B" w:rsidRDefault="00311D7B" w:rsidP="00F02ED2">
            <w:pPr>
              <w:jc w:val="both"/>
              <w:rPr>
                <w:color w:val="000000"/>
                <w:shd w:val="clear" w:color="auto" w:fill="FFFFFF"/>
              </w:rPr>
            </w:pPr>
            <w:r w:rsidRPr="00632DC5">
              <w:rPr>
                <w:color w:val="000000"/>
                <w:shd w:val="clear" w:color="auto" w:fill="FFFFFF"/>
              </w:rPr>
              <w:t xml:space="preserve">REKTOŘÍK, Jaroslav.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2004, 249 s. ISBN 80-86119-83-1.</w:t>
            </w:r>
          </w:p>
          <w:p w:rsidR="00311D7B" w:rsidRPr="00DE5799" w:rsidRDefault="00311D7B" w:rsidP="00F02ED2">
            <w:pPr>
              <w:jc w:val="both"/>
              <w:rPr>
                <w:color w:val="000000"/>
                <w:shd w:val="clear" w:color="auto" w:fill="FFFFFF"/>
              </w:rPr>
            </w:pPr>
            <w:r w:rsidRPr="00DE5799">
              <w:rPr>
                <w:color w:val="000000"/>
                <w:shd w:val="clear" w:color="auto" w:fill="FFFFFF"/>
              </w:rPr>
              <w:lastRenderedPageBreak/>
              <w:t>CRANDALL William, PARNELL John A. a SPILLAN John E. 2014.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311D7B" w:rsidRPr="00DE5799" w:rsidRDefault="00311D7B" w:rsidP="00F02ED2">
            <w:pPr>
              <w:jc w:val="both"/>
              <w:rPr>
                <w:color w:val="000000"/>
                <w:shd w:val="clear" w:color="auto" w:fill="FFFFFF"/>
              </w:rPr>
            </w:pPr>
            <w:r w:rsidRPr="00DE5799">
              <w:rPr>
                <w:color w:val="000000"/>
                <w:shd w:val="clear" w:color="auto" w:fill="FFFFFF"/>
              </w:rPr>
              <w:t>ŠENOVSKÝ, Pavel. 2015. </w:t>
            </w:r>
            <w:r w:rsidRPr="00DE5799">
              <w:rPr>
                <w:i/>
                <w:iCs/>
                <w:color w:val="000000"/>
              </w:rPr>
              <w:t>Bezpečnost občanů a rizika v území</w:t>
            </w:r>
            <w:r w:rsidRPr="00DE5799">
              <w:rPr>
                <w:color w:val="000000"/>
                <w:shd w:val="clear" w:color="auto" w:fill="FFFFFF"/>
              </w:rPr>
              <w:t>. V Ostravě: Sdružení požárního a bezpečnostního inženýrství. Spektrum (Sdružení požárního a bezpečnostního inženýrství). ISBN 978-80-7385-172-9.</w:t>
            </w:r>
          </w:p>
          <w:p w:rsidR="00311D7B" w:rsidRPr="00DE5799" w:rsidRDefault="00311D7B" w:rsidP="00F02ED2">
            <w:pPr>
              <w:jc w:val="both"/>
            </w:pPr>
            <w:r w:rsidRPr="00DE5799">
              <w:t xml:space="preserve">BALOG, Michal a LAJTOCH, Jiří. 2016. </w:t>
            </w:r>
            <w:r w:rsidRPr="00DE5799">
              <w:rPr>
                <w:i/>
              </w:rPr>
              <w:t>Řízení rizik v samosprávě.</w:t>
            </w:r>
            <w:r w:rsidRPr="00DE5799">
              <w:t xml:space="preserve"> Vydání první. Brno: Tribun EU, s.r.o. 129 stran. ISBN 978-80-263-1155-3.</w:t>
            </w:r>
          </w:p>
          <w:p w:rsidR="00311D7B" w:rsidRDefault="00311D7B" w:rsidP="00F02ED2">
            <w:pPr>
              <w:jc w:val="both"/>
            </w:pPr>
            <w:r w:rsidRPr="00DE5799">
              <w:t xml:space="preserve">PROCHÁZKOVÁ, Dana, ed. 2016. </w:t>
            </w:r>
            <w:r w:rsidRPr="00DE5799">
              <w:rPr>
                <w:i/>
              </w:rPr>
              <w:t>Rizika podnikových a územních procesů a poznatky pro krizové řízení [DVD-ROM]</w:t>
            </w:r>
            <w:r w:rsidRPr="00DE5799">
              <w:t>. Praha: ČVUT v Praze, Fakulta dopravní. ISBN 978-80-01-06033-9.</w:t>
            </w:r>
          </w:p>
          <w:p w:rsidR="00311D7B" w:rsidRPr="00DE5799" w:rsidRDefault="00311D7B" w:rsidP="00F02ED2">
            <w:pPr>
              <w:jc w:val="both"/>
              <w:rPr>
                <w:color w:val="000000"/>
                <w:shd w:val="clear" w:color="auto" w:fill="FFFFFF"/>
              </w:rPr>
            </w:pPr>
            <w:r w:rsidRPr="00DE5799">
              <w:rPr>
                <w:color w:val="000000"/>
                <w:shd w:val="clear" w:color="auto" w:fill="FFFFFF"/>
              </w:rPr>
              <w:t>ANTUŠÁK, Emil a Josef VILÁŠEK, 2016.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311D7B" w:rsidRPr="00DE5799" w:rsidRDefault="00311D7B" w:rsidP="00F02ED2">
            <w:pPr>
              <w:jc w:val="both"/>
            </w:pPr>
            <w:r w:rsidRPr="00DE5799">
              <w:t xml:space="preserve">SMEJKAL, Vladimír a RAIS, Karel. 2013. </w:t>
            </w:r>
            <w:r w:rsidRPr="00DE5799">
              <w:rPr>
                <w:i/>
              </w:rPr>
              <w:t>Řízení rizik ve firmách a jiných organizacích.</w:t>
            </w:r>
            <w:r w:rsidRPr="00DE5799">
              <w:t>. 4., aktualiz. a rozš. vyd. Praha: Grada. 483 s. ISBN 978-80-247-4644-9.</w:t>
            </w:r>
          </w:p>
          <w:p w:rsidR="00311D7B" w:rsidRPr="00DE5799" w:rsidRDefault="00311D7B" w:rsidP="00F02ED2">
            <w:pPr>
              <w:jc w:val="both"/>
              <w:rPr>
                <w:b/>
              </w:rPr>
            </w:pPr>
            <w:r w:rsidRPr="00DE5799">
              <w:rPr>
                <w:b/>
              </w:rPr>
              <w:t>Doporučená literatura</w:t>
            </w:r>
          </w:p>
          <w:p w:rsidR="00311D7B" w:rsidRPr="00DE5799" w:rsidRDefault="00311D7B" w:rsidP="00F02ED2">
            <w:pPr>
              <w:jc w:val="both"/>
            </w:pPr>
            <w:r w:rsidRPr="00DE5799">
              <w:t xml:space="preserve">ČASTORÁL, Zdeněk. 2017. </w:t>
            </w:r>
            <w:r w:rsidRPr="00DE5799">
              <w:rPr>
                <w:i/>
              </w:rPr>
              <w:t>Management rizik v současných podmínkách.</w:t>
            </w:r>
            <w:r w:rsidRPr="00DE5799">
              <w:t xml:space="preserve"> Vydání I. Praha: Univerzita Jana Amose Komenského. 268 stran. ISBN 978-80-7452-132-4.</w:t>
            </w:r>
          </w:p>
          <w:p w:rsidR="00311D7B" w:rsidRPr="00DE5799" w:rsidRDefault="00311D7B" w:rsidP="00F02ED2">
            <w:pPr>
              <w:jc w:val="both"/>
              <w:rPr>
                <w:color w:val="000000"/>
                <w:shd w:val="clear" w:color="auto" w:fill="FFFFFF"/>
              </w:rPr>
            </w:pPr>
            <w:r w:rsidRPr="00DE5799">
              <w:rPr>
                <w:i/>
                <w:iCs/>
                <w:color w:val="000000"/>
              </w:rPr>
              <w:t>Krizová legislativa (soubor zákonů)</w:t>
            </w:r>
            <w:r w:rsidRPr="00DE5799">
              <w:rPr>
                <w:color w:val="000000"/>
                <w:shd w:val="clear" w:color="auto" w:fill="FFFFFF"/>
              </w:rPr>
              <w:t>, 2016. Plzeň: Vydavatelství a nakladatelství Aleš Čeněk. ISBN 978-80-7380-627-9.</w:t>
            </w:r>
          </w:p>
          <w:p w:rsidR="00311D7B" w:rsidRPr="00DE5799" w:rsidRDefault="00311D7B" w:rsidP="00F02ED2">
            <w:pPr>
              <w:jc w:val="both"/>
              <w:rPr>
                <w:color w:val="000000"/>
                <w:shd w:val="clear" w:color="auto" w:fill="FFFFFF"/>
              </w:rPr>
            </w:pPr>
            <w:r w:rsidRPr="00DE5799">
              <w:rPr>
                <w:color w:val="000000"/>
                <w:shd w:val="clear" w:color="auto" w:fill="FFFFFF"/>
              </w:rPr>
              <w:t>AUSTIN, Robert F., David P. DISERA a Talbot J. BROOKS, 2016. </w:t>
            </w:r>
            <w:r w:rsidRPr="00DE5799">
              <w:rPr>
                <w:i/>
                <w:iCs/>
                <w:color w:val="000000"/>
              </w:rPr>
              <w:t>GIS for critical infrastructure protection</w:t>
            </w:r>
            <w:r w:rsidRPr="00DE5799">
              <w:rPr>
                <w:color w:val="000000"/>
                <w:shd w:val="clear" w:color="auto" w:fill="FFFFFF"/>
              </w:rPr>
              <w:t>. Boca Raton, FL. ISBN 978-1-4665-9934-5.</w:t>
            </w:r>
          </w:p>
          <w:p w:rsidR="00311D7B" w:rsidRPr="00DE5799" w:rsidRDefault="00311D7B" w:rsidP="00F02ED2">
            <w:pPr>
              <w:jc w:val="both"/>
            </w:pPr>
            <w:r w:rsidRPr="00DE5799">
              <w:rPr>
                <w:color w:val="000000"/>
                <w:shd w:val="clear" w:color="auto" w:fill="FFFFFF"/>
              </w:rPr>
              <w:t>ŠÍN, Robin, 2017. </w:t>
            </w:r>
            <w:r w:rsidRPr="00DE5799">
              <w:rPr>
                <w:i/>
                <w:iCs/>
                <w:color w:val="000000"/>
              </w:rPr>
              <w:t>Medicína katastrof</w:t>
            </w:r>
            <w:r w:rsidRPr="00DE5799">
              <w:rPr>
                <w:color w:val="000000"/>
                <w:shd w:val="clear" w:color="auto" w:fill="FFFFFF"/>
              </w:rPr>
              <w:t>. Praha: Galén. ISBN 978-80-7492-295-4.</w:t>
            </w:r>
          </w:p>
          <w:p w:rsidR="00311D7B" w:rsidRPr="00DE5799" w:rsidRDefault="00311D7B" w:rsidP="00F02ED2">
            <w:pPr>
              <w:jc w:val="both"/>
            </w:pPr>
            <w:r w:rsidRPr="00DE5799">
              <w:t xml:space="preserve">KAFKA, Tomáš. 2009. </w:t>
            </w:r>
            <w:r w:rsidRPr="00DE5799">
              <w:rPr>
                <w:i/>
              </w:rPr>
              <w:t>Průvodce pro interní audit a risk management.</w:t>
            </w:r>
            <w:r w:rsidRPr="00DE5799">
              <w:t xml:space="preserve"> Vyd. 1. Praha: C.H. Beck. xvii, 167 s. C.H. Beck pro praxi. ISBN 978-80-7400-121-5.</w:t>
            </w:r>
          </w:p>
          <w:p w:rsidR="00311D7B" w:rsidRPr="00DC1449" w:rsidRDefault="00311D7B" w:rsidP="00F02ED2">
            <w:pPr>
              <w:jc w:val="both"/>
              <w:rPr>
                <w:rFonts w:asciiTheme="minorHAnsi" w:hAnsiTheme="minorHAnsi"/>
              </w:rPr>
            </w:pPr>
            <w:r w:rsidRPr="00DE5799">
              <w:rPr>
                <w:color w:val="000000"/>
                <w:shd w:val="clear" w:color="auto" w:fill="FFFFFF"/>
              </w:rPr>
              <w:t>LINDAUER, Roman, 2017. </w:t>
            </w:r>
            <w:r w:rsidRPr="00DE5799">
              <w:rPr>
                <w:i/>
                <w:iCs/>
                <w:color w:val="000000"/>
              </w:rPr>
              <w:t>Modern risk management remarks</w:t>
            </w:r>
            <w:r w:rsidRPr="00DE5799">
              <w:rPr>
                <w:color w:val="000000"/>
                <w:shd w:val="clear" w:color="auto" w:fill="FFFFFF"/>
              </w:rPr>
              <w:t>. Prague: Oeconomica, nakladatelství VŠE. ISBN 978-80-245-2206-7.</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997" w:author="Dokulil Jiří" w:date="2018-11-18T17:39:00Z">
              <w:r w:rsidR="00C55F66">
                <w:t>6</w:t>
              </w:r>
            </w:ins>
            <w:del w:id="998" w:author="Dokulil Jiří" w:date="2018-11-18T17:39:00Z">
              <w:r w:rsidDel="00C55F66">
                <w:delText>4</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999" w:author="Dokulil Jiří" w:date="2018-11-17T01:43:00Z">
              <w:r w:rsidDel="00C04369">
                <w:rPr>
                  <w:b/>
                </w:rPr>
                <w:delText> </w:delText>
              </w:r>
            </w:del>
            <w:ins w:id="1000" w:author="Dokulil Jiří" w:date="2018-11-19T02:11:00Z">
              <w:r w:rsidR="00160C78">
                <w:rPr>
                  <w:b/>
                </w:rPr>
                <w:t> </w:t>
              </w:r>
            </w:ins>
            <w:r>
              <w:rPr>
                <w:b/>
              </w:rPr>
              <w:t>vyučujícím</w:t>
            </w:r>
          </w:p>
        </w:tc>
      </w:tr>
      <w:tr w:rsidR="00311D7B" w:rsidRPr="00994B6F" w:rsidTr="00F02ED2">
        <w:trPr>
          <w:trHeight w:val="1373"/>
        </w:trPr>
        <w:tc>
          <w:tcPr>
            <w:tcW w:w="9855" w:type="dxa"/>
            <w:gridSpan w:val="8"/>
          </w:tcPr>
          <w:p w:rsidR="00311D7B" w:rsidRPr="00994B6F"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01B93" w:rsidRDefault="00311D7B" w:rsidP="00F02ED2">
            <w:pPr>
              <w:jc w:val="both"/>
              <w:rPr>
                <w:b/>
              </w:rPr>
            </w:pPr>
            <w:r w:rsidRPr="00201B93">
              <w:rPr>
                <w:b/>
              </w:rPr>
              <w:t>Krizový management podniku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55F66" w:rsidP="00F02ED2">
            <w:pPr>
              <w:jc w:val="both"/>
            </w:pPr>
            <w:ins w:id="1001" w:author="Dokulil Jiří" w:date="2018-11-18T17:39:00Z">
              <w:r>
                <w:t>p</w:t>
              </w:r>
            </w:ins>
            <w:del w:id="1002" w:author="Dokulil Jiří" w:date="2018-11-18T17:39:00Z">
              <w:r w:rsidR="00311D7B" w:rsidDel="00C55F66">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rsidRPr="00897246">
              <w:t xml:space="preserve">Požadavky </w:t>
            </w:r>
            <w:del w:id="1003" w:author="Dokulil Jiří" w:date="2018-11-18T17:39:00Z">
              <w:r w:rsidRPr="00897246" w:rsidDel="00C55F66">
                <w:delText>na zápočet</w:delText>
              </w:r>
            </w:del>
            <w:ins w:id="1004" w:author="Dokulil Jiří" w:date="2018-11-18T17:39:00Z">
              <w:r w:rsidR="00C55F66">
                <w:t>k zápočtu</w:t>
              </w:r>
            </w:ins>
            <w:r w:rsidRPr="00897246">
              <w:t xml:space="preserve"> </w:t>
            </w:r>
            <w:r>
              <w:t>–</w:t>
            </w:r>
            <w:r w:rsidRPr="00897246">
              <w:t xml:space="preserve"> vypracování seminární práce dle požadavků vyučujícího, 80% aktivní účast na seminářích</w:t>
            </w:r>
            <w:r>
              <w:t>.</w:t>
            </w:r>
            <w:ins w:id="1005" w:author="Dokulil Jiří" w:date="2018-11-18T17:49:00Z">
              <w:r w:rsidR="00F62E24">
                <w:t xml:space="preserve"> Studenti kombinované formy absolvují průběžný kontrolní test.</w:t>
              </w:r>
            </w:ins>
          </w:p>
          <w:p w:rsidR="00311D7B" w:rsidRDefault="00311D7B" w:rsidP="00F62E24">
            <w:pPr>
              <w:jc w:val="both"/>
            </w:pPr>
            <w:del w:id="1006" w:author="Dokulil Jiří" w:date="2018-11-18T17:50:00Z">
              <w:r w:rsidRPr="00897246" w:rsidDel="00F62E24">
                <w:delText>Způsob zakončení předmětu</w:delText>
              </w:r>
            </w:del>
            <w:ins w:id="1007" w:author="Dokulil Jiří" w:date="2018-11-18T17:50:00Z">
              <w:r w:rsidR="00F62E24">
                <w:t>Průběh zkoušky</w:t>
              </w:r>
            </w:ins>
            <w:r>
              <w:t xml:space="preserve"> – písemná a ústní</w:t>
            </w:r>
            <w:del w:id="1008" w:author="Dokulil Jiří" w:date="2018-11-18T17:50:00Z">
              <w:r w:rsidDel="00F62E24">
                <w:delText xml:space="preserve"> zkouška</w:delText>
              </w:r>
            </w:del>
            <w:r>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Marek Tomaštík,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E243C">
            <w:pPr>
              <w:jc w:val="both"/>
            </w:pPr>
            <w:r>
              <w:t xml:space="preserve">Garant stanovuje koncepci předmětu, podílí se na přednáškách v rozsahu </w:t>
            </w:r>
            <w:del w:id="1009" w:author="PS" w:date="2018-11-24T20:39:00Z">
              <w:r w:rsidDel="009E243C">
                <w:delText xml:space="preserve">100 </w:delText>
              </w:r>
            </w:del>
            <w:ins w:id="1010" w:author="PS" w:date="2018-11-24T20:39:00Z">
              <w:r w:rsidR="009E243C">
                <w:t xml:space="preserve">90 </w:t>
              </w:r>
            </w:ins>
            <w:r>
              <w:t xml:space="preserve">% a dále stanovuje koncepci </w:t>
            </w:r>
            <w:del w:id="1011" w:author="PS" w:date="2018-11-24T17:45:00Z">
              <w:r w:rsidDel="00CA1A8B">
                <w:delText>cvičení a dohlíží na jejich jednotné vedení.</w:delText>
              </w:r>
            </w:del>
            <w:ins w:id="1012" w:author="PS" w:date="2018-11-24T17:45:00Z">
              <w:r w:rsidR="00CA1A8B">
                <w:t>seminářů a vede je.</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C55F66">
            <w:pPr>
              <w:jc w:val="both"/>
            </w:pPr>
            <w:r>
              <w:t xml:space="preserve">Mgr. Marek Tomaštík, Ph.D. </w:t>
            </w:r>
            <w:del w:id="1013" w:author="Dokulil Jiří" w:date="2018-11-18T17:40:00Z">
              <w:r w:rsidDel="00C55F66">
                <w:delText>– přednášky (100 %)</w:delText>
              </w:r>
            </w:del>
            <w:ins w:id="1014" w:author="Dokulil Jiří" w:date="2018-11-18T17:40:00Z">
              <w:r w:rsidR="00C55F66">
                <w:t>(přednášející, vede semináře – 100 %)</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1015" w:author="Dokulil Jiří" w:date="2018-11-18T17:40:00Z"/>
              </w:rPr>
            </w:pPr>
            <w:r w:rsidRPr="003E0DA4">
              <w:t>Cílem předmětu je</w:t>
            </w:r>
            <w:r>
              <w:t xml:space="preserve"> seznámení studentů problematikou krizového řízení v podnicích. Studenti se seznámí s formami krizí v podnicích, jejich vývojem, procesy krizí v podnicích, krizových scénářů, identifikací krizí v podniku, problematikou krizové komunikace. Základy insolvenčního řízení. Naučí se identifikovat krizi i způsoby jejich řešení v podnicích. </w:t>
            </w:r>
          </w:p>
          <w:p w:rsidR="00C55F66" w:rsidRDefault="00C55F66" w:rsidP="00F02ED2">
            <w:pPr>
              <w:jc w:val="both"/>
            </w:pPr>
          </w:p>
          <w:p w:rsidR="00311D7B" w:rsidRPr="00336BF1" w:rsidRDefault="00311D7B" w:rsidP="00F02ED2">
            <w:pPr>
              <w:jc w:val="both"/>
              <w:rPr>
                <w:u w:val="single"/>
              </w:rPr>
            </w:pPr>
            <w:r w:rsidRPr="00336BF1">
              <w:rPr>
                <w:u w:val="single"/>
              </w:rPr>
              <w:t>Hlavní témata:</w:t>
            </w:r>
          </w:p>
          <w:p w:rsidR="00311D7B" w:rsidRPr="00014CFD" w:rsidRDefault="00311D7B" w:rsidP="00CA1A8B">
            <w:pPr>
              <w:numPr>
                <w:ilvl w:val="0"/>
                <w:numId w:val="17"/>
              </w:numPr>
            </w:pPr>
            <w:r w:rsidRPr="00014CFD">
              <w:t>Úvod do problematiky krizového managementu</w:t>
            </w:r>
            <w:r>
              <w:t>.</w:t>
            </w:r>
          </w:p>
          <w:p w:rsidR="00311D7B" w:rsidRPr="00014CFD" w:rsidRDefault="00311D7B" w:rsidP="00CA1A8B">
            <w:pPr>
              <w:numPr>
                <w:ilvl w:val="0"/>
                <w:numId w:val="17"/>
              </w:numPr>
            </w:pPr>
            <w:r w:rsidRPr="00014CFD">
              <w:t>Krize v</w:t>
            </w:r>
            <w:r>
              <w:t> </w:t>
            </w:r>
            <w:r w:rsidRPr="00014CFD">
              <w:t>podniku</w:t>
            </w:r>
            <w:r>
              <w:t>.</w:t>
            </w:r>
          </w:p>
          <w:p w:rsidR="00311D7B" w:rsidRPr="00014CFD" w:rsidRDefault="00311D7B" w:rsidP="00CA1A8B">
            <w:pPr>
              <w:numPr>
                <w:ilvl w:val="0"/>
                <w:numId w:val="17"/>
              </w:numPr>
            </w:pPr>
            <w:r w:rsidRPr="00014CFD">
              <w:t>Vývoj krize v</w:t>
            </w:r>
            <w:r>
              <w:t> </w:t>
            </w:r>
            <w:r w:rsidRPr="00014CFD">
              <w:t>podniku</w:t>
            </w:r>
            <w:r>
              <w:t>.</w:t>
            </w:r>
          </w:p>
          <w:p w:rsidR="00311D7B" w:rsidRPr="00014CFD" w:rsidRDefault="00311D7B" w:rsidP="00CA1A8B">
            <w:pPr>
              <w:numPr>
                <w:ilvl w:val="0"/>
                <w:numId w:val="17"/>
              </w:numPr>
            </w:pPr>
            <w:r w:rsidRPr="00014CFD">
              <w:t>Modely vývoje krize v</w:t>
            </w:r>
            <w:r>
              <w:t> </w:t>
            </w:r>
            <w:r w:rsidRPr="00014CFD">
              <w:t>podniku</w:t>
            </w:r>
            <w:r>
              <w:t>.</w:t>
            </w:r>
          </w:p>
          <w:p w:rsidR="00311D7B" w:rsidRPr="00351B7F" w:rsidRDefault="00311D7B" w:rsidP="00CA1A8B">
            <w:pPr>
              <w:numPr>
                <w:ilvl w:val="0"/>
                <w:numId w:val="17"/>
              </w:numPr>
            </w:pPr>
            <w:r w:rsidRPr="00351B7F">
              <w:t>Anatomie krize v podniku. Ekonomická diagnostika krize</w:t>
            </w:r>
            <w:r>
              <w:t>.</w:t>
            </w:r>
          </w:p>
          <w:p w:rsidR="00311D7B" w:rsidRPr="00014CFD" w:rsidRDefault="00311D7B" w:rsidP="00CA1A8B">
            <w:pPr>
              <w:numPr>
                <w:ilvl w:val="0"/>
                <w:numId w:val="17"/>
              </w:numPr>
            </w:pPr>
            <w:r w:rsidRPr="00014CFD">
              <w:t>Krizový profil organizace</w:t>
            </w:r>
            <w:r>
              <w:t>.</w:t>
            </w:r>
          </w:p>
          <w:p w:rsidR="00311D7B" w:rsidRPr="00014CFD" w:rsidRDefault="00311D7B" w:rsidP="00CA1A8B">
            <w:pPr>
              <w:numPr>
                <w:ilvl w:val="0"/>
                <w:numId w:val="17"/>
              </w:numPr>
            </w:pPr>
            <w:r w:rsidRPr="00014CFD">
              <w:t xml:space="preserve">Procesní </w:t>
            </w:r>
            <w:r>
              <w:t>charakter k</w:t>
            </w:r>
            <w:r w:rsidRPr="00014CFD">
              <w:t>rizí</w:t>
            </w:r>
            <w:r>
              <w:t>.</w:t>
            </w:r>
          </w:p>
          <w:p w:rsidR="00311D7B" w:rsidRPr="00014CFD" w:rsidRDefault="00311D7B" w:rsidP="00CA1A8B">
            <w:pPr>
              <w:numPr>
                <w:ilvl w:val="0"/>
                <w:numId w:val="17"/>
              </w:numPr>
            </w:pPr>
            <w:r>
              <w:t>Metody vedoucí k</w:t>
            </w:r>
            <w:r w:rsidRPr="00014CFD">
              <w:t xml:space="preserve"> eliminaci vzniku akutní krize</w:t>
            </w:r>
            <w:r>
              <w:t>.</w:t>
            </w:r>
          </w:p>
          <w:p w:rsidR="00311D7B" w:rsidRPr="00014CFD" w:rsidRDefault="00311D7B" w:rsidP="00CA1A8B">
            <w:pPr>
              <w:numPr>
                <w:ilvl w:val="0"/>
                <w:numId w:val="17"/>
              </w:numPr>
            </w:pPr>
            <w:r w:rsidRPr="00014CFD">
              <w:t>Krizové scénáře a plány</w:t>
            </w:r>
            <w:r>
              <w:t>.</w:t>
            </w:r>
          </w:p>
          <w:p w:rsidR="00311D7B" w:rsidRPr="00014CFD" w:rsidRDefault="00311D7B" w:rsidP="00CA1A8B">
            <w:pPr>
              <w:numPr>
                <w:ilvl w:val="0"/>
                <w:numId w:val="17"/>
              </w:numPr>
            </w:pPr>
            <w:r w:rsidRPr="00014CFD">
              <w:t>Nositelé krizového managementu</w:t>
            </w:r>
            <w:r>
              <w:t>.</w:t>
            </w:r>
            <w:r w:rsidRPr="00014CFD">
              <w:t xml:space="preserve"> </w:t>
            </w:r>
          </w:p>
          <w:p w:rsidR="00311D7B" w:rsidRPr="00014CFD" w:rsidRDefault="00311D7B" w:rsidP="00CA1A8B">
            <w:pPr>
              <w:numPr>
                <w:ilvl w:val="0"/>
                <w:numId w:val="17"/>
              </w:numPr>
            </w:pPr>
            <w:r w:rsidRPr="00014CFD">
              <w:t>Metodika tvorby systému krizového managementu</w:t>
            </w:r>
            <w:r>
              <w:t>.</w:t>
            </w:r>
          </w:p>
          <w:p w:rsidR="00311D7B" w:rsidRPr="00014CFD" w:rsidRDefault="00311D7B" w:rsidP="00CA1A8B">
            <w:pPr>
              <w:numPr>
                <w:ilvl w:val="0"/>
                <w:numId w:val="17"/>
              </w:numPr>
            </w:pPr>
            <w:r w:rsidRPr="00014CFD">
              <w:t>Krizová komunikace</w:t>
            </w:r>
            <w:r>
              <w:t>.</w:t>
            </w:r>
          </w:p>
          <w:p w:rsidR="00311D7B" w:rsidRPr="00351B7F" w:rsidRDefault="00311D7B" w:rsidP="00CA1A8B">
            <w:pPr>
              <w:numPr>
                <w:ilvl w:val="0"/>
                <w:numId w:val="17"/>
              </w:numPr>
            </w:pPr>
            <w:r w:rsidRPr="00351B7F">
              <w:t>Konflikty a jejich řešení Inovace a krizové řízení</w:t>
            </w:r>
            <w:r>
              <w:t>.</w:t>
            </w:r>
          </w:p>
          <w:p w:rsidR="00311D7B" w:rsidRDefault="00311D7B" w:rsidP="00CA1A8B">
            <w:pPr>
              <w:numPr>
                <w:ilvl w:val="0"/>
                <w:numId w:val="17"/>
              </w:numPr>
            </w:pPr>
            <w:r w:rsidRPr="00014CFD">
              <w:t>Insolvenční řízení</w:t>
            </w:r>
            <w:r>
              <w:t>.</w:t>
            </w:r>
            <w:r w:rsidRPr="00A0373E">
              <w:t xml:space="preserve"> </w:t>
            </w:r>
            <w:r>
              <w:t xml:space="preserve"> </w:t>
            </w:r>
          </w:p>
          <w:p w:rsidR="00311D7B" w:rsidRDefault="00311D7B" w:rsidP="00F02ED2"/>
          <w:p w:rsidR="00311D7B" w:rsidRPr="00AB0288" w:rsidRDefault="00311D7B" w:rsidP="00F02ED2">
            <w:pPr>
              <w:jc w:val="both"/>
              <w:rPr>
                <w:b/>
              </w:rPr>
            </w:pPr>
            <w:r w:rsidRPr="00AB0288">
              <w:rPr>
                <w:b/>
              </w:rPr>
              <w:t>Výstupní kompetence</w:t>
            </w:r>
          </w:p>
          <w:p w:rsidR="00311D7B" w:rsidRDefault="00311D7B" w:rsidP="00F02ED2">
            <w:r>
              <w:t>Student bude schopen</w:t>
            </w:r>
            <w:r w:rsidRPr="00DE5799">
              <w:t xml:space="preserve"> určit stadium krize aktuální pro zvolený subjekt, zná fáze průběhu krize. Dokáže zpracovat mapu rizika dané organizace a zná a umí používat základní metody analýzy a snižování rizik.</w:t>
            </w:r>
            <w:r>
              <w:t xml:space="preserve"> Používat adekvátní manažerské metody ke zvládání krizí. Bude schopen realizovat vize záchrany organizace. Komunikovat s vnějšími i vnitřními stakeholdery. </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2B2581" w:rsidTr="00F02ED2">
        <w:trPr>
          <w:trHeight w:val="1497"/>
        </w:trPr>
        <w:tc>
          <w:tcPr>
            <w:tcW w:w="9855" w:type="dxa"/>
            <w:gridSpan w:val="8"/>
            <w:tcBorders>
              <w:top w:val="nil"/>
            </w:tcBorders>
          </w:tcPr>
          <w:p w:rsidR="00311D7B" w:rsidRPr="008E1DE4" w:rsidRDefault="00311D7B" w:rsidP="00F02ED2">
            <w:pPr>
              <w:jc w:val="both"/>
              <w:rPr>
                <w:b/>
              </w:rPr>
            </w:pPr>
            <w:r w:rsidRPr="008E1DE4">
              <w:rPr>
                <w:b/>
              </w:rPr>
              <w:t>Povinná literatura:</w:t>
            </w:r>
          </w:p>
          <w:p w:rsidR="00311D7B" w:rsidRDefault="00311D7B" w:rsidP="00F02ED2">
            <w:pPr>
              <w:jc w:val="both"/>
            </w:pPr>
            <w:r>
              <w:rPr>
                <w:caps/>
              </w:rPr>
              <w:t>GOZORA</w:t>
            </w:r>
            <w:r>
              <w:t>, Vladimír. </w:t>
            </w:r>
            <w:r>
              <w:rPr>
                <w:i/>
                <w:iCs/>
              </w:rPr>
              <w:t>Krízový manažment podniku</w:t>
            </w:r>
            <w:r>
              <w:t>. Prvé vydanie. Praha: Wolters Kluwer, 2017. 184 stran. ISBN 978-80-7552-805-6.</w:t>
            </w:r>
          </w:p>
          <w:p w:rsidR="00311D7B" w:rsidRDefault="00311D7B" w:rsidP="00F02ED2">
            <w:pPr>
              <w:jc w:val="both"/>
            </w:pPr>
            <w:r>
              <w:rPr>
                <w:caps/>
              </w:rPr>
              <w:t>KARÁSEK</w:t>
            </w:r>
            <w:r>
              <w:t>, Petr. </w:t>
            </w:r>
            <w:r>
              <w:rPr>
                <w:i/>
                <w:iCs/>
              </w:rPr>
              <w:t>Léčení firem v krizi: krizové řízení z pohledu manažera, který vedl záchranu značky Tatra</w:t>
            </w:r>
            <w:r>
              <w:t>. První vydání. Praha: Grada, 2017. 187 stran. ISBN 978-80-271-0681-3.</w:t>
            </w:r>
          </w:p>
          <w:p w:rsidR="00311D7B" w:rsidRDefault="00311D7B" w:rsidP="00F02ED2">
            <w:pPr>
              <w:jc w:val="both"/>
            </w:pPr>
            <w:r>
              <w:rPr>
                <w:caps/>
              </w:rPr>
              <w:t>ROLÍNEK</w:t>
            </w:r>
            <w:r>
              <w:t>, Ladislav a kol. </w:t>
            </w:r>
            <w:r>
              <w:rPr>
                <w:i/>
                <w:iCs/>
              </w:rPr>
              <w:t>Krize malých a středních podniků, příčiny a jejich řešení</w:t>
            </w:r>
            <w:r>
              <w:t>. Vydání první. Praha: Wolters Kluwer, 2016. 150 stran. ISBN 978-80-7552-448-5.</w:t>
            </w:r>
          </w:p>
          <w:p w:rsidR="00311D7B" w:rsidRPr="002B2581" w:rsidRDefault="00311D7B" w:rsidP="00F02ED2">
            <w:pPr>
              <w:jc w:val="both"/>
              <w:rPr>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w:t>
            </w:r>
            <w:r w:rsidRPr="002B2581">
              <w:rPr>
                <w:rFonts w:eastAsia="Arial Unicode MS"/>
                <w:shd w:val="clear" w:color="auto" w:fill="FFFFFF"/>
              </w:rPr>
              <w:t>ce učebních textů. </w:t>
            </w:r>
            <w:r w:rsidRPr="002B2581">
              <w:t>ISBN 978-80-87839-52-2</w:t>
            </w:r>
            <w:r w:rsidRPr="002B2581">
              <w:rPr>
                <w:rFonts w:eastAsia="Arial Unicode MS"/>
                <w:shd w:val="clear" w:color="auto" w:fill="FFFFFF"/>
              </w:rPr>
              <w:t>.</w:t>
            </w:r>
          </w:p>
          <w:p w:rsidR="00311D7B" w:rsidRPr="002B2581" w:rsidRDefault="00311D7B" w:rsidP="00F02ED2">
            <w:pPr>
              <w:jc w:val="both"/>
              <w:rPr>
                <w:rFonts w:eastAsia="Arial Unicode MS"/>
                <w:shd w:val="clear" w:color="auto" w:fill="FFFFFF"/>
              </w:rPr>
            </w:pPr>
            <w:r w:rsidRPr="002B2581">
              <w:rPr>
                <w:rFonts w:eastAsia="Arial Unicode MS"/>
                <w:caps/>
                <w:shd w:val="clear" w:color="auto" w:fill="FFFFFF"/>
              </w:rPr>
              <w:t>MIKUŠOVÁ</w:t>
            </w:r>
            <w:r w:rsidRPr="002B2581">
              <w:rPr>
                <w:rFonts w:eastAsia="Arial Unicode MS"/>
                <w:shd w:val="clear" w:color="auto" w:fill="FFFFFF"/>
              </w:rPr>
              <w:t>, Marie a </w:t>
            </w:r>
            <w:r w:rsidRPr="002B2581">
              <w:rPr>
                <w:rFonts w:eastAsia="Arial Unicode MS"/>
                <w:caps/>
                <w:shd w:val="clear" w:color="auto" w:fill="FFFFFF"/>
              </w:rPr>
              <w:t>PAPALOVÁ</w:t>
            </w:r>
            <w:r w:rsidRPr="002B2581">
              <w:rPr>
                <w:rFonts w:eastAsia="Arial Unicode MS"/>
                <w:shd w:val="clear" w:color="auto" w:fill="FFFFFF"/>
              </w:rPr>
              <w:t>, Marcela. </w:t>
            </w:r>
            <w:r w:rsidRPr="002B2581">
              <w:rPr>
                <w:rFonts w:eastAsia="Arial Unicode MS"/>
                <w:i/>
                <w:iCs/>
                <w:shd w:val="clear" w:color="auto" w:fill="FFFFFF"/>
              </w:rPr>
              <w:t>Krizový management</w:t>
            </w:r>
            <w:r w:rsidRPr="002B2581">
              <w:rPr>
                <w:rFonts w:eastAsia="Arial Unicode MS"/>
                <w:shd w:val="clear" w:color="auto" w:fill="FFFFFF"/>
              </w:rPr>
              <w:t>. 1. vyd. Ostrava: VŠB-TU Ostrava, 2014. xii, 246 s. Series of economics textbooks; 2014, vol. 14. </w:t>
            </w:r>
            <w:r w:rsidRPr="002B2581">
              <w:t>ISBN 978-80-248-3604-1</w:t>
            </w:r>
            <w:r w:rsidRPr="002B2581">
              <w:rPr>
                <w:rFonts w:eastAsia="Arial Unicode MS"/>
                <w:shd w:val="clear" w:color="auto" w:fill="FFFFFF"/>
              </w:rPr>
              <w:t>.</w:t>
            </w:r>
          </w:p>
          <w:p w:rsidR="00311D7B" w:rsidRPr="002B2581" w:rsidRDefault="00311D7B" w:rsidP="00F02ED2">
            <w:pPr>
              <w:jc w:val="both"/>
              <w:rPr>
                <w:rFonts w:eastAsia="Arial Unicode MS"/>
                <w:shd w:val="clear" w:color="auto" w:fill="FFFFFF"/>
              </w:rPr>
            </w:pPr>
            <w:r w:rsidRPr="002B2581">
              <w:rPr>
                <w:rFonts w:eastAsia="Arial Unicode MS"/>
                <w:caps/>
              </w:rPr>
              <w:t>ZUZÁK</w:t>
            </w:r>
            <w:r w:rsidRPr="002B2581">
              <w:rPr>
                <w:rFonts w:eastAsia="Arial Unicode MS"/>
              </w:rPr>
              <w:t>, Roman. </w:t>
            </w:r>
            <w:r w:rsidRPr="002B2581">
              <w:rPr>
                <w:rFonts w:eastAsia="Arial Unicode MS"/>
                <w:i/>
                <w:iCs/>
              </w:rPr>
              <w:t>Krizový management</w:t>
            </w:r>
            <w:r w:rsidRPr="002B2581">
              <w:rPr>
                <w:rFonts w:eastAsia="Arial Unicode MS"/>
              </w:rPr>
              <w:t>. Vyd. 1. Praha: Vysoká škola ekonomie a managementu, 2014. 147 s. ISBN 978-</w:t>
            </w:r>
            <w:r w:rsidRPr="002B2581">
              <w:rPr>
                <w:rFonts w:eastAsia="Arial Unicode MS"/>
              </w:rPr>
              <w:lastRenderedPageBreak/>
              <w:t>80-87839-25-6.</w:t>
            </w:r>
          </w:p>
          <w:p w:rsidR="00311D7B" w:rsidRPr="002B2581" w:rsidRDefault="00311D7B" w:rsidP="00F02ED2">
            <w:r w:rsidRPr="002B2581">
              <w:t xml:space="preserve">ANTUŠÁK, Emil. </w:t>
            </w:r>
            <w:r w:rsidRPr="002B2581">
              <w:rPr>
                <w:i/>
              </w:rPr>
              <w:t>Krizová připravenost firmy</w:t>
            </w:r>
            <w:r w:rsidRPr="002B2581">
              <w:t>. Vyd. 1. Praha: Wolters Kluwer Česká republika, 2013. 182 s. ISBN 978-80-7357-983-8.</w:t>
            </w:r>
          </w:p>
          <w:p w:rsidR="00311D7B" w:rsidRPr="002B2581" w:rsidRDefault="00311D7B" w:rsidP="00F02ED2">
            <w:pPr>
              <w:shd w:val="clear" w:color="auto" w:fill="FFFFFF"/>
              <w:rPr>
                <w:color w:val="000000"/>
              </w:rPr>
            </w:pPr>
            <w:r w:rsidRPr="002B2581">
              <w:rPr>
                <w:color w:val="000000"/>
              </w:rPr>
              <w:t>BERNSTEIN, Jonathan a Bruce. BONAFEDE, c2011. </w:t>
            </w:r>
            <w:r w:rsidRPr="002B2581">
              <w:rPr>
                <w:i/>
                <w:iCs/>
                <w:color w:val="000000"/>
              </w:rPr>
              <w:t>Manager's guide to crisis management</w:t>
            </w:r>
            <w:r w:rsidRPr="002B2581">
              <w:rPr>
                <w:color w:val="000000"/>
              </w:rPr>
              <w:t>. New York: McGraw-Hill. Briefcase book. ISBN 978-007-1769-495.</w:t>
            </w:r>
          </w:p>
          <w:p w:rsidR="00311D7B" w:rsidRPr="002B2581" w:rsidRDefault="00311D7B" w:rsidP="00F02ED2">
            <w:pPr>
              <w:shd w:val="clear" w:color="auto" w:fill="FFFFFF"/>
              <w:rPr>
                <w:color w:val="000000"/>
              </w:rPr>
            </w:pPr>
            <w:r w:rsidRPr="002B2581">
              <w:rPr>
                <w:color w:val="000000"/>
              </w:rPr>
              <w:t>FINK, Steven., c2002. </w:t>
            </w:r>
            <w:r w:rsidRPr="002B2581">
              <w:rPr>
                <w:i/>
                <w:iCs/>
                <w:color w:val="000000"/>
              </w:rPr>
              <w:t>Crisis management: planning for the inevitable</w:t>
            </w:r>
            <w:r w:rsidRPr="002B2581">
              <w:rPr>
                <w:color w:val="000000"/>
              </w:rPr>
              <w:t>. Lincoln: iUniverse. ISBN 978-059-5090-792.</w:t>
            </w:r>
          </w:p>
          <w:p w:rsidR="00311D7B" w:rsidRPr="002B2581" w:rsidRDefault="00311D7B" w:rsidP="00F02ED2">
            <w:pPr>
              <w:spacing w:before="60"/>
              <w:jc w:val="both"/>
              <w:rPr>
                <w:rFonts w:eastAsia="Arial Unicode MS"/>
                <w:caps/>
                <w:shd w:val="clear" w:color="auto" w:fill="FFFFFF"/>
              </w:rPr>
            </w:pPr>
            <w:r w:rsidRPr="002B2581">
              <w:rPr>
                <w:b/>
              </w:rPr>
              <w:t>Doporučená literatura</w:t>
            </w:r>
          </w:p>
          <w:p w:rsidR="00311D7B" w:rsidRPr="002B2581" w:rsidRDefault="00311D7B" w:rsidP="00F02ED2">
            <w:r w:rsidRPr="002B2581">
              <w:t xml:space="preserve">ZUZÁK, Roman a KÖNIGOVÁ, Martina. </w:t>
            </w:r>
            <w:r w:rsidRPr="002B2581">
              <w:rPr>
                <w:i/>
              </w:rPr>
              <w:t>Krizové řízení podniku</w:t>
            </w:r>
            <w:r w:rsidRPr="002B2581">
              <w:t>. 2., aktualiz. a rozš. vyd. Praha: Grada, 2009. 253 s. Expert. ISBN 978-80-247-3156-8.</w:t>
            </w:r>
          </w:p>
          <w:p w:rsidR="00311D7B" w:rsidRPr="002B2581" w:rsidRDefault="00311D7B" w:rsidP="00F02ED2">
            <w:r w:rsidRPr="002B2581">
              <w:t xml:space="preserve">SMEJKAL, Vladimír a RAIS, Karel. </w:t>
            </w:r>
            <w:r w:rsidRPr="002B2581">
              <w:rPr>
                <w:i/>
              </w:rPr>
              <w:t>Řízení rizik ve firmách a jiných organizacích</w:t>
            </w:r>
            <w:r w:rsidRPr="002B2581">
              <w:t>. 4., aktualiz. a rozš. vyd. Praha: Grada, 2013. 483 s. Expert. ISBN 978-80-247-4644-9.</w:t>
            </w:r>
          </w:p>
          <w:p w:rsidR="00311D7B" w:rsidRPr="002B2581" w:rsidRDefault="00311D7B" w:rsidP="00F02ED2">
            <w:r w:rsidRPr="002B2581">
              <w:t xml:space="preserve">RAIS, Roman. </w:t>
            </w:r>
            <w:r w:rsidRPr="002B2581">
              <w:rPr>
                <w:i/>
              </w:rPr>
              <w:t>Specifika krizového managementu.</w:t>
            </w:r>
            <w:r w:rsidRPr="002B2581">
              <w:t xml:space="preserve"> Vyd. 1. Ostrava: Key Publishing, 2007. 92 s. Ekonomie. ISBN 978-80-87071-11-3.</w:t>
            </w:r>
          </w:p>
          <w:p w:rsidR="00311D7B" w:rsidRPr="002B2581" w:rsidRDefault="00311D7B" w:rsidP="00F02ED2">
            <w:pPr>
              <w:shd w:val="clear" w:color="auto" w:fill="FFFFFF"/>
              <w:rPr>
                <w:color w:val="000000"/>
              </w:rPr>
            </w:pPr>
            <w:r w:rsidRPr="002B2581">
              <w:rPr>
                <w:color w:val="000000"/>
              </w:rPr>
              <w:t>FINK, Steven., 2013. </w:t>
            </w:r>
            <w:r w:rsidRPr="002B2581">
              <w:rPr>
                <w:i/>
                <w:iCs/>
                <w:color w:val="000000"/>
              </w:rPr>
              <w:t>Crisis communications: the definitive guide to managing the message</w:t>
            </w:r>
            <w:r w:rsidRPr="002B2581">
              <w:rPr>
                <w:color w:val="000000"/>
              </w:rPr>
              <w:t>. New York: McGraw-Hill Education. ISBN 978-007-1799-218.</w:t>
            </w:r>
          </w:p>
          <w:p w:rsidR="00311D7B" w:rsidRPr="002B2581" w:rsidRDefault="00311D7B" w:rsidP="00F02ED2">
            <w:pPr>
              <w:shd w:val="clear" w:color="auto" w:fill="FFFFFF"/>
              <w:rPr>
                <w:color w:val="000000"/>
              </w:rPr>
            </w:pPr>
            <w:r w:rsidRPr="002B2581">
              <w:rPr>
                <w:color w:val="000000"/>
              </w:rPr>
              <w:t>REGESTER, Michael. a Judy. LARKIN, 2008. </w:t>
            </w:r>
            <w:r w:rsidRPr="002B2581">
              <w:rPr>
                <w:i/>
                <w:iCs/>
                <w:color w:val="000000"/>
              </w:rPr>
              <w:t>Risk issues and crisis management in public relations: a casebook of best practice</w:t>
            </w:r>
            <w:r w:rsidRPr="002B2581">
              <w:rPr>
                <w:color w:val="000000"/>
              </w:rPr>
              <w:t>. 4th ed. Philadelphia: Kogan Page. ISBN 978-074-9451-073.</w:t>
            </w:r>
          </w:p>
          <w:p w:rsidR="00311D7B" w:rsidRPr="002B2581" w:rsidRDefault="00311D7B" w:rsidP="00F02ED2">
            <w:pPr>
              <w:shd w:val="clear" w:color="auto" w:fill="FFFFFF"/>
              <w:rPr>
                <w:color w:val="000000"/>
              </w:rPr>
            </w:pPr>
            <w:r w:rsidRPr="002B2581">
              <w:rPr>
                <w:color w:val="000000"/>
              </w:rPr>
              <w:t>JORDAN-MEIER, Jane., c2011. </w:t>
            </w:r>
            <w:r w:rsidRPr="002B2581">
              <w:rPr>
                <w:i/>
                <w:iCs/>
                <w:color w:val="000000"/>
              </w:rPr>
              <w:t>The four stages of highly effective crisis management: how to manage the media in the digital age</w:t>
            </w:r>
            <w:r w:rsidRPr="002B2581">
              <w:rPr>
                <w:color w:val="000000"/>
              </w:rPr>
              <w:t>. Boca Raton. FL: CRC Press. ISBN 978-1439853733.</w:t>
            </w:r>
            <w:r>
              <w:rPr>
                <w:color w:val="000000"/>
              </w:rPr>
              <w:t xml:space="preserve">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016" w:author="Dokulil Jiří" w:date="2018-11-17T01:43:00Z">
              <w:r w:rsidDel="00C04369">
                <w:rPr>
                  <w:b/>
                </w:rPr>
                <w:delText> </w:delText>
              </w:r>
            </w:del>
            <w:ins w:id="1017" w:author="Dokulil Jiří" w:date="2018-11-19T02:11:00Z">
              <w:r w:rsidR="00160C78">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F02ED2" w:rsidRDefault="00F02ED2" w:rsidP="00311D7B"/>
    <w:p w:rsidR="00F02ED2" w:rsidRDefault="00F02ED2">
      <w:r>
        <w:br w:type="page"/>
      </w:r>
    </w:p>
    <w:p w:rsidR="00311D7B" w:rsidRDefault="00311D7B" w:rsidP="00311D7B"/>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F02ED2" w:rsidTr="00F02ED2">
        <w:tc>
          <w:tcPr>
            <w:tcW w:w="9747" w:type="dxa"/>
            <w:gridSpan w:val="9"/>
            <w:tcBorders>
              <w:bottom w:val="double" w:sz="4" w:space="0" w:color="auto"/>
            </w:tcBorders>
            <w:shd w:val="clear" w:color="auto" w:fill="BDD6EE"/>
          </w:tcPr>
          <w:p w:rsidR="00F02ED2" w:rsidRDefault="00F02ED2" w:rsidP="00F02ED2">
            <w:pPr>
              <w:jc w:val="both"/>
              <w:rPr>
                <w:b/>
                <w:sz w:val="28"/>
              </w:rPr>
            </w:pPr>
            <w:r>
              <w:br w:type="page"/>
            </w:r>
            <w:r>
              <w:rPr>
                <w:b/>
                <w:sz w:val="28"/>
              </w:rPr>
              <w:t>B-III – Charakteristika studijního předmětu</w:t>
            </w:r>
          </w:p>
        </w:tc>
      </w:tr>
      <w:tr w:rsidR="00F02ED2" w:rsidTr="00F02ED2">
        <w:tc>
          <w:tcPr>
            <w:tcW w:w="3086" w:type="dxa"/>
            <w:tcBorders>
              <w:top w:val="double" w:sz="4" w:space="0" w:color="auto"/>
            </w:tcBorders>
            <w:shd w:val="clear" w:color="auto" w:fill="F7CAAC"/>
          </w:tcPr>
          <w:p w:rsidR="00F02ED2" w:rsidRDefault="00F02ED2" w:rsidP="00F02ED2">
            <w:pPr>
              <w:jc w:val="both"/>
              <w:rPr>
                <w:b/>
              </w:rPr>
            </w:pPr>
            <w:r>
              <w:rPr>
                <w:b/>
              </w:rPr>
              <w:t>Název studijního předmětu</w:t>
            </w:r>
          </w:p>
        </w:tc>
        <w:tc>
          <w:tcPr>
            <w:tcW w:w="6661" w:type="dxa"/>
            <w:gridSpan w:val="8"/>
            <w:tcBorders>
              <w:top w:val="double" w:sz="4" w:space="0" w:color="auto"/>
            </w:tcBorders>
          </w:tcPr>
          <w:p w:rsidR="00F02ED2" w:rsidRPr="006C0BA3" w:rsidRDefault="00F02ED2" w:rsidP="00F02ED2">
            <w:pPr>
              <w:jc w:val="both"/>
              <w:rPr>
                <w:b/>
              </w:rPr>
            </w:pPr>
            <w:r>
              <w:rPr>
                <w:b/>
              </w:rPr>
              <w:t>Kybernetická bezpečnost</w:t>
            </w:r>
            <w:r w:rsidRPr="006C0BA3">
              <w:rPr>
                <w:b/>
              </w:rPr>
              <w:tab/>
            </w:r>
          </w:p>
        </w:tc>
      </w:tr>
      <w:tr w:rsidR="00F02ED2" w:rsidTr="00F02ED2">
        <w:tc>
          <w:tcPr>
            <w:tcW w:w="3086" w:type="dxa"/>
            <w:shd w:val="clear" w:color="auto" w:fill="F7CAAC"/>
          </w:tcPr>
          <w:p w:rsidR="00F02ED2" w:rsidRDefault="00F02ED2" w:rsidP="00F02ED2">
            <w:pPr>
              <w:jc w:val="both"/>
              <w:rPr>
                <w:b/>
              </w:rPr>
            </w:pPr>
            <w:r>
              <w:rPr>
                <w:b/>
              </w:rPr>
              <w:t>Typ předmětu</w:t>
            </w:r>
          </w:p>
        </w:tc>
        <w:tc>
          <w:tcPr>
            <w:tcW w:w="3406" w:type="dxa"/>
            <w:gridSpan w:val="4"/>
          </w:tcPr>
          <w:p w:rsidR="00F02ED2" w:rsidRDefault="00F02ED2" w:rsidP="00F62E24">
            <w:pPr>
              <w:jc w:val="both"/>
            </w:pPr>
            <w:r>
              <w:t>povinný</w:t>
            </w:r>
            <w:del w:id="1018" w:author="Dokulil Jiří" w:date="2018-11-18T17:50:00Z">
              <w:r w:rsidDel="00F62E24">
                <w:delText xml:space="preserve"> – ZT</w:delText>
              </w:r>
            </w:del>
          </w:p>
        </w:tc>
        <w:tc>
          <w:tcPr>
            <w:tcW w:w="2695" w:type="dxa"/>
            <w:gridSpan w:val="3"/>
            <w:shd w:val="clear" w:color="auto" w:fill="F7CAAC"/>
          </w:tcPr>
          <w:p w:rsidR="00F02ED2" w:rsidRDefault="00F02ED2" w:rsidP="00F02ED2">
            <w:pPr>
              <w:jc w:val="both"/>
            </w:pPr>
            <w:r>
              <w:rPr>
                <w:b/>
              </w:rPr>
              <w:t>doporučený ročník / semestr</w:t>
            </w:r>
          </w:p>
        </w:tc>
        <w:tc>
          <w:tcPr>
            <w:tcW w:w="560" w:type="dxa"/>
          </w:tcPr>
          <w:p w:rsidR="00F02ED2" w:rsidRDefault="00F02ED2" w:rsidP="00F02ED2">
            <w:pPr>
              <w:jc w:val="both"/>
            </w:pPr>
            <w:r>
              <w:t>2/LS</w:t>
            </w:r>
          </w:p>
        </w:tc>
      </w:tr>
      <w:tr w:rsidR="00F02ED2" w:rsidTr="00F02ED2">
        <w:tc>
          <w:tcPr>
            <w:tcW w:w="3086" w:type="dxa"/>
            <w:shd w:val="clear" w:color="auto" w:fill="F7CAAC"/>
          </w:tcPr>
          <w:p w:rsidR="00F02ED2" w:rsidRDefault="00F02ED2" w:rsidP="00F02ED2">
            <w:pPr>
              <w:jc w:val="both"/>
              <w:rPr>
                <w:b/>
              </w:rPr>
            </w:pPr>
            <w:r>
              <w:rPr>
                <w:b/>
              </w:rPr>
              <w:t>Rozsah studijního předmětu</w:t>
            </w:r>
          </w:p>
        </w:tc>
        <w:tc>
          <w:tcPr>
            <w:tcW w:w="1701" w:type="dxa"/>
            <w:gridSpan w:val="2"/>
          </w:tcPr>
          <w:p w:rsidR="00F02ED2" w:rsidRDefault="00F02ED2" w:rsidP="00F02ED2">
            <w:r>
              <w:t xml:space="preserve">28p – 28c </w:t>
            </w:r>
          </w:p>
        </w:tc>
        <w:tc>
          <w:tcPr>
            <w:tcW w:w="889" w:type="dxa"/>
            <w:shd w:val="clear" w:color="auto" w:fill="F7CAAC"/>
          </w:tcPr>
          <w:p w:rsidR="00F02ED2" w:rsidRDefault="00F02ED2" w:rsidP="00F02ED2">
            <w:pPr>
              <w:jc w:val="both"/>
              <w:rPr>
                <w:b/>
              </w:rPr>
            </w:pPr>
            <w:r>
              <w:rPr>
                <w:b/>
              </w:rPr>
              <w:t xml:space="preserve">hod. </w:t>
            </w:r>
          </w:p>
        </w:tc>
        <w:tc>
          <w:tcPr>
            <w:tcW w:w="816" w:type="dxa"/>
          </w:tcPr>
          <w:p w:rsidR="00F02ED2" w:rsidRDefault="00F02ED2" w:rsidP="00F02ED2">
            <w:pPr>
              <w:jc w:val="both"/>
            </w:pPr>
            <w:r>
              <w:t>56</w:t>
            </w:r>
          </w:p>
        </w:tc>
        <w:tc>
          <w:tcPr>
            <w:tcW w:w="2156" w:type="dxa"/>
            <w:gridSpan w:val="2"/>
            <w:shd w:val="clear" w:color="auto" w:fill="F7CAAC"/>
          </w:tcPr>
          <w:p w:rsidR="00F02ED2" w:rsidRDefault="00F02ED2" w:rsidP="00F02ED2">
            <w:pPr>
              <w:jc w:val="both"/>
              <w:rPr>
                <w:b/>
              </w:rPr>
            </w:pPr>
            <w:r>
              <w:rPr>
                <w:b/>
              </w:rPr>
              <w:t>kreditů</w:t>
            </w:r>
          </w:p>
        </w:tc>
        <w:tc>
          <w:tcPr>
            <w:tcW w:w="1099" w:type="dxa"/>
            <w:gridSpan w:val="2"/>
          </w:tcPr>
          <w:p w:rsidR="00F02ED2" w:rsidRDefault="00F02ED2" w:rsidP="00F02ED2">
            <w:pPr>
              <w:jc w:val="both"/>
            </w:pPr>
            <w:r>
              <w:t>4</w:t>
            </w:r>
          </w:p>
        </w:tc>
      </w:tr>
      <w:tr w:rsidR="00F02ED2" w:rsidTr="00F02ED2">
        <w:tc>
          <w:tcPr>
            <w:tcW w:w="3086" w:type="dxa"/>
            <w:shd w:val="clear" w:color="auto" w:fill="F7CAAC"/>
          </w:tcPr>
          <w:p w:rsidR="00F02ED2" w:rsidRDefault="00F02ED2" w:rsidP="00F02ED2">
            <w:pPr>
              <w:jc w:val="both"/>
              <w:rPr>
                <w:b/>
                <w:sz w:val="22"/>
              </w:rPr>
            </w:pPr>
            <w:r>
              <w:rPr>
                <w:b/>
              </w:rPr>
              <w:t>Prerekvizity, korekvizity, ekvivalence</w:t>
            </w:r>
          </w:p>
        </w:tc>
        <w:tc>
          <w:tcPr>
            <w:tcW w:w="6661" w:type="dxa"/>
            <w:gridSpan w:val="8"/>
          </w:tcPr>
          <w:p w:rsidR="00F02ED2" w:rsidRDefault="00F02ED2" w:rsidP="00F02ED2">
            <w:pPr>
              <w:jc w:val="both"/>
            </w:pPr>
            <w:del w:id="1019" w:author="Dokulil Jiří" w:date="2018-11-18T17:51:00Z">
              <w:r w:rsidDel="00057492">
                <w:delText xml:space="preserve">Navazující na systémové a teoretické základy vysokoškolského studia </w:delText>
              </w:r>
              <w:r w:rsidRPr="004B4BAD" w:rsidDel="00057492">
                <w:delText>Ochrany obyvatelstva</w:delText>
              </w:r>
            </w:del>
          </w:p>
        </w:tc>
      </w:tr>
      <w:tr w:rsidR="00F02ED2" w:rsidTr="00F02ED2">
        <w:tc>
          <w:tcPr>
            <w:tcW w:w="3086" w:type="dxa"/>
            <w:shd w:val="clear" w:color="auto" w:fill="F7CAAC"/>
          </w:tcPr>
          <w:p w:rsidR="00F02ED2" w:rsidRDefault="00F02ED2" w:rsidP="00F02ED2">
            <w:pPr>
              <w:jc w:val="both"/>
              <w:rPr>
                <w:b/>
              </w:rPr>
            </w:pPr>
            <w:r>
              <w:rPr>
                <w:b/>
              </w:rPr>
              <w:t>Způsob ověření studijních výsledků</w:t>
            </w:r>
          </w:p>
        </w:tc>
        <w:tc>
          <w:tcPr>
            <w:tcW w:w="3406" w:type="dxa"/>
            <w:gridSpan w:val="4"/>
          </w:tcPr>
          <w:p w:rsidR="00F02ED2" w:rsidRDefault="00F02ED2" w:rsidP="00F02ED2">
            <w:pPr>
              <w:jc w:val="both"/>
            </w:pPr>
            <w:r w:rsidRPr="005A7887">
              <w:t>z</w:t>
            </w:r>
            <w:r>
              <w:t>ápočet</w:t>
            </w:r>
            <w:r w:rsidRPr="005A7887">
              <w:t>, zk</w:t>
            </w:r>
            <w:r>
              <w:t>ouška</w:t>
            </w:r>
          </w:p>
        </w:tc>
        <w:tc>
          <w:tcPr>
            <w:tcW w:w="1413" w:type="dxa"/>
            <w:shd w:val="clear" w:color="auto" w:fill="F7CAAC"/>
          </w:tcPr>
          <w:p w:rsidR="00F02ED2" w:rsidRDefault="00F02ED2" w:rsidP="00F02ED2">
            <w:pPr>
              <w:jc w:val="both"/>
              <w:rPr>
                <w:b/>
              </w:rPr>
            </w:pPr>
            <w:r>
              <w:rPr>
                <w:b/>
              </w:rPr>
              <w:t>Forma výuky</w:t>
            </w:r>
          </w:p>
        </w:tc>
        <w:tc>
          <w:tcPr>
            <w:tcW w:w="1842" w:type="dxa"/>
            <w:gridSpan w:val="3"/>
          </w:tcPr>
          <w:p w:rsidR="00F02ED2" w:rsidDel="00F62E24" w:rsidRDefault="00F62E24" w:rsidP="00F02ED2">
            <w:pPr>
              <w:jc w:val="both"/>
              <w:rPr>
                <w:del w:id="1020" w:author="Dokulil Jiří" w:date="2018-11-18T17:51:00Z"/>
              </w:rPr>
            </w:pPr>
            <w:ins w:id="1021" w:author="Dokulil Jiří" w:date="2018-11-18T17:51:00Z">
              <w:r>
                <w:t>p</w:t>
              </w:r>
            </w:ins>
            <w:del w:id="1022" w:author="Dokulil Jiří" w:date="2018-11-18T17:51:00Z">
              <w:r w:rsidDel="00F62E24">
                <w:delText>P</w:delText>
              </w:r>
            </w:del>
            <w:r w:rsidR="00F02ED2">
              <w:t>řednáška</w:t>
            </w:r>
            <w:ins w:id="1023" w:author="Dokulil Jiří" w:date="2018-11-18T17:51:00Z">
              <w:r>
                <w:t>,</w:t>
              </w:r>
            </w:ins>
          </w:p>
          <w:p w:rsidR="00F02ED2" w:rsidRDefault="00F62E24" w:rsidP="00F02ED2">
            <w:pPr>
              <w:jc w:val="both"/>
            </w:pPr>
            <w:ins w:id="1024" w:author="Dokulil Jiří" w:date="2018-11-18T17:51:00Z">
              <w:r>
                <w:t>c</w:t>
              </w:r>
            </w:ins>
            <w:del w:id="1025" w:author="Dokulil Jiří" w:date="2018-11-18T17:51:00Z">
              <w:r w:rsidDel="00F62E24">
                <w:delText>C</w:delText>
              </w:r>
            </w:del>
            <w:r w:rsidR="00F02ED2">
              <w:t>vičení</w:t>
            </w:r>
          </w:p>
        </w:tc>
      </w:tr>
      <w:tr w:rsidR="00F02ED2" w:rsidTr="00F02ED2">
        <w:tc>
          <w:tcPr>
            <w:tcW w:w="3086" w:type="dxa"/>
            <w:shd w:val="clear" w:color="auto" w:fill="F7CAAC"/>
          </w:tcPr>
          <w:p w:rsidR="00F02ED2" w:rsidRDefault="00F02ED2" w:rsidP="00F02ED2">
            <w:pPr>
              <w:jc w:val="both"/>
              <w:rPr>
                <w:b/>
              </w:rPr>
            </w:pPr>
            <w:r>
              <w:rPr>
                <w:b/>
              </w:rPr>
              <w:t>Forma způsobu ověření studijních výsledků a další požadavky na studenta</w:t>
            </w:r>
          </w:p>
        </w:tc>
        <w:tc>
          <w:tcPr>
            <w:tcW w:w="6661" w:type="dxa"/>
            <w:gridSpan w:val="8"/>
            <w:tcBorders>
              <w:bottom w:val="nil"/>
            </w:tcBorders>
          </w:tcPr>
          <w:p w:rsidR="00565065" w:rsidRDefault="009C7705" w:rsidP="00F02ED2">
            <w:pPr>
              <w:jc w:val="both"/>
            </w:pPr>
            <w:ins w:id="1026" w:author="Dokulil Jiří" w:date="2018-11-18T17:55:00Z">
              <w:r>
                <w:t xml:space="preserve">Požadavky k zápočtu - </w:t>
              </w:r>
            </w:ins>
            <w:del w:id="1027" w:author="Dokulil Jiří" w:date="2018-11-18T17:55:00Z">
              <w:r w:rsidR="00F02ED2" w:rsidRPr="003416AB" w:rsidDel="009C7705">
                <w:delText>P</w:delText>
              </w:r>
            </w:del>
            <w:ins w:id="1028" w:author="Dokulil Jiří" w:date="2018-11-18T17:55:00Z">
              <w:r>
                <w:t>p</w:t>
              </w:r>
            </w:ins>
            <w:r w:rsidR="00F02ED2" w:rsidRPr="003416AB">
              <w:t xml:space="preserve">růběžné ověřování </w:t>
            </w:r>
            <w:r w:rsidR="00F02ED2">
              <w:t xml:space="preserve">studijních výsledků </w:t>
            </w:r>
            <w:r w:rsidR="00F02ED2" w:rsidRPr="003416AB">
              <w:t>o zadaném a průběžně řešeném úkolu na každém laboratorním cvičení</w:t>
            </w:r>
            <w:del w:id="1029" w:author="Dokulil Jiří" w:date="2018-11-18T18:24:00Z">
              <w:r w:rsidR="00F02ED2" w:rsidRPr="003416AB" w:rsidDel="00565065">
                <w:delText xml:space="preserve"> (</w:delText>
              </w:r>
              <w:r w:rsidR="00F02ED2" w:rsidDel="00565065">
                <w:delText>L)</w:delText>
              </w:r>
            </w:del>
            <w:ins w:id="1030" w:author="Dokulil Jiří" w:date="2018-11-18T18:24:00Z">
              <w:r w:rsidR="00565065">
                <w:t>, dále aktivní účast na cvičeních v rozsahu minimálně 80 %</w:t>
              </w:r>
            </w:ins>
            <w:del w:id="1031" w:author="Dokulil Jiří" w:date="2018-11-18T18:24:00Z">
              <w:r w:rsidR="00F02ED2" w:rsidRPr="003416AB" w:rsidDel="00565065">
                <w:delText>.</w:delText>
              </w:r>
            </w:del>
            <w:ins w:id="1032" w:author="Dokulil Jiří" w:date="2018-11-18T18:24:00Z">
              <w:r w:rsidR="00565065">
                <w:t>.</w:t>
              </w:r>
            </w:ins>
            <w:del w:id="1033" w:author="Dokulil Jiří" w:date="2018-11-18T18:24:00Z">
              <w:r w:rsidR="00F02ED2" w:rsidDel="00565065">
                <w:delText xml:space="preserve"> </w:delText>
              </w:r>
            </w:del>
          </w:p>
          <w:p w:rsidR="00F02ED2" w:rsidRDefault="00565065" w:rsidP="00565065">
            <w:pPr>
              <w:jc w:val="both"/>
            </w:pPr>
            <w:ins w:id="1034" w:author="Dokulil Jiří" w:date="2018-11-18T18:20:00Z">
              <w:r>
                <w:t>Průběh zkoušky - z</w:t>
              </w:r>
            </w:ins>
            <w:del w:id="1035" w:author="Dokulil Jiří" w:date="2018-11-18T18:20:00Z">
              <w:r w:rsidR="00F02ED2" w:rsidRPr="002D0588" w:rsidDel="00565065">
                <w:delText>Z</w:delText>
              </w:r>
            </w:del>
            <w:r w:rsidR="00F02ED2" w:rsidRPr="002D0588">
              <w:t>ávěrečné ověření stud</w:t>
            </w:r>
            <w:r w:rsidR="00F02ED2">
              <w:t xml:space="preserve">ijních výsledků v předmětu </w:t>
            </w:r>
            <w:r w:rsidR="00F02ED2" w:rsidRPr="002D0588">
              <w:t xml:space="preserve">formou odborné rozpravy nad </w:t>
            </w:r>
            <w:del w:id="1036" w:author="Dokulil Jiří" w:date="2018-11-18T18:21:00Z">
              <w:r w:rsidR="00F02ED2" w:rsidDel="00565065">
                <w:delText xml:space="preserve">individuálně </w:delText>
              </w:r>
            </w:del>
            <w:r w:rsidR="00F02ED2" w:rsidRPr="002D0588">
              <w:t xml:space="preserve">předloženou </w:t>
            </w:r>
            <w:del w:id="1037" w:author="Dokulil Jiří" w:date="2018-11-18T18:20:00Z">
              <w:r w:rsidR="00F02ED2" w:rsidRPr="002D0588" w:rsidDel="00565065">
                <w:delText xml:space="preserve">a kvalitně zpracovanou </w:delText>
              </w:r>
              <w:r w:rsidR="00F02ED2" w:rsidDel="00565065">
                <w:delText>„</w:delText>
              </w:r>
              <w:r w:rsidR="00F02ED2" w:rsidRPr="002D0588" w:rsidDel="00565065">
                <w:delText>P</w:delText>
              </w:r>
            </w:del>
            <w:ins w:id="1038" w:author="Dokulil Jiří" w:date="2018-11-18T18:20:00Z">
              <w:r>
                <w:t>p</w:t>
              </w:r>
            </w:ins>
            <w:r w:rsidR="00F02ED2" w:rsidRPr="002D0588">
              <w:t>řípadovou studií</w:t>
            </w:r>
            <w:del w:id="1039" w:author="Dokulil Jiří" w:date="2018-11-18T18:21:00Z">
              <w:r w:rsidR="00F02ED2" w:rsidDel="00565065">
                <w:delText>“</w:delText>
              </w:r>
            </w:del>
            <w:r w:rsidR="00F02ED2" w:rsidRPr="002D0588">
              <w:t xml:space="preserve"> </w:t>
            </w:r>
            <w:del w:id="1040" w:author="Dokulil Jiří" w:date="2018-11-18T18:21:00Z">
              <w:r w:rsidR="00F02ED2" w:rsidRPr="002D0588" w:rsidDel="00565065">
                <w:delText xml:space="preserve">(souborem na počítači </w:delText>
              </w:r>
              <w:r w:rsidR="00F02ED2" w:rsidDel="00565065">
                <w:delText xml:space="preserve">zpracovaným </w:delText>
              </w:r>
              <w:r w:rsidR="00F02ED2" w:rsidRPr="002D0588" w:rsidDel="00565065">
                <w:delText xml:space="preserve">v laboratoři) </w:delText>
              </w:r>
            </w:del>
            <w:r w:rsidR="00F02ED2" w:rsidRPr="002D0588">
              <w:t xml:space="preserve">s posouzením předepsané </w:t>
            </w:r>
            <w:del w:id="1041" w:author="Dokulil Jiří" w:date="2018-11-18T18:22:00Z">
              <w:r w:rsidR="00F02ED2" w:rsidRPr="002D0588" w:rsidDel="00565065">
                <w:delText xml:space="preserve">a konzultované </w:delText>
              </w:r>
            </w:del>
            <w:r w:rsidR="00F02ED2" w:rsidRPr="002D0588">
              <w:t>formální úrovně</w:t>
            </w:r>
            <w:ins w:id="1042" w:author="Dokulil Jiří" w:date="2018-11-18T18:22:00Z">
              <w:r>
                <w:t>, dále formou</w:t>
              </w:r>
            </w:ins>
            <w:r w:rsidR="00F02ED2" w:rsidRPr="002D0588">
              <w:t xml:space="preserve"> </w:t>
            </w:r>
            <w:del w:id="1043" w:author="Dokulil Jiří" w:date="2018-11-18T18:22:00Z">
              <w:r w:rsidR="00F02ED2" w:rsidRPr="002D0588" w:rsidDel="00565065">
                <w:delText xml:space="preserve">a aktivní účasti na povinných cvičeních (zápočet) a </w:delText>
              </w:r>
            </w:del>
            <w:r w:rsidR="00F02ED2" w:rsidRPr="002D0588">
              <w:t xml:space="preserve">rozpravy </w:t>
            </w:r>
            <w:del w:id="1044" w:author="Dokulil Jiří" w:date="2018-11-18T18:22:00Z">
              <w:r w:rsidR="00F02ED2" w:rsidRPr="002D0588" w:rsidDel="00565065">
                <w:delText>vedené k odbornému řešení celé předložené Případové studii</w:delText>
              </w:r>
            </w:del>
            <w:ins w:id="1045" w:author="Dokulil Jiří" w:date="2018-11-18T18:22:00Z">
              <w:r>
                <w:t>týkající se řešení předložené případové studie</w:t>
              </w:r>
            </w:ins>
            <w:r w:rsidR="00F02ED2" w:rsidRPr="002D0588">
              <w:t xml:space="preserve"> a položen</w:t>
            </w:r>
            <w:r w:rsidR="00F02ED2">
              <w:t>ý</w:t>
            </w:r>
            <w:ins w:id="1046" w:author="Dokulil Jiří" w:date="2018-11-18T18:23:00Z">
              <w:r>
                <w:t>ch</w:t>
              </w:r>
            </w:ins>
            <w:del w:id="1047" w:author="Dokulil Jiří" w:date="2018-11-18T18:23:00Z">
              <w:r w:rsidR="00F02ED2" w:rsidDel="00565065">
                <w:delText>m</w:delText>
              </w:r>
            </w:del>
            <w:r w:rsidR="00F02ED2">
              <w:t xml:space="preserve"> otáz</w:t>
            </w:r>
            <w:ins w:id="1048" w:author="Dokulil Jiří" w:date="2018-11-18T18:23:00Z">
              <w:r>
                <w:t>e</w:t>
              </w:r>
            </w:ins>
            <w:r w:rsidR="00F02ED2">
              <w:t>k</w:t>
            </w:r>
            <w:del w:id="1049" w:author="Dokulil Jiří" w:date="2018-11-18T18:23:00Z">
              <w:r w:rsidR="00F02ED2" w:rsidDel="00565065">
                <w:delText>ám</w:delText>
              </w:r>
            </w:del>
            <w:r w:rsidR="00F02ED2">
              <w:t xml:space="preserve"> z tematických celků</w:t>
            </w:r>
            <w:r w:rsidR="00F02ED2" w:rsidRPr="002D0588">
              <w:t xml:space="preserve"> </w:t>
            </w:r>
            <w:del w:id="1050" w:author="Dokulil Jiří" w:date="2018-11-18T18:23:00Z">
              <w:r w:rsidR="00F02ED2" w:rsidRPr="002D0588" w:rsidDel="00565065">
                <w:delText>P a L (zkouška)</w:delText>
              </w:r>
            </w:del>
            <w:ins w:id="1051" w:author="Dokulil Jiří" w:date="2018-11-18T18:23:00Z">
              <w:r>
                <w:t>probraných na přednáškách a laboratorních cvičeních</w:t>
              </w:r>
            </w:ins>
            <w:r w:rsidR="00F02ED2" w:rsidRPr="002D0588">
              <w:t>.</w:t>
            </w:r>
          </w:p>
        </w:tc>
      </w:tr>
      <w:tr w:rsidR="00F02ED2" w:rsidTr="00F02ED2">
        <w:trPr>
          <w:trHeight w:val="554"/>
        </w:trPr>
        <w:tc>
          <w:tcPr>
            <w:tcW w:w="9747" w:type="dxa"/>
            <w:gridSpan w:val="9"/>
            <w:tcBorders>
              <w:top w:val="nil"/>
            </w:tcBorders>
          </w:tcPr>
          <w:p w:rsidR="00F02ED2" w:rsidRDefault="00F02ED2" w:rsidP="00F02ED2">
            <w:pPr>
              <w:jc w:val="both"/>
            </w:pPr>
          </w:p>
        </w:tc>
      </w:tr>
      <w:tr w:rsidR="00F02ED2" w:rsidTr="00F02ED2">
        <w:trPr>
          <w:trHeight w:val="197"/>
        </w:trPr>
        <w:tc>
          <w:tcPr>
            <w:tcW w:w="3086" w:type="dxa"/>
            <w:tcBorders>
              <w:top w:val="nil"/>
            </w:tcBorders>
            <w:shd w:val="clear" w:color="auto" w:fill="F7CAAC"/>
          </w:tcPr>
          <w:p w:rsidR="00F02ED2" w:rsidRDefault="00F02ED2" w:rsidP="00F02ED2">
            <w:pPr>
              <w:jc w:val="both"/>
              <w:rPr>
                <w:b/>
              </w:rPr>
            </w:pPr>
            <w:r>
              <w:rPr>
                <w:b/>
              </w:rPr>
              <w:t>Garant předmětu</w:t>
            </w:r>
          </w:p>
        </w:tc>
        <w:tc>
          <w:tcPr>
            <w:tcW w:w="6661" w:type="dxa"/>
            <w:gridSpan w:val="8"/>
            <w:tcBorders>
              <w:top w:val="nil"/>
            </w:tcBorders>
          </w:tcPr>
          <w:p w:rsidR="00F02ED2" w:rsidRDefault="00F02ED2" w:rsidP="00F02ED2">
            <w:pPr>
              <w:jc w:val="both"/>
            </w:pPr>
            <w:r w:rsidRPr="005A7887">
              <w:t>prof. Ing. Jiří Dvořák, DrSc.</w:t>
            </w:r>
          </w:p>
        </w:tc>
      </w:tr>
      <w:tr w:rsidR="00F02ED2" w:rsidTr="00F02ED2">
        <w:trPr>
          <w:trHeight w:val="243"/>
        </w:trPr>
        <w:tc>
          <w:tcPr>
            <w:tcW w:w="3086" w:type="dxa"/>
            <w:tcBorders>
              <w:top w:val="nil"/>
            </w:tcBorders>
            <w:shd w:val="clear" w:color="auto" w:fill="F7CAAC"/>
          </w:tcPr>
          <w:p w:rsidR="00F02ED2" w:rsidRDefault="00F02ED2" w:rsidP="00F02ED2">
            <w:pPr>
              <w:jc w:val="both"/>
              <w:rPr>
                <w:b/>
              </w:rPr>
            </w:pPr>
            <w:r>
              <w:rPr>
                <w:b/>
              </w:rPr>
              <w:t>Zapojení garanta do výuky předmětu</w:t>
            </w:r>
          </w:p>
        </w:tc>
        <w:tc>
          <w:tcPr>
            <w:tcW w:w="6661" w:type="dxa"/>
            <w:gridSpan w:val="8"/>
            <w:tcBorders>
              <w:top w:val="nil"/>
            </w:tcBorders>
          </w:tcPr>
          <w:p w:rsidR="00F02ED2" w:rsidRDefault="00F02ED2" w:rsidP="005D2A19">
            <w:pPr>
              <w:jc w:val="both"/>
            </w:pPr>
            <w:r>
              <w:t xml:space="preserve">Garant stanovuje koncepci předmětu, podílí se na přednáškách v rozsahu </w:t>
            </w:r>
            <w:r>
              <w:br/>
            </w:r>
            <w:del w:id="1052" w:author="PS" w:date="2018-11-24T17:46:00Z">
              <w:r w:rsidDel="005D2A19">
                <w:delText xml:space="preserve">100 </w:delText>
              </w:r>
            </w:del>
            <w:ins w:id="1053" w:author="PS" w:date="2018-11-24T17:46:00Z">
              <w:r w:rsidR="005D2A19">
                <w:t xml:space="preserve">80 </w:t>
              </w:r>
            </w:ins>
            <w:r>
              <w:t>% a dále stanovuje koncepci cvičení a dohlíží na jejich jednotné vedení.</w:t>
            </w:r>
          </w:p>
        </w:tc>
      </w:tr>
      <w:tr w:rsidR="00F02ED2" w:rsidTr="00F02ED2">
        <w:tc>
          <w:tcPr>
            <w:tcW w:w="3086" w:type="dxa"/>
            <w:shd w:val="clear" w:color="auto" w:fill="F7CAAC"/>
          </w:tcPr>
          <w:p w:rsidR="00F02ED2" w:rsidRDefault="00F02ED2" w:rsidP="00F02ED2">
            <w:pPr>
              <w:jc w:val="both"/>
              <w:rPr>
                <w:b/>
              </w:rPr>
            </w:pPr>
            <w:r>
              <w:rPr>
                <w:b/>
              </w:rPr>
              <w:t>Vyučující</w:t>
            </w:r>
          </w:p>
        </w:tc>
        <w:tc>
          <w:tcPr>
            <w:tcW w:w="6661" w:type="dxa"/>
            <w:gridSpan w:val="8"/>
            <w:tcBorders>
              <w:bottom w:val="nil"/>
            </w:tcBorders>
          </w:tcPr>
          <w:p w:rsidR="00F02ED2" w:rsidRDefault="00F02ED2" w:rsidP="00F02ED2">
            <w:pPr>
              <w:jc w:val="both"/>
            </w:pPr>
            <w:r w:rsidRPr="005A7887">
              <w:t>prof. Ing. Jiří Dvořák, DrSc.</w:t>
            </w:r>
            <w:r>
              <w:t xml:space="preserve"> </w:t>
            </w:r>
            <w:del w:id="1054" w:author="Dokulil Jiří" w:date="2018-11-18T18:25:00Z">
              <w:r w:rsidDel="00565065">
                <w:delText>– přednášky, cvičení (90 %)</w:delText>
              </w:r>
            </w:del>
            <w:ins w:id="1055" w:author="Dokulil Jiří" w:date="2018-11-18T18:25:00Z">
              <w:r w:rsidR="00565065">
                <w:t xml:space="preserve">(přednášející </w:t>
              </w:r>
            </w:ins>
            <w:ins w:id="1056" w:author="Dokulil Jiří" w:date="2018-11-18T18:26:00Z">
              <w:r w:rsidR="00565065">
                <w:t>–</w:t>
              </w:r>
            </w:ins>
            <w:ins w:id="1057" w:author="Dokulil Jiří" w:date="2018-11-18T18:25:00Z">
              <w:r w:rsidR="00565065">
                <w:t xml:space="preserve"> 80 </w:t>
              </w:r>
            </w:ins>
            <w:ins w:id="1058" w:author="Dokulil Jiří" w:date="2018-11-18T18:26:00Z">
              <w:r w:rsidR="00565065">
                <w:t>%)</w:t>
              </w:r>
            </w:ins>
          </w:p>
          <w:p w:rsidR="00565065" w:rsidRDefault="00F02ED2" w:rsidP="00565065">
            <w:pPr>
              <w:jc w:val="both"/>
              <w:rPr>
                <w:ins w:id="1059" w:author="Dokulil Jiří" w:date="2018-11-18T18:26:00Z"/>
              </w:rPr>
            </w:pPr>
            <w:r>
              <w:t xml:space="preserve">Ing. Pavel Valášek </w:t>
            </w:r>
            <w:del w:id="1060" w:author="Dokulil Jiří" w:date="2018-11-18T18:26:00Z">
              <w:r w:rsidDel="00565065">
                <w:delText>– přednášky, cvičení (90 %)</w:delText>
              </w:r>
            </w:del>
            <w:ins w:id="1061" w:author="Dokulil Jiří" w:date="2018-11-18T18:26:00Z">
              <w:r w:rsidR="00565065">
                <w:t>(přednášející</w:t>
              </w:r>
            </w:ins>
            <w:ins w:id="1062" w:author="PS" w:date="2018-11-24T17:46:00Z">
              <w:r w:rsidR="005D2A19">
                <w:t xml:space="preserve"> 10 %</w:t>
              </w:r>
            </w:ins>
            <w:ins w:id="1063" w:author="Dokulil Jiří" w:date="2018-11-18T18:26:00Z">
              <w:r w:rsidR="00565065">
                <w:t>, vede cvičení</w:t>
              </w:r>
              <w:del w:id="1064" w:author="PS" w:date="2018-11-24T17:47:00Z">
                <w:r w:rsidR="00565065" w:rsidDel="005D2A19">
                  <w:delText xml:space="preserve"> – 10 %</w:delText>
                </w:r>
              </w:del>
              <w:r w:rsidR="00565065">
                <w:t>)</w:t>
              </w:r>
            </w:ins>
          </w:p>
          <w:p w:rsidR="00F02ED2" w:rsidRDefault="00565065" w:rsidP="005D2A19">
            <w:pPr>
              <w:jc w:val="both"/>
            </w:pPr>
            <w:ins w:id="1065" w:author="Dokulil Jiří" w:date="2018-11-18T18:26:00Z">
              <w:r>
                <w:t>Ing. Petr Svoboda (přednášející</w:t>
              </w:r>
            </w:ins>
            <w:ins w:id="1066" w:author="PS" w:date="2018-11-24T17:47:00Z">
              <w:r w:rsidR="005D2A19">
                <w:t xml:space="preserve"> 10 %</w:t>
              </w:r>
            </w:ins>
            <w:ins w:id="1067" w:author="Dokulil Jiří" w:date="2018-11-18T18:26:00Z">
              <w:r>
                <w:t>, vede cvičení</w:t>
              </w:r>
              <w:del w:id="1068" w:author="PS" w:date="2018-11-24T17:47:00Z">
                <w:r w:rsidDel="005D2A19">
                  <w:delText xml:space="preserve"> – 10 %)</w:delText>
                </w:r>
              </w:del>
            </w:ins>
            <w:ins w:id="1069" w:author="PS" w:date="2018-11-24T17:47:00Z">
              <w:r w:rsidR="005D2A19">
                <w:t>)</w:t>
              </w:r>
            </w:ins>
            <w:r w:rsidR="00F02ED2">
              <w:t xml:space="preserve"> </w:t>
            </w:r>
          </w:p>
        </w:tc>
      </w:tr>
      <w:tr w:rsidR="00F02ED2" w:rsidTr="00F02ED2">
        <w:trPr>
          <w:trHeight w:val="287"/>
        </w:trPr>
        <w:tc>
          <w:tcPr>
            <w:tcW w:w="9747" w:type="dxa"/>
            <w:gridSpan w:val="9"/>
            <w:tcBorders>
              <w:top w:val="nil"/>
            </w:tcBorders>
          </w:tcPr>
          <w:p w:rsidR="00F02ED2" w:rsidRDefault="00F02ED2" w:rsidP="00F02ED2">
            <w:pPr>
              <w:jc w:val="both"/>
            </w:pPr>
          </w:p>
        </w:tc>
      </w:tr>
      <w:tr w:rsidR="00F02ED2" w:rsidTr="00F02ED2">
        <w:tc>
          <w:tcPr>
            <w:tcW w:w="3086" w:type="dxa"/>
            <w:shd w:val="clear" w:color="auto" w:fill="F7CAAC"/>
          </w:tcPr>
          <w:p w:rsidR="00F02ED2" w:rsidRDefault="00F02ED2" w:rsidP="00F02ED2">
            <w:pPr>
              <w:jc w:val="both"/>
              <w:rPr>
                <w:b/>
              </w:rPr>
            </w:pPr>
            <w:r>
              <w:rPr>
                <w:b/>
              </w:rPr>
              <w:t>Stručná anotace předmětu</w:t>
            </w:r>
          </w:p>
        </w:tc>
        <w:tc>
          <w:tcPr>
            <w:tcW w:w="6661" w:type="dxa"/>
            <w:gridSpan w:val="8"/>
            <w:tcBorders>
              <w:bottom w:val="nil"/>
            </w:tcBorders>
          </w:tcPr>
          <w:p w:rsidR="00F02ED2" w:rsidRDefault="00F02ED2" w:rsidP="00F02ED2">
            <w:pPr>
              <w:jc w:val="both"/>
            </w:pPr>
          </w:p>
        </w:tc>
      </w:tr>
      <w:tr w:rsidR="00F02ED2" w:rsidTr="00F02ED2">
        <w:trPr>
          <w:trHeight w:val="567"/>
        </w:trPr>
        <w:tc>
          <w:tcPr>
            <w:tcW w:w="9747" w:type="dxa"/>
            <w:gridSpan w:val="9"/>
            <w:tcBorders>
              <w:top w:val="nil"/>
              <w:bottom w:val="single" w:sz="12" w:space="0" w:color="auto"/>
            </w:tcBorders>
          </w:tcPr>
          <w:p w:rsidR="00F02ED2" w:rsidRDefault="00F02ED2" w:rsidP="00F02ED2">
            <w:pPr>
              <w:jc w:val="both"/>
            </w:pPr>
            <w:r>
              <w:t xml:space="preserve">Cílem předmětu je osvojení základních principů systémového a kybernetického přístupu k nově pojaté kybernetické 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w:t>
            </w:r>
            <w:del w:id="1070" w:author="Dokulil Jiří" w:date="2018-11-18T18:28:00Z">
              <w:r w:rsidDel="00C04963">
                <w:delText>k</w:delText>
              </w:r>
            </w:del>
            <w:ins w:id="1071" w:author="Dokulil Jiří" w:date="2018-11-18T18:28:00Z">
              <w:r w:rsidR="00C04963">
                <w:t>v</w:t>
              </w:r>
            </w:ins>
            <w:r>
              <w:t xml:space="preserve"> </w:t>
            </w:r>
            <w:ins w:id="1072" w:author="Dokulil Jiří" w:date="2018-11-18T18:28:00Z">
              <w:r w:rsidR="00C04963">
                <w:t xml:space="preserve">oblasti </w:t>
              </w:r>
            </w:ins>
            <w:r>
              <w:t>průmyslové, vojenské, ekonomické, logistické</w:t>
            </w:r>
            <w:ins w:id="1073" w:author="Dokulil Jiří" w:date="2018-11-18T18:29:00Z">
              <w:r w:rsidR="00C04963">
                <w:t xml:space="preserve"> či</w:t>
              </w:r>
            </w:ins>
            <w:del w:id="1074" w:author="Dokulil Jiří" w:date="2018-11-18T18:29:00Z">
              <w:r w:rsidDel="00C04963">
                <w:delText>,</w:delText>
              </w:r>
            </w:del>
            <w:r>
              <w:t xml:space="preserve"> vzdělávací</w:t>
            </w:r>
            <w:del w:id="1075" w:author="Dokulil Jiří" w:date="2018-11-18T18:30:00Z">
              <w:r w:rsidDel="00C04963">
                <w:delText xml:space="preserve"> a </w:delText>
              </w:r>
            </w:del>
            <w:ins w:id="1076" w:author="Dokulil Jiří" w:date="2018-11-18T18:29:00Z">
              <w:r w:rsidR="00C04963">
                <w:t xml:space="preserve"> </w:t>
              </w:r>
            </w:ins>
            <w:del w:id="1077" w:author="Dokulil Jiří" w:date="2018-11-18T18:30:00Z">
              <w:r w:rsidDel="00C04963">
                <w:delText>dalších vedoucích k možným důsledkům ke kybernetické kriminalitě, šikaně, terorismu apod. a samozřejmě s velkým důsledkům</w:delText>
              </w:r>
            </w:del>
            <w:ins w:id="1078" w:author="Dokulil Jiří" w:date="2018-11-18T18:30:00Z">
              <w:r w:rsidR="00C04963">
                <w:t>ve snaze zabránit</w:t>
              </w:r>
            </w:ins>
            <w:r>
              <w:t xml:space="preserve"> </w:t>
            </w:r>
            <w:del w:id="1079" w:author="Dokulil Jiří" w:date="2018-11-18T18:31:00Z">
              <w:r w:rsidDel="00C04963">
                <w:delText xml:space="preserve">lokálních informačních </w:delText>
              </w:r>
              <w:r w:rsidDel="00C04963">
                <w:br/>
                <w:delText>a kybernetických válek</w:delText>
              </w:r>
            </w:del>
            <w:ins w:id="1080" w:author="Dokulil Jiří" w:date="2018-11-18T18:31:00Z">
              <w:r w:rsidR="00C04963">
                <w:t>vzniku lokálních informačních a kybernetických válek</w:t>
              </w:r>
            </w:ins>
            <w:r>
              <w:t xml:space="preserve"> (bezpilotních a autonomních inteligentních prostředků). </w:t>
            </w:r>
          </w:p>
          <w:p w:rsidR="00F02ED2" w:rsidRDefault="00F02ED2" w:rsidP="00F02ED2">
            <w:pPr>
              <w:jc w:val="both"/>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rsidR="00F02ED2" w:rsidRDefault="00F02ED2" w:rsidP="00F02ED2">
            <w:pPr>
              <w:jc w:val="both"/>
              <w:rPr>
                <w:ins w:id="1081" w:author="Dokulil Jiří" w:date="2018-11-18T18:27:00Z"/>
              </w:rPr>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rsidR="00565065" w:rsidRDefault="00565065" w:rsidP="00F02ED2">
            <w:pPr>
              <w:jc w:val="both"/>
            </w:pPr>
          </w:p>
          <w:p w:rsidR="00F02ED2" w:rsidRPr="003B2898" w:rsidRDefault="00F02ED2" w:rsidP="00F02ED2">
            <w:pPr>
              <w:jc w:val="both"/>
              <w:rPr>
                <w:u w:val="single"/>
              </w:rPr>
            </w:pPr>
            <w:r>
              <w:rPr>
                <w:u w:val="single"/>
              </w:rPr>
              <w:t>Hlavní témata:</w:t>
            </w:r>
          </w:p>
          <w:p w:rsidR="00F02ED2" w:rsidRDefault="00F02ED2" w:rsidP="005D2A19">
            <w:pPr>
              <w:pStyle w:val="Odstavecseseznamem1"/>
              <w:numPr>
                <w:ilvl w:val="0"/>
                <w:numId w:val="22"/>
              </w:numPr>
              <w:jc w:val="both"/>
            </w:pPr>
            <w:r>
              <w:t>Vymezení bezpečnosti.</w:t>
            </w:r>
          </w:p>
          <w:p w:rsidR="00F02ED2" w:rsidRDefault="00F02ED2" w:rsidP="005D2A19">
            <w:pPr>
              <w:pStyle w:val="Odstavecseseznamem1"/>
              <w:numPr>
                <w:ilvl w:val="0"/>
                <w:numId w:val="22"/>
              </w:numPr>
              <w:jc w:val="both"/>
            </w:pPr>
            <w:r>
              <w:t>Teorie systémů.</w:t>
            </w:r>
          </w:p>
          <w:p w:rsidR="00F02ED2" w:rsidRDefault="00F02ED2" w:rsidP="005D2A19">
            <w:pPr>
              <w:pStyle w:val="Odstavecseseznamem1"/>
              <w:numPr>
                <w:ilvl w:val="0"/>
                <w:numId w:val="22"/>
              </w:numPr>
              <w:jc w:val="both"/>
            </w:pPr>
            <w:r>
              <w:t>Teorie modelů a modelování.</w:t>
            </w:r>
          </w:p>
          <w:p w:rsidR="00F02ED2" w:rsidRDefault="00F02ED2" w:rsidP="005D2A19">
            <w:pPr>
              <w:pStyle w:val="Odstavecseseznamem1"/>
              <w:numPr>
                <w:ilvl w:val="0"/>
                <w:numId w:val="22"/>
              </w:numPr>
              <w:jc w:val="both"/>
            </w:pPr>
            <w:r>
              <w:t>Kybernetika a informatika.</w:t>
            </w:r>
          </w:p>
          <w:p w:rsidR="00F02ED2" w:rsidRDefault="00F02ED2" w:rsidP="005D2A19">
            <w:pPr>
              <w:pStyle w:val="Odstavecseseznamem1"/>
              <w:numPr>
                <w:ilvl w:val="0"/>
                <w:numId w:val="22"/>
              </w:numPr>
              <w:jc w:val="both"/>
            </w:pPr>
            <w:r>
              <w:t>Informační a kybernetická bezpečnost.</w:t>
            </w:r>
          </w:p>
          <w:p w:rsidR="00F02ED2" w:rsidRDefault="00F02ED2" w:rsidP="005D2A19">
            <w:pPr>
              <w:pStyle w:val="Odstavecseseznamem1"/>
              <w:numPr>
                <w:ilvl w:val="0"/>
                <w:numId w:val="22"/>
              </w:numPr>
              <w:jc w:val="both"/>
            </w:pPr>
            <w:r>
              <w:t>Definování kybernetického prostoru.</w:t>
            </w:r>
          </w:p>
          <w:p w:rsidR="00F02ED2" w:rsidRDefault="00F02ED2" w:rsidP="005D2A19">
            <w:pPr>
              <w:pStyle w:val="Odstavecseseznamem1"/>
              <w:numPr>
                <w:ilvl w:val="0"/>
                <w:numId w:val="22"/>
              </w:numPr>
              <w:jc w:val="both"/>
            </w:pPr>
            <w:r>
              <w:t>Modelování kybernetického systému a. kybernetické bezpečnosti.</w:t>
            </w:r>
          </w:p>
          <w:p w:rsidR="00F02ED2" w:rsidRDefault="00F02ED2" w:rsidP="005D2A19">
            <w:pPr>
              <w:pStyle w:val="Odstavecseseznamem1"/>
              <w:numPr>
                <w:ilvl w:val="0"/>
                <w:numId w:val="22"/>
              </w:numPr>
              <w:jc w:val="both"/>
            </w:pPr>
            <w:r>
              <w:t>Kybernetický útok, obrana a bezpečnost.</w:t>
            </w:r>
          </w:p>
          <w:p w:rsidR="00F02ED2" w:rsidRDefault="00F02ED2" w:rsidP="005D2A19">
            <w:pPr>
              <w:pStyle w:val="Odstavecseseznamem1"/>
              <w:numPr>
                <w:ilvl w:val="0"/>
                <w:numId w:val="22"/>
              </w:numPr>
              <w:jc w:val="both"/>
            </w:pPr>
            <w:r>
              <w:t>Možnosti systémového rozpoznávání agresivního kyberprostoru.</w:t>
            </w:r>
          </w:p>
          <w:p w:rsidR="00F02ED2" w:rsidRDefault="00F02ED2" w:rsidP="005D2A19">
            <w:pPr>
              <w:pStyle w:val="Odstavecseseznamem1"/>
              <w:numPr>
                <w:ilvl w:val="0"/>
                <w:numId w:val="22"/>
              </w:numPr>
              <w:jc w:val="both"/>
            </w:pPr>
            <w:r>
              <w:t>Zdroje světa o moderním pojetí informační a kybernetické bezpečnosti.</w:t>
            </w:r>
          </w:p>
          <w:p w:rsidR="00F02ED2" w:rsidRDefault="00F02ED2" w:rsidP="005D2A19">
            <w:pPr>
              <w:pStyle w:val="Odstavecseseznamem1"/>
              <w:numPr>
                <w:ilvl w:val="0"/>
                <w:numId w:val="22"/>
              </w:numPr>
              <w:jc w:val="both"/>
            </w:pPr>
            <w:r>
              <w:t>Ochrana informačních a kybernetických systémů a možnosti modelování a simulací.</w:t>
            </w:r>
          </w:p>
          <w:p w:rsidR="00F02ED2" w:rsidRDefault="00F02ED2" w:rsidP="005D2A19">
            <w:pPr>
              <w:pStyle w:val="Odstavecseseznamem1"/>
              <w:numPr>
                <w:ilvl w:val="0"/>
                <w:numId w:val="22"/>
              </w:numPr>
              <w:jc w:val="both"/>
            </w:pPr>
            <w:r>
              <w:t>Vývoj a užití nových prostředků kybernetiky a jejich bezpečnosti.</w:t>
            </w:r>
          </w:p>
          <w:p w:rsidR="00F02ED2" w:rsidRDefault="00F02ED2" w:rsidP="005D2A19">
            <w:pPr>
              <w:pStyle w:val="Odstavecseseznamem1"/>
              <w:numPr>
                <w:ilvl w:val="0"/>
                <w:numId w:val="22"/>
              </w:numPr>
              <w:jc w:val="both"/>
            </w:pPr>
            <w:r>
              <w:lastRenderedPageBreak/>
              <w:t>Řešení projektu kybernetické bezpečnosti prostředky modelování (CAD a další).</w:t>
            </w:r>
          </w:p>
          <w:p w:rsidR="00F02ED2" w:rsidRDefault="00F02ED2" w:rsidP="005D2A19">
            <w:pPr>
              <w:pStyle w:val="Odstavecseseznamem1"/>
              <w:numPr>
                <w:ilvl w:val="0"/>
                <w:numId w:val="22"/>
              </w:numPr>
              <w:jc w:val="both"/>
            </w:pPr>
            <w:r>
              <w:t>Shrnutí látky předmětu a konzultace.</w:t>
            </w:r>
          </w:p>
        </w:tc>
      </w:tr>
      <w:tr w:rsidR="00F02ED2" w:rsidTr="00F02ED2">
        <w:trPr>
          <w:trHeight w:val="265"/>
        </w:trPr>
        <w:tc>
          <w:tcPr>
            <w:tcW w:w="3653" w:type="dxa"/>
            <w:gridSpan w:val="2"/>
            <w:tcBorders>
              <w:top w:val="nil"/>
            </w:tcBorders>
            <w:shd w:val="clear" w:color="auto" w:fill="F7CAAC"/>
          </w:tcPr>
          <w:p w:rsidR="00F02ED2" w:rsidRDefault="00F02ED2" w:rsidP="00F02ED2">
            <w:pPr>
              <w:jc w:val="both"/>
            </w:pPr>
            <w:r>
              <w:rPr>
                <w:b/>
              </w:rPr>
              <w:lastRenderedPageBreak/>
              <w:t>Studijní literatura a studijní pomůcky</w:t>
            </w:r>
          </w:p>
        </w:tc>
        <w:tc>
          <w:tcPr>
            <w:tcW w:w="6094" w:type="dxa"/>
            <w:gridSpan w:val="7"/>
            <w:tcBorders>
              <w:top w:val="nil"/>
              <w:bottom w:val="nil"/>
            </w:tcBorders>
          </w:tcPr>
          <w:p w:rsidR="00F02ED2" w:rsidRDefault="00F02ED2" w:rsidP="00F02ED2">
            <w:pPr>
              <w:jc w:val="both"/>
            </w:pPr>
          </w:p>
        </w:tc>
      </w:tr>
      <w:tr w:rsidR="00F02ED2" w:rsidTr="00F02ED2">
        <w:trPr>
          <w:trHeight w:val="1497"/>
        </w:trPr>
        <w:tc>
          <w:tcPr>
            <w:tcW w:w="9747" w:type="dxa"/>
            <w:gridSpan w:val="9"/>
            <w:tcBorders>
              <w:top w:val="nil"/>
            </w:tcBorders>
          </w:tcPr>
          <w:p w:rsidR="00F02ED2" w:rsidRPr="00842712" w:rsidRDefault="00F02ED2" w:rsidP="00F02ED2">
            <w:pPr>
              <w:jc w:val="both"/>
              <w:rPr>
                <w:b/>
              </w:rPr>
            </w:pPr>
            <w:r w:rsidRPr="00842712">
              <w:rPr>
                <w:b/>
              </w:rPr>
              <w:t>Povinná</w:t>
            </w:r>
            <w:r>
              <w:rPr>
                <w:b/>
              </w:rPr>
              <w:t xml:space="preserve"> literatura</w:t>
            </w:r>
            <w:r w:rsidRPr="00842712">
              <w:rPr>
                <w:b/>
              </w:rPr>
              <w:t>:</w:t>
            </w:r>
          </w:p>
          <w:p w:rsidR="00F02ED2" w:rsidRPr="00566287" w:rsidRDefault="00F02ED2" w:rsidP="00F02ED2">
            <w:pPr>
              <w:jc w:val="both"/>
            </w:pPr>
            <w:r w:rsidRPr="00566287">
              <w:t xml:space="preserve">ČAPEK, J. </w:t>
            </w:r>
            <w:r w:rsidRPr="006C0BA3">
              <w:rPr>
                <w:i/>
              </w:rPr>
              <w:t>Teoretické základy informatiky</w:t>
            </w:r>
            <w:del w:id="1082" w:author="Dokulil Jiří" w:date="2018-11-18T18:32:00Z">
              <w:r w:rsidRPr="006C0BA3" w:rsidDel="00C04963">
                <w:rPr>
                  <w:i/>
                </w:rPr>
                <w:delText xml:space="preserve"> </w:delText>
              </w:r>
            </w:del>
            <w:r w:rsidRPr="006C0BA3">
              <w:rPr>
                <w:i/>
              </w:rPr>
              <w:t>: distanční opora</w:t>
            </w:r>
            <w:r w:rsidRPr="00566287">
              <w:t>.  Jan Čapek, Renáta Máchová.  Vyd. 3., upr., rozš. Pardubice</w:t>
            </w:r>
            <w:del w:id="1083" w:author="Dokulil Jiří" w:date="2018-11-18T18:32:00Z">
              <w:r w:rsidRPr="00566287" w:rsidDel="00C04963">
                <w:delText xml:space="preserve"> </w:delText>
              </w:r>
            </w:del>
            <w:r w:rsidRPr="00566287">
              <w:t>: Univerzita Pardubice, 2013. 100 s.</w:t>
            </w:r>
            <w:r>
              <w:t xml:space="preserve"> </w:t>
            </w:r>
            <w:r w:rsidRPr="00566287">
              <w:t>Nad názvem: Univerzita Pardubice, Fakulta ekonomicko-správní. ISBN 978-80-7395-574-8.</w:t>
            </w:r>
          </w:p>
          <w:p w:rsidR="00F02ED2" w:rsidRPr="00566287" w:rsidRDefault="00F02ED2" w:rsidP="00F02ED2">
            <w:pPr>
              <w:jc w:val="both"/>
            </w:pPr>
            <w:r w:rsidRPr="00566287">
              <w:t xml:space="preserve">ČECH, O. </w:t>
            </w:r>
            <w:r w:rsidRPr="006C0BA3">
              <w:rPr>
                <w:i/>
              </w:rPr>
              <w:t>Nebezpečí kyberšikany : internet jako zbraň?</w:t>
            </w:r>
            <w:r w:rsidRPr="00566287">
              <w:t xml:space="preserve"> Vydání 1. České Budějovice</w:t>
            </w:r>
            <w:del w:id="1084" w:author="Dokulil Jiří" w:date="2018-11-18T18:32:00Z">
              <w:r w:rsidRPr="00566287" w:rsidDel="00C04963">
                <w:delText xml:space="preserve"> </w:delText>
              </w:r>
            </w:del>
            <w:r w:rsidRPr="00566287">
              <w:t>: Theia - krizové centrum o.p.s., 2017. 131 stran, 4 nečíslované strany obrazových příloh. ISBN 978-80-904854-4-0.</w:t>
            </w:r>
          </w:p>
          <w:p w:rsidR="00F02ED2" w:rsidRPr="00566287" w:rsidRDefault="00F02ED2" w:rsidP="00F02ED2">
            <w:pPr>
              <w:jc w:val="both"/>
            </w:pPr>
            <w:r w:rsidRPr="00566287">
              <w:t xml:space="preserve">MAISNER, Martin. </w:t>
            </w:r>
            <w:r w:rsidRPr="006C0BA3">
              <w:rPr>
                <w:i/>
              </w:rPr>
              <w:t>Zákon o kybernetické bezpečnosti: komentář.</w:t>
            </w:r>
            <w:r w:rsidRPr="00566287">
              <w:t xml:space="preserve"> Vydání první. Praha: Wolters Kluwer, 2015. xii, 219 stran. Komentáře Wolters Kluwer. ISBN 978-80-7478-817-8.</w:t>
            </w:r>
          </w:p>
          <w:p w:rsidR="00F02ED2" w:rsidRPr="00566287" w:rsidRDefault="00F02ED2" w:rsidP="00F02ED2">
            <w:pPr>
              <w:jc w:val="both"/>
            </w:pPr>
            <w:r w:rsidRPr="00566287">
              <w:t xml:space="preserve">GLENNY, Misha. </w:t>
            </w:r>
            <w:r w:rsidRPr="006C0BA3">
              <w:rPr>
                <w:i/>
              </w:rPr>
              <w:t>Temný trh: kyberzloději, kyberpolicisté a vy.</w:t>
            </w:r>
            <w:r w:rsidRPr="00566287">
              <w:t xml:space="preserve"> 1. vyd. v českém jazyce. Praha: Argo, 2013. 270 s. Zip; sv. 31. ISBN 978-80-7363-522-0.</w:t>
            </w:r>
          </w:p>
          <w:p w:rsidR="00F02ED2" w:rsidRPr="00566287" w:rsidRDefault="00F02ED2" w:rsidP="00F02ED2">
            <w:pPr>
              <w:jc w:val="both"/>
            </w:pPr>
            <w:r w:rsidRPr="00566287">
              <w:t xml:space="preserve">HEICKERÖ, Roland. </w:t>
            </w:r>
            <w:r w:rsidRPr="006C0BA3">
              <w:rPr>
                <w:i/>
              </w:rPr>
              <w:t>The dark sides of the Internet: on cyber threats and information warfare.</w:t>
            </w:r>
            <w:r w:rsidRPr="00566287">
              <w:t xml:space="preserve"> Frankfurt am Main: Peter Lang, 2013. 170 s. ISBN 978-3-631-62478-4.</w:t>
            </w:r>
          </w:p>
          <w:p w:rsidR="00F02ED2" w:rsidRPr="00566287" w:rsidRDefault="00F02ED2" w:rsidP="00F02ED2">
            <w:pPr>
              <w:jc w:val="both"/>
            </w:pPr>
            <w:r w:rsidRPr="00566287">
              <w:t xml:space="preserve">HRŮZA, Petr. </w:t>
            </w:r>
            <w:r w:rsidRPr="006C0BA3">
              <w:rPr>
                <w:i/>
              </w:rPr>
              <w:t>Kybernetická bezpečnost.</w:t>
            </w:r>
            <w:r w:rsidRPr="00566287">
              <w:t xml:space="preserve"> Vyd. 1. Brno: Univerzita obrany, 2012. 90 s. ISBN 978-80-7231-914-5.</w:t>
            </w:r>
          </w:p>
          <w:p w:rsidR="00F02ED2" w:rsidRPr="00566287" w:rsidRDefault="00F02ED2" w:rsidP="00F02ED2">
            <w:pPr>
              <w:jc w:val="both"/>
            </w:pPr>
            <w:r w:rsidRPr="00566287">
              <w:t xml:space="preserve">Hrůza, Petr a kol. </w:t>
            </w:r>
            <w:r w:rsidRPr="006C0BA3">
              <w:rPr>
                <w:i/>
              </w:rPr>
              <w:t>Kybernetická bezpečnost II.</w:t>
            </w:r>
            <w:r w:rsidRPr="00566287">
              <w:t xml:space="preserve"> Vyd. 1. Brno: Univerzita obrany, 2013. 100 s. ISBN 978-80-7231-931-2.</w:t>
            </w:r>
          </w:p>
          <w:p w:rsidR="00F02ED2" w:rsidRPr="00566287" w:rsidRDefault="00F02ED2" w:rsidP="00F02ED2">
            <w:pPr>
              <w:jc w:val="both"/>
            </w:pPr>
            <w:r w:rsidRPr="00566287">
              <w:t xml:space="preserve">SMEJKAL, V. </w:t>
            </w:r>
            <w:r w:rsidRPr="006C0BA3">
              <w:rPr>
                <w:i/>
              </w:rPr>
              <w:t>Kybernetická kriminalita.</w:t>
            </w:r>
            <w:r w:rsidRPr="00566287">
              <w:t xml:space="preserve">  Vladimír Smejkal.  Plzeň : Aleš Čeněk, 2015. 636 s.. ISBN 978-80-7380-501-2.</w:t>
            </w:r>
          </w:p>
          <w:p w:rsidR="00F02ED2" w:rsidRPr="00566287" w:rsidRDefault="00F02ED2" w:rsidP="00F02ED2">
            <w:pPr>
              <w:jc w:val="both"/>
            </w:pPr>
            <w:r w:rsidRPr="00566287">
              <w:t xml:space="preserve">Zákon č. 181/2014 Sb. </w:t>
            </w:r>
            <w:r w:rsidRPr="006C0BA3">
              <w:rPr>
                <w:i/>
              </w:rPr>
              <w:t>o kybernetické bezpečnosti a o změně souvisejících zákonů</w:t>
            </w:r>
            <w:r w:rsidRPr="00566287">
              <w:t xml:space="preserve"> (zákon o kybernetické bezpečnosti).</w:t>
            </w:r>
          </w:p>
          <w:p w:rsidR="00F02ED2" w:rsidRPr="00566287" w:rsidRDefault="00F02ED2" w:rsidP="00F02ED2">
            <w:pPr>
              <w:spacing w:before="60"/>
              <w:jc w:val="both"/>
            </w:pPr>
            <w:r w:rsidRPr="0056138F">
              <w:rPr>
                <w:b/>
                <w:bCs/>
              </w:rPr>
              <w:t>Doporučená</w:t>
            </w:r>
            <w:r>
              <w:rPr>
                <w:b/>
              </w:rPr>
              <w:t xml:space="preserve"> literatura</w:t>
            </w:r>
            <w:r w:rsidRPr="00566287">
              <w:t>:</w:t>
            </w:r>
          </w:p>
          <w:p w:rsidR="00F02ED2" w:rsidRPr="00566287" w:rsidRDefault="00F02ED2" w:rsidP="00F02ED2">
            <w:pPr>
              <w:jc w:val="both"/>
              <w:rPr>
                <w:color w:val="000000"/>
              </w:rPr>
            </w:pPr>
            <w:r w:rsidRPr="00566287">
              <w:rPr>
                <w:color w:val="000000"/>
              </w:rPr>
              <w:t>DVO</w:t>
            </w:r>
            <w:r>
              <w:rPr>
                <w:color w:val="000000"/>
              </w:rPr>
              <w:t>ŘÁK, J.; a kol.</w:t>
            </w:r>
            <w:r w:rsidRPr="00566287">
              <w:rPr>
                <w:color w:val="000000"/>
              </w:rPr>
              <w:t xml:space="preserve"> </w:t>
            </w:r>
            <w:r w:rsidRPr="006C0BA3">
              <w:rPr>
                <w:i/>
                <w:color w:val="000000"/>
              </w:rPr>
              <w:t>Kybernetická bezpečnost jako součást kyberprostoru moderní znalostní společnosti.</w:t>
            </w:r>
            <w:r w:rsidRPr="00566287">
              <w:rPr>
                <w:color w:val="000000"/>
              </w:rPr>
              <w:t xml:space="preserve"> Soudní inženýrství, 2017, č. 28, s. 59-64. ISSN: 1211-443X.</w:t>
            </w:r>
          </w:p>
          <w:p w:rsidR="00F02ED2" w:rsidRPr="00566287" w:rsidRDefault="00F02ED2" w:rsidP="00F02ED2">
            <w:pPr>
              <w:jc w:val="both"/>
            </w:pPr>
            <w:r w:rsidRPr="00566287">
              <w:t xml:space="preserve">KOHOUT, R. </w:t>
            </w:r>
            <w:r w:rsidRPr="006C0BA3">
              <w:rPr>
                <w:i/>
              </w:rPr>
              <w:t>Internetem bezpečně.</w:t>
            </w:r>
            <w:r w:rsidRPr="00566287">
              <w:t xml:space="preserve">  Roman Kohout, Sandra Kubíčková.  Vydání: první.  Karlovy Vary : Biblio Karlovy Vary, z.s., 2017. 31 stran. Grafická úprava: Sandra Kubíčková. ISBN 978-80-270-1148-3.</w:t>
            </w:r>
          </w:p>
          <w:p w:rsidR="00F02ED2" w:rsidRPr="00566287" w:rsidRDefault="00F02ED2" w:rsidP="00F02ED2">
            <w:pPr>
              <w:jc w:val="both"/>
            </w:pPr>
            <w:r w:rsidRPr="00566287">
              <w:t>DVOŘÁK, J.</w:t>
            </w:r>
            <w:r>
              <w:t>a kol.</w:t>
            </w:r>
            <w:r w:rsidRPr="00566287">
              <w:t xml:space="preserve"> </w:t>
            </w:r>
            <w:r w:rsidRPr="006C0BA3">
              <w:rPr>
                <w:i/>
              </w:rPr>
              <w:t>Modelling of Processes of Logistics in Cyberspace Security.</w:t>
            </w:r>
            <w:r w:rsidRPr="00566287">
              <w:t xml:space="preserve"> In: MATEC Web of Conferences 18</w:t>
            </w:r>
            <w:r w:rsidRPr="006C0BA3">
              <w:rPr>
                <w:vertAlign w:val="superscript"/>
              </w:rPr>
              <w:t>th</w:t>
            </w:r>
            <w:r w:rsidRPr="00566287">
              <w:t xml:space="preserve"> International Scientific Conference - LOGI 2017. ISSN 2261-236X.</w:t>
            </w:r>
          </w:p>
          <w:p w:rsidR="00F02ED2" w:rsidRPr="00566287" w:rsidRDefault="00F02ED2" w:rsidP="00F02ED2">
            <w:pPr>
              <w:jc w:val="both"/>
              <w:rPr>
                <w:color w:val="000000"/>
              </w:rPr>
            </w:pPr>
            <w:r>
              <w:rPr>
                <w:color w:val="000000"/>
              </w:rPr>
              <w:t>DVOŘÁK, J.; a kol.</w:t>
            </w:r>
            <w:r w:rsidRPr="00566287">
              <w:rPr>
                <w:color w:val="000000"/>
              </w:rPr>
              <w:t xml:space="preserve"> </w:t>
            </w:r>
            <w:r w:rsidRPr="006C0BA3">
              <w:rPr>
                <w:i/>
                <w:color w:val="000000"/>
              </w:rPr>
              <w:t>Modely systémově vymezených procesů pro kybernetickou bezpečnost</w:t>
            </w:r>
            <w:r w:rsidRPr="00566287">
              <w:rPr>
                <w:color w:val="000000"/>
              </w:rPr>
              <w:t xml:space="preserve">. Soudní inženýrství, 2016, </w:t>
            </w:r>
            <w:r>
              <w:rPr>
                <w:color w:val="000000"/>
              </w:rPr>
              <w:br/>
            </w:r>
            <w:r w:rsidRPr="00566287">
              <w:rPr>
                <w:color w:val="000000"/>
              </w:rPr>
              <w:t>č. 27, s. 199-204. ISSN: 1211-443X.</w:t>
            </w:r>
          </w:p>
          <w:p w:rsidR="00F02ED2" w:rsidRPr="00566287" w:rsidRDefault="00F02ED2" w:rsidP="00F02ED2">
            <w:pPr>
              <w:jc w:val="both"/>
            </w:pPr>
            <w:r w:rsidRPr="00566287">
              <w:t xml:space="preserve">KOŽÍŠEK, Martin. </w:t>
            </w:r>
            <w:r w:rsidRPr="006C0BA3">
              <w:rPr>
                <w:i/>
              </w:rPr>
              <w:t>Bezpečně n@ internetu : průvodce chováním ve světě online. </w:t>
            </w:r>
            <w:r w:rsidRPr="00566287">
              <w:t>První vydání.  Praha : Grada Publishing, 2016. 175 stran. ISBN 978-80-247-5595-3.</w:t>
            </w:r>
          </w:p>
          <w:p w:rsidR="00F02ED2" w:rsidRPr="00566287" w:rsidRDefault="00F02ED2" w:rsidP="00F02ED2">
            <w:pPr>
              <w:jc w:val="both"/>
            </w:pPr>
            <w:r w:rsidRPr="00566287">
              <w:t xml:space="preserve">STOWELL, L. </w:t>
            </w:r>
            <w:r w:rsidRPr="006C0BA3">
              <w:rPr>
                <w:i/>
              </w:rPr>
              <w:t>Bezpečně online.</w:t>
            </w:r>
            <w:r w:rsidRPr="00566287">
              <w:t xml:space="preserve">  Louie Stowell ; Design a ilustrace: Nancy Leschnikoff.  První české vydání.  Praha : Svojtka &amp; Co., s.r.o., 2017. 143 stran. Z angličtiny přeložila Kateřina Brouk. ISBN 978-80-256-2083-0.</w:t>
            </w:r>
          </w:p>
          <w:p w:rsidR="00F02ED2" w:rsidRDefault="00F02ED2" w:rsidP="00F02ED2">
            <w:pPr>
              <w:jc w:val="both"/>
              <w:rPr>
                <w:ins w:id="1085" w:author="Dokulil Jiří" w:date="2018-11-19T02:12:00Z"/>
              </w:rPr>
            </w:pPr>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p w:rsidR="00160C78" w:rsidRPr="00566287" w:rsidRDefault="00160C78">
            <w:pPr>
              <w:jc w:val="both"/>
            </w:pPr>
            <w:ins w:id="1086" w:author="Dokulil Jiří" w:date="2018-11-19T02:12:00Z">
              <w:r>
                <w:t>Studijní materiály – LS Moodle (vyuka.flkr.utb.cz – kurz Kybernetická bezpečnost).</w:t>
              </w:r>
            </w:ins>
          </w:p>
        </w:tc>
      </w:tr>
      <w:tr w:rsidR="00F02ED2" w:rsidTr="00F02ED2">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rsidR="00F02ED2" w:rsidRPr="00566287" w:rsidRDefault="00F02ED2" w:rsidP="00F02ED2">
            <w:pPr>
              <w:jc w:val="center"/>
            </w:pPr>
            <w:r w:rsidRPr="00566287">
              <w:t>Informace ke kombinované nebo distanční formě</w:t>
            </w:r>
          </w:p>
        </w:tc>
      </w:tr>
      <w:tr w:rsidR="00F02ED2" w:rsidTr="00F02ED2">
        <w:tc>
          <w:tcPr>
            <w:tcW w:w="4787" w:type="dxa"/>
            <w:gridSpan w:val="3"/>
            <w:tcBorders>
              <w:top w:val="single" w:sz="2" w:space="0" w:color="auto"/>
            </w:tcBorders>
            <w:shd w:val="clear" w:color="auto" w:fill="F7CAAC"/>
          </w:tcPr>
          <w:p w:rsidR="00F02ED2" w:rsidRDefault="00F02ED2" w:rsidP="00F02ED2">
            <w:pPr>
              <w:jc w:val="both"/>
            </w:pPr>
            <w:r>
              <w:rPr>
                <w:b/>
              </w:rPr>
              <w:t>Rozsah konzultací (soustředění)</w:t>
            </w:r>
          </w:p>
        </w:tc>
        <w:tc>
          <w:tcPr>
            <w:tcW w:w="889" w:type="dxa"/>
            <w:tcBorders>
              <w:top w:val="single" w:sz="2" w:space="0" w:color="auto"/>
            </w:tcBorders>
          </w:tcPr>
          <w:p w:rsidR="00F02ED2" w:rsidRDefault="00F02ED2" w:rsidP="00F02ED2">
            <w:pPr>
              <w:jc w:val="center"/>
            </w:pPr>
            <w:r>
              <w:t>16</w:t>
            </w:r>
          </w:p>
        </w:tc>
        <w:tc>
          <w:tcPr>
            <w:tcW w:w="4071" w:type="dxa"/>
            <w:gridSpan w:val="5"/>
            <w:tcBorders>
              <w:top w:val="single" w:sz="2" w:space="0" w:color="auto"/>
            </w:tcBorders>
            <w:shd w:val="clear" w:color="auto" w:fill="F7CAAC"/>
          </w:tcPr>
          <w:p w:rsidR="00F02ED2" w:rsidRDefault="00F02ED2" w:rsidP="00F02ED2">
            <w:pPr>
              <w:jc w:val="both"/>
              <w:rPr>
                <w:b/>
              </w:rPr>
            </w:pPr>
            <w:r>
              <w:rPr>
                <w:b/>
              </w:rPr>
              <w:t xml:space="preserve">hodin </w:t>
            </w:r>
          </w:p>
        </w:tc>
      </w:tr>
      <w:tr w:rsidR="00F02ED2" w:rsidTr="00F02ED2">
        <w:tc>
          <w:tcPr>
            <w:tcW w:w="9747" w:type="dxa"/>
            <w:gridSpan w:val="9"/>
            <w:shd w:val="clear" w:color="auto" w:fill="F7CAAC"/>
          </w:tcPr>
          <w:p w:rsidR="00F02ED2" w:rsidRDefault="00F02ED2" w:rsidP="00F02ED2">
            <w:pPr>
              <w:jc w:val="both"/>
              <w:rPr>
                <w:b/>
              </w:rPr>
            </w:pPr>
            <w:r>
              <w:rPr>
                <w:b/>
              </w:rPr>
              <w:t>Informace o způsobu kontaktu s</w:t>
            </w:r>
            <w:del w:id="1087" w:author="Dokulil Jiří" w:date="2018-11-17T01:44:00Z">
              <w:r w:rsidDel="00C04369">
                <w:rPr>
                  <w:b/>
                </w:rPr>
                <w:delText xml:space="preserve"> </w:delText>
              </w:r>
            </w:del>
            <w:ins w:id="1088" w:author="Dokulil Jiří" w:date="2018-11-19T02:12:00Z">
              <w:r w:rsidR="00160C78">
                <w:rPr>
                  <w:b/>
                </w:rPr>
                <w:t> </w:t>
              </w:r>
            </w:ins>
            <w:r>
              <w:rPr>
                <w:b/>
              </w:rPr>
              <w:t>vyučujícím</w:t>
            </w:r>
          </w:p>
        </w:tc>
      </w:tr>
      <w:tr w:rsidR="00F02ED2" w:rsidTr="00F02ED2">
        <w:trPr>
          <w:trHeight w:val="279"/>
        </w:trPr>
        <w:tc>
          <w:tcPr>
            <w:tcW w:w="9747" w:type="dxa"/>
            <w:gridSpan w:val="9"/>
          </w:tcPr>
          <w:p w:rsidR="00F02ED2" w:rsidDel="00C04963" w:rsidRDefault="00C04963" w:rsidP="00F02ED2">
            <w:pPr>
              <w:jc w:val="both"/>
              <w:rPr>
                <w:del w:id="1089" w:author="Dokulil Jiří" w:date="2018-11-18T18:33:00Z"/>
              </w:rPr>
            </w:pPr>
            <w:ins w:id="1090" w:author="Dokulil Jiří" w:date="2018-11-18T18:33:00Z">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ins>
            <w:del w:id="1091" w:author="Dokulil Jiří" w:date="2018-11-18T18:33:00Z">
              <w:r w:rsidR="00F02ED2" w:rsidDel="00C04963">
                <w:delTex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delText>
              </w:r>
            </w:del>
          </w:p>
          <w:p w:rsidR="00F02ED2" w:rsidRDefault="00F02ED2" w:rsidP="00F02ED2">
            <w:pPr>
              <w:jc w:val="both"/>
            </w:pPr>
            <w:del w:id="1092" w:author="Dokulil Jiří" w:date="2018-11-18T18:33:00Z">
              <w:r w:rsidDel="00C04963">
                <w:delText xml:space="preserve">Možnosti komunikace s vyučujícím: </w:delText>
              </w:r>
              <w:r w:rsidR="00BC43F5" w:rsidDel="00C04963">
                <w:fldChar w:fldCharType="begin"/>
              </w:r>
              <w:r w:rsidR="00BC43F5" w:rsidDel="00C04963">
                <w:delInstrText xml:space="preserve"> HYPERLINK "mailto:jdvorak@utb.cz" </w:delInstrText>
              </w:r>
              <w:r w:rsidR="00BC43F5" w:rsidDel="00C04963">
                <w:fldChar w:fldCharType="separate"/>
              </w:r>
              <w:r w:rsidRPr="00EB1132" w:rsidDel="00C04963">
                <w:rPr>
                  <w:rStyle w:val="Hypertextovodkaz"/>
                </w:rPr>
                <w:delText>jdvorak@utb.cz</w:delText>
              </w:r>
              <w:r w:rsidR="00BC43F5" w:rsidDel="00C04963">
                <w:rPr>
                  <w:rStyle w:val="Hypertextovodkaz"/>
                </w:rPr>
                <w:fldChar w:fldCharType="end"/>
              </w:r>
            </w:del>
          </w:p>
        </w:tc>
      </w:tr>
    </w:tbl>
    <w:p w:rsidR="00F02ED2" w:rsidRDefault="00F02ED2" w:rsidP="00F02ED2"/>
    <w:p w:rsidR="00311D7B" w:rsidDel="00160C78" w:rsidRDefault="00311D7B" w:rsidP="00311D7B">
      <w:pPr>
        <w:rPr>
          <w:del w:id="1093" w:author="Dokulil Jiří" w:date="2018-11-19T02:12:00Z"/>
        </w:rPr>
      </w:pPr>
      <w:r>
        <w:br w:type="page"/>
      </w:r>
    </w:p>
    <w:p w:rsidR="00F02ED2" w:rsidRDefault="00F02ED2"/>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D4143" w:rsidRDefault="00311D7B" w:rsidP="00F02ED2">
            <w:pPr>
              <w:jc w:val="both"/>
              <w:rPr>
                <w:b/>
              </w:rPr>
            </w:pPr>
            <w:r w:rsidRPr="00DD4143">
              <w:rPr>
                <w:b/>
              </w:rPr>
              <w:t>Makroekonomie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963" w:rsidP="00F02ED2">
            <w:pPr>
              <w:jc w:val="both"/>
            </w:pPr>
            <w:ins w:id="1094" w:author="Dokulil Jiří" w:date="2018-11-18T18:33:00Z">
              <w:r>
                <w:t>p</w:t>
              </w:r>
            </w:ins>
            <w:del w:id="1095" w:author="Dokulil Jiří" w:date="2018-11-18T18:33:00Z">
              <w:r w:rsidR="00311D7B" w:rsidDel="00C04963">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C04963" w:rsidRDefault="00311D7B" w:rsidP="00C04963">
            <w:pPr>
              <w:jc w:val="both"/>
              <w:rPr>
                <w:ins w:id="1096" w:author="Dokulil Jiří" w:date="2018-11-18T18:34:00Z"/>
              </w:rPr>
            </w:pPr>
            <w:del w:id="1097" w:author="Dokulil Jiří" w:date="2018-11-18T18:33:00Z">
              <w:r w:rsidRPr="00C66B89" w:rsidDel="00C04963">
                <w:delText>Požadavkem</w:delText>
              </w:r>
              <w:r w:rsidDel="00C04963">
                <w:delText xml:space="preserve"> </w:delText>
              </w:r>
              <w:r w:rsidRPr="00C66B89" w:rsidDel="00C04963">
                <w:delText>pro udělení</w:delText>
              </w:r>
            </w:del>
            <w:ins w:id="1098" w:author="Dokulil Jiří" w:date="2018-11-18T18:33:00Z">
              <w:r w:rsidR="00C04963">
                <w:t xml:space="preserve">Požadavky k </w:t>
              </w:r>
            </w:ins>
            <w:del w:id="1099" w:author="Dokulil Jiří" w:date="2018-11-18T18:33:00Z">
              <w:r w:rsidRPr="00C66B89" w:rsidDel="00C04963">
                <w:delText xml:space="preserve"> </w:delText>
              </w:r>
            </w:del>
            <w:r w:rsidRPr="00C66B89">
              <w:t xml:space="preserve">zápočtu </w:t>
            </w:r>
            <w:ins w:id="1100" w:author="Dokulil Jiří" w:date="2018-11-18T18:34:00Z">
              <w:r w:rsidR="00C04963">
                <w:t>-</w:t>
              </w:r>
            </w:ins>
            <w:del w:id="1101" w:author="Dokulil Jiří" w:date="2018-11-18T18:34:00Z">
              <w:r w:rsidRPr="00C66B89" w:rsidDel="00C04963">
                <w:delText>je</w:delText>
              </w:r>
            </w:del>
            <w:r w:rsidRPr="00C66B89">
              <w:t xml:space="preserve"> alespoň 60% úspěšnost v zápočtovém testu</w:t>
            </w:r>
            <w:ins w:id="1102" w:author="Dokulil Jiří" w:date="2018-11-18T18:34:00Z">
              <w:r w:rsidR="00C04963">
                <w:t>, 80% účast na seminářích.</w:t>
              </w:r>
            </w:ins>
            <w:del w:id="1103" w:author="Dokulil Jiří" w:date="2018-11-18T18:34:00Z">
              <w:r w:rsidDel="00C04963">
                <w:delText>.</w:delText>
              </w:r>
            </w:del>
          </w:p>
          <w:p w:rsidR="00311D7B" w:rsidRDefault="00C04963" w:rsidP="00C04963">
            <w:pPr>
              <w:jc w:val="both"/>
            </w:pPr>
            <w:ins w:id="1104" w:author="Dokulil Jiří" w:date="2018-11-18T18:34:00Z">
              <w:r>
                <w:t xml:space="preserve">Průběh zkoušky - </w:t>
              </w:r>
            </w:ins>
            <w:del w:id="1105" w:author="Dokulil Jiří" w:date="2018-11-18T18:34:00Z">
              <w:r w:rsidR="00311D7B" w:rsidDel="00C04963">
                <w:delText xml:space="preserve"> </w:delText>
              </w:r>
              <w:r w:rsidR="00311D7B" w:rsidRPr="00C66B89" w:rsidDel="00C04963">
                <w:delText xml:space="preserve">Zkouška </w:delText>
              </w:r>
            </w:del>
            <w:ins w:id="1106" w:author="Dokulil Jiří" w:date="2018-11-18T18:34:00Z">
              <w:r>
                <w:t>z</w:t>
              </w:r>
              <w:r w:rsidRPr="00C66B89">
                <w:t xml:space="preserve">kouška </w:t>
              </w:r>
            </w:ins>
            <w:r w:rsidR="00311D7B" w:rsidRPr="00C66B89">
              <w:t>má formu písemnou a ústní.</w:t>
            </w:r>
            <w:r w:rsidR="00311D7B">
              <w:rPr>
                <w:rFonts w:ascii="Tahoma" w:hAnsi="Tahoma" w:cs="Tahoma"/>
                <w:color w:val="000000"/>
                <w:sz w:val="17"/>
                <w:szCs w:val="17"/>
                <w:shd w:val="clear" w:color="auto" w:fill="FFFFFF"/>
              </w:rPr>
              <w:t>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Eva Hoke,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5D2A19" w:rsidP="00F02ED2">
            <w:pPr>
              <w:jc w:val="both"/>
            </w:pPr>
            <w:ins w:id="1107" w:author="PS" w:date="2018-11-24T17:48:00Z">
              <w:r>
                <w:t>Garant stanovuje koncepco předmětu a vede přednášky a semináře.</w:t>
              </w:r>
            </w:ins>
            <w:del w:id="1108" w:author="Dokulil Jiří" w:date="2018-11-18T18:35:00Z">
              <w:r w:rsidR="00311D7B" w:rsidDel="00C04963">
                <w:delText>Přednášející, vede cvičení</w:delText>
              </w:r>
            </w:del>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C04963">
            <w:pPr>
              <w:jc w:val="both"/>
            </w:pPr>
            <w:r>
              <w:t>Ing. Eva Hoke, Ph.D. (</w:t>
            </w:r>
            <w:del w:id="1109" w:author="Dokulil Jiří" w:date="2018-11-18T18:35:00Z">
              <w:r w:rsidDel="00C04963">
                <w:delText>100 % - přednášky</w:delText>
              </w:r>
            </w:del>
            <w:ins w:id="1110" w:author="Dokulil Jiří" w:date="2018-11-18T18:35:00Z">
              <w:r w:rsidR="00C04963">
                <w:t>přednášející, vede semináře – 100 %</w:t>
              </w:r>
            </w:ins>
            <w:r>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1111" w:author="Dokulil Jiří" w:date="2018-11-18T18:35:00Z"/>
              </w:rPr>
            </w:pPr>
            <w:r w:rsidRPr="008D063A">
              <w:t xml:space="preserve">Cílem </w:t>
            </w:r>
            <w:r>
              <w:t xml:space="preserve">předmětu </w:t>
            </w:r>
            <w:r w:rsidRPr="008D063A">
              <w:t>makroekonomie je seznámit studenty s celkovým pohledem na ekonomiku prostřednictvím různých agregátních veličin, jako je např.</w:t>
            </w:r>
            <w:r>
              <w:t xml:space="preserve"> </w:t>
            </w:r>
            <w:r w:rsidRPr="008D063A">
              <w:t>hrubý domácí produkt, míra inflace, nezaměstnanost</w:t>
            </w:r>
            <w:r>
              <w:t>, hospodářský růst</w:t>
            </w:r>
            <w:r w:rsidRPr="008D063A">
              <w:t xml:space="preserve"> apod.</w:t>
            </w:r>
            <w:r>
              <w:t xml:space="preserve"> Studenti si dále osvojí i znalosti týkající se hospodářské politiky jako praktické činnosti státu a též se seznámí s problematikou veřejné ekonomie, funkcí veřejného sektoru a jeho efektivností. </w:t>
            </w:r>
          </w:p>
          <w:p w:rsidR="00C04963" w:rsidRDefault="00C04963" w:rsidP="00F02ED2">
            <w:pPr>
              <w:jc w:val="both"/>
              <w:rPr>
                <w:ins w:id="1112" w:author="Dokulil Jiří" w:date="2018-11-18T18:35:00Z"/>
              </w:rPr>
            </w:pPr>
          </w:p>
          <w:p w:rsidR="00C04963" w:rsidRPr="006E5893" w:rsidRDefault="005D2A19" w:rsidP="00F02ED2">
            <w:pPr>
              <w:jc w:val="both"/>
              <w:rPr>
                <w:u w:val="single"/>
                <w:rPrChange w:id="1113" w:author="Dokulil Jiří" w:date="2018-11-19T02:12:00Z">
                  <w:rPr/>
                </w:rPrChange>
              </w:rPr>
            </w:pPr>
            <w:ins w:id="1114" w:author="PS" w:date="2018-11-24T17:48:00Z">
              <w:r>
                <w:rPr>
                  <w:u w:val="single"/>
                </w:rPr>
                <w:t>Hlavní t</w:t>
              </w:r>
            </w:ins>
            <w:ins w:id="1115" w:author="Dokulil Jiří" w:date="2018-11-18T18:35:00Z">
              <w:del w:id="1116" w:author="PS" w:date="2018-11-24T17:48:00Z">
                <w:r w:rsidR="00C04963" w:rsidRPr="006E5893" w:rsidDel="005D2A19">
                  <w:rPr>
                    <w:u w:val="single"/>
                    <w:rPrChange w:id="1117" w:author="Dokulil Jiří" w:date="2018-11-19T02:12:00Z">
                      <w:rPr/>
                    </w:rPrChange>
                  </w:rPr>
                  <w:delText>T</w:delText>
                </w:r>
              </w:del>
              <w:r w:rsidR="00C04963" w:rsidRPr="006E5893">
                <w:rPr>
                  <w:u w:val="single"/>
                  <w:rPrChange w:id="1118" w:author="Dokulil Jiří" w:date="2018-11-19T02:12:00Z">
                    <w:rPr/>
                  </w:rPrChange>
                </w:rPr>
                <w:t>émata:</w:t>
              </w:r>
            </w:ins>
          </w:p>
          <w:p w:rsidR="00311D7B" w:rsidRPr="00C66B89" w:rsidRDefault="00311D7B" w:rsidP="005D2A19">
            <w:pPr>
              <w:pStyle w:val="Odstavecseseznamem"/>
              <w:numPr>
                <w:ilvl w:val="0"/>
                <w:numId w:val="52"/>
              </w:numPr>
              <w:jc w:val="both"/>
            </w:pPr>
            <w:r w:rsidRPr="00C66B89">
              <w:t xml:space="preserve">Úvod do studia </w:t>
            </w:r>
            <w:r>
              <w:t>m</w:t>
            </w:r>
            <w:r w:rsidRPr="00C66B89">
              <w:t>akroekonomie </w:t>
            </w:r>
          </w:p>
          <w:p w:rsidR="00311D7B" w:rsidRPr="00C66B89" w:rsidRDefault="00311D7B" w:rsidP="005D2A19">
            <w:pPr>
              <w:pStyle w:val="Odstavecseseznamem"/>
              <w:numPr>
                <w:ilvl w:val="0"/>
                <w:numId w:val="52"/>
              </w:numPr>
              <w:jc w:val="both"/>
            </w:pPr>
            <w:r w:rsidRPr="00C66B89">
              <w:t>Měření makroekonomických veličin - měření produktu a důchodů </w:t>
            </w:r>
          </w:p>
          <w:p w:rsidR="00311D7B" w:rsidRPr="00C66B89" w:rsidRDefault="00311D7B" w:rsidP="005D2A19">
            <w:pPr>
              <w:pStyle w:val="Odstavecseseznamem"/>
              <w:numPr>
                <w:ilvl w:val="0"/>
                <w:numId w:val="52"/>
              </w:numPr>
              <w:jc w:val="both"/>
            </w:pPr>
            <w:r w:rsidRPr="00C66B89">
              <w:t>Peněžní agregáty a trh peněz </w:t>
            </w:r>
          </w:p>
          <w:p w:rsidR="00311D7B" w:rsidRPr="00C66B89" w:rsidRDefault="00311D7B" w:rsidP="005D2A19">
            <w:pPr>
              <w:pStyle w:val="Odstavecseseznamem"/>
              <w:numPr>
                <w:ilvl w:val="0"/>
                <w:numId w:val="52"/>
              </w:numPr>
              <w:jc w:val="both"/>
            </w:pPr>
            <w:r w:rsidRPr="00C66B89">
              <w:t>Makroekonomická rovnováha - model ADAS </w:t>
            </w:r>
          </w:p>
          <w:p w:rsidR="00311D7B" w:rsidRPr="00C66B89" w:rsidRDefault="00311D7B" w:rsidP="005D2A19">
            <w:pPr>
              <w:pStyle w:val="Odstavecseseznamem"/>
              <w:numPr>
                <w:ilvl w:val="0"/>
                <w:numId w:val="52"/>
              </w:numPr>
              <w:jc w:val="both"/>
            </w:pPr>
            <w:r w:rsidRPr="00C66B89">
              <w:t>Hospodářský cyklus a ekonomický růst </w:t>
            </w:r>
          </w:p>
          <w:p w:rsidR="00311D7B" w:rsidRPr="00C66B89" w:rsidRDefault="00311D7B" w:rsidP="005D2A19">
            <w:pPr>
              <w:pStyle w:val="Odstavecseseznamem"/>
              <w:numPr>
                <w:ilvl w:val="0"/>
                <w:numId w:val="52"/>
              </w:numPr>
              <w:jc w:val="both"/>
            </w:pPr>
            <w:r w:rsidRPr="00C66B89">
              <w:t>Inflace </w:t>
            </w:r>
            <w:r>
              <w:t>a ne</w:t>
            </w:r>
            <w:r w:rsidRPr="00C66B89">
              <w:t>zaměstnanost </w:t>
            </w:r>
          </w:p>
          <w:p w:rsidR="00311D7B" w:rsidRPr="00C66B89" w:rsidRDefault="00311D7B" w:rsidP="005D2A19">
            <w:pPr>
              <w:pStyle w:val="Odstavecseseznamem"/>
              <w:numPr>
                <w:ilvl w:val="0"/>
                <w:numId w:val="52"/>
              </w:numPr>
              <w:jc w:val="both"/>
            </w:pPr>
            <w:r w:rsidRPr="00C66B89">
              <w:t>Monetární politika </w:t>
            </w:r>
          </w:p>
          <w:p w:rsidR="00311D7B" w:rsidRPr="00C66B89" w:rsidRDefault="00311D7B" w:rsidP="005D2A19">
            <w:pPr>
              <w:pStyle w:val="Odstavecseseznamem"/>
              <w:numPr>
                <w:ilvl w:val="0"/>
                <w:numId w:val="52"/>
              </w:numPr>
              <w:jc w:val="both"/>
            </w:pPr>
            <w:r w:rsidRPr="00C66B89">
              <w:t>Fiskální politika </w:t>
            </w:r>
          </w:p>
          <w:p w:rsidR="00311D7B" w:rsidRPr="00C66B89" w:rsidRDefault="00311D7B" w:rsidP="005D2A19">
            <w:pPr>
              <w:pStyle w:val="Odstavecseseznamem"/>
              <w:numPr>
                <w:ilvl w:val="0"/>
                <w:numId w:val="52"/>
              </w:numPr>
              <w:jc w:val="both"/>
            </w:pPr>
            <w:r w:rsidRPr="00C66B89">
              <w:t>Mezinárodní obchod a vně</w:t>
            </w:r>
            <w:r>
              <w:t>jší obchodní a měnová politika</w:t>
            </w:r>
          </w:p>
          <w:p w:rsidR="00311D7B" w:rsidRDefault="00311D7B" w:rsidP="005D2A19">
            <w:pPr>
              <w:pStyle w:val="Odstavecseseznamem"/>
              <w:numPr>
                <w:ilvl w:val="0"/>
                <w:numId w:val="52"/>
              </w:numPr>
              <w:jc w:val="both"/>
            </w:pPr>
            <w:r>
              <w:t>Hospodářská politika státu</w:t>
            </w:r>
          </w:p>
          <w:p w:rsidR="00311D7B" w:rsidRDefault="00311D7B" w:rsidP="005D2A19">
            <w:pPr>
              <w:pStyle w:val="Odstavecseseznamem"/>
              <w:numPr>
                <w:ilvl w:val="0"/>
                <w:numId w:val="52"/>
              </w:numPr>
              <w:jc w:val="both"/>
            </w:pPr>
            <w:r>
              <w:t>Veřejná ekonomie, veřejný sektor a efektivnost</w:t>
            </w:r>
          </w:p>
          <w:p w:rsidR="00311D7B" w:rsidRDefault="00311D7B" w:rsidP="005D2A19">
            <w:pPr>
              <w:pStyle w:val="Odstavecseseznamem"/>
              <w:numPr>
                <w:ilvl w:val="0"/>
                <w:numId w:val="52"/>
              </w:numPr>
              <w:jc w:val="both"/>
            </w:pPr>
            <w:r>
              <w:t>Rozhodování, řízení a kontrola ve veřejném sektoru</w:t>
            </w:r>
          </w:p>
          <w:p w:rsidR="00311D7B" w:rsidRDefault="00311D7B" w:rsidP="005D2A19">
            <w:pPr>
              <w:pStyle w:val="Odstavecseseznamem"/>
              <w:numPr>
                <w:ilvl w:val="0"/>
                <w:numId w:val="52"/>
              </w:numPr>
              <w:jc w:val="both"/>
            </w:pPr>
            <w:r>
              <w:t>Veřejné finance, efektivní alokace zdrojů ve veřejném sektoru</w:t>
            </w:r>
          </w:p>
          <w:p w:rsidR="00311D7B" w:rsidRDefault="00311D7B" w:rsidP="005D2A19">
            <w:pPr>
              <w:pStyle w:val="Odstavecseseznamem"/>
              <w:numPr>
                <w:ilvl w:val="0"/>
                <w:numId w:val="52"/>
              </w:numPr>
              <w:jc w:val="both"/>
            </w:pPr>
            <w:r>
              <w:t>Veřejná volba a řízení veřejných výdajů</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pPr>
            <w:r>
              <w:t xml:space="preserve">SAMUELSON, A. Paul. 2013. </w:t>
            </w:r>
            <w:r w:rsidRPr="0090596B">
              <w:rPr>
                <w:i/>
              </w:rPr>
              <w:t>Ekonomie.</w:t>
            </w:r>
            <w:r>
              <w:t xml:space="preserve"> Praha: NS Svoboda. ISBN </w:t>
            </w:r>
            <w:r w:rsidRPr="0090596B">
              <w:t>978-80-205-0629-0</w:t>
            </w:r>
          </w:p>
          <w:p w:rsidR="00311D7B" w:rsidRDefault="00311D7B" w:rsidP="00F02ED2">
            <w:pPr>
              <w:jc w:val="both"/>
            </w:pPr>
            <w:r>
              <w:t xml:space="preserve">HOLMAN, Robert. 2013. </w:t>
            </w:r>
            <w:r w:rsidRPr="0090596B">
              <w:rPr>
                <w:i/>
              </w:rPr>
              <w:t>Makroekonomie. Sbírka řešených otázek a příkladů</w:t>
            </w:r>
            <w:r>
              <w:t xml:space="preserve">. Praha: C.H.Beck. ISBN  </w:t>
            </w:r>
            <w:r w:rsidRPr="00E314E3">
              <w:t>978-80-7400-485-8</w:t>
            </w:r>
          </w:p>
          <w:p w:rsidR="00311D7B" w:rsidRDefault="00311D7B" w:rsidP="00F02ED2">
            <w:pPr>
              <w:jc w:val="both"/>
              <w:rPr>
                <w:rFonts w:ascii="Arial" w:hAnsi="Arial" w:cs="Arial"/>
                <w:color w:val="191919"/>
                <w:sz w:val="21"/>
                <w:szCs w:val="21"/>
                <w:shd w:val="clear" w:color="auto" w:fill="FFFFFF"/>
              </w:rPr>
            </w:pPr>
            <w:r>
              <w:t xml:space="preserve">WAWROSZ, Petr. 2012. </w:t>
            </w:r>
            <w:r w:rsidRPr="0090596B">
              <w:rPr>
                <w:i/>
              </w:rPr>
              <w:t>Reálie k makroekonomii</w:t>
            </w:r>
            <w:r>
              <w:t xml:space="preserve">. Praha: Wolters Kluwer ČR, a.s. </w:t>
            </w:r>
            <w:r w:rsidRPr="00E314E3">
              <w:t>ISBN: 978-80-7357-848-0</w:t>
            </w:r>
            <w:r>
              <w:rPr>
                <w:rFonts w:ascii="Arial" w:hAnsi="Arial" w:cs="Arial"/>
                <w:color w:val="191919"/>
                <w:sz w:val="21"/>
                <w:szCs w:val="21"/>
                <w:shd w:val="clear" w:color="auto" w:fill="FFFFFF"/>
              </w:rPr>
              <w:t> </w:t>
            </w:r>
          </w:p>
          <w:p w:rsidR="00311D7B" w:rsidRDefault="00311D7B" w:rsidP="00F02ED2">
            <w:pPr>
              <w:jc w:val="both"/>
            </w:pPr>
            <w:r w:rsidRPr="0090596B">
              <w:t xml:space="preserve">JUREČKA, Václav a kol. 2013. </w:t>
            </w:r>
            <w:r w:rsidRPr="0090596B">
              <w:rPr>
                <w:i/>
              </w:rPr>
              <w:t>Makroekonomie</w:t>
            </w:r>
            <w:r w:rsidRPr="0090596B">
              <w:t>. Praha: Grada Publishing. ISBN 978-80-247-4386-8</w:t>
            </w:r>
          </w:p>
          <w:p w:rsidR="00311D7B" w:rsidRDefault="00311D7B" w:rsidP="00F02ED2">
            <w:pPr>
              <w:jc w:val="both"/>
            </w:pPr>
            <w:r>
              <w:t xml:space="preserve">ROJÍČEK, Marek, SPĚVÁČEK, Vojtěch, VEJMĚLEK, Jan a kol. 2016. </w:t>
            </w:r>
            <w:r w:rsidRPr="00A1021D">
              <w:rPr>
                <w:i/>
              </w:rPr>
              <w:t>Makroekonomická analýza. Teorie a praxe</w:t>
            </w:r>
            <w:r>
              <w:t xml:space="preserve">. Praha: Grada Publishing. ISBN </w:t>
            </w:r>
            <w:r w:rsidRPr="00A1021D">
              <w:t>978-80-247-5858-9</w:t>
            </w:r>
          </w:p>
          <w:p w:rsidR="00311D7B" w:rsidRDefault="00311D7B" w:rsidP="00F02ED2">
            <w:pPr>
              <w:jc w:val="both"/>
              <w:rPr>
                <w:ins w:id="1119" w:author="Dokulil Jiří" w:date="2018-11-19T02:13:00Z"/>
              </w:rPr>
            </w:pPr>
            <w:r>
              <w:t xml:space="preserve">HEJDUKOVÁ, P. 2015. </w:t>
            </w:r>
            <w:r w:rsidRPr="00090FBF">
              <w:rPr>
                <w:i/>
              </w:rPr>
              <w:t>Veřejné finance – Sbírka příkladů a případových studií</w:t>
            </w:r>
            <w:r>
              <w:t xml:space="preserve">. Praha: C.H.Beck. ISBN  </w:t>
            </w:r>
            <w:r w:rsidRPr="00090FBF">
              <w:t>978-80-7400-299-1</w:t>
            </w:r>
          </w:p>
          <w:p w:rsidR="006E5893" w:rsidRDefault="006E5893">
            <w:pPr>
              <w:jc w:val="both"/>
            </w:pPr>
            <w:ins w:id="1120" w:author="Dokulil Jiří" w:date="2018-11-19T02:13:00Z">
              <w:r w:rsidRPr="006E5893">
                <w:t xml:space="preserve">Studijní materiály – LS Moodle (vyuka.flkr.utb.cz – kurz </w:t>
              </w:r>
              <w:r>
                <w:t>Makroekonomie</w:t>
              </w:r>
              <w:r w:rsidRPr="006E5893">
                <w:t>).</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del w:id="1121" w:author="Dokulil Jiří" w:date="2018-11-18T18:36:00Z">
              <w:r w:rsidDel="00C04963">
                <w:delText>20</w:delText>
              </w:r>
            </w:del>
            <w:ins w:id="1122" w:author="Dokulil Jiří" w:date="2018-11-18T18:36:00Z">
              <w:r w:rsidR="00C04963">
                <w:t>16</w:t>
              </w:r>
            </w:ins>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123" w:author="Dokulil Jiří" w:date="2018-11-17T01:44:00Z">
              <w:r w:rsidDel="00C04369">
                <w:rPr>
                  <w:b/>
                </w:rPr>
                <w:delText> </w:delText>
              </w:r>
            </w:del>
            <w:ins w:id="1124" w:author="Dokulil Jiří" w:date="2018-11-19T02:13: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963" w:rsidP="00F02ED2">
            <w:pPr>
              <w:jc w:val="both"/>
            </w:pPr>
            <w:ins w:id="1125" w:author="Dokulil Jiří" w:date="2018-11-18T18:36:00Z">
              <w:r>
                <w:t>p</w:t>
              </w:r>
            </w:ins>
            <w:del w:id="1126" w:author="Dokulil Jiří" w:date="2018-11-18T18:36:00Z">
              <w:r w:rsidR="00311D7B" w:rsidDel="00C04963">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433CAE"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E395E" w:rsidRDefault="00311D7B" w:rsidP="003E395E">
            <w:pPr>
              <w:jc w:val="both"/>
              <w:rPr>
                <w:ins w:id="1127" w:author="Dokulil Jiří" w:date="2018-11-18T19:20:00Z"/>
              </w:rPr>
            </w:pPr>
            <w:del w:id="1128" w:author="Dokulil Jiří" w:date="2018-11-18T19:20:00Z">
              <w:r w:rsidRPr="0044539B" w:rsidDel="003E395E">
                <w:delText>Požadavkem pro udělení zápočtu je</w:delText>
              </w:r>
            </w:del>
            <w:ins w:id="1129" w:author="Dokulil Jiří" w:date="2018-11-18T19:20:00Z">
              <w:r w:rsidR="003E395E">
                <w:t>Požadavky k zápočtu -</w:t>
              </w:r>
            </w:ins>
            <w:r w:rsidRPr="0044539B">
              <w:t xml:space="preserve"> aktivní účast na </w:t>
            </w:r>
            <w:del w:id="1130" w:author="Dokulil Jiří" w:date="2018-11-18T19:20:00Z">
              <w:r w:rsidDel="003E395E">
                <w:delText>cvičeních</w:delText>
              </w:r>
              <w:r w:rsidRPr="0044539B" w:rsidDel="003E395E">
                <w:delText xml:space="preserve"> </w:delText>
              </w:r>
            </w:del>
            <w:ins w:id="1131" w:author="Dokulil Jiří" w:date="2018-11-18T19:20:00Z">
              <w:r w:rsidR="003E395E">
                <w:t>seminářích</w:t>
              </w:r>
              <w:r w:rsidR="003E395E" w:rsidRPr="0044539B">
                <w:t xml:space="preserve"> </w:t>
              </w:r>
            </w:ins>
            <w:r w:rsidRPr="0044539B">
              <w:t xml:space="preserve">(min. 80%), průběžné plnění zadaných úkolů </w:t>
            </w:r>
            <w:del w:id="1132" w:author="Dokulil Jiří" w:date="2018-11-18T19:20:00Z">
              <w:r w:rsidRPr="0044539B" w:rsidDel="003E395E">
                <w:delText xml:space="preserve">do </w:delText>
              </w:r>
              <w:r w:rsidDel="003E395E">
                <w:delText xml:space="preserve">cvičení </w:delText>
              </w:r>
            </w:del>
            <w:r w:rsidRPr="0044539B">
              <w:t>a úspěšné absolvování písemného zápočtového testu (min. 60%).</w:t>
            </w:r>
          </w:p>
          <w:p w:rsidR="00311D7B" w:rsidRPr="00433CAE" w:rsidRDefault="003E395E" w:rsidP="003E395E">
            <w:pPr>
              <w:jc w:val="both"/>
            </w:pPr>
            <w:ins w:id="1133" w:author="Dokulil Jiří" w:date="2018-11-18T19:20:00Z">
              <w:r>
                <w:t xml:space="preserve">Průběh zkoušky - </w:t>
              </w:r>
            </w:ins>
            <w:del w:id="1134" w:author="Dokulil Jiří" w:date="2018-11-18T19:20:00Z">
              <w:r w:rsidR="00311D7B" w:rsidDel="003E395E">
                <w:rPr>
                  <w:rFonts w:ascii="Tahoma" w:hAnsi="Tahoma" w:cs="Tahoma"/>
                  <w:color w:val="000000"/>
                  <w:sz w:val="17"/>
                  <w:szCs w:val="17"/>
                  <w:shd w:val="clear" w:color="auto" w:fill="FFFFFF"/>
                </w:rPr>
                <w:delText> </w:delText>
              </w:r>
            </w:del>
            <w:ins w:id="1135" w:author="Dokulil Jiří" w:date="2018-11-18T19:21:00Z">
              <w:r>
                <w:t>p</w:t>
              </w:r>
            </w:ins>
            <w:del w:id="1136" w:author="Dokulil Jiří" w:date="2018-11-18T19:21:00Z">
              <w:r w:rsidR="00311D7B" w:rsidRPr="0044539B" w:rsidDel="003E395E">
                <w:delText>P</w:delText>
              </w:r>
            </w:del>
            <w:r w:rsidR="00311D7B" w:rsidRPr="0044539B">
              <w:t xml:space="preserve">ožadavkem pro </w:t>
            </w:r>
            <w:r w:rsidR="00311D7B">
              <w:t xml:space="preserve">absolvování zkoušky je </w:t>
            </w:r>
            <w:r w:rsidR="00311D7B" w:rsidRPr="0044539B">
              <w:t>úspěšné</w:t>
            </w:r>
            <w:r w:rsidR="00311D7B">
              <w:t xml:space="preserve"> napsání zkouškového testu (min. 5</w:t>
            </w:r>
            <w:r w:rsidR="00311D7B" w:rsidRPr="0044539B">
              <w:t>0%)</w:t>
            </w:r>
            <w:r w:rsidR="00311D7B">
              <w:t xml:space="preserve"> a následné úspěšné absolvování ústní části zkoušky.</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5D2A19">
            <w:pPr>
              <w:jc w:val="both"/>
            </w:pPr>
            <w:r>
              <w:t xml:space="preserve">Garant stanovuje koncepci předmětu, podílí se na přednáškách v rozsahu 50 % a dále stanovuje koncepci </w:t>
            </w:r>
            <w:del w:id="1137" w:author="PS" w:date="2018-11-24T17:49:00Z">
              <w:r w:rsidDel="005D2A19">
                <w:delText xml:space="preserve">cvičení </w:delText>
              </w:r>
            </w:del>
            <w:ins w:id="1138" w:author="PS" w:date="2018-11-24T17:49:00Z">
              <w:r w:rsidR="005D2A19">
                <w:t xml:space="preserve">seminářů, vede je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r w:rsidRPr="00AF186E">
              <w:t xml:space="preserve">Ing. Pavel Taraba, Ph.D. </w:t>
            </w:r>
            <w:r>
              <w:t>(</w:t>
            </w:r>
            <w:del w:id="1139" w:author="Dokulil Jiří" w:date="2018-11-18T19:21:00Z">
              <w:r w:rsidDel="003E395E">
                <w:delText xml:space="preserve">přednášky </w:delText>
              </w:r>
            </w:del>
            <w:ins w:id="1140" w:author="Dokulil Jiří" w:date="2018-11-18T19:21:00Z">
              <w:r w:rsidR="003E395E">
                <w:t xml:space="preserve">přednášející, vede semináře </w:t>
              </w:r>
            </w:ins>
            <w:r>
              <w:t xml:space="preserve">- 50 </w:t>
            </w:r>
            <w:r w:rsidRPr="00AF186E">
              <w:t>%)</w:t>
            </w:r>
            <w:r w:rsidRPr="0052049E">
              <w:t xml:space="preserve"> </w:t>
            </w:r>
          </w:p>
          <w:p w:rsidR="00311D7B" w:rsidRDefault="00311D7B" w:rsidP="00F02ED2">
            <w:r w:rsidRPr="0052049E">
              <w:t xml:space="preserve">Mgr. Marek Tomaštík, Ph.D. </w:t>
            </w:r>
            <w:r>
              <w:t>(</w:t>
            </w:r>
            <w:del w:id="1141" w:author="Dokulil Jiří" w:date="2018-11-18T19:21:00Z">
              <w:r w:rsidDel="003E395E">
                <w:delText xml:space="preserve">přednášky </w:delText>
              </w:r>
            </w:del>
            <w:ins w:id="1142" w:author="Dokulil Jiří" w:date="2018-11-18T19:21:00Z">
              <w:r w:rsidR="003E395E">
                <w:t xml:space="preserve">přednášející, vede semináře </w:t>
              </w:r>
            </w:ins>
            <w:r>
              <w:t>- 40</w:t>
            </w:r>
            <w:r w:rsidRPr="0052049E">
              <w:t xml:space="preserve"> %)</w:t>
            </w:r>
          </w:p>
          <w:p w:rsidR="00311D7B" w:rsidRDefault="00311D7B" w:rsidP="003E395E">
            <w:r>
              <w:t>Ing. René Skrášek (</w:t>
            </w:r>
            <w:del w:id="1143" w:author="Dokulil Jiří" w:date="2018-11-18T19:22:00Z">
              <w:r w:rsidDel="003E395E">
                <w:delText xml:space="preserve">přednášky </w:delText>
              </w:r>
            </w:del>
            <w:ins w:id="1144" w:author="Dokulil Jiří" w:date="2018-11-18T19:22:00Z">
              <w:r w:rsidR="003E395E">
                <w:t xml:space="preserve">přednášející </w:t>
              </w:r>
            </w:ins>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A05C3" w:rsidTr="00F02ED2">
        <w:trPr>
          <w:trHeight w:val="3938"/>
        </w:trPr>
        <w:tc>
          <w:tcPr>
            <w:tcW w:w="9855" w:type="dxa"/>
            <w:gridSpan w:val="8"/>
            <w:tcBorders>
              <w:top w:val="nil"/>
              <w:bottom w:val="single" w:sz="12" w:space="0" w:color="auto"/>
            </w:tcBorders>
          </w:tcPr>
          <w:p w:rsidR="00311D7B" w:rsidRDefault="00311D7B" w:rsidP="00F02ED2">
            <w:pPr>
              <w:jc w:val="both"/>
              <w:rPr>
                <w:ins w:id="1145" w:author="Dokulil Jiří" w:date="2018-11-18T19:25:00Z"/>
              </w:rPr>
            </w:pPr>
            <w:r w:rsidRPr="00E95CEF">
              <w:t xml:space="preserve">Předmět vychází ze základních okruhů současné teorie a praxe managementu. Cílem předmětu je uvedení studentů do problematiky managementu organizací. V úvodu předmětu budou představeny základní východiska teorie managementu včetně představení nových trendů v této oblasti. Studenti získají znalosti </w:t>
            </w:r>
            <w:r>
              <w:t xml:space="preserve">o </w:t>
            </w:r>
            <w:r w:rsidRPr="00E95CEF">
              <w:t>základních manažerských funkcí</w:t>
            </w:r>
            <w:ins w:id="1146" w:author="Dokulil Jiří" w:date="2018-11-18T19:25:00Z">
              <w:r w:rsidR="002A6625">
                <w:t>ch</w:t>
              </w:r>
            </w:ins>
            <w:r w:rsidRPr="00E95CEF">
              <w:t xml:space="preserve"> (plánování, organizování, vedení a kontrola</w:t>
            </w:r>
            <w:r>
              <w:t>) a o manažerských přístupech</w:t>
            </w:r>
            <w:r w:rsidRPr="00E95CEF">
              <w:t xml:space="preserve"> a technik</w:t>
            </w:r>
            <w:r>
              <w:t>ách</w:t>
            </w:r>
            <w:r w:rsidRPr="00E95CEF">
              <w:t xml:space="preserve">, které budou schopni implementovat v různých typech organizací. Zvláštní pozornost bude věnovaná </w:t>
            </w:r>
            <w:r>
              <w:t xml:space="preserve">krizovému managementu, </w:t>
            </w:r>
            <w:r w:rsidRPr="00E95CEF">
              <w:t>strate</w:t>
            </w:r>
            <w:r>
              <w:t xml:space="preserve">gickému managementu, znalostnímu </w:t>
            </w:r>
            <w:r w:rsidRPr="00E95CEF">
              <w:t>m</w:t>
            </w:r>
            <w:r>
              <w:t>anagementu a problematice správě</w:t>
            </w:r>
            <w:r w:rsidRPr="00E95CEF">
              <w:t xml:space="preserve"> a řízení organizací – Corporate Governance. </w:t>
            </w:r>
          </w:p>
          <w:p w:rsidR="002A6625" w:rsidRDefault="002A6625" w:rsidP="00F02ED2">
            <w:pPr>
              <w:jc w:val="both"/>
            </w:pPr>
          </w:p>
          <w:p w:rsidR="00311D7B" w:rsidRPr="0030497E" w:rsidRDefault="00311D7B" w:rsidP="00F02ED2">
            <w:pPr>
              <w:jc w:val="both"/>
              <w:rPr>
                <w:u w:val="single"/>
              </w:rPr>
            </w:pPr>
            <w:r w:rsidRPr="0030497E">
              <w:rPr>
                <w:u w:val="single"/>
              </w:rPr>
              <w:t>Hlavní témata:</w:t>
            </w:r>
          </w:p>
          <w:p w:rsidR="00311D7B" w:rsidRPr="00E95CEF" w:rsidRDefault="00311D7B" w:rsidP="005D2A19">
            <w:pPr>
              <w:numPr>
                <w:ilvl w:val="0"/>
                <w:numId w:val="18"/>
              </w:numPr>
            </w:pPr>
            <w:r w:rsidRPr="00E95CEF">
              <w:t>Úvod do managementu</w:t>
            </w:r>
            <w:r>
              <w:t>.</w:t>
            </w:r>
            <w:r w:rsidRPr="00E95CEF">
              <w:t> </w:t>
            </w:r>
          </w:p>
          <w:p w:rsidR="00311D7B" w:rsidRDefault="00311D7B" w:rsidP="005D2A19">
            <w:pPr>
              <w:numPr>
                <w:ilvl w:val="0"/>
                <w:numId w:val="18"/>
              </w:numPr>
            </w:pPr>
            <w:r w:rsidRPr="00E95CEF">
              <w:t>Historie managementu</w:t>
            </w:r>
            <w:r>
              <w:t>.</w:t>
            </w:r>
            <w:r w:rsidRPr="00E95CEF">
              <w:t> </w:t>
            </w:r>
          </w:p>
          <w:p w:rsidR="00311D7B" w:rsidRPr="00E95CEF" w:rsidRDefault="00311D7B" w:rsidP="005D2A19">
            <w:pPr>
              <w:numPr>
                <w:ilvl w:val="0"/>
                <w:numId w:val="18"/>
              </w:numPr>
            </w:pPr>
            <w:r w:rsidRPr="00E95CEF">
              <w:t>Nové trendy v</w:t>
            </w:r>
            <w:r>
              <w:t> </w:t>
            </w:r>
            <w:r w:rsidRPr="00E95CEF">
              <w:t>managementu</w:t>
            </w:r>
            <w:r>
              <w:t>.</w:t>
            </w:r>
            <w:r w:rsidRPr="00E95CEF">
              <w:t> </w:t>
            </w:r>
          </w:p>
          <w:p w:rsidR="00311D7B" w:rsidRPr="00E95CEF" w:rsidRDefault="00311D7B" w:rsidP="005D2A19">
            <w:pPr>
              <w:numPr>
                <w:ilvl w:val="0"/>
                <w:numId w:val="18"/>
              </w:numPr>
            </w:pPr>
            <w:r w:rsidRPr="00E95CEF">
              <w:t>Plánování, metody a techniky plánování</w:t>
            </w:r>
            <w:r>
              <w:t xml:space="preserve">. </w:t>
            </w:r>
            <w:r w:rsidRPr="00E95CEF">
              <w:t>Strategický management</w:t>
            </w:r>
            <w:r>
              <w:t>.</w:t>
            </w:r>
          </w:p>
          <w:p w:rsidR="00311D7B" w:rsidRPr="00E95CEF" w:rsidRDefault="00311D7B" w:rsidP="005D2A19">
            <w:pPr>
              <w:numPr>
                <w:ilvl w:val="0"/>
                <w:numId w:val="18"/>
              </w:numPr>
            </w:pPr>
            <w:r w:rsidRPr="00E95CEF">
              <w:t>Organizování, manažerské metody tvorby organizační struktury.</w:t>
            </w:r>
          </w:p>
          <w:p w:rsidR="00311D7B" w:rsidRPr="00E95CEF" w:rsidRDefault="00311D7B" w:rsidP="005D2A19">
            <w:pPr>
              <w:numPr>
                <w:ilvl w:val="0"/>
                <w:numId w:val="18"/>
              </w:numPr>
            </w:pPr>
            <w:r w:rsidRPr="00E95CEF">
              <w:t>Vedení, metody a techniky vedení</w:t>
            </w:r>
            <w:r>
              <w:t>.</w:t>
            </w:r>
          </w:p>
          <w:p w:rsidR="00311D7B" w:rsidRPr="00E95CEF" w:rsidRDefault="00311D7B" w:rsidP="005D2A19">
            <w:pPr>
              <w:numPr>
                <w:ilvl w:val="0"/>
                <w:numId w:val="18"/>
              </w:numPr>
            </w:pPr>
            <w:r w:rsidRPr="00E95CEF">
              <w:t>Kontrola, kontrolní systém organizace</w:t>
            </w:r>
            <w:r>
              <w:t>.</w:t>
            </w:r>
          </w:p>
          <w:p w:rsidR="00311D7B" w:rsidRPr="00E95CEF" w:rsidRDefault="00311D7B" w:rsidP="005D2A19">
            <w:pPr>
              <w:numPr>
                <w:ilvl w:val="0"/>
                <w:numId w:val="18"/>
              </w:numPr>
            </w:pPr>
            <w:r w:rsidRPr="00E95CEF">
              <w:t>Rozhodování</w:t>
            </w:r>
            <w:r>
              <w:t>.</w:t>
            </w:r>
          </w:p>
          <w:p w:rsidR="00311D7B" w:rsidRDefault="00311D7B" w:rsidP="005D2A19">
            <w:pPr>
              <w:numPr>
                <w:ilvl w:val="0"/>
                <w:numId w:val="18"/>
              </w:numPr>
            </w:pPr>
            <w:r w:rsidRPr="00E95CEF">
              <w:t>Komunikace</w:t>
            </w:r>
            <w:r>
              <w:t>. Time management. S</w:t>
            </w:r>
            <w:r w:rsidRPr="003E0DA4">
              <w:t>elf management</w:t>
            </w:r>
            <w:r>
              <w:t>.</w:t>
            </w:r>
          </w:p>
          <w:p w:rsidR="00311D7B" w:rsidRDefault="00311D7B" w:rsidP="005D2A19">
            <w:pPr>
              <w:numPr>
                <w:ilvl w:val="0"/>
                <w:numId w:val="18"/>
              </w:numPr>
            </w:pPr>
            <w:r w:rsidRPr="003E0DA4">
              <w:t>Řízení lidských zdrojů</w:t>
            </w:r>
          </w:p>
          <w:p w:rsidR="00311D7B" w:rsidRPr="00E95CEF" w:rsidRDefault="00311D7B" w:rsidP="005D2A19">
            <w:pPr>
              <w:numPr>
                <w:ilvl w:val="0"/>
                <w:numId w:val="18"/>
              </w:numPr>
            </w:pPr>
            <w:r>
              <w:t>Informační management.</w:t>
            </w:r>
            <w:r w:rsidRPr="003E0DA4">
              <w:t xml:space="preserve"> </w:t>
            </w:r>
            <w:r>
              <w:t>Znalostní management.</w:t>
            </w:r>
          </w:p>
          <w:p w:rsidR="00311D7B" w:rsidRDefault="00311D7B" w:rsidP="005D2A19">
            <w:pPr>
              <w:numPr>
                <w:ilvl w:val="0"/>
                <w:numId w:val="18"/>
              </w:numPr>
            </w:pPr>
            <w:r w:rsidRPr="00E95CEF">
              <w:t>Management kvality</w:t>
            </w:r>
            <w:r>
              <w:t>.</w:t>
            </w:r>
          </w:p>
          <w:p w:rsidR="00311D7B" w:rsidRPr="00E95CEF" w:rsidRDefault="00311D7B" w:rsidP="005D2A19">
            <w:pPr>
              <w:numPr>
                <w:ilvl w:val="0"/>
                <w:numId w:val="18"/>
              </w:numPr>
            </w:pPr>
            <w:r>
              <w:t>Krizový management.</w:t>
            </w:r>
          </w:p>
          <w:p w:rsidR="00311D7B" w:rsidRPr="00E95CEF" w:rsidRDefault="00311D7B" w:rsidP="005D2A19">
            <w:pPr>
              <w:numPr>
                <w:ilvl w:val="0"/>
                <w:numId w:val="18"/>
              </w:numPr>
            </w:pPr>
            <w:r w:rsidRPr="00E95CEF">
              <w:t>Správa a řízení organizací – Corporate Governance</w:t>
            </w:r>
            <w:r>
              <w:t>.</w:t>
            </w:r>
          </w:p>
          <w:p w:rsidR="00311D7B" w:rsidRPr="00FA05C3" w:rsidRDefault="00311D7B" w:rsidP="00F02ED2">
            <w:pPr>
              <w:ind w:left="360"/>
              <w:rPr>
                <w:rFonts w:ascii="Tahoma" w:hAnsi="Tahoma" w:cs="Tahoma"/>
                <w:color w:val="000000"/>
                <w:sz w:val="17"/>
                <w:szCs w:val="17"/>
                <w:shd w:val="clear" w:color="auto" w:fill="FFFFFF"/>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RPr="006E66B6" w:rsidTr="00F02ED2">
        <w:trPr>
          <w:trHeight w:val="1497"/>
        </w:trPr>
        <w:tc>
          <w:tcPr>
            <w:tcW w:w="9855" w:type="dxa"/>
            <w:gridSpan w:val="8"/>
            <w:tcBorders>
              <w:top w:val="nil"/>
            </w:tcBorders>
          </w:tcPr>
          <w:p w:rsidR="00311D7B" w:rsidRPr="00567B91" w:rsidRDefault="00311D7B" w:rsidP="00F02ED2">
            <w:pPr>
              <w:rPr>
                <w:b/>
                <w:color w:val="000000"/>
              </w:rPr>
            </w:pPr>
            <w:r w:rsidRPr="00567B91">
              <w:rPr>
                <w:b/>
                <w:color w:val="000000"/>
              </w:rPr>
              <w:lastRenderedPageBreak/>
              <w:t>Povinná literatura:</w:t>
            </w:r>
          </w:p>
          <w:p w:rsidR="00311D7B" w:rsidRDefault="00311D7B" w:rsidP="00F02ED2">
            <w:r w:rsidRPr="00030059">
              <w:t>CIMBÁLNÍKOVÁ, Lenka, Jana BILÍKOVÁ a Pavel TARABA.</w:t>
            </w:r>
            <w:r w:rsidRPr="00CD4C26">
              <w:t> </w:t>
            </w:r>
            <w:r w:rsidRPr="00030059">
              <w:rPr>
                <w:i/>
              </w:rPr>
              <w:t>Databáze manažerských metod a technik.</w:t>
            </w:r>
            <w:r>
              <w:t xml:space="preserve"> </w:t>
            </w:r>
            <w:r w:rsidRPr="00030059">
              <w:t>Ostrava: Pro Fakultu logistiky a krizového řízení Univerzity Tomáše Bati ve Zlíně vydal Repronis, 2013, 263 s. ISBN 978-80-7329-380-2.</w:t>
            </w:r>
          </w:p>
          <w:p w:rsidR="00311D7B" w:rsidRPr="00030059" w:rsidRDefault="00311D7B" w:rsidP="00F02ED2">
            <w:r w:rsidRPr="00030059">
              <w:t>PORVAZNÍK, Ján.</w:t>
            </w:r>
            <w:r w:rsidRPr="00CD4C26">
              <w:t> </w:t>
            </w:r>
            <w:r w:rsidRPr="00030059">
              <w:rPr>
                <w:i/>
              </w:rPr>
              <w:t xml:space="preserve">Celostní management. </w:t>
            </w:r>
            <w:r w:rsidRPr="00030059">
              <w:t>3. propracované a dopl. vyd. Bratislava: IRIS, 2014, 362 s. ISBN 978-80-8153-030-2.</w:t>
            </w:r>
          </w:p>
          <w:p w:rsidR="00311D7B" w:rsidRPr="00567B91" w:rsidRDefault="00311D7B" w:rsidP="00F02ED2">
            <w:pPr>
              <w:spacing w:before="60"/>
              <w:rPr>
                <w:b/>
                <w:color w:val="000000"/>
              </w:rPr>
            </w:pPr>
            <w:r w:rsidRPr="00567B91">
              <w:rPr>
                <w:b/>
                <w:color w:val="000000"/>
              </w:rPr>
              <w:t>Doporučená literatura:</w:t>
            </w:r>
          </w:p>
          <w:p w:rsidR="00311D7B" w:rsidRDefault="00311D7B" w:rsidP="00F02ED2">
            <w:r w:rsidRPr="0033224F">
              <w:t>ARMSTRONG, Michael a Stephen TAYLOR.</w:t>
            </w:r>
            <w:r w:rsidRPr="00CD4C26">
              <w:t> </w:t>
            </w:r>
            <w:r w:rsidRPr="0033224F">
              <w:rPr>
                <w:i/>
              </w:rPr>
              <w:t>Řízení lidských z</w:t>
            </w:r>
            <w:r>
              <w:rPr>
                <w:i/>
              </w:rPr>
              <w:t>drojů: moderní pojetí a postupy</w:t>
            </w:r>
            <w:r w:rsidRPr="0033224F">
              <w:rPr>
                <w:i/>
              </w:rPr>
              <w:t>: 13. vydání.</w:t>
            </w:r>
            <w:r w:rsidRPr="0033224F">
              <w:t xml:space="preserve"> Praha: Grada Publishing, 2015, 920 s. ISBN 978-80-247-5258-7.</w:t>
            </w:r>
          </w:p>
          <w:p w:rsidR="00311D7B" w:rsidRPr="0088477E" w:rsidRDefault="00311D7B" w:rsidP="00F02ED2">
            <w:pPr>
              <w:rPr>
                <w:color w:val="000000"/>
              </w:rPr>
            </w:pPr>
            <w:r w:rsidRPr="00030059">
              <w:rPr>
                <w:color w:val="000000"/>
              </w:rPr>
              <w:t>HISLOP, Donald.</w:t>
            </w:r>
            <w:r w:rsidRPr="0088477E">
              <w:rPr>
                <w:color w:val="000000"/>
              </w:rPr>
              <w:t> </w:t>
            </w:r>
            <w:r w:rsidRPr="00030059">
              <w:rPr>
                <w:i/>
                <w:color w:val="000000"/>
              </w:rPr>
              <w:t>Knowledge management in organizations: a critical introduction.</w:t>
            </w:r>
            <w:r w:rsidRPr="00030059">
              <w:rPr>
                <w:color w:val="000000"/>
              </w:rPr>
              <w:t xml:space="preserve"> 3rd ed. Oxford: Oxford University Press, c2013, xx, 284 s. ISBN 978-0-19-969193-7.</w:t>
            </w:r>
          </w:p>
          <w:p w:rsidR="00311D7B" w:rsidRDefault="00311D7B" w:rsidP="00F02ED2">
            <w:r w:rsidRPr="00305F5B">
              <w:t>PECHOVÁ, Jana a Veronika ŠÍŠOVÁ.</w:t>
            </w:r>
            <w:r w:rsidRPr="0059000A">
              <w:t> </w:t>
            </w:r>
            <w:r w:rsidRPr="00305F5B">
              <w:rPr>
                <w:i/>
              </w:rPr>
              <w:t>Manažerské případové studie.</w:t>
            </w:r>
            <w:r w:rsidRPr="00305F5B">
              <w:t xml:space="preserve"> Praha: Press21, 2015, 147 s. ISBN 978-80-905181-7-9.</w:t>
            </w:r>
          </w:p>
          <w:p w:rsidR="00311D7B" w:rsidRPr="0038760E" w:rsidRDefault="00311D7B" w:rsidP="00F02ED2">
            <w:r w:rsidRPr="00C61D35">
              <w:t xml:space="preserve">KOUBEK, Josef. </w:t>
            </w:r>
            <w:r w:rsidRPr="00C61D35">
              <w:rPr>
                <w:i/>
              </w:rPr>
              <w:t>Řízení lidských zdrojů: základy moderní personalistiky.</w:t>
            </w:r>
            <w:r w:rsidRPr="00C61D35">
              <w:t xml:space="preserve"> 5., rozš. a dopl. vyd. Praha: Management Press, 2015. 3</w:t>
            </w:r>
            <w:r w:rsidRPr="0038760E">
              <w:t>99 s. ISBN 978-80-7261-288-8.</w:t>
            </w:r>
          </w:p>
          <w:p w:rsidR="00311D7B" w:rsidRDefault="00311D7B" w:rsidP="00F02ED2">
            <w:r w:rsidRPr="00A60C35">
              <w:t>VEBER, Jaromír.</w:t>
            </w:r>
            <w:r w:rsidRPr="00CD4C26">
              <w:t> </w:t>
            </w:r>
            <w:r w:rsidRPr="00A60C35">
              <w:rPr>
                <w:i/>
              </w:rPr>
              <w:t xml:space="preserve">Management inovací. </w:t>
            </w:r>
            <w:r w:rsidRPr="00A60C35">
              <w:t>Praha: Management Press, 2016, 288 s. ISBN 978-80-7261-423-3.</w:t>
            </w:r>
          </w:p>
          <w:p w:rsidR="00311D7B" w:rsidRDefault="00311D7B" w:rsidP="00F02ED2">
            <w:pPr>
              <w:jc w:val="both"/>
              <w:rPr>
                <w:ins w:id="1147" w:author="Dokulil Jiří" w:date="2018-11-19T02:13:00Z"/>
                <w:rFonts w:eastAsia="Arial Unicode MS"/>
                <w:shd w:val="clear" w:color="auto" w:fill="FFFFFF"/>
              </w:rPr>
            </w:pPr>
            <w:r w:rsidRPr="0053320A">
              <w:rPr>
                <w:rFonts w:eastAsia="Arial Unicode MS"/>
                <w:caps/>
                <w:shd w:val="clear" w:color="auto" w:fill="FFFFFF"/>
              </w:rPr>
              <w:t>ZUZÁK</w:t>
            </w:r>
            <w:r w:rsidRPr="0053320A">
              <w:rPr>
                <w:rFonts w:eastAsia="Arial Unicode MS"/>
                <w:shd w:val="clear" w:color="auto" w:fill="FFFFFF"/>
              </w:rPr>
              <w:t>, Roman. </w:t>
            </w:r>
            <w:r w:rsidRPr="0053320A">
              <w:rPr>
                <w:rFonts w:eastAsia="Arial Unicode MS"/>
                <w:i/>
                <w:iCs/>
                <w:shd w:val="clear" w:color="auto" w:fill="FFFFFF"/>
              </w:rPr>
              <w:t>Krizový management</w:t>
            </w:r>
            <w:r w:rsidRPr="0053320A">
              <w:rPr>
                <w:rFonts w:eastAsia="Arial Unicode MS"/>
                <w:shd w:val="clear" w:color="auto" w:fill="FFFFFF"/>
              </w:rPr>
              <w:t>. Vydání druhé. [Praha]: Vysoká škola ekonomie a managementu, 2015. 147 stran. Edice učebních textů. </w:t>
            </w:r>
            <w:r w:rsidRPr="0053320A">
              <w:t>ISBN 978-80-87839-52-2</w:t>
            </w:r>
            <w:r w:rsidRPr="0053320A">
              <w:rPr>
                <w:rFonts w:eastAsia="Arial Unicode MS"/>
                <w:shd w:val="clear" w:color="auto" w:fill="FFFFFF"/>
              </w:rPr>
              <w:t>.</w:t>
            </w:r>
          </w:p>
          <w:p w:rsidR="006E5893" w:rsidRPr="006E66B6" w:rsidRDefault="006E5893">
            <w:pPr>
              <w:jc w:val="both"/>
              <w:rPr>
                <w:rFonts w:eastAsia="Arial Unicode MS"/>
                <w:shd w:val="clear" w:color="auto" w:fill="FFFFFF"/>
              </w:rPr>
            </w:pPr>
            <w:ins w:id="1148" w:author="Dokulil Jiří" w:date="2018-11-19T02:13:00Z">
              <w:r>
                <w:t>Studijní materiály – LS Moodle (vyuka.flkr.utb.cz – kurz Management).</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149" w:author="Dokulil Jiří" w:date="2018-11-17T01:45:00Z">
              <w:r w:rsidDel="00C04369">
                <w:rPr>
                  <w:b/>
                </w:rPr>
                <w:delText> </w:delText>
              </w:r>
            </w:del>
            <w:ins w:id="1150" w:author="Dokulil Jiří" w:date="2018-11-19T02:13: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Del="005D2A19" w:rsidRDefault="00311D7B" w:rsidP="00311D7B">
      <w:pPr>
        <w:rPr>
          <w:del w:id="1151" w:author="PS" w:date="2018-11-24T17:49:00Z"/>
        </w:rPr>
      </w:pPr>
    </w:p>
    <w:p w:rsidR="00311D7B" w:rsidDel="005D2A19" w:rsidRDefault="00311D7B" w:rsidP="00311D7B">
      <w:pPr>
        <w:rPr>
          <w:del w:id="1152" w:author="PS" w:date="2018-11-24T17:49:00Z"/>
        </w:rPr>
      </w:pPr>
    </w:p>
    <w:p w:rsidR="00311D7B" w:rsidDel="005D2A19" w:rsidRDefault="00311D7B" w:rsidP="00311D7B">
      <w:pPr>
        <w:rPr>
          <w:del w:id="1153" w:author="PS" w:date="2018-11-24T17:49:00Z"/>
        </w:rPr>
      </w:pPr>
    </w:p>
    <w:p w:rsidR="00311D7B" w:rsidDel="005D2A19" w:rsidRDefault="00311D7B" w:rsidP="00311D7B">
      <w:pPr>
        <w:rPr>
          <w:del w:id="1154" w:author="PS" w:date="2018-11-24T17:49:00Z"/>
        </w:rPr>
      </w:pPr>
    </w:p>
    <w:p w:rsidR="00311D7B" w:rsidDel="005D2A19" w:rsidRDefault="00311D7B" w:rsidP="00311D7B">
      <w:pPr>
        <w:rPr>
          <w:del w:id="1155" w:author="PS" w:date="2018-11-24T17:49:00Z"/>
        </w:rPr>
      </w:pPr>
    </w:p>
    <w:p w:rsidR="00311D7B" w:rsidDel="005D2A19" w:rsidRDefault="00311D7B" w:rsidP="00311D7B">
      <w:pPr>
        <w:rPr>
          <w:del w:id="1156" w:author="PS" w:date="2018-11-24T17:49:00Z"/>
        </w:rPr>
      </w:pPr>
    </w:p>
    <w:p w:rsidR="00311D7B" w:rsidDel="005D2A19" w:rsidRDefault="00311D7B" w:rsidP="00311D7B">
      <w:pPr>
        <w:rPr>
          <w:del w:id="1157" w:author="PS" w:date="2018-11-24T17:49:00Z"/>
        </w:rPr>
      </w:pPr>
    </w:p>
    <w:p w:rsidR="00311D7B" w:rsidDel="005D2A19" w:rsidRDefault="00311D7B" w:rsidP="00311D7B">
      <w:pPr>
        <w:rPr>
          <w:del w:id="1158" w:author="PS" w:date="2018-11-24T17:49:00Z"/>
        </w:rPr>
      </w:pPr>
    </w:p>
    <w:p w:rsidR="00311D7B" w:rsidDel="005D2A19" w:rsidRDefault="00311D7B" w:rsidP="00311D7B">
      <w:pPr>
        <w:rPr>
          <w:del w:id="1159" w:author="PS" w:date="2018-11-24T17:49:00Z"/>
        </w:rPr>
      </w:pPr>
    </w:p>
    <w:p w:rsidR="00311D7B" w:rsidDel="005D2A19" w:rsidRDefault="00311D7B" w:rsidP="00311D7B">
      <w:pPr>
        <w:rPr>
          <w:del w:id="1160" w:author="PS" w:date="2018-11-24T17:49:00Z"/>
        </w:rPr>
      </w:pPr>
    </w:p>
    <w:p w:rsidR="00311D7B" w:rsidDel="00062555" w:rsidRDefault="00311D7B" w:rsidP="00311D7B">
      <w:pPr>
        <w:rPr>
          <w:del w:id="1161" w:author="Dokulil Jiří" w:date="2018-11-19T02:13:00Z"/>
        </w:rPr>
      </w:pPr>
    </w:p>
    <w:p w:rsidR="00062555" w:rsidRDefault="00062555" w:rsidP="00311D7B">
      <w:pPr>
        <w:rPr>
          <w:ins w:id="1162" w:author="Dokulil Jiří" w:date="2018-11-19T11:45:00Z"/>
        </w:rPr>
      </w:pPr>
    </w:p>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A22926" w:rsidRDefault="00311D7B" w:rsidP="00F02ED2">
            <w:pPr>
              <w:jc w:val="both"/>
              <w:rPr>
                <w:b/>
              </w:rPr>
            </w:pPr>
            <w:r w:rsidRPr="00A22926">
              <w:rPr>
                <w:b/>
              </w:rPr>
              <w:t>Matematika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Pr="005F2CFE" w:rsidRDefault="00311D7B" w:rsidP="00F02ED2">
            <w:pPr>
              <w:pStyle w:val="FormtovanvHTML"/>
              <w:shd w:val="clear" w:color="auto" w:fill="FFFFFF"/>
              <w:rPr>
                <w:rFonts w:ascii="Times New Roman" w:hAnsi="Times New Roman"/>
                <w:color w:val="000000"/>
              </w:rPr>
            </w:pPr>
            <w:r>
              <w:rPr>
                <w:rFonts w:ascii="Times New Roman" w:hAnsi="Times New Roman"/>
              </w:rPr>
              <w:t>Povinný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Pr="00164753" w:rsidRDefault="00311D7B" w:rsidP="00F02ED2">
            <w:pPr>
              <w:jc w:val="both"/>
            </w:pPr>
            <w:r>
              <w:rPr>
                <w:rFonts w:eastAsia="SimSun"/>
                <w:lang w:eastAsia="zh-CN" w:bidi="hi-IN"/>
              </w:rPr>
              <w:t>z</w:t>
            </w:r>
            <w:r w:rsidRPr="00164753">
              <w:rPr>
                <w:rFonts w:eastAsia="SimSun"/>
                <w:lang w:eastAsia="zh-CN" w:bidi="hi-IN"/>
              </w:rPr>
              <w:t>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del w:id="1163" w:author="Dokulil Jiří" w:date="2018-11-18T19:29:00Z">
              <w:r w:rsidDel="00615E51">
                <w:delText>Zápočet</w:delText>
              </w:r>
              <w:r w:rsidRPr="007E623A" w:rsidDel="00615E51">
                <w:delText>: K udělení zápočtu</w:delText>
              </w:r>
            </w:del>
            <w:ins w:id="1164" w:author="Dokulil Jiří" w:date="2018-11-18T19:29:00Z">
              <w:r w:rsidR="00615E51">
                <w:t>Požadavky k zápočtu -</w:t>
              </w:r>
            </w:ins>
            <w:r w:rsidRPr="007E623A">
              <w:t xml:space="preserve"> je nutno</w:t>
            </w:r>
            <w:r>
              <w:t xml:space="preserve"> úspěšně zvládnout </w:t>
            </w:r>
            <w:r w:rsidRPr="007E623A">
              <w:t>dvě zápočtové písemné práce a splnit 80</w:t>
            </w:r>
            <w:r>
              <w:t>%</w:t>
            </w:r>
            <w:r w:rsidRPr="007E623A">
              <w:t xml:space="preserve"> účast na cvičeních.</w:t>
            </w:r>
          </w:p>
          <w:p w:rsidR="00311D7B" w:rsidRDefault="00311D7B" w:rsidP="00F02ED2">
            <w:pPr>
              <w:jc w:val="both"/>
            </w:pPr>
            <w:del w:id="1165" w:author="Dokulil Jiří" w:date="2018-11-18T19:29:00Z">
              <w:r w:rsidRPr="003C2BF2" w:rsidDel="00615E51">
                <w:delText>Zkouška:</w:delText>
              </w:r>
            </w:del>
            <w:ins w:id="1166" w:author="Dokulil Jiří" w:date="2018-11-18T19:29:00Z">
              <w:r w:rsidR="00615E51">
                <w:t>Průběh zkoušky -</w:t>
              </w:r>
            </w:ins>
            <w:r w:rsidRPr="003C2BF2">
              <w:t xml:space="preserve"> </w:t>
            </w:r>
            <w:ins w:id="1167" w:author="Dokulil Jiří" w:date="2018-11-18T19:29:00Z">
              <w:r w:rsidR="00615E51">
                <w:t>j</w:t>
              </w:r>
            </w:ins>
            <w:del w:id="1168" w:author="Dokulil Jiří" w:date="2018-11-18T19:29:00Z">
              <w:r w:rsidDel="00615E51">
                <w:delText>J</w:delText>
              </w:r>
            </w:del>
            <w:r>
              <w:t xml:space="preserve">e vyžadována </w:t>
            </w:r>
            <w:r w:rsidRPr="003C2BF2">
              <w:t>znalost látky z probíraných tematických okruhů</w:t>
            </w:r>
            <w:r>
              <w:t>, forma je písemná.</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4158DD" w:rsidRDefault="00311D7B" w:rsidP="00F02ED2">
            <w:pPr>
              <w:pStyle w:val="FormtovanvHTML"/>
              <w:shd w:val="clear" w:color="auto" w:fill="FFFFFF"/>
              <w:rPr>
                <w:rFonts w:ascii="Times New Roman" w:hAnsi="Times New Roman"/>
                <w:color w:val="000000"/>
              </w:rPr>
            </w:pPr>
            <w:r w:rsidRPr="004158DD">
              <w:rPr>
                <w:rFonts w:ascii="Times New Roman" w:hAnsi="Times New Roman"/>
              </w:rPr>
              <w:t>Ing. Pavel Martinek,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EB0515">
            <w:pPr>
              <w:jc w:val="both"/>
            </w:pPr>
            <w:del w:id="1169" w:author="Dokulil Jiří" w:date="2018-11-18T19:29:00Z">
              <w:r w:rsidDel="00615E51">
                <w:delText>Garant vede přednášky.</w:delText>
              </w:r>
            </w:del>
            <w:ins w:id="1170" w:author="PS" w:date="2018-11-24T17:50:00Z">
              <w:r w:rsidR="005D2A19">
                <w:t>Garant stanovuje koncepci předmětu, podílí se na přednáškách v</w:t>
              </w:r>
            </w:ins>
            <w:ins w:id="1171" w:author="PS" w:date="2018-11-24T17:51:00Z">
              <w:r w:rsidR="005D2A19">
                <w:t> </w:t>
              </w:r>
            </w:ins>
            <w:ins w:id="1172" w:author="PS" w:date="2018-11-24T17:50:00Z">
              <w:r w:rsidR="005D2A19">
                <w:t xml:space="preserve">rozsahu </w:t>
              </w:r>
            </w:ins>
            <w:ins w:id="1173" w:author="PS" w:date="2018-11-24T20:58:00Z">
              <w:r w:rsidR="00EB0515">
                <w:t>100</w:t>
              </w:r>
            </w:ins>
            <w:ins w:id="1174" w:author="PS" w:date="2018-11-24T17:51:00Z">
              <w:r w:rsidR="005D2A19">
                <w:t xml:space="preserve"> % a dohlížá na jednotnost vedení </w:t>
              </w:r>
            </w:ins>
            <w:ins w:id="1175" w:author="PS" w:date="2018-11-24T17:52:00Z">
              <w:r w:rsidR="005D2A19">
                <w:t>cvičení.</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4158DD">
              <w:t>Ing. Pavel Martinek, Ph.D.</w:t>
            </w:r>
            <w:r>
              <w:t xml:space="preserve"> </w:t>
            </w:r>
            <w:del w:id="1176" w:author="Dokulil Jiří" w:date="2018-11-18T19:29:00Z">
              <w:r w:rsidDel="00615E51">
                <w:delText>- přednášky (100 %)</w:delText>
              </w:r>
            </w:del>
            <w:ins w:id="1177" w:author="Dokulil Jiří" w:date="2018-11-18T19:29:00Z">
              <w:r w:rsidR="00615E51">
                <w:t xml:space="preserve">(přednášející </w:t>
              </w:r>
            </w:ins>
            <w:ins w:id="1178" w:author="Dokulil Jiří" w:date="2018-11-18T19:30:00Z">
              <w:r w:rsidR="00615E51">
                <w:t>–</w:t>
              </w:r>
            </w:ins>
            <w:ins w:id="1179" w:author="Dokulil Jiří" w:date="2018-11-18T19:29:00Z">
              <w:r w:rsidR="00615E51">
                <w:t xml:space="preserve"> </w:t>
              </w:r>
              <w:del w:id="1180" w:author="PS" w:date="2018-11-24T20:58:00Z">
                <w:r w:rsidR="00615E51" w:rsidDel="00EB0515">
                  <w:delText>50</w:delText>
                </w:r>
              </w:del>
            </w:ins>
            <w:ins w:id="1181" w:author="PS" w:date="2018-11-24T20:58:00Z">
              <w:r w:rsidR="00EB0515">
                <w:t>100</w:t>
              </w:r>
            </w:ins>
            <w:ins w:id="1182" w:author="Dokulil Jiří" w:date="2018-11-18T19:29:00Z">
              <w:r w:rsidR="00615E51">
                <w:t xml:space="preserve"> </w:t>
              </w:r>
            </w:ins>
            <w:ins w:id="1183" w:author="Dokulil Jiří" w:date="2018-11-18T19:30:00Z">
              <w:r w:rsidR="00615E51">
                <w:t>%)</w:t>
              </w:r>
            </w:ins>
          </w:p>
          <w:p w:rsidR="00311D7B" w:rsidRDefault="00311D7B" w:rsidP="00F02ED2">
            <w:pPr>
              <w:jc w:val="both"/>
            </w:pPr>
            <w:r>
              <w:t xml:space="preserve">RNDr. Martin Fajkus, Ph.D. </w:t>
            </w:r>
            <w:del w:id="1184" w:author="Dokulil Jiří" w:date="2018-11-18T19:30:00Z">
              <w:r w:rsidDel="00615E51">
                <w:delText>– semináře (20 %)</w:delText>
              </w:r>
            </w:del>
            <w:ins w:id="1185" w:author="Dokulil Jiří" w:date="2018-11-18T19:30:00Z">
              <w:r w:rsidR="00615E51">
                <w:t>(vede cvičení</w:t>
              </w:r>
              <w:del w:id="1186" w:author="PS" w:date="2018-11-24T20:58:00Z">
                <w:r w:rsidR="00615E51" w:rsidDel="00EB0515">
                  <w:delText xml:space="preserve"> </w:delText>
                </w:r>
              </w:del>
            </w:ins>
            <w:ins w:id="1187" w:author="Dokulil Jiří" w:date="2018-11-18T19:31:00Z">
              <w:del w:id="1188" w:author="PS" w:date="2018-11-24T20:58:00Z">
                <w:r w:rsidR="00615E51" w:rsidDel="00EB0515">
                  <w:delText>–</w:delText>
                </w:r>
              </w:del>
            </w:ins>
            <w:ins w:id="1189" w:author="Dokulil Jiří" w:date="2018-11-18T19:30:00Z">
              <w:del w:id="1190" w:author="PS" w:date="2018-11-24T20:58:00Z">
                <w:r w:rsidR="00615E51" w:rsidDel="00EB0515">
                  <w:delText xml:space="preserve"> 20 </w:delText>
                </w:r>
              </w:del>
            </w:ins>
            <w:ins w:id="1191" w:author="Dokulil Jiří" w:date="2018-11-18T19:31:00Z">
              <w:del w:id="1192" w:author="PS" w:date="2018-11-24T20:58:00Z">
                <w:r w:rsidR="00615E51" w:rsidDel="00EB0515">
                  <w:delText>%</w:delText>
                </w:r>
              </w:del>
              <w:r w:rsidR="00615E51">
                <w:t>)</w:t>
              </w:r>
            </w:ins>
          </w:p>
          <w:p w:rsidR="00311D7B" w:rsidRDefault="00311D7B" w:rsidP="00EB0515">
            <w:pPr>
              <w:jc w:val="both"/>
            </w:pPr>
            <w:r>
              <w:t xml:space="preserve">RNDr. Lenka Kozáková, Ph.D. </w:t>
            </w:r>
            <w:del w:id="1193" w:author="Dokulil Jiří" w:date="2018-11-18T19:31:00Z">
              <w:r w:rsidDel="00615E51">
                <w:delText>– semináře (80 %)</w:delText>
              </w:r>
            </w:del>
            <w:ins w:id="1194" w:author="Dokulil Jiří" w:date="2018-11-18T19:31:00Z">
              <w:r w:rsidR="00615E51">
                <w:t>(vede cvičení</w:t>
              </w:r>
              <w:del w:id="1195" w:author="PS" w:date="2018-11-24T20:58:00Z">
                <w:r w:rsidR="00615E51" w:rsidDel="00EB0515">
                  <w:delText xml:space="preserve"> – 30 %</w:delText>
                </w:r>
              </w:del>
              <w:r w:rsidR="00615E51">
                <w:t>)</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1616B7" w:rsidTr="00F02ED2">
        <w:trPr>
          <w:trHeight w:val="3938"/>
        </w:trPr>
        <w:tc>
          <w:tcPr>
            <w:tcW w:w="9855" w:type="dxa"/>
            <w:gridSpan w:val="8"/>
            <w:tcBorders>
              <w:top w:val="nil"/>
              <w:bottom w:val="single" w:sz="12" w:space="0" w:color="auto"/>
            </w:tcBorders>
          </w:tcPr>
          <w:p w:rsidR="001616B7" w:rsidRDefault="001616B7" w:rsidP="001616B7">
            <w:pPr>
              <w:autoSpaceDE w:val="0"/>
              <w:autoSpaceDN w:val="0"/>
              <w:adjustRightInd w:val="0"/>
              <w:jc w:val="both"/>
              <w:rPr>
                <w:ins w:id="1196" w:author="Dokulil Jiří" w:date="2018-11-18T19:33:00Z"/>
                <w:rFonts w:cs="Calibri"/>
              </w:rPr>
            </w:pPr>
            <w:ins w:id="1197" w:author="Dokulil Jiří" w:date="2018-11-18T19:33:00Z">
              <w:r>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ins>
          </w:p>
          <w:p w:rsidR="001616B7" w:rsidRDefault="001616B7" w:rsidP="001616B7">
            <w:pPr>
              <w:autoSpaceDE w:val="0"/>
              <w:autoSpaceDN w:val="0"/>
              <w:adjustRightInd w:val="0"/>
              <w:jc w:val="both"/>
              <w:rPr>
                <w:ins w:id="1198" w:author="Dokulil Jiří" w:date="2018-11-18T19:33:00Z"/>
                <w:rFonts w:cs="Calibri"/>
              </w:rPr>
            </w:pPr>
            <w:ins w:id="1199" w:author="Dokulil Jiří" w:date="2018-11-18T19:33:00Z">
              <w:r>
                <w:rPr>
                  <w:rFonts w:cs="Calibri"/>
                </w:rPr>
                <w:t xml:space="preserve">V druhé části tohoto kurzu se studenti seznámí s integrálním počtem. Naučí se základní integrační metody, integrovat některé speciální typy funkcí a vypočítat určitý integrál. </w:t>
              </w:r>
            </w:ins>
          </w:p>
          <w:p w:rsidR="001616B7" w:rsidRDefault="001616B7" w:rsidP="001616B7">
            <w:pPr>
              <w:autoSpaceDE w:val="0"/>
              <w:autoSpaceDN w:val="0"/>
              <w:adjustRightInd w:val="0"/>
              <w:jc w:val="both"/>
              <w:rPr>
                <w:ins w:id="1200" w:author="Dokulil Jiří" w:date="2018-11-18T19:33:00Z"/>
                <w:rFonts w:cs="Calibri"/>
              </w:rPr>
            </w:pPr>
            <w:ins w:id="1201" w:author="Dokulil Jiří" w:date="2018-11-18T19:33:00Z">
              <w:r>
                <w:rPr>
                  <w:rFonts w:cs="Calibri"/>
                </w:rPr>
                <w:t>Cílem předmětu je také poukázat na aplikace diferenciálního a integrálního počtu funkce jedné proměnné v geometrii, fyzice a ekonomii.</w:t>
              </w:r>
            </w:ins>
          </w:p>
          <w:p w:rsidR="001616B7" w:rsidRDefault="001616B7" w:rsidP="001616B7">
            <w:pPr>
              <w:autoSpaceDE w:val="0"/>
              <w:autoSpaceDN w:val="0"/>
              <w:adjustRightInd w:val="0"/>
              <w:jc w:val="both"/>
              <w:rPr>
                <w:ins w:id="1202" w:author="Dokulil Jiří" w:date="2018-11-18T19:33:00Z"/>
                <w:rFonts w:cs="Calibri"/>
              </w:rPr>
            </w:pPr>
          </w:p>
          <w:p w:rsidR="001616B7" w:rsidRDefault="001616B7" w:rsidP="001616B7">
            <w:pPr>
              <w:autoSpaceDE w:val="0"/>
              <w:autoSpaceDN w:val="0"/>
              <w:adjustRightInd w:val="0"/>
              <w:jc w:val="both"/>
              <w:rPr>
                <w:ins w:id="1203" w:author="Dokulil Jiří" w:date="2018-11-18T19:33:00Z"/>
                <w:u w:val="single"/>
              </w:rPr>
            </w:pPr>
            <w:ins w:id="1204" w:author="Dokulil Jiří" w:date="2018-11-18T19:33:00Z">
              <w:r>
                <w:rPr>
                  <w:u w:val="single"/>
                </w:rPr>
                <w:t>Hlavní témata:</w:t>
              </w:r>
            </w:ins>
          </w:p>
          <w:p w:rsidR="001616B7" w:rsidRDefault="001616B7">
            <w:pPr>
              <w:numPr>
                <w:ilvl w:val="0"/>
                <w:numId w:val="122"/>
              </w:numPr>
              <w:rPr>
                <w:ins w:id="1205" w:author="Dokulil Jiří" w:date="2018-11-18T19:33:00Z"/>
              </w:rPr>
              <w:pPrChange w:id="1206" w:author="PS" w:date="2018-11-24T17:52:00Z">
                <w:pPr>
                  <w:numPr>
                    <w:numId w:val="35"/>
                  </w:numPr>
                  <w:tabs>
                    <w:tab w:val="num" w:pos="720"/>
                  </w:tabs>
                  <w:ind w:left="720" w:hanging="360"/>
                </w:pPr>
              </w:pPrChange>
            </w:pPr>
            <w:ins w:id="1207" w:author="Dokulil Jiří" w:date="2018-11-18T19:33:00Z">
              <w:r>
                <w:t>Úvod do studia předmětu Matematika.</w:t>
              </w:r>
            </w:ins>
          </w:p>
          <w:p w:rsidR="001616B7" w:rsidRPr="00AA37CB" w:rsidRDefault="001616B7">
            <w:pPr>
              <w:numPr>
                <w:ilvl w:val="0"/>
                <w:numId w:val="122"/>
              </w:numPr>
              <w:rPr>
                <w:ins w:id="1208" w:author="Dokulil Jiří" w:date="2018-11-18T19:33:00Z"/>
              </w:rPr>
              <w:pPrChange w:id="1209" w:author="PS" w:date="2018-11-24T17:52:00Z">
                <w:pPr>
                  <w:numPr>
                    <w:numId w:val="35"/>
                  </w:numPr>
                  <w:tabs>
                    <w:tab w:val="num" w:pos="720"/>
                  </w:tabs>
                  <w:ind w:left="720" w:hanging="360"/>
                </w:pPr>
              </w:pPrChange>
            </w:pPr>
            <w:ins w:id="1210" w:author="Dokulil Jiří" w:date="2018-11-18T19:33:00Z">
              <w:r w:rsidRPr="00AA37CB">
                <w:t>Základy výrokové logiky.</w:t>
              </w:r>
            </w:ins>
          </w:p>
          <w:p w:rsidR="001616B7" w:rsidRPr="00AA37CB" w:rsidRDefault="001616B7">
            <w:pPr>
              <w:numPr>
                <w:ilvl w:val="0"/>
                <w:numId w:val="122"/>
              </w:numPr>
              <w:rPr>
                <w:ins w:id="1211" w:author="Dokulil Jiří" w:date="2018-11-18T19:33:00Z"/>
              </w:rPr>
              <w:pPrChange w:id="1212" w:author="PS" w:date="2018-11-24T17:52:00Z">
                <w:pPr>
                  <w:numPr>
                    <w:numId w:val="35"/>
                  </w:numPr>
                  <w:tabs>
                    <w:tab w:val="num" w:pos="720"/>
                  </w:tabs>
                  <w:ind w:left="720" w:hanging="360"/>
                </w:pPr>
              </w:pPrChange>
            </w:pPr>
            <w:ins w:id="1213" w:author="Dokulil Jiří" w:date="2018-11-18T19:33:00Z">
              <w:r w:rsidRPr="00AA37CB">
                <w:rPr>
                  <w:color w:val="000000"/>
                  <w:shd w:val="clear" w:color="auto" w:fill="FFFFFF"/>
                </w:rPr>
                <w:t>Množiny, operace s množinami, kartézský součin, zobrazení.</w:t>
              </w:r>
            </w:ins>
          </w:p>
          <w:p w:rsidR="001616B7" w:rsidRPr="00AA37CB" w:rsidRDefault="001616B7">
            <w:pPr>
              <w:numPr>
                <w:ilvl w:val="0"/>
                <w:numId w:val="122"/>
              </w:numPr>
              <w:rPr>
                <w:ins w:id="1214" w:author="Dokulil Jiří" w:date="2018-11-18T19:33:00Z"/>
              </w:rPr>
              <w:pPrChange w:id="1215" w:author="PS" w:date="2018-11-24T17:52:00Z">
                <w:pPr>
                  <w:numPr>
                    <w:numId w:val="35"/>
                  </w:numPr>
                  <w:tabs>
                    <w:tab w:val="num" w:pos="720"/>
                  </w:tabs>
                  <w:ind w:left="720" w:hanging="360"/>
                </w:pPr>
              </w:pPrChange>
            </w:pPr>
            <w:ins w:id="1216" w:author="Dokulil Jiří" w:date="2018-11-18T19:33:00Z">
              <w:r w:rsidRPr="00AA37CB">
                <w:t xml:space="preserve">Reálná funkce jedné reálné proměnné, definiční obor, obor hodnot, graf, vlastnosti funkcí. </w:t>
              </w:r>
            </w:ins>
          </w:p>
          <w:p w:rsidR="001616B7" w:rsidRPr="00AA37CB" w:rsidRDefault="001616B7">
            <w:pPr>
              <w:numPr>
                <w:ilvl w:val="0"/>
                <w:numId w:val="122"/>
              </w:numPr>
              <w:rPr>
                <w:ins w:id="1217" w:author="Dokulil Jiří" w:date="2018-11-18T19:33:00Z"/>
              </w:rPr>
              <w:pPrChange w:id="1218" w:author="PS" w:date="2018-11-24T17:52:00Z">
                <w:pPr>
                  <w:numPr>
                    <w:numId w:val="35"/>
                  </w:numPr>
                  <w:tabs>
                    <w:tab w:val="num" w:pos="720"/>
                  </w:tabs>
                  <w:ind w:left="720" w:hanging="360"/>
                </w:pPr>
              </w:pPrChange>
            </w:pPr>
            <w:ins w:id="1219" w:author="Dokulil Jiří" w:date="2018-11-18T19:33:00Z">
              <w:r w:rsidRPr="00AA37CB">
                <w:t>Algebraické a transcendentní funkce.</w:t>
              </w:r>
            </w:ins>
          </w:p>
          <w:p w:rsidR="001616B7" w:rsidRPr="00AA37CB" w:rsidRDefault="001616B7">
            <w:pPr>
              <w:numPr>
                <w:ilvl w:val="0"/>
                <w:numId w:val="122"/>
              </w:numPr>
              <w:rPr>
                <w:ins w:id="1220" w:author="Dokulil Jiří" w:date="2018-11-18T19:33:00Z"/>
              </w:rPr>
              <w:pPrChange w:id="1221" w:author="PS" w:date="2018-11-24T17:52:00Z">
                <w:pPr>
                  <w:numPr>
                    <w:numId w:val="35"/>
                  </w:numPr>
                  <w:tabs>
                    <w:tab w:val="num" w:pos="720"/>
                  </w:tabs>
                  <w:ind w:left="720" w:hanging="360"/>
                </w:pPr>
              </w:pPrChange>
            </w:pPr>
            <w:ins w:id="1222" w:author="Dokulil Jiří" w:date="2018-11-18T19:33:00Z">
              <w:r w:rsidRPr="00AA37CB">
                <w:t>Limita funkce, nevlastní limita, limita v nevlastním bodě, věty o limitách, asymptoty, spojitost funkce.</w:t>
              </w:r>
            </w:ins>
          </w:p>
          <w:p w:rsidR="001616B7" w:rsidRPr="00AA37CB" w:rsidRDefault="001616B7">
            <w:pPr>
              <w:numPr>
                <w:ilvl w:val="0"/>
                <w:numId w:val="122"/>
              </w:numPr>
              <w:rPr>
                <w:ins w:id="1223" w:author="Dokulil Jiří" w:date="2018-11-18T19:33:00Z"/>
              </w:rPr>
              <w:pPrChange w:id="1224" w:author="PS" w:date="2018-11-24T17:52:00Z">
                <w:pPr>
                  <w:numPr>
                    <w:numId w:val="35"/>
                  </w:numPr>
                  <w:tabs>
                    <w:tab w:val="num" w:pos="720"/>
                  </w:tabs>
                  <w:ind w:left="720" w:hanging="360"/>
                </w:pPr>
              </w:pPrChange>
            </w:pPr>
            <w:ins w:id="1225" w:author="Dokulil Jiří" w:date="2018-11-18T19:33:00Z">
              <w:r w:rsidRPr="00AA37CB">
                <w:t>Derivace funkce, výpočet derivace, diferenciál, derivace vyšších řádů. L´Hospitalovo pravidlo.</w:t>
              </w:r>
            </w:ins>
          </w:p>
          <w:p w:rsidR="001616B7" w:rsidRDefault="001616B7">
            <w:pPr>
              <w:numPr>
                <w:ilvl w:val="0"/>
                <w:numId w:val="122"/>
              </w:numPr>
              <w:rPr>
                <w:ins w:id="1226" w:author="Dokulil Jiří" w:date="2018-11-18T19:33:00Z"/>
              </w:rPr>
              <w:pPrChange w:id="1227" w:author="PS" w:date="2018-11-24T17:52:00Z">
                <w:pPr>
                  <w:numPr>
                    <w:numId w:val="35"/>
                  </w:numPr>
                  <w:tabs>
                    <w:tab w:val="num" w:pos="720"/>
                  </w:tabs>
                  <w:ind w:left="720" w:hanging="360"/>
                </w:pPr>
              </w:pPrChange>
            </w:pPr>
            <w:ins w:id="1228" w:author="Dokulil Jiří" w:date="2018-11-18T19:33:00Z">
              <w:r w:rsidRPr="00AA37CB">
                <w:t>Extrémy funkce, intervaly monotónnosti, konvexnost</w:t>
              </w:r>
              <w:r>
                <w:t>, konkávnost, inflexní body.</w:t>
              </w:r>
            </w:ins>
          </w:p>
          <w:p w:rsidR="001616B7" w:rsidRDefault="001616B7">
            <w:pPr>
              <w:numPr>
                <w:ilvl w:val="0"/>
                <w:numId w:val="122"/>
              </w:numPr>
              <w:rPr>
                <w:ins w:id="1229" w:author="Dokulil Jiří" w:date="2018-11-18T19:33:00Z"/>
              </w:rPr>
              <w:pPrChange w:id="1230" w:author="PS" w:date="2018-11-24T17:52:00Z">
                <w:pPr>
                  <w:numPr>
                    <w:numId w:val="35"/>
                  </w:numPr>
                  <w:tabs>
                    <w:tab w:val="num" w:pos="720"/>
                  </w:tabs>
                  <w:ind w:left="720" w:hanging="360"/>
                </w:pPr>
              </w:pPrChange>
            </w:pPr>
            <w:ins w:id="1231" w:author="Dokulil Jiří" w:date="2018-11-18T19:33:00Z">
              <w:r>
                <w:t>Aplikace diferenciálního počtu ve fyzice a v ekonomii.</w:t>
              </w:r>
            </w:ins>
          </w:p>
          <w:p w:rsidR="001616B7" w:rsidRDefault="001616B7">
            <w:pPr>
              <w:numPr>
                <w:ilvl w:val="0"/>
                <w:numId w:val="122"/>
              </w:numPr>
              <w:rPr>
                <w:ins w:id="1232" w:author="Dokulil Jiří" w:date="2018-11-18T19:33:00Z"/>
              </w:rPr>
              <w:pPrChange w:id="1233" w:author="PS" w:date="2018-11-24T17:52:00Z">
                <w:pPr>
                  <w:numPr>
                    <w:numId w:val="35"/>
                  </w:numPr>
                  <w:tabs>
                    <w:tab w:val="num" w:pos="720"/>
                  </w:tabs>
                  <w:ind w:left="720" w:hanging="360"/>
                </w:pPr>
              </w:pPrChange>
            </w:pPr>
            <w:ins w:id="1234" w:author="Dokulil Jiří" w:date="2018-11-18T19:33:00Z">
              <w:r>
                <w:t>Primitivní funkce, neurčitý integrál, metoda přímé integrace.</w:t>
              </w:r>
            </w:ins>
          </w:p>
          <w:p w:rsidR="001616B7" w:rsidRDefault="001616B7">
            <w:pPr>
              <w:numPr>
                <w:ilvl w:val="0"/>
                <w:numId w:val="122"/>
              </w:numPr>
              <w:rPr>
                <w:ins w:id="1235" w:author="Dokulil Jiří" w:date="2018-11-18T19:33:00Z"/>
              </w:rPr>
              <w:pPrChange w:id="1236" w:author="PS" w:date="2018-11-24T17:52:00Z">
                <w:pPr>
                  <w:numPr>
                    <w:numId w:val="35"/>
                  </w:numPr>
                  <w:tabs>
                    <w:tab w:val="num" w:pos="720"/>
                  </w:tabs>
                  <w:ind w:left="720" w:hanging="360"/>
                </w:pPr>
              </w:pPrChange>
            </w:pPr>
            <w:ins w:id="1237" w:author="Dokulil Jiří" w:date="2018-11-18T19:33:00Z">
              <w:r>
                <w:t>Metoda per partes, substituční metoda.</w:t>
              </w:r>
            </w:ins>
          </w:p>
          <w:p w:rsidR="001616B7" w:rsidRDefault="001616B7">
            <w:pPr>
              <w:numPr>
                <w:ilvl w:val="0"/>
                <w:numId w:val="122"/>
              </w:numPr>
              <w:rPr>
                <w:ins w:id="1238" w:author="Dokulil Jiří" w:date="2018-11-18T19:33:00Z"/>
              </w:rPr>
              <w:pPrChange w:id="1239" w:author="PS" w:date="2018-11-24T17:52:00Z">
                <w:pPr>
                  <w:numPr>
                    <w:numId w:val="35"/>
                  </w:numPr>
                  <w:tabs>
                    <w:tab w:val="num" w:pos="720"/>
                  </w:tabs>
                  <w:ind w:left="720" w:hanging="360"/>
                </w:pPr>
              </w:pPrChange>
            </w:pPr>
            <w:ins w:id="1240" w:author="Dokulil Jiří" w:date="2018-11-18T19:33:00Z">
              <w:r>
                <w:t>Integrace racionálních, iracionálních a goniometrických funkcí.</w:t>
              </w:r>
            </w:ins>
          </w:p>
          <w:p w:rsidR="001616B7" w:rsidRDefault="001616B7">
            <w:pPr>
              <w:numPr>
                <w:ilvl w:val="0"/>
                <w:numId w:val="122"/>
              </w:numPr>
              <w:rPr>
                <w:ins w:id="1241" w:author="Dokulil Jiří" w:date="2018-11-18T19:33:00Z"/>
              </w:rPr>
              <w:pPrChange w:id="1242" w:author="PS" w:date="2018-11-24T17:52:00Z">
                <w:pPr>
                  <w:autoSpaceDE w:val="0"/>
                  <w:autoSpaceDN w:val="0"/>
                  <w:adjustRightInd w:val="0"/>
                  <w:jc w:val="both"/>
                </w:pPr>
              </w:pPrChange>
            </w:pPr>
            <w:ins w:id="1243" w:author="Dokulil Jiří" w:date="2018-11-18T19:33:00Z">
              <w:r>
                <w:t>Definice určitého integrálu, jeho vlastnosti a výpočet.</w:t>
              </w:r>
            </w:ins>
          </w:p>
          <w:p w:rsidR="001616B7" w:rsidRDefault="001616B7">
            <w:pPr>
              <w:numPr>
                <w:ilvl w:val="0"/>
                <w:numId w:val="122"/>
              </w:numPr>
              <w:rPr>
                <w:ins w:id="1244" w:author="Dokulil Jiří" w:date="2018-11-18T19:33:00Z"/>
              </w:rPr>
              <w:pPrChange w:id="1245" w:author="PS" w:date="2018-11-24T17:52:00Z">
                <w:pPr>
                  <w:autoSpaceDE w:val="0"/>
                  <w:autoSpaceDN w:val="0"/>
                  <w:adjustRightInd w:val="0"/>
                  <w:jc w:val="both"/>
                </w:pPr>
              </w:pPrChange>
            </w:pPr>
            <w:ins w:id="1246" w:author="Dokulil Jiří" w:date="2018-11-18T19:33:00Z">
              <w:r>
                <w:t>Geometrické, fyzikální a ekonomické aplikace určitého integrálu.</w:t>
              </w:r>
            </w:ins>
          </w:p>
          <w:p w:rsidR="001616B7" w:rsidRPr="001616B7" w:rsidDel="00F024E3" w:rsidRDefault="001616B7">
            <w:pPr>
              <w:rPr>
                <w:del w:id="1247" w:author="Dokulil Jiří" w:date="2018-11-18T19:33:00Z"/>
              </w:rPr>
              <w:pPrChange w:id="1248" w:author="Dokulil Jiří" w:date="2018-11-19T02:14:00Z">
                <w:pPr>
                  <w:autoSpaceDE w:val="0"/>
                  <w:autoSpaceDN w:val="0"/>
                  <w:adjustRightInd w:val="0"/>
                  <w:jc w:val="both"/>
                </w:pPr>
              </w:pPrChange>
            </w:pPr>
            <w:del w:id="1249" w:author="Dokulil Jiří" w:date="2018-11-18T19:33:00Z">
              <w:r w:rsidRPr="001616B7" w:rsidDel="00F024E3">
                <w:rPr>
                  <w:rFonts w:cs="Calibri"/>
                </w:rPr>
                <w:delTex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delText>
              </w:r>
            </w:del>
          </w:p>
          <w:p w:rsidR="001616B7" w:rsidRPr="00DA0976" w:rsidDel="00F024E3" w:rsidRDefault="001616B7">
            <w:pPr>
              <w:autoSpaceDE w:val="0"/>
              <w:autoSpaceDN w:val="0"/>
              <w:adjustRightInd w:val="0"/>
              <w:jc w:val="both"/>
              <w:rPr>
                <w:del w:id="1250" w:author="Dokulil Jiří" w:date="2018-11-18T19:33:00Z"/>
                <w:rFonts w:cs="Calibri"/>
              </w:rPr>
            </w:pPr>
            <w:del w:id="1251" w:author="Dokulil Jiří" w:date="2018-11-18T19:33:00Z">
              <w:r w:rsidRPr="00DA0976" w:rsidDel="00F024E3">
                <w:rPr>
                  <w:rFonts w:cs="Calibri"/>
                </w:rPr>
                <w:delText xml:space="preserve">V druhé části tohoto kurzu se studenti seznámí s integrálním počtem. Naučí se základní integrační metody, integrovat některé speciální typy funkcí a vypočítat určitý integrál. </w:delText>
              </w:r>
            </w:del>
          </w:p>
          <w:p w:rsidR="001616B7" w:rsidRPr="00DA0976" w:rsidDel="00F024E3" w:rsidRDefault="001616B7">
            <w:pPr>
              <w:autoSpaceDE w:val="0"/>
              <w:autoSpaceDN w:val="0"/>
              <w:adjustRightInd w:val="0"/>
              <w:jc w:val="both"/>
              <w:rPr>
                <w:del w:id="1252" w:author="Dokulil Jiří" w:date="2018-11-18T19:33:00Z"/>
                <w:rFonts w:cs="Calibri"/>
              </w:rPr>
            </w:pPr>
            <w:del w:id="1253" w:author="Dokulil Jiří" w:date="2018-11-18T19:33:00Z">
              <w:r w:rsidRPr="00DA0976" w:rsidDel="00F024E3">
                <w:rPr>
                  <w:rFonts w:cs="Calibri"/>
                </w:rPr>
                <w:delText>Cílem předmětu je také poukázat na aplikace diferenciálního a integrálního počtu funkce jedné proměnné v geometrii, fyzice a ekonomii.</w:delText>
              </w:r>
            </w:del>
          </w:p>
          <w:p w:rsidR="001616B7" w:rsidRPr="00DA0976" w:rsidDel="00F024E3" w:rsidRDefault="001616B7">
            <w:pPr>
              <w:pStyle w:val="Odstavecseseznamem"/>
              <w:autoSpaceDE w:val="0"/>
              <w:autoSpaceDN w:val="0"/>
              <w:adjustRightInd w:val="0"/>
              <w:ind w:left="0"/>
              <w:jc w:val="both"/>
              <w:rPr>
                <w:del w:id="1254" w:author="Dokulil Jiří" w:date="2018-11-18T19:33:00Z"/>
                <w:rFonts w:cs="Calibri"/>
              </w:rPr>
              <w:pPrChange w:id="1255" w:author="Dokulil Jiří" w:date="2018-11-19T02:14:00Z">
                <w:pPr>
                  <w:pStyle w:val="Odstavecseseznamem"/>
                  <w:numPr>
                    <w:numId w:val="44"/>
                  </w:numPr>
                  <w:tabs>
                    <w:tab w:val="num" w:pos="0"/>
                  </w:tabs>
                  <w:autoSpaceDE w:val="0"/>
                  <w:autoSpaceDN w:val="0"/>
                  <w:adjustRightInd w:val="0"/>
                  <w:ind w:left="0" w:firstLine="398"/>
                  <w:jc w:val="both"/>
                </w:pPr>
              </w:pPrChange>
            </w:pPr>
            <w:del w:id="1256" w:author="Dokulil Jiří" w:date="2018-11-18T19:33:00Z">
              <w:r w:rsidRPr="00DA0976" w:rsidDel="00F024E3">
                <w:rPr>
                  <w:rFonts w:cs="Calibri"/>
                </w:rPr>
                <w:delText>Úvod do studia předmětu Matematika I.</w:delText>
              </w:r>
            </w:del>
          </w:p>
          <w:p w:rsidR="001616B7" w:rsidRPr="00DA0976" w:rsidDel="00F024E3" w:rsidRDefault="001616B7">
            <w:pPr>
              <w:pStyle w:val="Odstavecseseznamem"/>
              <w:autoSpaceDE w:val="0"/>
              <w:autoSpaceDN w:val="0"/>
              <w:adjustRightInd w:val="0"/>
              <w:ind w:left="0"/>
              <w:jc w:val="both"/>
              <w:rPr>
                <w:del w:id="1257" w:author="Dokulil Jiří" w:date="2018-11-18T19:33:00Z"/>
                <w:rFonts w:cs="Calibri"/>
              </w:rPr>
              <w:pPrChange w:id="1258" w:author="Dokulil Jiří" w:date="2018-11-19T02:14:00Z">
                <w:pPr>
                  <w:pStyle w:val="Odstavecseseznamem"/>
                  <w:numPr>
                    <w:numId w:val="44"/>
                  </w:numPr>
                  <w:tabs>
                    <w:tab w:val="num" w:pos="0"/>
                  </w:tabs>
                  <w:autoSpaceDE w:val="0"/>
                  <w:autoSpaceDN w:val="0"/>
                  <w:adjustRightInd w:val="0"/>
                  <w:ind w:left="0" w:firstLine="398"/>
                  <w:jc w:val="both"/>
                </w:pPr>
              </w:pPrChange>
            </w:pPr>
            <w:del w:id="1259" w:author="Dokulil Jiří" w:date="2018-11-18T19:33:00Z">
              <w:r w:rsidRPr="00DA0976" w:rsidDel="00F024E3">
                <w:rPr>
                  <w:rFonts w:cs="Calibri"/>
                </w:rPr>
                <w:delText>Základy výrokové logiky, množiny.</w:delText>
              </w:r>
            </w:del>
          </w:p>
          <w:p w:rsidR="001616B7" w:rsidRPr="00DA0976" w:rsidDel="00F024E3" w:rsidRDefault="001616B7">
            <w:pPr>
              <w:pStyle w:val="Odstavecseseznamem"/>
              <w:autoSpaceDE w:val="0"/>
              <w:autoSpaceDN w:val="0"/>
              <w:adjustRightInd w:val="0"/>
              <w:ind w:left="0"/>
              <w:jc w:val="both"/>
              <w:rPr>
                <w:del w:id="1260" w:author="Dokulil Jiří" w:date="2018-11-18T19:33:00Z"/>
                <w:rFonts w:cs="Calibri"/>
              </w:rPr>
              <w:pPrChange w:id="1261" w:author="Dokulil Jiří" w:date="2018-11-19T02:14:00Z">
                <w:pPr>
                  <w:pStyle w:val="Odstavecseseznamem"/>
                  <w:numPr>
                    <w:numId w:val="44"/>
                  </w:numPr>
                  <w:tabs>
                    <w:tab w:val="num" w:pos="0"/>
                  </w:tabs>
                  <w:autoSpaceDE w:val="0"/>
                  <w:autoSpaceDN w:val="0"/>
                  <w:adjustRightInd w:val="0"/>
                  <w:ind w:left="0" w:firstLine="398"/>
                  <w:jc w:val="both"/>
                </w:pPr>
              </w:pPrChange>
            </w:pPr>
            <w:del w:id="1262" w:author="Dokulil Jiří" w:date="2018-11-18T19:33:00Z">
              <w:r w:rsidRPr="00DA0976" w:rsidDel="00F024E3">
                <w:rPr>
                  <w:rFonts w:cs="Calibri"/>
                </w:rPr>
                <w:delText xml:space="preserve">Reálná funkce jedné reálné proměnné, definiční obor, obor hodnot, graf, vlastnosti funkcí. </w:delText>
              </w:r>
            </w:del>
          </w:p>
          <w:p w:rsidR="001616B7" w:rsidRPr="00DA0976" w:rsidDel="00F024E3" w:rsidRDefault="001616B7">
            <w:pPr>
              <w:pStyle w:val="Odstavecseseznamem"/>
              <w:autoSpaceDE w:val="0"/>
              <w:autoSpaceDN w:val="0"/>
              <w:adjustRightInd w:val="0"/>
              <w:ind w:left="0"/>
              <w:jc w:val="both"/>
              <w:rPr>
                <w:del w:id="1263" w:author="Dokulil Jiří" w:date="2018-11-18T19:33:00Z"/>
                <w:rFonts w:cs="Calibri"/>
              </w:rPr>
              <w:pPrChange w:id="1264" w:author="Dokulil Jiří" w:date="2018-11-19T02:14:00Z">
                <w:pPr>
                  <w:pStyle w:val="Odstavecseseznamem"/>
                  <w:numPr>
                    <w:numId w:val="44"/>
                  </w:numPr>
                  <w:tabs>
                    <w:tab w:val="num" w:pos="0"/>
                  </w:tabs>
                  <w:autoSpaceDE w:val="0"/>
                  <w:autoSpaceDN w:val="0"/>
                  <w:adjustRightInd w:val="0"/>
                  <w:ind w:left="0" w:firstLine="398"/>
                  <w:jc w:val="both"/>
                </w:pPr>
              </w:pPrChange>
            </w:pPr>
            <w:del w:id="1265" w:author="Dokulil Jiří" w:date="2018-11-18T19:33:00Z">
              <w:r w:rsidRPr="00DA0976" w:rsidDel="00F024E3">
                <w:rPr>
                  <w:rFonts w:cs="Calibri"/>
                </w:rPr>
                <w:delText>Algebraické a transcendentní funkce.</w:delText>
              </w:r>
            </w:del>
          </w:p>
          <w:p w:rsidR="001616B7" w:rsidRPr="00DA0976" w:rsidDel="00F024E3" w:rsidRDefault="001616B7">
            <w:pPr>
              <w:pStyle w:val="Odstavecseseznamem"/>
              <w:autoSpaceDE w:val="0"/>
              <w:autoSpaceDN w:val="0"/>
              <w:adjustRightInd w:val="0"/>
              <w:ind w:left="0"/>
              <w:jc w:val="both"/>
              <w:rPr>
                <w:del w:id="1266" w:author="Dokulil Jiří" w:date="2018-11-18T19:33:00Z"/>
                <w:rFonts w:cs="Calibri"/>
              </w:rPr>
              <w:pPrChange w:id="1267" w:author="Dokulil Jiří" w:date="2018-11-19T02:14:00Z">
                <w:pPr>
                  <w:pStyle w:val="Odstavecseseznamem"/>
                  <w:numPr>
                    <w:numId w:val="44"/>
                  </w:numPr>
                  <w:tabs>
                    <w:tab w:val="num" w:pos="0"/>
                  </w:tabs>
                  <w:autoSpaceDE w:val="0"/>
                  <w:autoSpaceDN w:val="0"/>
                  <w:adjustRightInd w:val="0"/>
                  <w:ind w:left="0" w:firstLine="398"/>
                  <w:jc w:val="both"/>
                </w:pPr>
              </w:pPrChange>
            </w:pPr>
            <w:del w:id="1268" w:author="Dokulil Jiří" w:date="2018-11-18T19:33:00Z">
              <w:r w:rsidRPr="00DA0976" w:rsidDel="00F024E3">
                <w:rPr>
                  <w:rFonts w:cs="Calibri"/>
                </w:rPr>
                <w:delText>Limita funkce, nevlastní limita, limita v nevlastním bodě, věty o limitách, asymptoty, spojitost funkce.</w:delText>
              </w:r>
            </w:del>
          </w:p>
          <w:p w:rsidR="001616B7" w:rsidRPr="00DA0976" w:rsidDel="00F024E3" w:rsidRDefault="001616B7">
            <w:pPr>
              <w:pStyle w:val="Odstavecseseznamem"/>
              <w:autoSpaceDE w:val="0"/>
              <w:autoSpaceDN w:val="0"/>
              <w:adjustRightInd w:val="0"/>
              <w:ind w:left="0"/>
              <w:jc w:val="both"/>
              <w:rPr>
                <w:del w:id="1269" w:author="Dokulil Jiří" w:date="2018-11-18T19:33:00Z"/>
                <w:rFonts w:cs="Calibri"/>
              </w:rPr>
              <w:pPrChange w:id="1270" w:author="Dokulil Jiří" w:date="2018-11-19T02:14:00Z">
                <w:pPr>
                  <w:pStyle w:val="Odstavecseseznamem"/>
                  <w:numPr>
                    <w:numId w:val="44"/>
                  </w:numPr>
                  <w:tabs>
                    <w:tab w:val="num" w:pos="0"/>
                  </w:tabs>
                  <w:autoSpaceDE w:val="0"/>
                  <w:autoSpaceDN w:val="0"/>
                  <w:adjustRightInd w:val="0"/>
                  <w:ind w:left="0" w:firstLine="398"/>
                  <w:jc w:val="both"/>
                </w:pPr>
              </w:pPrChange>
            </w:pPr>
            <w:del w:id="1271" w:author="Dokulil Jiří" w:date="2018-11-18T19:33:00Z">
              <w:r w:rsidRPr="00DA0976" w:rsidDel="00F024E3">
                <w:rPr>
                  <w:rFonts w:cs="Calibri"/>
                </w:rPr>
                <w:delText>Derivace funkce, výpočet derivace, diferenciál, derivace vyšších řádů. L´Hospitalovo pravidlo.</w:delText>
              </w:r>
            </w:del>
          </w:p>
          <w:p w:rsidR="001616B7" w:rsidRPr="00DA0976" w:rsidDel="00F024E3" w:rsidRDefault="001616B7">
            <w:pPr>
              <w:pStyle w:val="Odstavecseseznamem"/>
              <w:autoSpaceDE w:val="0"/>
              <w:autoSpaceDN w:val="0"/>
              <w:adjustRightInd w:val="0"/>
              <w:ind w:left="0"/>
              <w:jc w:val="both"/>
              <w:rPr>
                <w:del w:id="1272" w:author="Dokulil Jiří" w:date="2018-11-18T19:33:00Z"/>
                <w:rFonts w:cs="Calibri"/>
              </w:rPr>
              <w:pPrChange w:id="1273" w:author="Dokulil Jiří" w:date="2018-11-19T02:14:00Z">
                <w:pPr>
                  <w:pStyle w:val="Odstavecseseznamem"/>
                  <w:numPr>
                    <w:numId w:val="44"/>
                  </w:numPr>
                  <w:tabs>
                    <w:tab w:val="num" w:pos="0"/>
                  </w:tabs>
                  <w:autoSpaceDE w:val="0"/>
                  <w:autoSpaceDN w:val="0"/>
                  <w:adjustRightInd w:val="0"/>
                  <w:ind w:left="0" w:firstLine="398"/>
                  <w:jc w:val="both"/>
                </w:pPr>
              </w:pPrChange>
            </w:pPr>
            <w:del w:id="1274" w:author="Dokulil Jiří" w:date="2018-11-18T19:33:00Z">
              <w:r w:rsidRPr="00DA0976" w:rsidDel="00F024E3">
                <w:rPr>
                  <w:rFonts w:cs="Calibri"/>
                </w:rPr>
                <w:delText>Extrémy funkce, intervaly monotónnosti, konvexnost, konkávnost, inflexní body.</w:delText>
              </w:r>
            </w:del>
          </w:p>
          <w:p w:rsidR="001616B7" w:rsidRPr="00DA0976" w:rsidDel="00F024E3" w:rsidRDefault="001616B7">
            <w:pPr>
              <w:pStyle w:val="Odstavecseseznamem"/>
              <w:autoSpaceDE w:val="0"/>
              <w:autoSpaceDN w:val="0"/>
              <w:adjustRightInd w:val="0"/>
              <w:ind w:left="0"/>
              <w:jc w:val="both"/>
              <w:rPr>
                <w:del w:id="1275" w:author="Dokulil Jiří" w:date="2018-11-18T19:33:00Z"/>
                <w:rFonts w:cs="Calibri"/>
              </w:rPr>
              <w:pPrChange w:id="1276" w:author="Dokulil Jiří" w:date="2018-11-19T02:14:00Z">
                <w:pPr>
                  <w:pStyle w:val="Odstavecseseznamem"/>
                  <w:numPr>
                    <w:numId w:val="44"/>
                  </w:numPr>
                  <w:tabs>
                    <w:tab w:val="num" w:pos="0"/>
                  </w:tabs>
                  <w:autoSpaceDE w:val="0"/>
                  <w:autoSpaceDN w:val="0"/>
                  <w:adjustRightInd w:val="0"/>
                  <w:ind w:left="0" w:firstLine="398"/>
                  <w:jc w:val="both"/>
                </w:pPr>
              </w:pPrChange>
            </w:pPr>
            <w:del w:id="1277" w:author="Dokulil Jiří" w:date="2018-11-18T19:33:00Z">
              <w:r w:rsidRPr="00DA0976" w:rsidDel="00F024E3">
                <w:rPr>
                  <w:rFonts w:cs="Calibri"/>
                </w:rPr>
                <w:delText>Primitivní funkce, neurčitý integrál, integrace per partes, substituční metoda.</w:delText>
              </w:r>
            </w:del>
          </w:p>
          <w:p w:rsidR="001616B7" w:rsidRPr="00DA0976" w:rsidDel="00F024E3" w:rsidRDefault="001616B7">
            <w:pPr>
              <w:pStyle w:val="Odstavecseseznamem"/>
              <w:autoSpaceDE w:val="0"/>
              <w:autoSpaceDN w:val="0"/>
              <w:adjustRightInd w:val="0"/>
              <w:ind w:left="0"/>
              <w:rPr>
                <w:del w:id="1278" w:author="Dokulil Jiří" w:date="2018-11-18T19:33:00Z"/>
                <w:rFonts w:cs="Calibri"/>
              </w:rPr>
              <w:pPrChange w:id="1279" w:author="Dokulil Jiří" w:date="2018-11-19T02:14:00Z">
                <w:pPr>
                  <w:pStyle w:val="Odstavecseseznamem"/>
                  <w:numPr>
                    <w:numId w:val="44"/>
                  </w:numPr>
                  <w:tabs>
                    <w:tab w:val="num" w:pos="0"/>
                  </w:tabs>
                  <w:autoSpaceDE w:val="0"/>
                  <w:autoSpaceDN w:val="0"/>
                  <w:adjustRightInd w:val="0"/>
                  <w:ind w:left="0" w:firstLine="398"/>
                </w:pPr>
              </w:pPrChange>
            </w:pPr>
            <w:del w:id="1280" w:author="Dokulil Jiří" w:date="2018-11-18T19:33:00Z">
              <w:r w:rsidRPr="00DA0976" w:rsidDel="00F024E3">
                <w:rPr>
                  <w:rFonts w:cs="Calibri"/>
                </w:rPr>
                <w:delText>Integrace racionálních, iracionálních a goniometrických funkcí.</w:delText>
              </w:r>
            </w:del>
          </w:p>
          <w:p w:rsidR="001616B7" w:rsidRPr="00DA0976" w:rsidDel="00F024E3" w:rsidRDefault="001616B7">
            <w:pPr>
              <w:pStyle w:val="Odstavecseseznamem"/>
              <w:autoSpaceDE w:val="0"/>
              <w:autoSpaceDN w:val="0"/>
              <w:adjustRightInd w:val="0"/>
              <w:ind w:left="0"/>
              <w:rPr>
                <w:del w:id="1281" w:author="Dokulil Jiří" w:date="2018-11-18T19:33:00Z"/>
                <w:rFonts w:cs="Calibri"/>
              </w:rPr>
              <w:pPrChange w:id="1282" w:author="Dokulil Jiří" w:date="2018-11-19T02:14:00Z">
                <w:pPr>
                  <w:pStyle w:val="Odstavecseseznamem"/>
                  <w:numPr>
                    <w:numId w:val="44"/>
                  </w:numPr>
                  <w:tabs>
                    <w:tab w:val="num" w:pos="0"/>
                  </w:tabs>
                  <w:autoSpaceDE w:val="0"/>
                  <w:autoSpaceDN w:val="0"/>
                  <w:adjustRightInd w:val="0"/>
                  <w:ind w:left="0" w:firstLine="398"/>
                </w:pPr>
              </w:pPrChange>
            </w:pPr>
            <w:del w:id="1283" w:author="Dokulil Jiří" w:date="2018-11-18T19:33:00Z">
              <w:r w:rsidRPr="00DA0976" w:rsidDel="00F024E3">
                <w:rPr>
                  <w:rFonts w:cs="Calibri"/>
                </w:rPr>
                <w:delText>Definice určitého integrálu, jeho vlastnosti a výpočet.</w:delText>
              </w:r>
            </w:del>
          </w:p>
          <w:p w:rsidR="001616B7" w:rsidRDefault="001616B7">
            <w:pPr>
              <w:jc w:val="both"/>
              <w:pPrChange w:id="1284" w:author="Dokulil Jiří" w:date="2018-11-19T02:14:00Z">
                <w:pPr>
                  <w:numPr>
                    <w:numId w:val="44"/>
                  </w:numPr>
                  <w:tabs>
                    <w:tab w:val="num" w:pos="0"/>
                  </w:tabs>
                  <w:ind w:firstLine="398"/>
                  <w:jc w:val="both"/>
                </w:pPr>
              </w:pPrChange>
            </w:pPr>
            <w:del w:id="1285" w:author="Dokulil Jiří" w:date="2018-11-18T19:33:00Z">
              <w:r w:rsidRPr="00DA0976" w:rsidDel="00F024E3">
                <w:rPr>
                  <w:rFonts w:cs="Calibri"/>
                </w:rPr>
                <w:delText>Geometrické, fyzikální a ekonomické aplikace diferenciálního a integrálního počtu.</w:delText>
              </w:r>
            </w:del>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1616B7" w:rsidTr="00F02ED2">
        <w:trPr>
          <w:trHeight w:val="510"/>
        </w:trPr>
        <w:tc>
          <w:tcPr>
            <w:tcW w:w="9855" w:type="dxa"/>
            <w:gridSpan w:val="8"/>
            <w:tcBorders>
              <w:top w:val="nil"/>
            </w:tcBorders>
          </w:tcPr>
          <w:p w:rsidR="001616B7" w:rsidRDefault="001616B7" w:rsidP="001616B7">
            <w:pPr>
              <w:jc w:val="both"/>
              <w:rPr>
                <w:ins w:id="1286" w:author="Dokulil Jiří" w:date="2018-11-18T19:34:00Z"/>
                <w:b/>
              </w:rPr>
            </w:pPr>
            <w:ins w:id="1287" w:author="Dokulil Jiří" w:date="2018-11-18T19:34:00Z">
              <w:r>
                <w:rPr>
                  <w:b/>
                </w:rPr>
                <w:t>Povinná literatura:</w:t>
              </w:r>
            </w:ins>
          </w:p>
          <w:p w:rsidR="001616B7" w:rsidRDefault="001616B7" w:rsidP="001616B7">
            <w:pPr>
              <w:autoSpaceDE w:val="0"/>
              <w:autoSpaceDN w:val="0"/>
              <w:adjustRightInd w:val="0"/>
              <w:jc w:val="both"/>
              <w:rPr>
                <w:ins w:id="1288" w:author="Dokulil Jiří" w:date="2018-11-18T19:34:00Z"/>
                <w:rFonts w:cs="Calibri"/>
              </w:rPr>
            </w:pPr>
            <w:ins w:id="1289" w:author="Dokulil Jiří" w:date="2018-11-18T19:34:00Z">
              <w:r>
                <w:rPr>
                  <w:rFonts w:cs="Calibri"/>
                </w:rPr>
                <w:t xml:space="preserve">OSTRAVSKÝ, J., POLÁŠEK, V.: </w:t>
              </w:r>
              <w:r>
                <w:rPr>
                  <w:rFonts w:cs="Calibri"/>
                  <w:i/>
                </w:rPr>
                <w:t xml:space="preserve">Diferenciální a integrální počet funkce jedné proměnné – vybrané statě, </w:t>
              </w:r>
              <w:r w:rsidRPr="00AD3CAE">
                <w:rPr>
                  <w:rFonts w:cs="Calibri"/>
                </w:rPr>
                <w:t>skriptum</w:t>
              </w:r>
              <w:r>
                <w:rPr>
                  <w:rFonts w:cs="Calibri"/>
                </w:rPr>
                <w:t xml:space="preserve"> FAI UTB Zlín 2011. http://digilib.k.utb.cz/handle/10563/18586.</w:t>
              </w:r>
            </w:ins>
          </w:p>
          <w:p w:rsidR="001616B7" w:rsidRDefault="001616B7" w:rsidP="001616B7">
            <w:pPr>
              <w:autoSpaceDE w:val="0"/>
              <w:autoSpaceDN w:val="0"/>
              <w:adjustRightInd w:val="0"/>
              <w:jc w:val="both"/>
              <w:rPr>
                <w:ins w:id="1290" w:author="Dokulil Jiří" w:date="2018-11-18T19:34:00Z"/>
                <w:rFonts w:cs="Calibri"/>
              </w:rPr>
            </w:pPr>
            <w:ins w:id="1291" w:author="Dokulil Jiří" w:date="2018-11-18T19:34:00Z">
              <w:r>
                <w:rPr>
                  <w:rFonts w:cs="Calibri"/>
                </w:rPr>
                <w:t xml:space="preserve">KUBEN, J., ŠARMANOVÁ, P.: </w:t>
              </w:r>
              <w:r>
                <w:rPr>
                  <w:rFonts w:cs="Calibri"/>
                  <w:i/>
                </w:rPr>
                <w:t>Diferenciální počet funkcí jedné proměnné</w:t>
              </w:r>
              <w:r>
                <w:rPr>
                  <w:rFonts w:cs="Calibri"/>
                </w:rPr>
                <w:t>, http://homel.vsb.cz/~s1a64/cd/index.htm</w:t>
              </w:r>
            </w:ins>
          </w:p>
          <w:p w:rsidR="001616B7" w:rsidRDefault="001616B7" w:rsidP="001616B7">
            <w:pPr>
              <w:autoSpaceDE w:val="0"/>
              <w:autoSpaceDN w:val="0"/>
              <w:adjustRightInd w:val="0"/>
              <w:jc w:val="both"/>
              <w:rPr>
                <w:ins w:id="1292" w:author="Dokulil Jiří" w:date="2018-11-18T19:34:00Z"/>
                <w:rFonts w:cs="Calibri"/>
              </w:rPr>
            </w:pPr>
            <w:ins w:id="1293" w:author="Dokulil Jiří" w:date="2018-11-18T19:34:00Z">
              <w:r>
                <w:rPr>
                  <w:rFonts w:cs="Calibri"/>
                </w:rPr>
                <w:t xml:space="preserve">MATEJDES, M.: </w:t>
              </w:r>
              <w:r>
                <w:rPr>
                  <w:rFonts w:cs="Calibri"/>
                  <w:i/>
                </w:rPr>
                <w:t>Aplikovaná matematika</w:t>
              </w:r>
              <w:r>
                <w:rPr>
                  <w:rFonts w:cs="Calibri"/>
                </w:rPr>
                <w:t>, MAT-CENTRUM, Zvolen 2005.</w:t>
              </w:r>
            </w:ins>
          </w:p>
          <w:p w:rsidR="001616B7" w:rsidRDefault="001616B7" w:rsidP="001616B7">
            <w:pPr>
              <w:autoSpaceDE w:val="0"/>
              <w:autoSpaceDN w:val="0"/>
              <w:adjustRightInd w:val="0"/>
              <w:rPr>
                <w:ins w:id="1294" w:author="Dokulil Jiří" w:date="2018-11-18T19:34:00Z"/>
                <w:rFonts w:cs="Calibri"/>
              </w:rPr>
            </w:pPr>
            <w:ins w:id="1295" w:author="Dokulil Jiří" w:date="2018-11-18T19:34:00Z">
              <w:r>
                <w:rPr>
                  <w:rFonts w:cs="Calibri"/>
                </w:rPr>
                <w:t xml:space="preserve">HOŠKOVÁ, Š., KUBEN, J., RAČKOVÁ, P.: </w:t>
              </w:r>
              <w:r>
                <w:rPr>
                  <w:rFonts w:cs="Calibri"/>
                  <w:i/>
                </w:rPr>
                <w:t xml:space="preserve">Integrální počet funkcí jedné proměnné, </w:t>
              </w:r>
              <w:r>
                <w:rPr>
                  <w:rFonts w:cs="Calibri"/>
                </w:rPr>
                <w:t>2006.</w:t>
              </w:r>
            </w:ins>
          </w:p>
          <w:p w:rsidR="001616B7" w:rsidRDefault="001616B7" w:rsidP="001616B7">
            <w:pPr>
              <w:autoSpaceDE w:val="0"/>
              <w:autoSpaceDN w:val="0"/>
              <w:adjustRightInd w:val="0"/>
              <w:rPr>
                <w:ins w:id="1296" w:author="Dokulil Jiří" w:date="2018-11-18T19:34:00Z"/>
                <w:rFonts w:cs="Calibri"/>
              </w:rPr>
            </w:pPr>
            <w:ins w:id="1297" w:author="Dokulil Jiří" w:date="2018-11-18T19:34:00Z">
              <w:r>
                <w:rPr>
                  <w:rFonts w:cs="Calibri"/>
                </w:rPr>
                <w:t>http://www.am.vsb.cz/sarmanova/cd/pdf/print/ip.pdf</w:t>
              </w:r>
            </w:ins>
          </w:p>
          <w:p w:rsidR="001616B7" w:rsidRDefault="001616B7" w:rsidP="001616B7">
            <w:pPr>
              <w:autoSpaceDE w:val="0"/>
              <w:autoSpaceDN w:val="0"/>
              <w:adjustRightInd w:val="0"/>
              <w:rPr>
                <w:ins w:id="1298" w:author="Dokulil Jiří" w:date="2018-11-18T19:34:00Z"/>
                <w:rFonts w:cs="Calibri"/>
              </w:rPr>
            </w:pPr>
            <w:ins w:id="1299" w:author="Dokulil Jiří" w:date="2018-11-18T19:34:00Z">
              <w:r>
                <w:rPr>
                  <w:rFonts w:cs="Calibri"/>
                </w:rPr>
                <w:t xml:space="preserve">KREML, P., VLČEK, J., VOLNÝ, P., KRČEK, J., POLÁČEK, J.: </w:t>
              </w:r>
              <w:r>
                <w:rPr>
                  <w:rFonts w:cs="Calibri"/>
                  <w:i/>
                </w:rPr>
                <w:t xml:space="preserve">Matematika II, </w:t>
              </w:r>
              <w:r>
                <w:rPr>
                  <w:rFonts w:cs="Calibri"/>
                  <w:bCs/>
                  <w:color w:val="000000"/>
                </w:rPr>
                <w:t>ISBN 978-80-248-1316-5,</w:t>
              </w:r>
              <w:r>
                <w:rPr>
                  <w:rFonts w:cs="Calibri"/>
                </w:rPr>
                <w:t xml:space="preserve"> http://homen.vsb.cz/~kre40/esfmat2/</w:t>
              </w:r>
            </w:ins>
          </w:p>
          <w:p w:rsidR="001616B7" w:rsidRDefault="001616B7" w:rsidP="001616B7">
            <w:pPr>
              <w:spacing w:before="60"/>
              <w:jc w:val="both"/>
              <w:rPr>
                <w:ins w:id="1300" w:author="Dokulil Jiří" w:date="2018-11-18T19:34:00Z"/>
                <w:rFonts w:cs="Calibri"/>
                <w:b/>
              </w:rPr>
            </w:pPr>
            <w:ins w:id="1301" w:author="Dokulil Jiří" w:date="2018-11-18T19:34:00Z">
              <w:r>
                <w:rPr>
                  <w:b/>
                  <w:bCs/>
                </w:rPr>
                <w:t>Doporučená</w:t>
              </w:r>
              <w:r>
                <w:rPr>
                  <w:rFonts w:cs="Calibri"/>
                  <w:b/>
                </w:rPr>
                <w:t xml:space="preserve"> literatura:</w:t>
              </w:r>
            </w:ins>
          </w:p>
          <w:p w:rsidR="001616B7" w:rsidRDefault="001616B7" w:rsidP="001616B7">
            <w:pPr>
              <w:autoSpaceDE w:val="0"/>
              <w:autoSpaceDN w:val="0"/>
              <w:adjustRightInd w:val="0"/>
              <w:rPr>
                <w:ins w:id="1302" w:author="Dokulil Jiří" w:date="2018-11-18T19:34:00Z"/>
                <w:rFonts w:cs="Calibri"/>
              </w:rPr>
            </w:pPr>
            <w:ins w:id="1303" w:author="Dokulil Jiří" w:date="2018-11-18T19:34:00Z">
              <w:r>
                <w:rPr>
                  <w:rFonts w:cs="Calibri"/>
                </w:rPr>
                <w:lastRenderedPageBreak/>
                <w:t>KLUVÁNEK, I., MIŠÍK, L., ŠVEC, M.:</w:t>
              </w:r>
              <w:r>
                <w:rPr>
                  <w:rFonts w:cs="Calibri"/>
                  <w:i/>
                </w:rPr>
                <w:t xml:space="preserve"> Matematika I</w:t>
              </w:r>
              <w:r>
                <w:rPr>
                  <w:rFonts w:cs="Calibri"/>
                </w:rPr>
                <w:t>, SVTL Bratislava 1959.</w:t>
              </w:r>
            </w:ins>
          </w:p>
          <w:p w:rsidR="001616B7" w:rsidRDefault="001616B7" w:rsidP="001616B7">
            <w:pPr>
              <w:autoSpaceDE w:val="0"/>
              <w:autoSpaceDN w:val="0"/>
              <w:adjustRightInd w:val="0"/>
              <w:jc w:val="both"/>
              <w:rPr>
                <w:ins w:id="1304" w:author="Dokulil Jiří" w:date="2018-11-18T19:34:00Z"/>
                <w:rFonts w:cs="Calibri"/>
              </w:rPr>
            </w:pPr>
            <w:ins w:id="1305" w:author="Dokulil Jiří" w:date="2018-11-18T19:34:00Z">
              <w:r>
                <w:rPr>
                  <w:rFonts w:cs="Calibri"/>
                </w:rPr>
                <w:t>POLÁK, J.:</w:t>
              </w:r>
              <w:r>
                <w:rPr>
                  <w:rFonts w:cs="Calibri"/>
                  <w:i/>
                </w:rPr>
                <w:t xml:space="preserve"> Přehled středoškolské matematiky</w:t>
              </w:r>
              <w:r>
                <w:rPr>
                  <w:rFonts w:cs="Calibri"/>
                </w:rPr>
                <w:t>, PROMETHEUS 1991.</w:t>
              </w:r>
            </w:ins>
          </w:p>
          <w:p w:rsidR="001616B7" w:rsidRDefault="001616B7" w:rsidP="001616B7">
            <w:pPr>
              <w:autoSpaceDE w:val="0"/>
              <w:autoSpaceDN w:val="0"/>
              <w:adjustRightInd w:val="0"/>
              <w:jc w:val="both"/>
              <w:rPr>
                <w:ins w:id="1306" w:author="Dokulil Jiří" w:date="2018-11-18T19:34:00Z"/>
                <w:rFonts w:cs="Calibri"/>
              </w:rPr>
            </w:pPr>
            <w:ins w:id="1307" w:author="Dokulil Jiří" w:date="2018-11-18T19:34:00Z">
              <w:r>
                <w:rPr>
                  <w:rFonts w:cs="Calibri"/>
                </w:rPr>
                <w:t xml:space="preserve">POLÁK, J.: </w:t>
              </w:r>
              <w:r>
                <w:rPr>
                  <w:rFonts w:cs="Calibri"/>
                  <w:i/>
                </w:rPr>
                <w:t>Středoškolská matematika v úlohách I</w:t>
              </w:r>
              <w:r>
                <w:rPr>
                  <w:rFonts w:cs="Calibri"/>
                </w:rPr>
                <w:t>, PROMETHEUS 1996.</w:t>
              </w:r>
            </w:ins>
          </w:p>
          <w:p w:rsidR="001616B7" w:rsidRDefault="001616B7" w:rsidP="001616B7">
            <w:pPr>
              <w:autoSpaceDE w:val="0"/>
              <w:autoSpaceDN w:val="0"/>
              <w:adjustRightInd w:val="0"/>
              <w:jc w:val="both"/>
              <w:rPr>
                <w:ins w:id="1308" w:author="Dokulil Jiří" w:date="2018-11-18T19:34:00Z"/>
                <w:rFonts w:cs="Calibri"/>
              </w:rPr>
            </w:pPr>
            <w:ins w:id="1309" w:author="Dokulil Jiří" w:date="2018-11-18T19:34:00Z">
              <w:r>
                <w:rPr>
                  <w:rFonts w:cs="Calibri"/>
                </w:rPr>
                <w:t xml:space="preserve">POLÁK, J.: </w:t>
              </w:r>
              <w:r>
                <w:rPr>
                  <w:rFonts w:cs="Calibri"/>
                  <w:i/>
                </w:rPr>
                <w:t>Středoškolská matematika v úlohách II</w:t>
              </w:r>
              <w:r>
                <w:rPr>
                  <w:rFonts w:cs="Calibri"/>
                </w:rPr>
                <w:t>, PROMETHEUS 1999.</w:t>
              </w:r>
            </w:ins>
          </w:p>
          <w:p w:rsidR="001616B7" w:rsidRDefault="001616B7" w:rsidP="001616B7">
            <w:pPr>
              <w:autoSpaceDE w:val="0"/>
              <w:autoSpaceDN w:val="0"/>
              <w:adjustRightInd w:val="0"/>
              <w:jc w:val="both"/>
              <w:rPr>
                <w:ins w:id="1310" w:author="Dokulil Jiří" w:date="2018-11-18T19:34:00Z"/>
                <w:rFonts w:cs="Calibri"/>
              </w:rPr>
            </w:pPr>
            <w:ins w:id="1311" w:author="Dokulil Jiří" w:date="2018-11-18T19:34:00Z">
              <w:r>
                <w:rPr>
                  <w:rFonts w:cs="Calibri"/>
                </w:rPr>
                <w:t xml:space="preserve">REKTORYS, K.: </w:t>
              </w:r>
              <w:r>
                <w:rPr>
                  <w:rFonts w:cs="Calibri"/>
                  <w:i/>
                </w:rPr>
                <w:t>Přehled užité matematiky</w:t>
              </w:r>
              <w:r>
                <w:rPr>
                  <w:rFonts w:cs="Calibri"/>
                </w:rPr>
                <w:t>, SNTL Praha 1988.</w:t>
              </w:r>
            </w:ins>
          </w:p>
          <w:p w:rsidR="001616B7" w:rsidRPr="00176110" w:rsidDel="00E74184" w:rsidRDefault="001616B7" w:rsidP="001616B7">
            <w:pPr>
              <w:autoSpaceDE w:val="0"/>
              <w:autoSpaceDN w:val="0"/>
              <w:adjustRightInd w:val="0"/>
              <w:jc w:val="both"/>
              <w:rPr>
                <w:del w:id="1312" w:author="Dokulil Jiří" w:date="2018-11-18T19:34:00Z"/>
                <w:rFonts w:cs="Calibri"/>
                <w:b/>
              </w:rPr>
            </w:pPr>
            <w:ins w:id="1313" w:author="Dokulil Jiří" w:date="2018-11-18T19:34:00Z">
              <w:r>
                <w:rPr>
                  <w:rFonts w:cs="Calibri"/>
                </w:rPr>
                <w:t xml:space="preserve">ŠKRÁŠEK, J., TICHÝ, Z.: </w:t>
              </w:r>
              <w:r>
                <w:rPr>
                  <w:rFonts w:cs="Calibri"/>
                  <w:i/>
                </w:rPr>
                <w:t>Základy aplikované matematiky I-III</w:t>
              </w:r>
              <w:r>
                <w:rPr>
                  <w:rFonts w:cs="Calibri"/>
                </w:rPr>
                <w:t>, SNTL Praha 1989.</w:t>
              </w:r>
            </w:ins>
            <w:del w:id="1314" w:author="Dokulil Jiří" w:date="2018-11-18T19:34:00Z">
              <w:r w:rsidRPr="00176110" w:rsidDel="00E74184">
                <w:rPr>
                  <w:rFonts w:cs="Calibri"/>
                  <w:b/>
                </w:rPr>
                <w:delText>Základní literatura</w:delText>
              </w:r>
              <w:r w:rsidDel="00E74184">
                <w:rPr>
                  <w:rFonts w:cs="Calibri"/>
                  <w:b/>
                </w:rPr>
                <w:delText>:</w:delText>
              </w:r>
            </w:del>
          </w:p>
          <w:p w:rsidR="001616B7" w:rsidRPr="00176110" w:rsidDel="00E74184" w:rsidRDefault="001616B7" w:rsidP="001616B7">
            <w:pPr>
              <w:autoSpaceDE w:val="0"/>
              <w:autoSpaceDN w:val="0"/>
              <w:adjustRightInd w:val="0"/>
              <w:jc w:val="both"/>
              <w:rPr>
                <w:del w:id="1315" w:author="Dokulil Jiří" w:date="2018-11-18T19:34:00Z"/>
                <w:rFonts w:cs="Calibri"/>
              </w:rPr>
            </w:pPr>
            <w:del w:id="1316" w:author="Dokulil Jiří" w:date="2018-11-18T19:34:00Z">
              <w:r w:rsidDel="00E74184">
                <w:rPr>
                  <w:rFonts w:cs="Calibri"/>
                </w:rPr>
                <w:delText>[1] Ostravský, J., Polášek, V.:</w:delText>
              </w:r>
              <w:r w:rsidRPr="00176110" w:rsidDel="00E74184">
                <w:rPr>
                  <w:rFonts w:cs="Calibri"/>
                </w:rPr>
                <w:delText xml:space="preserve"> </w:delText>
              </w:r>
              <w:r w:rsidRPr="00176110" w:rsidDel="00E74184">
                <w:rPr>
                  <w:rFonts w:cs="Calibri"/>
                  <w:i/>
                </w:rPr>
                <w:delText>Diferenciální a integrální počet funkce jedné proměnné – vybrané statě, skriptum</w:delText>
              </w:r>
              <w:r w:rsidRPr="00176110" w:rsidDel="00E74184">
                <w:rPr>
                  <w:rFonts w:cs="Calibri"/>
                </w:rPr>
                <w:delText xml:space="preserve"> FAI UTB Zlín 2011.</w:delText>
              </w:r>
              <w:r w:rsidDel="00E74184">
                <w:rPr>
                  <w:rFonts w:cs="Calibri"/>
                </w:rPr>
                <w:delText xml:space="preserve"> </w:delText>
              </w:r>
              <w:r w:rsidRPr="00A20A42" w:rsidDel="00E74184">
                <w:rPr>
                  <w:rFonts w:cs="Calibri"/>
                </w:rPr>
                <w:delText>http://digilib.k.utb.cz/handle/10563/18586</w:delText>
              </w:r>
            </w:del>
          </w:p>
          <w:p w:rsidR="001616B7" w:rsidRPr="00176110" w:rsidDel="00E74184" w:rsidRDefault="001616B7" w:rsidP="001616B7">
            <w:pPr>
              <w:autoSpaceDE w:val="0"/>
              <w:autoSpaceDN w:val="0"/>
              <w:adjustRightInd w:val="0"/>
              <w:jc w:val="both"/>
              <w:rPr>
                <w:del w:id="1317" w:author="Dokulil Jiří" w:date="2018-11-18T19:34:00Z"/>
                <w:rFonts w:cs="Calibri"/>
              </w:rPr>
            </w:pPr>
            <w:del w:id="1318" w:author="Dokulil Jiří" w:date="2018-11-18T19:34:00Z">
              <w:r w:rsidRPr="00176110" w:rsidDel="00E74184">
                <w:rPr>
                  <w:rFonts w:cs="Calibri"/>
                </w:rPr>
                <w:delText>[2] Kuben, J., Šarmanová, P.</w:delText>
              </w:r>
              <w:r w:rsidDel="00E74184">
                <w:rPr>
                  <w:rFonts w:cs="Calibri"/>
                </w:rPr>
                <w:delText>:</w:delText>
              </w:r>
              <w:r w:rsidRPr="00176110" w:rsidDel="00E74184">
                <w:rPr>
                  <w:rFonts w:cs="Calibri"/>
                </w:rPr>
                <w:delText xml:space="preserve"> </w:delText>
              </w:r>
              <w:r w:rsidRPr="00176110" w:rsidDel="00E74184">
                <w:rPr>
                  <w:rFonts w:cs="Calibri"/>
                  <w:i/>
                </w:rPr>
                <w:delText>Diferenciální počet funkcí jedné proměnné</w:delText>
              </w:r>
              <w:r w:rsidRPr="00176110" w:rsidDel="00E74184">
                <w:rPr>
                  <w:rFonts w:cs="Calibri"/>
                </w:rPr>
                <w:delText xml:space="preserve">, </w:delText>
              </w:r>
              <w:r w:rsidRPr="00A20A42" w:rsidDel="00E74184">
                <w:rPr>
                  <w:rFonts w:cs="Calibri"/>
                </w:rPr>
                <w:delText>http://homel.vsb.cz/~s1a64/cd/index.htm</w:delText>
              </w:r>
            </w:del>
          </w:p>
          <w:p w:rsidR="001616B7" w:rsidRPr="00176110" w:rsidDel="00E74184" w:rsidRDefault="001616B7" w:rsidP="001616B7">
            <w:pPr>
              <w:autoSpaceDE w:val="0"/>
              <w:autoSpaceDN w:val="0"/>
              <w:adjustRightInd w:val="0"/>
              <w:jc w:val="both"/>
              <w:rPr>
                <w:del w:id="1319" w:author="Dokulil Jiří" w:date="2018-11-18T19:34:00Z"/>
                <w:rFonts w:cs="Calibri"/>
              </w:rPr>
            </w:pPr>
            <w:del w:id="1320" w:author="Dokulil Jiří" w:date="2018-11-18T19:34:00Z">
              <w:r w:rsidDel="00E74184">
                <w:rPr>
                  <w:rFonts w:cs="Calibri"/>
                </w:rPr>
                <w:delText>[3] Matejdes, M.:</w:delText>
              </w:r>
              <w:r w:rsidRPr="00176110" w:rsidDel="00E74184">
                <w:rPr>
                  <w:rFonts w:cs="Calibri"/>
                </w:rPr>
                <w:delText xml:space="preserve"> </w:delText>
              </w:r>
              <w:r w:rsidRPr="00176110" w:rsidDel="00E74184">
                <w:rPr>
                  <w:rFonts w:cs="Calibri"/>
                  <w:i/>
                </w:rPr>
                <w:delText>Aplikovaná matematika</w:delText>
              </w:r>
              <w:r w:rsidRPr="00176110" w:rsidDel="00E74184">
                <w:rPr>
                  <w:rFonts w:cs="Calibri"/>
                </w:rPr>
                <w:delText>, MAT-CENTRUM, Zvolen 2005</w:delText>
              </w:r>
            </w:del>
          </w:p>
          <w:p w:rsidR="001616B7" w:rsidRPr="00176110" w:rsidDel="00E74184" w:rsidRDefault="001616B7" w:rsidP="001616B7">
            <w:pPr>
              <w:autoSpaceDE w:val="0"/>
              <w:autoSpaceDN w:val="0"/>
              <w:adjustRightInd w:val="0"/>
              <w:rPr>
                <w:del w:id="1321" w:author="Dokulil Jiří" w:date="2018-11-18T19:34:00Z"/>
              </w:rPr>
            </w:pPr>
            <w:del w:id="1322" w:author="Dokulil Jiří" w:date="2018-11-18T19:34:00Z">
              <w:r w:rsidRPr="00176110" w:rsidDel="00E74184">
                <w:rPr>
                  <w:rFonts w:cs="Calibri"/>
                </w:rPr>
                <w:delText>[4] Burda, P., Havelek, R.,Hradecká, R., Kreml, P.</w:delText>
              </w:r>
              <w:r w:rsidDel="00E74184">
                <w:rPr>
                  <w:rFonts w:cs="Calibri"/>
                </w:rPr>
                <w:delText>:</w:delText>
              </w:r>
              <w:r w:rsidRPr="00176110" w:rsidDel="00E74184">
                <w:rPr>
                  <w:rFonts w:cs="Calibri"/>
                </w:rPr>
                <w:delText xml:space="preserve"> </w:delText>
              </w:r>
              <w:r w:rsidRPr="003E7CE9" w:rsidDel="00E74184">
                <w:rPr>
                  <w:rFonts w:cs="Calibri"/>
                  <w:i/>
                  <w:iCs/>
                </w:rPr>
                <w:delText xml:space="preserve">Matematika I </w:delText>
              </w:r>
              <w:r w:rsidRPr="00A20A42" w:rsidDel="00E74184">
                <w:delText>http://www.studopory.vsb.cz./studijnimaterialy/MatematikaI/MI.html</w:delText>
              </w:r>
            </w:del>
          </w:p>
          <w:p w:rsidR="001616B7" w:rsidRPr="00176110" w:rsidDel="00E74184" w:rsidRDefault="001616B7" w:rsidP="001616B7">
            <w:pPr>
              <w:autoSpaceDE w:val="0"/>
              <w:autoSpaceDN w:val="0"/>
              <w:adjustRightInd w:val="0"/>
              <w:rPr>
                <w:del w:id="1323" w:author="Dokulil Jiří" w:date="2018-11-18T19:34:00Z"/>
                <w:rFonts w:cs="Calibri"/>
              </w:rPr>
            </w:pPr>
            <w:del w:id="1324" w:author="Dokulil Jiří" w:date="2018-11-18T19:34:00Z">
              <w:r w:rsidRPr="00176110" w:rsidDel="00E74184">
                <w:rPr>
                  <w:rFonts w:cs="Calibri"/>
                </w:rPr>
                <w:delText>[5] Hošk</w:delText>
              </w:r>
              <w:r w:rsidDel="00E74184">
                <w:rPr>
                  <w:rFonts w:cs="Calibri"/>
                </w:rPr>
                <w:delText>ová, Š., Kuben, J., Račková, P.:</w:delText>
              </w:r>
              <w:r w:rsidRPr="00176110" w:rsidDel="00E74184">
                <w:rPr>
                  <w:rFonts w:cs="Calibri"/>
                </w:rPr>
                <w:delText xml:space="preserve"> </w:delText>
              </w:r>
              <w:r w:rsidRPr="00176110" w:rsidDel="00E74184">
                <w:rPr>
                  <w:rFonts w:cs="Calibri"/>
                  <w:i/>
                </w:rPr>
                <w:delText xml:space="preserve">Integrální počet funkcí jedné proměnné, </w:delText>
              </w:r>
              <w:r w:rsidRPr="00176110" w:rsidDel="00E74184">
                <w:rPr>
                  <w:rFonts w:cs="Calibri"/>
                </w:rPr>
                <w:delText>2006</w:delText>
              </w:r>
            </w:del>
          </w:p>
          <w:p w:rsidR="001616B7" w:rsidRPr="00176110" w:rsidDel="00E74184" w:rsidRDefault="001616B7" w:rsidP="001616B7">
            <w:pPr>
              <w:autoSpaceDE w:val="0"/>
              <w:autoSpaceDN w:val="0"/>
              <w:adjustRightInd w:val="0"/>
              <w:rPr>
                <w:del w:id="1325" w:author="Dokulil Jiří" w:date="2018-11-18T19:34:00Z"/>
                <w:rFonts w:cs="Calibri"/>
              </w:rPr>
            </w:pPr>
            <w:del w:id="1326" w:author="Dokulil Jiří" w:date="2018-11-18T19:34:00Z">
              <w:r w:rsidRPr="00A20A42" w:rsidDel="00E74184">
                <w:rPr>
                  <w:rFonts w:cs="Calibri"/>
                </w:rPr>
                <w:delText>http://www.am.vsb.cz/sarmanova/cd/pdf/print/ip.pdf</w:delText>
              </w:r>
            </w:del>
          </w:p>
          <w:p w:rsidR="001616B7" w:rsidRPr="00176110" w:rsidDel="00E74184" w:rsidRDefault="001616B7" w:rsidP="001616B7">
            <w:pPr>
              <w:autoSpaceDE w:val="0"/>
              <w:autoSpaceDN w:val="0"/>
              <w:adjustRightInd w:val="0"/>
              <w:rPr>
                <w:del w:id="1327" w:author="Dokulil Jiří" w:date="2018-11-18T19:34:00Z"/>
                <w:rFonts w:cs="Calibri"/>
              </w:rPr>
            </w:pPr>
            <w:del w:id="1328" w:author="Dokulil Jiří" w:date="2018-11-18T19:34:00Z">
              <w:r w:rsidRPr="00176110" w:rsidDel="00E74184">
                <w:rPr>
                  <w:rFonts w:cs="Calibri"/>
                </w:rPr>
                <w:delText>[6] Kreml, P., Vlček, J., Volný, P., Krček, J., Poláček, J.</w:delText>
              </w:r>
              <w:r w:rsidDel="00E74184">
                <w:rPr>
                  <w:rFonts w:cs="Calibri"/>
                </w:rPr>
                <w:delText>:</w:delText>
              </w:r>
              <w:r w:rsidRPr="00176110" w:rsidDel="00E74184">
                <w:rPr>
                  <w:rFonts w:cs="Calibri"/>
                </w:rPr>
                <w:delText xml:space="preserve"> </w:delText>
              </w:r>
              <w:r w:rsidRPr="00176110" w:rsidDel="00E74184">
                <w:rPr>
                  <w:rFonts w:cs="Calibri"/>
                  <w:i/>
                </w:rPr>
                <w:delText xml:space="preserve">Matematika II, </w:delText>
              </w:r>
              <w:r w:rsidRPr="00176110" w:rsidDel="00E74184">
                <w:rPr>
                  <w:rFonts w:cs="Calibri"/>
                  <w:bCs/>
                  <w:color w:val="000000"/>
                </w:rPr>
                <w:delText>ISBN 978-80-248-1316-5,</w:delText>
              </w:r>
              <w:r w:rsidRPr="00176110" w:rsidDel="00E74184">
                <w:rPr>
                  <w:rFonts w:cs="Calibri"/>
                </w:rPr>
                <w:delText xml:space="preserve"> </w:delText>
              </w:r>
              <w:r w:rsidRPr="00A20A42" w:rsidDel="00E74184">
                <w:rPr>
                  <w:rFonts w:cs="Calibri"/>
                </w:rPr>
                <w:delText>http://homen.vsb.cz/~kre40/esfmat2/</w:delText>
              </w:r>
            </w:del>
          </w:p>
          <w:p w:rsidR="001616B7" w:rsidRPr="00176110" w:rsidDel="00E74184" w:rsidRDefault="001616B7" w:rsidP="001616B7">
            <w:pPr>
              <w:autoSpaceDE w:val="0"/>
              <w:autoSpaceDN w:val="0"/>
              <w:adjustRightInd w:val="0"/>
              <w:jc w:val="both"/>
              <w:rPr>
                <w:del w:id="1329" w:author="Dokulil Jiří" w:date="2018-11-18T19:34:00Z"/>
                <w:rFonts w:cs="Calibri"/>
              </w:rPr>
            </w:pPr>
          </w:p>
          <w:p w:rsidR="001616B7" w:rsidRPr="00176110" w:rsidDel="00E74184" w:rsidRDefault="001616B7" w:rsidP="001616B7">
            <w:pPr>
              <w:autoSpaceDE w:val="0"/>
              <w:autoSpaceDN w:val="0"/>
              <w:adjustRightInd w:val="0"/>
              <w:jc w:val="both"/>
              <w:rPr>
                <w:del w:id="1330" w:author="Dokulil Jiří" w:date="2018-11-18T19:34:00Z"/>
                <w:rFonts w:cs="Calibri"/>
                <w:b/>
              </w:rPr>
            </w:pPr>
            <w:del w:id="1331" w:author="Dokulil Jiří" w:date="2018-11-18T19:34:00Z">
              <w:r w:rsidRPr="00176110" w:rsidDel="00E74184">
                <w:rPr>
                  <w:rFonts w:cs="Calibri"/>
                  <w:b/>
                </w:rPr>
                <w:delText>Doporučená literatura</w:delText>
              </w:r>
              <w:r w:rsidDel="00E74184">
                <w:rPr>
                  <w:rFonts w:cs="Calibri"/>
                  <w:b/>
                </w:rPr>
                <w:delText>:</w:delText>
              </w:r>
            </w:del>
          </w:p>
          <w:p w:rsidR="001616B7" w:rsidRPr="00176110" w:rsidDel="00E74184" w:rsidRDefault="001616B7" w:rsidP="001616B7">
            <w:pPr>
              <w:autoSpaceDE w:val="0"/>
              <w:autoSpaceDN w:val="0"/>
              <w:adjustRightInd w:val="0"/>
              <w:rPr>
                <w:del w:id="1332" w:author="Dokulil Jiří" w:date="2018-11-18T19:34:00Z"/>
                <w:rFonts w:cs="Calibri"/>
              </w:rPr>
            </w:pPr>
            <w:del w:id="1333" w:author="Dokulil Jiří" w:date="2018-11-18T19:34:00Z">
              <w:r w:rsidRPr="00176110" w:rsidDel="00E74184">
                <w:rPr>
                  <w:rFonts w:cs="Calibri"/>
                </w:rPr>
                <w:delText>[1] Kluvánek, I., Mišík, L., Švec, M.</w:delText>
              </w:r>
              <w:r w:rsidDel="00E74184">
                <w:rPr>
                  <w:rFonts w:cs="Calibri"/>
                </w:rPr>
                <w:delText>:</w:delText>
              </w:r>
              <w:r w:rsidRPr="005754C1" w:rsidDel="00E74184">
                <w:rPr>
                  <w:rFonts w:cs="Calibri"/>
                  <w:i/>
                </w:rPr>
                <w:delText xml:space="preserve"> Matematika I</w:delText>
              </w:r>
              <w:r w:rsidRPr="00176110" w:rsidDel="00E74184">
                <w:rPr>
                  <w:rFonts w:cs="Calibri"/>
                </w:rPr>
                <w:delText>, SVTL Bratislava 1959.</w:delText>
              </w:r>
            </w:del>
          </w:p>
          <w:p w:rsidR="001616B7" w:rsidRPr="00176110" w:rsidDel="00E74184" w:rsidRDefault="001616B7" w:rsidP="001616B7">
            <w:pPr>
              <w:autoSpaceDE w:val="0"/>
              <w:autoSpaceDN w:val="0"/>
              <w:adjustRightInd w:val="0"/>
              <w:jc w:val="both"/>
              <w:rPr>
                <w:del w:id="1334" w:author="Dokulil Jiří" w:date="2018-11-18T19:34:00Z"/>
                <w:rFonts w:cs="Calibri"/>
              </w:rPr>
            </w:pPr>
            <w:del w:id="1335" w:author="Dokulil Jiří" w:date="2018-11-18T19:34:00Z">
              <w:r w:rsidRPr="00176110" w:rsidDel="00E74184">
                <w:rPr>
                  <w:rFonts w:cs="Calibri"/>
                </w:rPr>
                <w:delText>[</w:delText>
              </w:r>
              <w:r w:rsidDel="00E74184">
                <w:rPr>
                  <w:rFonts w:cs="Calibri"/>
                </w:rPr>
                <w:delText>2] Polák, J.:</w:delText>
              </w:r>
              <w:r w:rsidRPr="005754C1" w:rsidDel="00E74184">
                <w:rPr>
                  <w:rFonts w:cs="Calibri"/>
                  <w:i/>
                </w:rPr>
                <w:delText xml:space="preserve"> Přehled středoškolské matematiky</w:delText>
              </w:r>
              <w:r w:rsidRPr="00176110" w:rsidDel="00E74184">
                <w:rPr>
                  <w:rFonts w:cs="Calibri"/>
                </w:rPr>
                <w:delText>, PROMETHEUS 1991.</w:delText>
              </w:r>
            </w:del>
          </w:p>
          <w:p w:rsidR="001616B7" w:rsidRPr="00176110" w:rsidDel="00E74184" w:rsidRDefault="001616B7" w:rsidP="001616B7">
            <w:pPr>
              <w:autoSpaceDE w:val="0"/>
              <w:autoSpaceDN w:val="0"/>
              <w:adjustRightInd w:val="0"/>
              <w:jc w:val="both"/>
              <w:rPr>
                <w:del w:id="1336" w:author="Dokulil Jiří" w:date="2018-11-18T19:34:00Z"/>
                <w:rFonts w:cs="Calibri"/>
              </w:rPr>
            </w:pPr>
            <w:del w:id="1337" w:author="Dokulil Jiří" w:date="2018-11-18T19:34:00Z">
              <w:r w:rsidRPr="00176110" w:rsidDel="00E74184">
                <w:rPr>
                  <w:rFonts w:cs="Calibri"/>
                </w:rPr>
                <w:delText>[</w:delText>
              </w:r>
              <w:r w:rsidDel="00E74184">
                <w:rPr>
                  <w:rFonts w:cs="Calibri"/>
                </w:rPr>
                <w:delText>3] Polák, J.:</w:delText>
              </w:r>
              <w:r w:rsidRPr="00176110" w:rsidDel="00E74184">
                <w:rPr>
                  <w:rFonts w:cs="Calibri"/>
                </w:rPr>
                <w:delText xml:space="preserve"> </w:delText>
              </w:r>
              <w:r w:rsidRPr="005754C1" w:rsidDel="00E74184">
                <w:rPr>
                  <w:rFonts w:cs="Calibri"/>
                  <w:i/>
                </w:rPr>
                <w:delText>Středoškolská matematika v úlohách I</w:delText>
              </w:r>
              <w:r w:rsidRPr="00176110" w:rsidDel="00E74184">
                <w:rPr>
                  <w:rFonts w:cs="Calibri"/>
                </w:rPr>
                <w:delText>, PROMETHEUS 1996.</w:delText>
              </w:r>
            </w:del>
          </w:p>
          <w:p w:rsidR="001616B7" w:rsidRPr="00176110" w:rsidDel="00E74184" w:rsidRDefault="001616B7" w:rsidP="001616B7">
            <w:pPr>
              <w:autoSpaceDE w:val="0"/>
              <w:autoSpaceDN w:val="0"/>
              <w:adjustRightInd w:val="0"/>
              <w:jc w:val="both"/>
              <w:rPr>
                <w:del w:id="1338" w:author="Dokulil Jiří" w:date="2018-11-18T19:34:00Z"/>
                <w:rFonts w:cs="Calibri"/>
              </w:rPr>
            </w:pPr>
            <w:del w:id="1339" w:author="Dokulil Jiří" w:date="2018-11-18T19:34:00Z">
              <w:r w:rsidRPr="00176110" w:rsidDel="00E74184">
                <w:rPr>
                  <w:rFonts w:cs="Calibri"/>
                </w:rPr>
                <w:delText>[</w:delText>
              </w:r>
              <w:r w:rsidDel="00E74184">
                <w:rPr>
                  <w:rFonts w:cs="Calibri"/>
                </w:rPr>
                <w:delText>4] Polák, J.:</w:delText>
              </w:r>
              <w:r w:rsidRPr="00176110" w:rsidDel="00E74184">
                <w:rPr>
                  <w:rFonts w:cs="Calibri"/>
                </w:rPr>
                <w:delText xml:space="preserve"> </w:delText>
              </w:r>
              <w:r w:rsidRPr="005754C1" w:rsidDel="00E74184">
                <w:rPr>
                  <w:rFonts w:cs="Calibri"/>
                  <w:i/>
                </w:rPr>
                <w:delText>Středoškolská matematika v úlohách II</w:delText>
              </w:r>
              <w:r w:rsidRPr="00176110" w:rsidDel="00E74184">
                <w:rPr>
                  <w:rFonts w:cs="Calibri"/>
                </w:rPr>
                <w:delText>, PROMETHEUS 1999.</w:delText>
              </w:r>
            </w:del>
          </w:p>
          <w:p w:rsidR="001616B7" w:rsidRPr="00176110" w:rsidDel="00E74184" w:rsidRDefault="001616B7" w:rsidP="001616B7">
            <w:pPr>
              <w:autoSpaceDE w:val="0"/>
              <w:autoSpaceDN w:val="0"/>
              <w:adjustRightInd w:val="0"/>
              <w:jc w:val="both"/>
              <w:rPr>
                <w:del w:id="1340" w:author="Dokulil Jiří" w:date="2018-11-18T19:34:00Z"/>
                <w:rFonts w:cs="Calibri"/>
              </w:rPr>
            </w:pPr>
            <w:del w:id="1341" w:author="Dokulil Jiří" w:date="2018-11-18T19:34:00Z">
              <w:r w:rsidRPr="00176110" w:rsidDel="00E74184">
                <w:rPr>
                  <w:rFonts w:cs="Calibri"/>
                </w:rPr>
                <w:delText>[</w:delText>
              </w:r>
              <w:r w:rsidDel="00E74184">
                <w:rPr>
                  <w:rFonts w:cs="Calibri"/>
                </w:rPr>
                <w:delText>5</w:delText>
              </w:r>
              <w:r w:rsidRPr="00176110" w:rsidDel="00E74184">
                <w:rPr>
                  <w:rFonts w:cs="Calibri"/>
                </w:rPr>
                <w:delText>] Rektorys, K.</w:delText>
              </w:r>
              <w:r w:rsidDel="00E74184">
                <w:rPr>
                  <w:rFonts w:cs="Calibri"/>
                </w:rPr>
                <w:delText>:</w:delText>
              </w:r>
              <w:r w:rsidRPr="00176110" w:rsidDel="00E74184">
                <w:rPr>
                  <w:rFonts w:cs="Calibri"/>
                </w:rPr>
                <w:delText xml:space="preserve"> </w:delText>
              </w:r>
              <w:r w:rsidRPr="005754C1" w:rsidDel="00E74184">
                <w:rPr>
                  <w:rFonts w:cs="Calibri"/>
                  <w:i/>
                </w:rPr>
                <w:delText>Přehled užité matematiky</w:delText>
              </w:r>
              <w:r w:rsidRPr="00176110" w:rsidDel="00E74184">
                <w:rPr>
                  <w:rFonts w:cs="Calibri"/>
                </w:rPr>
                <w:delText>, SNTL Praha 1988.</w:delText>
              </w:r>
            </w:del>
          </w:p>
          <w:p w:rsidR="001616B7" w:rsidRDefault="001616B7" w:rsidP="001616B7">
            <w:pPr>
              <w:autoSpaceDE w:val="0"/>
              <w:autoSpaceDN w:val="0"/>
              <w:adjustRightInd w:val="0"/>
              <w:jc w:val="both"/>
            </w:pPr>
            <w:del w:id="1342" w:author="Dokulil Jiří" w:date="2018-11-18T19:34:00Z">
              <w:r w:rsidRPr="00176110" w:rsidDel="00E74184">
                <w:rPr>
                  <w:rFonts w:cs="Calibri"/>
                </w:rPr>
                <w:delText>[</w:delText>
              </w:r>
              <w:r w:rsidDel="00E74184">
                <w:rPr>
                  <w:rFonts w:cs="Calibri"/>
                </w:rPr>
                <w:delText>6] Škrášek, J., Tichý, Z.:</w:delText>
              </w:r>
              <w:r w:rsidRPr="00176110" w:rsidDel="00E74184">
                <w:rPr>
                  <w:rFonts w:cs="Calibri"/>
                </w:rPr>
                <w:delText xml:space="preserve"> </w:delText>
              </w:r>
              <w:r w:rsidRPr="002E792B" w:rsidDel="00E74184">
                <w:rPr>
                  <w:rFonts w:cs="Calibri"/>
                  <w:i/>
                </w:rPr>
                <w:delText>Základy aplikované matematiky I-III</w:delText>
              </w:r>
              <w:r w:rsidRPr="00176110" w:rsidDel="00E74184">
                <w:rPr>
                  <w:rFonts w:cs="Calibri"/>
                </w:rPr>
                <w:delText>, SNTL Praha 1989.</w:delText>
              </w:r>
            </w:del>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20</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343" w:author="Dokulil Jiří" w:date="2018-11-17T01:45:00Z">
              <w:r w:rsidDel="00C04369">
                <w:rPr>
                  <w:b/>
                </w:rPr>
                <w:delText> </w:delText>
              </w:r>
            </w:del>
            <w:ins w:id="1344" w:author="Dokulil Jiří" w:date="2018-11-17T01:45:00Z">
              <w:r w:rsidR="00C04369">
                <w:rPr>
                  <w:b/>
                </w:rPr>
                <w:t> </w:t>
              </w:r>
            </w:ins>
            <w:r>
              <w:rPr>
                <w:b/>
              </w:rPr>
              <w:t>vyučujícím</w:t>
            </w:r>
          </w:p>
        </w:tc>
      </w:tr>
      <w:tr w:rsidR="00311D7B" w:rsidTr="00F02ED2">
        <w:trPr>
          <w:trHeight w:val="1373"/>
        </w:trPr>
        <w:tc>
          <w:tcPr>
            <w:tcW w:w="9855" w:type="dxa"/>
            <w:gridSpan w:val="8"/>
          </w:tcPr>
          <w:p w:rsidR="00311D7B" w:rsidRDefault="00311D7B" w:rsidP="00F02ED2">
            <w:pPr>
              <w:jc w:val="both"/>
              <w:rPr>
                <w:ins w:id="1345" w:author="Dokulil Jiří" w:date="2018-11-18T19:35:00Z"/>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1616B7" w:rsidRDefault="001616B7" w:rsidP="00F02ED2">
            <w:pPr>
              <w:jc w:val="both"/>
            </w:pPr>
            <w:ins w:id="1346" w:author="Dokulil Jiří" w:date="2018-11-18T19:35:00Z">
              <w:r>
                <w:t xml:space="preserve">Možnosti komunikace s vyučujícími: </w:t>
              </w:r>
              <w:r>
                <w:fldChar w:fldCharType="begin"/>
              </w:r>
              <w:r>
                <w:instrText xml:space="preserve"> HYPERLINK "mailto:pmartinek@utb.cz" </w:instrText>
              </w:r>
              <w:r>
                <w:fldChar w:fldCharType="separate"/>
              </w:r>
              <w:r>
                <w:rPr>
                  <w:rStyle w:val="Hypertextovodkaz"/>
                </w:rPr>
                <w:t>pmartinek@utb.cz</w:t>
              </w:r>
              <w:r>
                <w:rPr>
                  <w:rStyle w:val="Hypertextovodkaz"/>
                </w:rPr>
                <w:fldChar w:fldCharType="end"/>
              </w:r>
              <w:r>
                <w:t xml:space="preserve">; </w:t>
              </w:r>
              <w:r>
                <w:fldChar w:fldCharType="begin"/>
              </w:r>
              <w:r>
                <w:instrText xml:space="preserve"> HYPERLINK "mailto:lkozakova@utb.cz" </w:instrText>
              </w:r>
              <w:r>
                <w:fldChar w:fldCharType="separate"/>
              </w:r>
              <w:r>
                <w:rPr>
                  <w:rStyle w:val="Hypertextovodkaz"/>
                </w:rPr>
                <w:t>lkozakova@utb.cz</w:t>
              </w:r>
              <w:r>
                <w:rPr>
                  <w:rStyle w:val="Hypertextovodkaz"/>
                </w:rPr>
                <w:fldChar w:fldCharType="end"/>
              </w:r>
              <w:r>
                <w:t xml:space="preserve">; </w:t>
              </w:r>
              <w:r>
                <w:fldChar w:fldCharType="begin"/>
              </w:r>
              <w:r>
                <w:instrText xml:space="preserve"> HYPERLINK "mailto:fajkus@utb.cz" </w:instrText>
              </w:r>
              <w:r>
                <w:fldChar w:fldCharType="separate"/>
              </w:r>
              <w:r>
                <w:rPr>
                  <w:rStyle w:val="Hypertextovodkaz"/>
                </w:rPr>
                <w:t>fajkus@utb.cz</w:t>
              </w:r>
              <w:r>
                <w:rPr>
                  <w:rStyle w:val="Hypertextovodkaz"/>
                </w:rPr>
                <w:fldChar w:fldCharType="end"/>
              </w:r>
            </w:ins>
          </w:p>
        </w:tc>
      </w:tr>
    </w:tbl>
    <w:p w:rsidR="00311D7B" w:rsidDel="006E73B6" w:rsidRDefault="00311D7B" w:rsidP="00311D7B">
      <w:pPr>
        <w:rPr>
          <w:del w:id="1347" w:author="Dokulil Jiří" w:date="2018-11-19T01:59:00Z"/>
        </w:rPr>
      </w:pPr>
    </w:p>
    <w:p w:rsidR="00311D7B" w:rsidDel="001616B7" w:rsidRDefault="00311D7B">
      <w:pPr>
        <w:spacing w:after="160" w:line="259" w:lineRule="auto"/>
        <w:rPr>
          <w:del w:id="1348" w:author="Dokulil Jiří" w:date="2018-11-18T19:36: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Del="001616B7" w:rsidTr="00F02ED2">
        <w:trPr>
          <w:del w:id="1349" w:author="Dokulil Jiří" w:date="2018-11-18T19:36:00Z"/>
        </w:trPr>
        <w:tc>
          <w:tcPr>
            <w:tcW w:w="9855" w:type="dxa"/>
            <w:gridSpan w:val="8"/>
            <w:tcBorders>
              <w:bottom w:val="double" w:sz="4" w:space="0" w:color="auto"/>
            </w:tcBorders>
            <w:shd w:val="clear" w:color="auto" w:fill="BDD6EE"/>
          </w:tcPr>
          <w:p w:rsidR="00311D7B" w:rsidDel="001616B7" w:rsidRDefault="00311D7B">
            <w:pPr>
              <w:spacing w:after="160" w:line="259" w:lineRule="auto"/>
              <w:rPr>
                <w:del w:id="1350" w:author="Dokulil Jiří" w:date="2018-11-18T19:36:00Z"/>
                <w:b/>
                <w:sz w:val="28"/>
              </w:rPr>
              <w:pPrChange w:id="1351" w:author="Dokulil Jiří" w:date="2018-11-18T19:36:00Z">
                <w:pPr>
                  <w:jc w:val="both"/>
                </w:pPr>
              </w:pPrChange>
            </w:pPr>
            <w:del w:id="1352" w:author="Dokulil Jiří" w:date="2018-11-18T19:36:00Z">
              <w:r w:rsidDel="001616B7">
                <w:br w:type="page"/>
              </w:r>
              <w:r w:rsidDel="001616B7">
                <w:rPr>
                  <w:b/>
                  <w:sz w:val="28"/>
                </w:rPr>
                <w:delText>B-III – Charakteristika studijního předmětu</w:delText>
              </w:r>
            </w:del>
          </w:p>
        </w:tc>
      </w:tr>
      <w:tr w:rsidR="00311D7B" w:rsidDel="001616B7" w:rsidTr="00F02ED2">
        <w:trPr>
          <w:del w:id="1353" w:author="Dokulil Jiří" w:date="2018-11-18T19:36:00Z"/>
        </w:trPr>
        <w:tc>
          <w:tcPr>
            <w:tcW w:w="3086" w:type="dxa"/>
            <w:tcBorders>
              <w:top w:val="double" w:sz="4" w:space="0" w:color="auto"/>
            </w:tcBorders>
            <w:shd w:val="clear" w:color="auto" w:fill="F7CAAC"/>
          </w:tcPr>
          <w:p w:rsidR="00311D7B" w:rsidDel="001616B7" w:rsidRDefault="00311D7B">
            <w:pPr>
              <w:spacing w:after="160" w:line="259" w:lineRule="auto"/>
              <w:rPr>
                <w:del w:id="1354" w:author="Dokulil Jiří" w:date="2018-11-18T19:36:00Z"/>
                <w:b/>
              </w:rPr>
              <w:pPrChange w:id="1355" w:author="Dokulil Jiří" w:date="2018-11-18T19:36:00Z">
                <w:pPr>
                  <w:jc w:val="both"/>
                </w:pPr>
              </w:pPrChange>
            </w:pPr>
            <w:del w:id="1356" w:author="Dokulil Jiří" w:date="2018-11-18T19:36:00Z">
              <w:r w:rsidDel="001616B7">
                <w:rPr>
                  <w:b/>
                </w:rPr>
                <w:delText>Název studijního předmětu</w:delText>
              </w:r>
            </w:del>
          </w:p>
        </w:tc>
        <w:tc>
          <w:tcPr>
            <w:tcW w:w="6769" w:type="dxa"/>
            <w:gridSpan w:val="7"/>
            <w:tcBorders>
              <w:top w:val="double" w:sz="4" w:space="0" w:color="auto"/>
            </w:tcBorders>
          </w:tcPr>
          <w:p w:rsidR="00311D7B" w:rsidRPr="00EC7397" w:rsidDel="001616B7" w:rsidRDefault="00311D7B">
            <w:pPr>
              <w:spacing w:after="160" w:line="259" w:lineRule="auto"/>
              <w:rPr>
                <w:del w:id="1357" w:author="Dokulil Jiří" w:date="2018-11-18T19:36:00Z"/>
                <w:b/>
              </w:rPr>
              <w:pPrChange w:id="1358" w:author="Dokulil Jiří" w:date="2018-11-18T19:36:00Z">
                <w:pPr>
                  <w:jc w:val="both"/>
                </w:pPr>
              </w:pPrChange>
            </w:pPr>
            <w:del w:id="1359" w:author="Dokulil Jiří" w:date="2018-11-18T19:36:00Z">
              <w:r w:rsidRPr="00EC7397" w:rsidDel="001616B7">
                <w:rPr>
                  <w:b/>
                </w:rPr>
                <w:delText>Matematika II</w:delText>
              </w:r>
            </w:del>
          </w:p>
        </w:tc>
      </w:tr>
      <w:tr w:rsidR="00311D7B" w:rsidDel="001616B7" w:rsidTr="00F02ED2">
        <w:trPr>
          <w:del w:id="1360" w:author="Dokulil Jiří" w:date="2018-11-18T19:36:00Z"/>
        </w:trPr>
        <w:tc>
          <w:tcPr>
            <w:tcW w:w="3086" w:type="dxa"/>
            <w:shd w:val="clear" w:color="auto" w:fill="F7CAAC"/>
          </w:tcPr>
          <w:p w:rsidR="00311D7B" w:rsidDel="001616B7" w:rsidRDefault="00311D7B">
            <w:pPr>
              <w:spacing w:after="160" w:line="259" w:lineRule="auto"/>
              <w:rPr>
                <w:del w:id="1361" w:author="Dokulil Jiří" w:date="2018-11-18T19:36:00Z"/>
                <w:b/>
              </w:rPr>
              <w:pPrChange w:id="1362" w:author="Dokulil Jiří" w:date="2018-11-18T19:36:00Z">
                <w:pPr>
                  <w:jc w:val="both"/>
                </w:pPr>
              </w:pPrChange>
            </w:pPr>
            <w:del w:id="1363" w:author="Dokulil Jiří" w:date="2018-11-18T19:36:00Z">
              <w:r w:rsidDel="001616B7">
                <w:rPr>
                  <w:b/>
                </w:rPr>
                <w:delText>Typ předmětu</w:delText>
              </w:r>
            </w:del>
          </w:p>
        </w:tc>
        <w:tc>
          <w:tcPr>
            <w:tcW w:w="3406" w:type="dxa"/>
            <w:gridSpan w:val="4"/>
          </w:tcPr>
          <w:p w:rsidR="00311D7B" w:rsidRPr="005F2CFE" w:rsidDel="001616B7" w:rsidRDefault="00311D7B">
            <w:pPr>
              <w:spacing w:after="160" w:line="259" w:lineRule="auto"/>
              <w:rPr>
                <w:del w:id="1364" w:author="Dokulil Jiří" w:date="2018-11-18T19:36:00Z"/>
                <w:color w:val="000000"/>
              </w:rPr>
              <w:pPrChange w:id="1365" w:author="Dokulil Jiří" w:date="2018-11-18T19:36:00Z">
                <w:pPr>
                  <w:pStyle w:val="FormtovanvHTML"/>
                  <w:shd w:val="clear" w:color="auto" w:fill="FFFFFF"/>
                </w:pPr>
              </w:pPrChange>
            </w:pPr>
            <w:del w:id="1366" w:author="Dokulil Jiří" w:date="2018-11-18T19:36:00Z">
              <w:r w:rsidDel="001616B7">
                <w:delText>Povinný</w:delText>
              </w:r>
            </w:del>
          </w:p>
        </w:tc>
        <w:tc>
          <w:tcPr>
            <w:tcW w:w="2695" w:type="dxa"/>
            <w:gridSpan w:val="2"/>
            <w:shd w:val="clear" w:color="auto" w:fill="F7CAAC"/>
          </w:tcPr>
          <w:p w:rsidR="00311D7B" w:rsidDel="001616B7" w:rsidRDefault="00311D7B">
            <w:pPr>
              <w:spacing w:after="160" w:line="259" w:lineRule="auto"/>
              <w:rPr>
                <w:del w:id="1367" w:author="Dokulil Jiří" w:date="2018-11-18T19:36:00Z"/>
              </w:rPr>
              <w:pPrChange w:id="1368" w:author="Dokulil Jiří" w:date="2018-11-18T19:36:00Z">
                <w:pPr>
                  <w:jc w:val="both"/>
                </w:pPr>
              </w:pPrChange>
            </w:pPr>
            <w:del w:id="1369" w:author="Dokulil Jiří" w:date="2018-11-18T19:36:00Z">
              <w:r w:rsidDel="001616B7">
                <w:rPr>
                  <w:b/>
                </w:rPr>
                <w:delText>doporučený ročník / semestr</w:delText>
              </w:r>
            </w:del>
          </w:p>
        </w:tc>
        <w:tc>
          <w:tcPr>
            <w:tcW w:w="668" w:type="dxa"/>
          </w:tcPr>
          <w:p w:rsidR="00311D7B" w:rsidDel="001616B7" w:rsidRDefault="00311D7B">
            <w:pPr>
              <w:spacing w:after="160" w:line="259" w:lineRule="auto"/>
              <w:rPr>
                <w:del w:id="1370" w:author="Dokulil Jiří" w:date="2018-11-18T19:36:00Z"/>
              </w:rPr>
              <w:pPrChange w:id="1371" w:author="Dokulil Jiří" w:date="2018-11-18T19:36:00Z">
                <w:pPr>
                  <w:jc w:val="both"/>
                </w:pPr>
              </w:pPrChange>
            </w:pPr>
            <w:del w:id="1372" w:author="Dokulil Jiří" w:date="2018-11-18T19:36:00Z">
              <w:r w:rsidDel="001616B7">
                <w:delText>1/LS</w:delText>
              </w:r>
            </w:del>
          </w:p>
        </w:tc>
      </w:tr>
      <w:tr w:rsidR="00311D7B" w:rsidDel="001616B7" w:rsidTr="00F02ED2">
        <w:trPr>
          <w:del w:id="1373" w:author="Dokulil Jiří" w:date="2018-11-18T19:36:00Z"/>
        </w:trPr>
        <w:tc>
          <w:tcPr>
            <w:tcW w:w="3086" w:type="dxa"/>
            <w:shd w:val="clear" w:color="auto" w:fill="F7CAAC"/>
          </w:tcPr>
          <w:p w:rsidR="00311D7B" w:rsidDel="001616B7" w:rsidRDefault="00311D7B">
            <w:pPr>
              <w:spacing w:after="160" w:line="259" w:lineRule="auto"/>
              <w:rPr>
                <w:del w:id="1374" w:author="Dokulil Jiří" w:date="2018-11-18T19:36:00Z"/>
                <w:b/>
              </w:rPr>
              <w:pPrChange w:id="1375" w:author="Dokulil Jiří" w:date="2018-11-18T19:36:00Z">
                <w:pPr>
                  <w:jc w:val="both"/>
                </w:pPr>
              </w:pPrChange>
            </w:pPr>
            <w:del w:id="1376" w:author="Dokulil Jiří" w:date="2018-11-18T19:36:00Z">
              <w:r w:rsidDel="001616B7">
                <w:rPr>
                  <w:b/>
                </w:rPr>
                <w:delText>Rozsah studijního předmětu</w:delText>
              </w:r>
            </w:del>
          </w:p>
        </w:tc>
        <w:tc>
          <w:tcPr>
            <w:tcW w:w="1701" w:type="dxa"/>
            <w:gridSpan w:val="2"/>
          </w:tcPr>
          <w:p w:rsidR="00311D7B" w:rsidDel="001616B7" w:rsidRDefault="00311D7B">
            <w:pPr>
              <w:spacing w:after="160" w:line="259" w:lineRule="auto"/>
              <w:rPr>
                <w:del w:id="1377" w:author="Dokulil Jiří" w:date="2018-11-18T19:36:00Z"/>
              </w:rPr>
              <w:pPrChange w:id="1378" w:author="Dokulil Jiří" w:date="2018-11-18T19:36:00Z">
                <w:pPr>
                  <w:jc w:val="both"/>
                </w:pPr>
              </w:pPrChange>
            </w:pPr>
            <w:del w:id="1379" w:author="Dokulil Jiří" w:date="2018-11-18T19:36:00Z">
              <w:r w:rsidDel="001616B7">
                <w:delText>28p – 28c</w:delText>
              </w:r>
            </w:del>
          </w:p>
        </w:tc>
        <w:tc>
          <w:tcPr>
            <w:tcW w:w="889" w:type="dxa"/>
            <w:shd w:val="clear" w:color="auto" w:fill="F7CAAC"/>
          </w:tcPr>
          <w:p w:rsidR="00311D7B" w:rsidDel="001616B7" w:rsidRDefault="00311D7B">
            <w:pPr>
              <w:spacing w:after="160" w:line="259" w:lineRule="auto"/>
              <w:rPr>
                <w:del w:id="1380" w:author="Dokulil Jiří" w:date="2018-11-18T19:36:00Z"/>
                <w:b/>
              </w:rPr>
              <w:pPrChange w:id="1381" w:author="Dokulil Jiří" w:date="2018-11-18T19:36:00Z">
                <w:pPr>
                  <w:jc w:val="both"/>
                </w:pPr>
              </w:pPrChange>
            </w:pPr>
            <w:del w:id="1382" w:author="Dokulil Jiří" w:date="2018-11-18T19:36:00Z">
              <w:r w:rsidDel="001616B7">
                <w:rPr>
                  <w:b/>
                </w:rPr>
                <w:delText xml:space="preserve">hod. </w:delText>
              </w:r>
            </w:del>
          </w:p>
        </w:tc>
        <w:tc>
          <w:tcPr>
            <w:tcW w:w="816" w:type="dxa"/>
          </w:tcPr>
          <w:p w:rsidR="00311D7B" w:rsidDel="001616B7" w:rsidRDefault="00311D7B">
            <w:pPr>
              <w:spacing w:after="160" w:line="259" w:lineRule="auto"/>
              <w:rPr>
                <w:del w:id="1383" w:author="Dokulil Jiří" w:date="2018-11-18T19:36:00Z"/>
              </w:rPr>
              <w:pPrChange w:id="1384" w:author="Dokulil Jiří" w:date="2018-11-18T19:36:00Z">
                <w:pPr>
                  <w:jc w:val="both"/>
                </w:pPr>
              </w:pPrChange>
            </w:pPr>
            <w:del w:id="1385" w:author="Dokulil Jiří" w:date="2018-11-18T19:36:00Z">
              <w:r w:rsidDel="001616B7">
                <w:delText>56</w:delText>
              </w:r>
            </w:del>
          </w:p>
        </w:tc>
        <w:tc>
          <w:tcPr>
            <w:tcW w:w="2156" w:type="dxa"/>
            <w:shd w:val="clear" w:color="auto" w:fill="F7CAAC"/>
          </w:tcPr>
          <w:p w:rsidR="00311D7B" w:rsidDel="001616B7" w:rsidRDefault="00311D7B">
            <w:pPr>
              <w:spacing w:after="160" w:line="259" w:lineRule="auto"/>
              <w:rPr>
                <w:del w:id="1386" w:author="Dokulil Jiří" w:date="2018-11-18T19:36:00Z"/>
                <w:b/>
              </w:rPr>
              <w:pPrChange w:id="1387" w:author="Dokulil Jiří" w:date="2018-11-18T19:36:00Z">
                <w:pPr>
                  <w:jc w:val="both"/>
                </w:pPr>
              </w:pPrChange>
            </w:pPr>
            <w:del w:id="1388" w:author="Dokulil Jiří" w:date="2018-11-18T19:36:00Z">
              <w:r w:rsidDel="001616B7">
                <w:rPr>
                  <w:b/>
                </w:rPr>
                <w:delText>kreditů</w:delText>
              </w:r>
            </w:del>
          </w:p>
        </w:tc>
        <w:tc>
          <w:tcPr>
            <w:tcW w:w="1207" w:type="dxa"/>
            <w:gridSpan w:val="2"/>
          </w:tcPr>
          <w:p w:rsidR="00311D7B" w:rsidDel="001616B7" w:rsidRDefault="00311D7B">
            <w:pPr>
              <w:spacing w:after="160" w:line="259" w:lineRule="auto"/>
              <w:rPr>
                <w:del w:id="1389" w:author="Dokulil Jiří" w:date="2018-11-18T19:36:00Z"/>
              </w:rPr>
              <w:pPrChange w:id="1390" w:author="Dokulil Jiří" w:date="2018-11-18T19:36:00Z">
                <w:pPr>
                  <w:jc w:val="both"/>
                </w:pPr>
              </w:pPrChange>
            </w:pPr>
            <w:del w:id="1391" w:author="Dokulil Jiří" w:date="2018-11-18T19:36:00Z">
              <w:r w:rsidDel="001616B7">
                <w:delText>5</w:delText>
              </w:r>
            </w:del>
          </w:p>
        </w:tc>
      </w:tr>
      <w:tr w:rsidR="00311D7B" w:rsidDel="001616B7" w:rsidTr="00F02ED2">
        <w:trPr>
          <w:del w:id="1392" w:author="Dokulil Jiří" w:date="2018-11-18T19:36:00Z"/>
        </w:trPr>
        <w:tc>
          <w:tcPr>
            <w:tcW w:w="3086" w:type="dxa"/>
            <w:shd w:val="clear" w:color="auto" w:fill="F7CAAC"/>
          </w:tcPr>
          <w:p w:rsidR="00311D7B" w:rsidDel="001616B7" w:rsidRDefault="00311D7B">
            <w:pPr>
              <w:spacing w:after="160" w:line="259" w:lineRule="auto"/>
              <w:rPr>
                <w:del w:id="1393" w:author="Dokulil Jiří" w:date="2018-11-18T19:36:00Z"/>
                <w:b/>
                <w:sz w:val="22"/>
              </w:rPr>
              <w:pPrChange w:id="1394" w:author="Dokulil Jiří" w:date="2018-11-18T19:36:00Z">
                <w:pPr/>
              </w:pPrChange>
            </w:pPr>
            <w:del w:id="1395" w:author="Dokulil Jiří" w:date="2018-11-18T19:36:00Z">
              <w:r w:rsidDel="001616B7">
                <w:rPr>
                  <w:b/>
                </w:rPr>
                <w:delText>Prerekvizity, korekvizity, ekvivalence</w:delText>
              </w:r>
            </w:del>
          </w:p>
        </w:tc>
        <w:tc>
          <w:tcPr>
            <w:tcW w:w="6769" w:type="dxa"/>
            <w:gridSpan w:val="7"/>
          </w:tcPr>
          <w:p w:rsidR="00311D7B" w:rsidDel="001616B7" w:rsidRDefault="00311D7B">
            <w:pPr>
              <w:spacing w:after="160" w:line="259" w:lineRule="auto"/>
              <w:rPr>
                <w:del w:id="1396" w:author="Dokulil Jiří" w:date="2018-11-18T19:36:00Z"/>
              </w:rPr>
              <w:pPrChange w:id="1397" w:author="Dokulil Jiří" w:date="2018-11-18T19:36:00Z">
                <w:pPr>
                  <w:jc w:val="both"/>
                </w:pPr>
              </w:pPrChange>
            </w:pPr>
          </w:p>
        </w:tc>
      </w:tr>
      <w:tr w:rsidR="00311D7B" w:rsidDel="001616B7" w:rsidTr="00F02ED2">
        <w:trPr>
          <w:del w:id="1398" w:author="Dokulil Jiří" w:date="2018-11-18T19:36:00Z"/>
        </w:trPr>
        <w:tc>
          <w:tcPr>
            <w:tcW w:w="3086" w:type="dxa"/>
            <w:shd w:val="clear" w:color="auto" w:fill="F7CAAC"/>
          </w:tcPr>
          <w:p w:rsidR="00311D7B" w:rsidDel="001616B7" w:rsidRDefault="00311D7B">
            <w:pPr>
              <w:spacing w:after="160" w:line="259" w:lineRule="auto"/>
              <w:rPr>
                <w:del w:id="1399" w:author="Dokulil Jiří" w:date="2018-11-18T19:36:00Z"/>
                <w:b/>
              </w:rPr>
              <w:pPrChange w:id="1400" w:author="Dokulil Jiří" w:date="2018-11-18T19:36:00Z">
                <w:pPr/>
              </w:pPrChange>
            </w:pPr>
            <w:del w:id="1401" w:author="Dokulil Jiří" w:date="2018-11-18T19:36:00Z">
              <w:r w:rsidDel="001616B7">
                <w:rPr>
                  <w:b/>
                </w:rPr>
                <w:delText>Způsob ověření studijních výsledků</w:delText>
              </w:r>
            </w:del>
          </w:p>
        </w:tc>
        <w:tc>
          <w:tcPr>
            <w:tcW w:w="3406" w:type="dxa"/>
            <w:gridSpan w:val="4"/>
          </w:tcPr>
          <w:p w:rsidR="00311D7B" w:rsidRPr="00164753" w:rsidDel="001616B7" w:rsidRDefault="00311D7B">
            <w:pPr>
              <w:spacing w:after="160" w:line="259" w:lineRule="auto"/>
              <w:rPr>
                <w:del w:id="1402" w:author="Dokulil Jiří" w:date="2018-11-18T19:36:00Z"/>
              </w:rPr>
              <w:pPrChange w:id="1403" w:author="Dokulil Jiří" w:date="2018-11-18T19:36:00Z">
                <w:pPr>
                  <w:jc w:val="both"/>
                </w:pPr>
              </w:pPrChange>
            </w:pPr>
            <w:del w:id="1404" w:author="Dokulil Jiří" w:date="2018-11-18T19:36:00Z">
              <w:r w:rsidDel="001616B7">
                <w:rPr>
                  <w:rFonts w:eastAsia="SimSun"/>
                  <w:lang w:eastAsia="zh-CN" w:bidi="hi-IN"/>
                </w:rPr>
                <w:delText>z</w:delText>
              </w:r>
              <w:r w:rsidRPr="00164753" w:rsidDel="001616B7">
                <w:rPr>
                  <w:rFonts w:eastAsia="SimSun"/>
                  <w:lang w:eastAsia="zh-CN" w:bidi="hi-IN"/>
                </w:rPr>
                <w:delText>ápo</w:delText>
              </w:r>
              <w:r w:rsidRPr="00164753" w:rsidDel="001616B7">
                <w:rPr>
                  <w:rFonts w:eastAsia="SimSun" w:cs="TimesNewRoman"/>
                  <w:lang w:eastAsia="zh-CN" w:bidi="hi-IN"/>
                </w:rPr>
                <w:delText>č</w:delText>
              </w:r>
              <w:r w:rsidRPr="00164753" w:rsidDel="001616B7">
                <w:rPr>
                  <w:rFonts w:eastAsia="SimSun"/>
                  <w:lang w:eastAsia="zh-CN" w:bidi="hi-IN"/>
                </w:rPr>
                <w:delText>et, zkouška</w:delText>
              </w:r>
            </w:del>
          </w:p>
        </w:tc>
        <w:tc>
          <w:tcPr>
            <w:tcW w:w="2156" w:type="dxa"/>
            <w:shd w:val="clear" w:color="auto" w:fill="F7CAAC"/>
          </w:tcPr>
          <w:p w:rsidR="00311D7B" w:rsidDel="001616B7" w:rsidRDefault="00311D7B">
            <w:pPr>
              <w:spacing w:after="160" w:line="259" w:lineRule="auto"/>
              <w:rPr>
                <w:del w:id="1405" w:author="Dokulil Jiří" w:date="2018-11-18T19:36:00Z"/>
                <w:b/>
              </w:rPr>
              <w:pPrChange w:id="1406" w:author="Dokulil Jiří" w:date="2018-11-18T19:36:00Z">
                <w:pPr>
                  <w:jc w:val="both"/>
                </w:pPr>
              </w:pPrChange>
            </w:pPr>
            <w:del w:id="1407" w:author="Dokulil Jiří" w:date="2018-11-18T19:36:00Z">
              <w:r w:rsidDel="001616B7">
                <w:rPr>
                  <w:b/>
                </w:rPr>
                <w:delText>Forma výuky</w:delText>
              </w:r>
            </w:del>
          </w:p>
        </w:tc>
        <w:tc>
          <w:tcPr>
            <w:tcW w:w="1207" w:type="dxa"/>
            <w:gridSpan w:val="2"/>
          </w:tcPr>
          <w:p w:rsidR="00311D7B" w:rsidDel="001616B7" w:rsidRDefault="00311D7B">
            <w:pPr>
              <w:spacing w:after="160" w:line="259" w:lineRule="auto"/>
              <w:rPr>
                <w:del w:id="1408" w:author="Dokulil Jiří" w:date="2018-11-18T19:36:00Z"/>
              </w:rPr>
              <w:pPrChange w:id="1409" w:author="Dokulil Jiří" w:date="2018-11-18T19:36:00Z">
                <w:pPr>
                  <w:jc w:val="both"/>
                </w:pPr>
              </w:pPrChange>
            </w:pPr>
            <w:del w:id="1410" w:author="Dokulil Jiří" w:date="2018-11-18T19:36:00Z">
              <w:r w:rsidDel="001616B7">
                <w:delText>přednášky, cvičení</w:delText>
              </w:r>
            </w:del>
          </w:p>
        </w:tc>
      </w:tr>
      <w:tr w:rsidR="00311D7B" w:rsidDel="001616B7" w:rsidTr="00F02ED2">
        <w:trPr>
          <w:del w:id="1411" w:author="Dokulil Jiří" w:date="2018-11-18T19:36:00Z"/>
        </w:trPr>
        <w:tc>
          <w:tcPr>
            <w:tcW w:w="3086" w:type="dxa"/>
            <w:shd w:val="clear" w:color="auto" w:fill="F7CAAC"/>
          </w:tcPr>
          <w:p w:rsidR="00311D7B" w:rsidDel="001616B7" w:rsidRDefault="00311D7B">
            <w:pPr>
              <w:spacing w:after="160" w:line="259" w:lineRule="auto"/>
              <w:rPr>
                <w:del w:id="1412" w:author="Dokulil Jiří" w:date="2018-11-18T19:36:00Z"/>
                <w:b/>
              </w:rPr>
              <w:pPrChange w:id="1413" w:author="Dokulil Jiří" w:date="2018-11-18T19:36:00Z">
                <w:pPr/>
              </w:pPrChange>
            </w:pPr>
            <w:del w:id="1414" w:author="Dokulil Jiří" w:date="2018-11-18T19:36:00Z">
              <w:r w:rsidDel="001616B7">
                <w:rPr>
                  <w:b/>
                </w:rPr>
                <w:delText>Forma způsobu ověření studijních výsledků a další požadavky na studenta</w:delText>
              </w:r>
            </w:del>
          </w:p>
        </w:tc>
        <w:tc>
          <w:tcPr>
            <w:tcW w:w="6769" w:type="dxa"/>
            <w:gridSpan w:val="7"/>
            <w:tcBorders>
              <w:bottom w:val="nil"/>
            </w:tcBorders>
          </w:tcPr>
          <w:p w:rsidR="00311D7B" w:rsidDel="001616B7" w:rsidRDefault="00311D7B">
            <w:pPr>
              <w:spacing w:after="160" w:line="259" w:lineRule="auto"/>
              <w:rPr>
                <w:del w:id="1415" w:author="Dokulil Jiří" w:date="2018-11-18T19:36:00Z"/>
              </w:rPr>
              <w:pPrChange w:id="1416" w:author="Dokulil Jiří" w:date="2018-11-18T19:36:00Z">
                <w:pPr>
                  <w:jc w:val="both"/>
                </w:pPr>
              </w:pPrChange>
            </w:pPr>
            <w:del w:id="1417" w:author="Dokulil Jiří" w:date="2018-11-18T19:36:00Z">
              <w:r w:rsidDel="001616B7">
                <w:delText>Zápočet</w:delText>
              </w:r>
              <w:r w:rsidRPr="007E623A" w:rsidDel="001616B7">
                <w:delText>: K udělení zápočtu je nutno</w:delText>
              </w:r>
              <w:r w:rsidDel="001616B7">
                <w:delText xml:space="preserve"> úspěšně zvládnout </w:delText>
              </w:r>
              <w:r w:rsidRPr="007E623A" w:rsidDel="001616B7">
                <w:delText>dvě zápočtové písemné práce a splnit 80</w:delText>
              </w:r>
              <w:r w:rsidDel="001616B7">
                <w:delText>%</w:delText>
              </w:r>
              <w:r w:rsidRPr="007E623A" w:rsidDel="001616B7">
                <w:delText xml:space="preserve"> účast na cvičeních.</w:delText>
              </w:r>
            </w:del>
          </w:p>
          <w:p w:rsidR="00311D7B" w:rsidDel="001616B7" w:rsidRDefault="00311D7B">
            <w:pPr>
              <w:spacing w:after="160" w:line="259" w:lineRule="auto"/>
              <w:rPr>
                <w:del w:id="1418" w:author="Dokulil Jiří" w:date="2018-11-18T19:36:00Z"/>
              </w:rPr>
              <w:pPrChange w:id="1419" w:author="Dokulil Jiří" w:date="2018-11-18T19:36:00Z">
                <w:pPr>
                  <w:jc w:val="both"/>
                </w:pPr>
              </w:pPrChange>
            </w:pPr>
            <w:del w:id="1420" w:author="Dokulil Jiří" w:date="2018-11-18T19:36:00Z">
              <w:r w:rsidRPr="003C2BF2" w:rsidDel="001616B7">
                <w:delText xml:space="preserve">Zkouška: </w:delText>
              </w:r>
              <w:r w:rsidDel="001616B7">
                <w:delText xml:space="preserve">Je vyžadována </w:delText>
              </w:r>
              <w:r w:rsidRPr="003C2BF2" w:rsidDel="001616B7">
                <w:delText>znalost látky z probíraných tematických okruhů</w:delText>
              </w:r>
              <w:r w:rsidDel="001616B7">
                <w:delText>, forma je písemná.</w:delText>
              </w:r>
            </w:del>
          </w:p>
        </w:tc>
      </w:tr>
      <w:tr w:rsidR="00311D7B" w:rsidDel="001616B7" w:rsidTr="00F02ED2">
        <w:trPr>
          <w:trHeight w:val="227"/>
          <w:del w:id="1421" w:author="Dokulil Jiří" w:date="2018-11-18T19:36:00Z"/>
        </w:trPr>
        <w:tc>
          <w:tcPr>
            <w:tcW w:w="9855" w:type="dxa"/>
            <w:gridSpan w:val="8"/>
            <w:tcBorders>
              <w:top w:val="nil"/>
            </w:tcBorders>
          </w:tcPr>
          <w:p w:rsidR="00311D7B" w:rsidDel="001616B7" w:rsidRDefault="00311D7B">
            <w:pPr>
              <w:spacing w:after="160" w:line="259" w:lineRule="auto"/>
              <w:rPr>
                <w:del w:id="1422" w:author="Dokulil Jiří" w:date="2018-11-18T19:36:00Z"/>
              </w:rPr>
              <w:pPrChange w:id="1423" w:author="Dokulil Jiří" w:date="2018-11-18T19:36:00Z">
                <w:pPr>
                  <w:jc w:val="both"/>
                </w:pPr>
              </w:pPrChange>
            </w:pPr>
          </w:p>
        </w:tc>
      </w:tr>
      <w:tr w:rsidR="00311D7B" w:rsidDel="001616B7" w:rsidTr="00F02ED2">
        <w:trPr>
          <w:trHeight w:val="197"/>
          <w:del w:id="1424" w:author="Dokulil Jiří" w:date="2018-11-18T19:36:00Z"/>
        </w:trPr>
        <w:tc>
          <w:tcPr>
            <w:tcW w:w="3086" w:type="dxa"/>
            <w:tcBorders>
              <w:top w:val="nil"/>
            </w:tcBorders>
            <w:shd w:val="clear" w:color="auto" w:fill="F7CAAC"/>
          </w:tcPr>
          <w:p w:rsidR="00311D7B" w:rsidDel="001616B7" w:rsidRDefault="00311D7B">
            <w:pPr>
              <w:spacing w:after="160" w:line="259" w:lineRule="auto"/>
              <w:rPr>
                <w:del w:id="1425" w:author="Dokulil Jiří" w:date="2018-11-18T19:36:00Z"/>
                <w:b/>
              </w:rPr>
              <w:pPrChange w:id="1426" w:author="Dokulil Jiří" w:date="2018-11-18T19:36:00Z">
                <w:pPr>
                  <w:jc w:val="both"/>
                </w:pPr>
              </w:pPrChange>
            </w:pPr>
            <w:del w:id="1427" w:author="Dokulil Jiří" w:date="2018-11-18T19:36:00Z">
              <w:r w:rsidDel="001616B7">
                <w:rPr>
                  <w:b/>
                </w:rPr>
                <w:delText>Garant předmětu</w:delText>
              </w:r>
            </w:del>
          </w:p>
        </w:tc>
        <w:tc>
          <w:tcPr>
            <w:tcW w:w="6769" w:type="dxa"/>
            <w:gridSpan w:val="7"/>
            <w:tcBorders>
              <w:top w:val="nil"/>
            </w:tcBorders>
          </w:tcPr>
          <w:p w:rsidR="00311D7B" w:rsidRPr="004158DD" w:rsidDel="001616B7" w:rsidRDefault="00311D7B">
            <w:pPr>
              <w:spacing w:after="160" w:line="259" w:lineRule="auto"/>
              <w:rPr>
                <w:del w:id="1428" w:author="Dokulil Jiří" w:date="2018-11-18T19:36:00Z"/>
                <w:color w:val="000000"/>
              </w:rPr>
              <w:pPrChange w:id="1429" w:author="Dokulil Jiří" w:date="2018-11-18T19:36:00Z">
                <w:pPr>
                  <w:pStyle w:val="FormtovanvHTML"/>
                  <w:shd w:val="clear" w:color="auto" w:fill="FFFFFF"/>
                </w:pPr>
              </w:pPrChange>
            </w:pPr>
            <w:del w:id="1430" w:author="Dokulil Jiří" w:date="2018-11-18T19:36:00Z">
              <w:r w:rsidRPr="004158DD" w:rsidDel="001616B7">
                <w:delText>Ing. Pavel Martinek, Ph.D.</w:delText>
              </w:r>
            </w:del>
          </w:p>
        </w:tc>
      </w:tr>
      <w:tr w:rsidR="00311D7B" w:rsidDel="001616B7" w:rsidTr="00F02ED2">
        <w:trPr>
          <w:trHeight w:val="243"/>
          <w:del w:id="1431" w:author="Dokulil Jiří" w:date="2018-11-18T19:36:00Z"/>
        </w:trPr>
        <w:tc>
          <w:tcPr>
            <w:tcW w:w="3086" w:type="dxa"/>
            <w:tcBorders>
              <w:top w:val="nil"/>
            </w:tcBorders>
            <w:shd w:val="clear" w:color="auto" w:fill="F7CAAC"/>
          </w:tcPr>
          <w:p w:rsidR="00311D7B" w:rsidDel="001616B7" w:rsidRDefault="00311D7B">
            <w:pPr>
              <w:spacing w:after="160" w:line="259" w:lineRule="auto"/>
              <w:rPr>
                <w:del w:id="1432" w:author="Dokulil Jiří" w:date="2018-11-18T19:36:00Z"/>
                <w:b/>
              </w:rPr>
              <w:pPrChange w:id="1433" w:author="Dokulil Jiří" w:date="2018-11-18T19:36:00Z">
                <w:pPr/>
              </w:pPrChange>
            </w:pPr>
            <w:del w:id="1434" w:author="Dokulil Jiří" w:date="2018-11-18T19:36:00Z">
              <w:r w:rsidDel="001616B7">
                <w:rPr>
                  <w:b/>
                </w:rPr>
                <w:delText>Zapojení garanta do výuky předmětu</w:delText>
              </w:r>
            </w:del>
          </w:p>
        </w:tc>
        <w:tc>
          <w:tcPr>
            <w:tcW w:w="6769" w:type="dxa"/>
            <w:gridSpan w:val="7"/>
            <w:tcBorders>
              <w:top w:val="nil"/>
            </w:tcBorders>
          </w:tcPr>
          <w:p w:rsidR="00311D7B" w:rsidDel="001616B7" w:rsidRDefault="00311D7B">
            <w:pPr>
              <w:spacing w:after="160" w:line="259" w:lineRule="auto"/>
              <w:rPr>
                <w:del w:id="1435" w:author="Dokulil Jiří" w:date="2018-11-18T19:36:00Z"/>
              </w:rPr>
              <w:pPrChange w:id="1436" w:author="Dokulil Jiří" w:date="2018-11-18T19:36:00Z">
                <w:pPr>
                  <w:jc w:val="both"/>
                </w:pPr>
              </w:pPrChange>
            </w:pPr>
            <w:del w:id="1437" w:author="Dokulil Jiří" w:date="2018-11-18T19:36:00Z">
              <w:r w:rsidRPr="00F826DD" w:rsidDel="001616B7">
                <w:delText xml:space="preserve">Garant stanovuje koncepci předmětu, stanovuje koncepci přednášek v rozsahu </w:delText>
              </w:r>
              <w:r w:rsidRPr="00F826DD" w:rsidDel="001616B7">
                <w:br/>
                <w:delText xml:space="preserve">100 % a dále stanovuje koncepci </w:delText>
              </w:r>
              <w:r w:rsidDel="001616B7">
                <w:delText>seminářů</w:delText>
              </w:r>
              <w:r w:rsidRPr="00F826DD" w:rsidDel="001616B7">
                <w:delText xml:space="preserve"> a dohlíží na jejich jednotné vedení</w:delText>
              </w:r>
            </w:del>
          </w:p>
        </w:tc>
      </w:tr>
      <w:tr w:rsidR="00311D7B" w:rsidDel="001616B7" w:rsidTr="00F02ED2">
        <w:trPr>
          <w:del w:id="1438" w:author="Dokulil Jiří" w:date="2018-11-18T19:36:00Z"/>
        </w:trPr>
        <w:tc>
          <w:tcPr>
            <w:tcW w:w="3086" w:type="dxa"/>
            <w:shd w:val="clear" w:color="auto" w:fill="F7CAAC"/>
          </w:tcPr>
          <w:p w:rsidR="00311D7B" w:rsidDel="001616B7" w:rsidRDefault="00311D7B">
            <w:pPr>
              <w:spacing w:after="160" w:line="259" w:lineRule="auto"/>
              <w:rPr>
                <w:del w:id="1439" w:author="Dokulil Jiří" w:date="2018-11-18T19:36:00Z"/>
                <w:b/>
              </w:rPr>
              <w:pPrChange w:id="1440" w:author="Dokulil Jiří" w:date="2018-11-18T19:36:00Z">
                <w:pPr>
                  <w:jc w:val="both"/>
                </w:pPr>
              </w:pPrChange>
            </w:pPr>
            <w:del w:id="1441" w:author="Dokulil Jiří" w:date="2018-11-18T19:36:00Z">
              <w:r w:rsidDel="001616B7">
                <w:rPr>
                  <w:b/>
                </w:rPr>
                <w:delText>Vyučující</w:delText>
              </w:r>
            </w:del>
          </w:p>
        </w:tc>
        <w:tc>
          <w:tcPr>
            <w:tcW w:w="6769" w:type="dxa"/>
            <w:gridSpan w:val="7"/>
            <w:tcBorders>
              <w:bottom w:val="nil"/>
            </w:tcBorders>
          </w:tcPr>
          <w:p w:rsidR="00311D7B" w:rsidRPr="00F826DD" w:rsidDel="001616B7" w:rsidRDefault="00311D7B">
            <w:pPr>
              <w:spacing w:after="160" w:line="259" w:lineRule="auto"/>
              <w:rPr>
                <w:del w:id="1442" w:author="Dokulil Jiří" w:date="2018-11-18T19:36:00Z"/>
              </w:rPr>
              <w:pPrChange w:id="1443" w:author="Dokulil Jiří" w:date="2018-11-18T19:36:00Z">
                <w:pPr>
                  <w:jc w:val="both"/>
                </w:pPr>
              </w:pPrChange>
            </w:pPr>
            <w:del w:id="1444" w:author="Dokulil Jiří" w:date="2018-11-18T19:36:00Z">
              <w:r w:rsidRPr="00F826DD" w:rsidDel="001616B7">
                <w:delText>Ing. Pavel Martinek, Ph.D.</w:delText>
              </w:r>
              <w:r w:rsidDel="001616B7">
                <w:delText xml:space="preserve"> – přenášky (100 %)</w:delText>
              </w:r>
            </w:del>
          </w:p>
          <w:p w:rsidR="00311D7B" w:rsidRPr="00F826DD" w:rsidDel="001616B7" w:rsidRDefault="00311D7B">
            <w:pPr>
              <w:spacing w:after="160" w:line="259" w:lineRule="auto"/>
              <w:rPr>
                <w:del w:id="1445" w:author="Dokulil Jiří" w:date="2018-11-18T19:36:00Z"/>
              </w:rPr>
              <w:pPrChange w:id="1446" w:author="Dokulil Jiří" w:date="2018-11-18T19:36:00Z">
                <w:pPr>
                  <w:jc w:val="both"/>
                </w:pPr>
              </w:pPrChange>
            </w:pPr>
            <w:del w:id="1447" w:author="Dokulil Jiří" w:date="2018-11-18T19:36:00Z">
              <w:r w:rsidRPr="00F826DD" w:rsidDel="001616B7">
                <w:delText>RNDr. Martin Fajkus, Ph.D.</w:delText>
              </w:r>
              <w:r w:rsidDel="001616B7">
                <w:delText xml:space="preserve"> – seminář (20 %)</w:delText>
              </w:r>
            </w:del>
          </w:p>
          <w:p w:rsidR="00311D7B" w:rsidDel="001616B7" w:rsidRDefault="00311D7B">
            <w:pPr>
              <w:spacing w:after="160" w:line="259" w:lineRule="auto"/>
              <w:rPr>
                <w:del w:id="1448" w:author="Dokulil Jiří" w:date="2018-11-18T19:36:00Z"/>
              </w:rPr>
              <w:pPrChange w:id="1449" w:author="Dokulil Jiří" w:date="2018-11-18T19:36:00Z">
                <w:pPr>
                  <w:jc w:val="both"/>
                </w:pPr>
              </w:pPrChange>
            </w:pPr>
            <w:del w:id="1450" w:author="Dokulil Jiří" w:date="2018-11-18T19:36:00Z">
              <w:r w:rsidRPr="00F826DD" w:rsidDel="001616B7">
                <w:delText>RNDr. Lenka Kozáková, Ph.D.</w:delText>
              </w:r>
              <w:r w:rsidDel="001616B7">
                <w:delText xml:space="preserve"> - seminář (80 %)</w:delText>
              </w:r>
            </w:del>
          </w:p>
        </w:tc>
      </w:tr>
      <w:tr w:rsidR="00311D7B" w:rsidDel="001616B7" w:rsidTr="00F02ED2">
        <w:trPr>
          <w:trHeight w:val="227"/>
          <w:del w:id="1451" w:author="Dokulil Jiří" w:date="2018-11-18T19:36:00Z"/>
        </w:trPr>
        <w:tc>
          <w:tcPr>
            <w:tcW w:w="9855" w:type="dxa"/>
            <w:gridSpan w:val="8"/>
            <w:tcBorders>
              <w:top w:val="nil"/>
            </w:tcBorders>
          </w:tcPr>
          <w:p w:rsidR="00311D7B" w:rsidDel="001616B7" w:rsidRDefault="00311D7B">
            <w:pPr>
              <w:spacing w:after="160" w:line="259" w:lineRule="auto"/>
              <w:rPr>
                <w:del w:id="1452" w:author="Dokulil Jiří" w:date="2018-11-18T19:36:00Z"/>
              </w:rPr>
              <w:pPrChange w:id="1453" w:author="Dokulil Jiří" w:date="2018-11-18T19:36:00Z">
                <w:pPr>
                  <w:jc w:val="both"/>
                </w:pPr>
              </w:pPrChange>
            </w:pPr>
          </w:p>
        </w:tc>
      </w:tr>
      <w:tr w:rsidR="00311D7B" w:rsidDel="001616B7" w:rsidTr="00F02ED2">
        <w:trPr>
          <w:del w:id="1454" w:author="Dokulil Jiří" w:date="2018-11-18T19:36:00Z"/>
        </w:trPr>
        <w:tc>
          <w:tcPr>
            <w:tcW w:w="3086" w:type="dxa"/>
            <w:shd w:val="clear" w:color="auto" w:fill="F7CAAC"/>
          </w:tcPr>
          <w:p w:rsidR="00311D7B" w:rsidDel="001616B7" w:rsidRDefault="00311D7B">
            <w:pPr>
              <w:spacing w:after="160" w:line="259" w:lineRule="auto"/>
              <w:rPr>
                <w:del w:id="1455" w:author="Dokulil Jiří" w:date="2018-11-18T19:36:00Z"/>
                <w:b/>
              </w:rPr>
              <w:pPrChange w:id="1456" w:author="Dokulil Jiří" w:date="2018-11-18T19:36:00Z">
                <w:pPr>
                  <w:jc w:val="both"/>
                </w:pPr>
              </w:pPrChange>
            </w:pPr>
            <w:del w:id="1457" w:author="Dokulil Jiří" w:date="2018-11-18T19:36:00Z">
              <w:r w:rsidDel="001616B7">
                <w:rPr>
                  <w:b/>
                </w:rPr>
                <w:delText>Stručná anotace předmětu</w:delText>
              </w:r>
            </w:del>
          </w:p>
        </w:tc>
        <w:tc>
          <w:tcPr>
            <w:tcW w:w="6769" w:type="dxa"/>
            <w:gridSpan w:val="7"/>
            <w:tcBorders>
              <w:bottom w:val="nil"/>
            </w:tcBorders>
          </w:tcPr>
          <w:p w:rsidR="00311D7B" w:rsidDel="001616B7" w:rsidRDefault="00311D7B">
            <w:pPr>
              <w:spacing w:after="160" w:line="259" w:lineRule="auto"/>
              <w:rPr>
                <w:del w:id="1458" w:author="Dokulil Jiří" w:date="2018-11-18T19:36:00Z"/>
              </w:rPr>
              <w:pPrChange w:id="1459" w:author="Dokulil Jiří" w:date="2018-11-18T19:36:00Z">
                <w:pPr>
                  <w:jc w:val="both"/>
                </w:pPr>
              </w:pPrChange>
            </w:pPr>
          </w:p>
        </w:tc>
      </w:tr>
      <w:tr w:rsidR="00311D7B" w:rsidDel="001616B7" w:rsidTr="00F02ED2">
        <w:trPr>
          <w:trHeight w:val="3938"/>
          <w:del w:id="1460" w:author="Dokulil Jiří" w:date="2018-11-18T19:36:00Z"/>
        </w:trPr>
        <w:tc>
          <w:tcPr>
            <w:tcW w:w="9855" w:type="dxa"/>
            <w:gridSpan w:val="8"/>
            <w:tcBorders>
              <w:top w:val="nil"/>
              <w:bottom w:val="single" w:sz="12" w:space="0" w:color="auto"/>
            </w:tcBorders>
          </w:tcPr>
          <w:p w:rsidR="00311D7B" w:rsidRPr="00F45816" w:rsidDel="001616B7" w:rsidRDefault="00311D7B">
            <w:pPr>
              <w:spacing w:after="160" w:line="259" w:lineRule="auto"/>
              <w:rPr>
                <w:del w:id="1461" w:author="Dokulil Jiří" w:date="2018-11-18T19:36:00Z"/>
                <w:rFonts w:cs="Calibri"/>
              </w:rPr>
              <w:pPrChange w:id="1462" w:author="Dokulil Jiří" w:date="2018-11-18T19:36:00Z">
                <w:pPr>
                  <w:autoSpaceDE w:val="0"/>
                  <w:autoSpaceDN w:val="0"/>
                  <w:adjustRightInd w:val="0"/>
                  <w:jc w:val="both"/>
                </w:pPr>
              </w:pPrChange>
            </w:pPr>
            <w:del w:id="1463" w:author="Dokulil Jiří" w:date="2018-11-18T19:36:00Z">
              <w:r w:rsidRPr="00F45816" w:rsidDel="001616B7">
                <w:rPr>
                  <w:rFonts w:cs="Calibri"/>
                </w:rPr>
                <w:delText xml:space="preserve">V první části kurzu si studenti osvojí základy lineární algebry. Naučí se pracovat s maticemi, řešit pomocí nich soustavy rovnic. Studenti budou seznámeni s možnostmi využití lineární algebry např. v chemii. </w:delText>
              </w:r>
            </w:del>
          </w:p>
          <w:p w:rsidR="00311D7B" w:rsidDel="001616B7" w:rsidRDefault="00311D7B">
            <w:pPr>
              <w:spacing w:after="160" w:line="259" w:lineRule="auto"/>
              <w:rPr>
                <w:del w:id="1464" w:author="Dokulil Jiří" w:date="2018-11-18T19:36:00Z"/>
                <w:rFonts w:cs="Calibri"/>
              </w:rPr>
              <w:pPrChange w:id="1465" w:author="Dokulil Jiří" w:date="2018-11-18T19:36:00Z">
                <w:pPr>
                  <w:autoSpaceDE w:val="0"/>
                  <w:autoSpaceDN w:val="0"/>
                  <w:adjustRightInd w:val="0"/>
                  <w:jc w:val="both"/>
                </w:pPr>
              </w:pPrChange>
            </w:pPr>
            <w:del w:id="1466" w:author="Dokulil Jiří" w:date="2018-11-18T19:36:00Z">
              <w:r w:rsidRPr="00F45816" w:rsidDel="001616B7">
                <w:rPr>
                  <w:rFonts w:cs="Calibri"/>
                </w:rPr>
                <w:delTex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delText>
              </w:r>
            </w:del>
          </w:p>
          <w:p w:rsidR="00311D7B" w:rsidRPr="00C65FAF" w:rsidDel="001616B7" w:rsidRDefault="00311D7B">
            <w:pPr>
              <w:spacing w:after="160" w:line="259" w:lineRule="auto"/>
              <w:rPr>
                <w:del w:id="1467" w:author="Dokulil Jiří" w:date="2018-11-18T19:36:00Z"/>
                <w:u w:val="single"/>
              </w:rPr>
              <w:pPrChange w:id="1468" w:author="Dokulil Jiří" w:date="2018-11-18T19:36:00Z">
                <w:pPr>
                  <w:autoSpaceDE w:val="0"/>
                  <w:autoSpaceDN w:val="0"/>
                  <w:adjustRightInd w:val="0"/>
                  <w:jc w:val="both"/>
                </w:pPr>
              </w:pPrChange>
            </w:pPr>
            <w:del w:id="1469" w:author="Dokulil Jiří" w:date="2018-11-18T19:36:00Z">
              <w:r w:rsidDel="001616B7">
                <w:rPr>
                  <w:u w:val="single"/>
                </w:rPr>
                <w:delText>Hlavní témata:</w:delText>
              </w:r>
            </w:del>
          </w:p>
          <w:p w:rsidR="00311D7B" w:rsidRPr="00CC1F5C" w:rsidDel="001616B7" w:rsidRDefault="00311D7B">
            <w:pPr>
              <w:spacing w:after="160" w:line="259" w:lineRule="auto"/>
              <w:rPr>
                <w:del w:id="1470" w:author="Dokulil Jiří" w:date="2018-11-18T19:36:00Z"/>
              </w:rPr>
              <w:pPrChange w:id="1471" w:author="Dokulil Jiří" w:date="2018-11-18T19:36:00Z">
                <w:pPr>
                  <w:autoSpaceDE w:val="0"/>
                  <w:autoSpaceDN w:val="0"/>
                  <w:adjustRightInd w:val="0"/>
                  <w:jc w:val="both"/>
                </w:pPr>
              </w:pPrChange>
            </w:pPr>
            <w:del w:id="1472" w:author="Dokulil Jiří" w:date="2018-11-18T19:36:00Z">
              <w:r w:rsidRPr="00CC1F5C" w:rsidDel="001616B7">
                <w:delText>Lineární algebra:</w:delText>
              </w:r>
            </w:del>
          </w:p>
          <w:p w:rsidR="00311D7B" w:rsidRPr="00C65FAF" w:rsidDel="001616B7" w:rsidRDefault="00311D7B">
            <w:pPr>
              <w:spacing w:after="160" w:line="259" w:lineRule="auto"/>
              <w:rPr>
                <w:del w:id="1473" w:author="Dokulil Jiří" w:date="2018-11-18T19:36:00Z"/>
              </w:rPr>
              <w:pPrChange w:id="1474" w:author="Dokulil Jiří" w:date="2018-11-18T19:36:00Z">
                <w:pPr>
                  <w:numPr>
                    <w:numId w:val="35"/>
                  </w:numPr>
                  <w:tabs>
                    <w:tab w:val="num" w:pos="720"/>
                  </w:tabs>
                  <w:ind w:left="720" w:hanging="360"/>
                </w:pPr>
              </w:pPrChange>
            </w:pPr>
            <w:del w:id="1475" w:author="Dokulil Jiří" w:date="2018-11-18T19:36:00Z">
              <w:r w:rsidRPr="00C65FAF" w:rsidDel="001616B7">
                <w:delText>Vektorový prostor, lineární závislost a nezávislost vektorů, báze, dimenze.</w:delText>
              </w:r>
            </w:del>
          </w:p>
          <w:p w:rsidR="00311D7B" w:rsidRPr="00C65FAF" w:rsidDel="001616B7" w:rsidRDefault="00311D7B">
            <w:pPr>
              <w:spacing w:after="160" w:line="259" w:lineRule="auto"/>
              <w:rPr>
                <w:del w:id="1476" w:author="Dokulil Jiří" w:date="2018-11-18T19:36:00Z"/>
              </w:rPr>
              <w:pPrChange w:id="1477" w:author="Dokulil Jiří" w:date="2018-11-18T19:36:00Z">
                <w:pPr>
                  <w:numPr>
                    <w:numId w:val="35"/>
                  </w:numPr>
                  <w:tabs>
                    <w:tab w:val="num" w:pos="720"/>
                  </w:tabs>
                  <w:ind w:left="720" w:hanging="360"/>
                </w:pPr>
              </w:pPrChange>
            </w:pPr>
            <w:del w:id="1478" w:author="Dokulil Jiří" w:date="2018-11-18T19:36:00Z">
              <w:r w:rsidRPr="00C65FAF" w:rsidDel="001616B7">
                <w:delText>Matice, operace s maticemi, hodnost matice.</w:delText>
              </w:r>
            </w:del>
          </w:p>
          <w:p w:rsidR="00311D7B" w:rsidRPr="00C65FAF" w:rsidDel="001616B7" w:rsidRDefault="00311D7B">
            <w:pPr>
              <w:spacing w:after="160" w:line="259" w:lineRule="auto"/>
              <w:rPr>
                <w:del w:id="1479" w:author="Dokulil Jiří" w:date="2018-11-18T19:36:00Z"/>
              </w:rPr>
              <w:pPrChange w:id="1480" w:author="Dokulil Jiří" w:date="2018-11-18T19:36:00Z">
                <w:pPr>
                  <w:numPr>
                    <w:numId w:val="35"/>
                  </w:numPr>
                  <w:tabs>
                    <w:tab w:val="num" w:pos="720"/>
                  </w:tabs>
                  <w:ind w:left="720" w:hanging="360"/>
                </w:pPr>
              </w:pPrChange>
            </w:pPr>
            <w:del w:id="1481" w:author="Dokulil Jiří" w:date="2018-11-18T19:36:00Z">
              <w:r w:rsidRPr="00C65FAF" w:rsidDel="001616B7">
                <w:delText>Soustavy lineárních rovnic, Gaussova eliminační metoda.</w:delText>
              </w:r>
            </w:del>
          </w:p>
          <w:p w:rsidR="00311D7B" w:rsidRPr="00C65FAF" w:rsidDel="001616B7" w:rsidRDefault="00311D7B">
            <w:pPr>
              <w:spacing w:after="160" w:line="259" w:lineRule="auto"/>
              <w:rPr>
                <w:del w:id="1482" w:author="Dokulil Jiří" w:date="2018-11-18T19:36:00Z"/>
              </w:rPr>
              <w:pPrChange w:id="1483" w:author="Dokulil Jiří" w:date="2018-11-18T19:36:00Z">
                <w:pPr>
                  <w:numPr>
                    <w:numId w:val="35"/>
                  </w:numPr>
                  <w:tabs>
                    <w:tab w:val="num" w:pos="720"/>
                  </w:tabs>
                  <w:ind w:left="720" w:hanging="360"/>
                </w:pPr>
              </w:pPrChange>
            </w:pPr>
            <w:del w:id="1484" w:author="Dokulil Jiří" w:date="2018-11-18T19:36:00Z">
              <w:r w:rsidRPr="00C65FAF" w:rsidDel="001616B7">
                <w:delText>Aplikace lineární algebry, kódování zpráv, výpočet produkce, koncentrace látek.</w:delText>
              </w:r>
            </w:del>
          </w:p>
          <w:p w:rsidR="00311D7B" w:rsidRPr="00CC1F5C" w:rsidDel="001616B7" w:rsidRDefault="00311D7B">
            <w:pPr>
              <w:spacing w:after="160" w:line="259" w:lineRule="auto"/>
              <w:rPr>
                <w:del w:id="1485" w:author="Dokulil Jiří" w:date="2018-11-18T19:36:00Z"/>
              </w:rPr>
              <w:pPrChange w:id="1486" w:author="Dokulil Jiří" w:date="2018-11-18T19:36:00Z">
                <w:pPr>
                  <w:autoSpaceDE w:val="0"/>
                  <w:autoSpaceDN w:val="0"/>
                  <w:adjustRightInd w:val="0"/>
                  <w:jc w:val="both"/>
                </w:pPr>
              </w:pPrChange>
            </w:pPr>
            <w:del w:id="1487" w:author="Dokulil Jiří" w:date="2018-11-18T19:36:00Z">
              <w:r w:rsidRPr="00CC1F5C" w:rsidDel="001616B7">
                <w:delText>Lineární programování (LP):</w:delText>
              </w:r>
            </w:del>
          </w:p>
          <w:p w:rsidR="00311D7B" w:rsidRPr="00B53262" w:rsidDel="001616B7" w:rsidRDefault="00311D7B">
            <w:pPr>
              <w:spacing w:after="160" w:line="259" w:lineRule="auto"/>
              <w:rPr>
                <w:del w:id="1488" w:author="Dokulil Jiří" w:date="2018-11-18T19:36:00Z"/>
              </w:rPr>
              <w:pPrChange w:id="1489" w:author="Dokulil Jiří" w:date="2018-11-18T19:36:00Z">
                <w:pPr>
                  <w:numPr>
                    <w:numId w:val="35"/>
                  </w:numPr>
                  <w:tabs>
                    <w:tab w:val="num" w:pos="720"/>
                  </w:tabs>
                  <w:ind w:left="720" w:hanging="360"/>
                </w:pPr>
              </w:pPrChange>
            </w:pPr>
            <w:del w:id="1490" w:author="Dokulil Jiří" w:date="2018-11-18T19:36:00Z">
              <w:r w:rsidRPr="00CC1F5C" w:rsidDel="001616B7">
                <w:delText>Matematický a ekonomický model, základní typy úloh LP, úloha o plánování výroby, úloha o míchání směsí, dopravní úloha.</w:delText>
              </w:r>
            </w:del>
          </w:p>
          <w:p w:rsidR="00311D7B" w:rsidRPr="00B53262" w:rsidDel="001616B7" w:rsidRDefault="00311D7B">
            <w:pPr>
              <w:spacing w:after="160" w:line="259" w:lineRule="auto"/>
              <w:rPr>
                <w:del w:id="1491" w:author="Dokulil Jiří" w:date="2018-11-18T19:36:00Z"/>
              </w:rPr>
              <w:pPrChange w:id="1492" w:author="Dokulil Jiří" w:date="2018-11-18T19:36:00Z">
                <w:pPr>
                  <w:numPr>
                    <w:numId w:val="35"/>
                  </w:numPr>
                  <w:tabs>
                    <w:tab w:val="num" w:pos="720"/>
                  </w:tabs>
                  <w:ind w:left="720" w:hanging="360"/>
                </w:pPr>
              </w:pPrChange>
            </w:pPr>
            <w:del w:id="1493" w:author="Dokulil Jiří" w:date="2018-11-18T19:36:00Z">
              <w:r w:rsidRPr="00CC1F5C" w:rsidDel="001616B7">
                <w:delText>Klasifikace úloh lineárního programování, typy omezení, kombinovaná a celočíselná úloha.</w:delText>
              </w:r>
            </w:del>
          </w:p>
          <w:p w:rsidR="00311D7B" w:rsidRPr="00B53262" w:rsidDel="001616B7" w:rsidRDefault="00311D7B">
            <w:pPr>
              <w:spacing w:after="160" w:line="259" w:lineRule="auto"/>
              <w:rPr>
                <w:del w:id="1494" w:author="Dokulil Jiří" w:date="2018-11-18T19:36:00Z"/>
              </w:rPr>
              <w:pPrChange w:id="1495" w:author="Dokulil Jiří" w:date="2018-11-18T19:36:00Z">
                <w:pPr>
                  <w:numPr>
                    <w:numId w:val="35"/>
                  </w:numPr>
                  <w:tabs>
                    <w:tab w:val="num" w:pos="720"/>
                  </w:tabs>
                  <w:ind w:left="720" w:hanging="360"/>
                </w:pPr>
              </w:pPrChange>
            </w:pPr>
            <w:del w:id="1496" w:author="Dokulil Jiří" w:date="2018-11-18T19:36:00Z">
              <w:r w:rsidRPr="00CC1F5C" w:rsidDel="001616B7">
                <w:delText>Obecný tvar úlohy LP, účelová funkce, přípustné řešení, optimální řešení, základní řešení, přídatné proměnné.</w:delText>
              </w:r>
            </w:del>
          </w:p>
          <w:p w:rsidR="00311D7B" w:rsidRPr="00B53262" w:rsidDel="001616B7" w:rsidRDefault="00311D7B">
            <w:pPr>
              <w:spacing w:after="160" w:line="259" w:lineRule="auto"/>
              <w:rPr>
                <w:del w:id="1497" w:author="Dokulil Jiří" w:date="2018-11-18T19:36:00Z"/>
              </w:rPr>
              <w:pPrChange w:id="1498" w:author="Dokulil Jiří" w:date="2018-11-18T19:36:00Z">
                <w:pPr>
                  <w:numPr>
                    <w:numId w:val="35"/>
                  </w:numPr>
                  <w:tabs>
                    <w:tab w:val="num" w:pos="720"/>
                  </w:tabs>
                  <w:ind w:left="720" w:hanging="360"/>
                </w:pPr>
              </w:pPrChange>
            </w:pPr>
            <w:del w:id="1499" w:author="Dokulil Jiří" w:date="2018-11-18T19:36:00Z">
              <w:r w:rsidRPr="00CC1F5C" w:rsidDel="001616B7">
                <w:delText>Metody řešení úlohy lineárního programování, simplexová tabulka a metoda.</w:delText>
              </w:r>
            </w:del>
          </w:p>
          <w:p w:rsidR="00311D7B" w:rsidRPr="00B53262" w:rsidDel="001616B7" w:rsidRDefault="00311D7B">
            <w:pPr>
              <w:spacing w:after="160" w:line="259" w:lineRule="auto"/>
              <w:rPr>
                <w:del w:id="1500" w:author="Dokulil Jiří" w:date="2018-11-18T19:36:00Z"/>
              </w:rPr>
              <w:pPrChange w:id="1501" w:author="Dokulil Jiří" w:date="2018-11-18T19:36:00Z">
                <w:pPr>
                  <w:numPr>
                    <w:numId w:val="35"/>
                  </w:numPr>
                  <w:tabs>
                    <w:tab w:val="num" w:pos="720"/>
                  </w:tabs>
                  <w:ind w:left="720" w:hanging="360"/>
                </w:pPr>
              </w:pPrChange>
            </w:pPr>
            <w:del w:id="1502" w:author="Dokulil Jiří" w:date="2018-11-18T19:36:00Z">
              <w:r w:rsidRPr="00CC1F5C" w:rsidDel="001616B7">
                <w:delText>Primární a duální úloha lineárního programování, citlivostní analýza.</w:delText>
              </w:r>
            </w:del>
          </w:p>
          <w:p w:rsidR="00311D7B" w:rsidRPr="00B53262" w:rsidDel="001616B7" w:rsidRDefault="00311D7B">
            <w:pPr>
              <w:spacing w:after="160" w:line="259" w:lineRule="auto"/>
              <w:rPr>
                <w:del w:id="1503" w:author="Dokulil Jiří" w:date="2018-11-18T19:36:00Z"/>
              </w:rPr>
              <w:pPrChange w:id="1504" w:author="Dokulil Jiří" w:date="2018-11-18T19:36:00Z">
                <w:pPr>
                  <w:numPr>
                    <w:numId w:val="35"/>
                  </w:numPr>
                  <w:tabs>
                    <w:tab w:val="num" w:pos="720"/>
                  </w:tabs>
                  <w:ind w:left="720" w:hanging="360"/>
                </w:pPr>
              </w:pPrChange>
            </w:pPr>
            <w:del w:id="1505" w:author="Dokulil Jiří" w:date="2018-11-18T19:36:00Z">
              <w:r w:rsidRPr="00CC1F5C" w:rsidDel="001616B7">
                <w:delText>Dopravní problém, simplexový algoritmus pro dopravní problém, metoda potenciálů.</w:delText>
              </w:r>
            </w:del>
          </w:p>
          <w:p w:rsidR="00311D7B" w:rsidRPr="00B53262" w:rsidDel="001616B7" w:rsidRDefault="00311D7B">
            <w:pPr>
              <w:spacing w:after="160" w:line="259" w:lineRule="auto"/>
              <w:rPr>
                <w:del w:id="1506" w:author="Dokulil Jiří" w:date="2018-11-18T19:36:00Z"/>
              </w:rPr>
              <w:pPrChange w:id="1507" w:author="Dokulil Jiří" w:date="2018-11-18T19:36:00Z">
                <w:pPr>
                  <w:numPr>
                    <w:numId w:val="35"/>
                  </w:numPr>
                  <w:tabs>
                    <w:tab w:val="num" w:pos="720"/>
                  </w:tabs>
                  <w:ind w:left="720" w:hanging="360"/>
                </w:pPr>
              </w:pPrChange>
            </w:pPr>
            <w:del w:id="1508" w:author="Dokulil Jiří" w:date="2018-11-18T19:36:00Z">
              <w:r w:rsidRPr="00CC1F5C" w:rsidDel="001616B7">
                <w:delText>Aplikační příklady, ukázka softwaru pro lineární programování.</w:delText>
              </w:r>
            </w:del>
          </w:p>
          <w:p w:rsidR="00311D7B" w:rsidDel="001616B7" w:rsidRDefault="00311D7B">
            <w:pPr>
              <w:spacing w:after="160" w:line="259" w:lineRule="auto"/>
              <w:rPr>
                <w:del w:id="1509" w:author="Dokulil Jiří" w:date="2018-11-18T19:36:00Z"/>
              </w:rPr>
              <w:pPrChange w:id="1510" w:author="Dokulil Jiří" w:date="2018-11-18T19:36:00Z">
                <w:pPr>
                  <w:numPr>
                    <w:numId w:val="35"/>
                  </w:numPr>
                  <w:tabs>
                    <w:tab w:val="num" w:pos="720"/>
                  </w:tabs>
                  <w:ind w:left="720" w:hanging="360"/>
                </w:pPr>
              </w:pPrChange>
            </w:pPr>
            <w:del w:id="1511" w:author="Dokulil Jiří" w:date="2018-11-18T19:36:00Z">
              <w:r w:rsidRPr="00CC1F5C" w:rsidDel="001616B7">
                <w:delText>Dynamické programování, Bellmanův princip optimalizace v logistických úlohách.</w:delText>
              </w:r>
            </w:del>
          </w:p>
        </w:tc>
      </w:tr>
      <w:tr w:rsidR="00311D7B" w:rsidDel="001616B7" w:rsidTr="00F02ED2">
        <w:trPr>
          <w:trHeight w:val="265"/>
          <w:del w:id="1512" w:author="Dokulil Jiří" w:date="2018-11-18T19:36:00Z"/>
        </w:trPr>
        <w:tc>
          <w:tcPr>
            <w:tcW w:w="3653" w:type="dxa"/>
            <w:gridSpan w:val="2"/>
            <w:tcBorders>
              <w:top w:val="nil"/>
            </w:tcBorders>
            <w:shd w:val="clear" w:color="auto" w:fill="F7CAAC"/>
          </w:tcPr>
          <w:p w:rsidR="00311D7B" w:rsidDel="001616B7" w:rsidRDefault="00311D7B">
            <w:pPr>
              <w:spacing w:after="160" w:line="259" w:lineRule="auto"/>
              <w:rPr>
                <w:del w:id="1513" w:author="Dokulil Jiří" w:date="2018-11-18T19:36:00Z"/>
              </w:rPr>
              <w:pPrChange w:id="1514" w:author="Dokulil Jiří" w:date="2018-11-18T19:36:00Z">
                <w:pPr>
                  <w:jc w:val="both"/>
                </w:pPr>
              </w:pPrChange>
            </w:pPr>
            <w:del w:id="1515" w:author="Dokulil Jiří" w:date="2018-11-18T19:36:00Z">
              <w:r w:rsidDel="001616B7">
                <w:rPr>
                  <w:b/>
                </w:rPr>
                <w:delText>Studijní literatura a studijní pomůcky</w:delText>
              </w:r>
            </w:del>
          </w:p>
        </w:tc>
        <w:tc>
          <w:tcPr>
            <w:tcW w:w="6202" w:type="dxa"/>
            <w:gridSpan w:val="6"/>
            <w:tcBorders>
              <w:top w:val="nil"/>
              <w:bottom w:val="nil"/>
            </w:tcBorders>
          </w:tcPr>
          <w:p w:rsidR="00311D7B" w:rsidDel="001616B7" w:rsidRDefault="00311D7B">
            <w:pPr>
              <w:spacing w:after="160" w:line="259" w:lineRule="auto"/>
              <w:rPr>
                <w:del w:id="1516" w:author="Dokulil Jiří" w:date="2018-11-18T19:36:00Z"/>
              </w:rPr>
              <w:pPrChange w:id="1517" w:author="Dokulil Jiří" w:date="2018-11-18T19:36:00Z">
                <w:pPr>
                  <w:jc w:val="both"/>
                </w:pPr>
              </w:pPrChange>
            </w:pPr>
          </w:p>
        </w:tc>
      </w:tr>
      <w:tr w:rsidR="00311D7B" w:rsidDel="001616B7" w:rsidTr="00F02ED2">
        <w:trPr>
          <w:trHeight w:val="1497"/>
          <w:del w:id="1518" w:author="Dokulil Jiří" w:date="2018-11-18T19:36:00Z"/>
        </w:trPr>
        <w:tc>
          <w:tcPr>
            <w:tcW w:w="9855" w:type="dxa"/>
            <w:gridSpan w:val="8"/>
            <w:tcBorders>
              <w:top w:val="nil"/>
            </w:tcBorders>
          </w:tcPr>
          <w:p w:rsidR="00311D7B" w:rsidDel="001616B7" w:rsidRDefault="00311D7B">
            <w:pPr>
              <w:spacing w:after="160" w:line="259" w:lineRule="auto"/>
              <w:rPr>
                <w:del w:id="1519" w:author="Dokulil Jiří" w:date="2018-11-18T19:36:00Z"/>
                <w:b/>
              </w:rPr>
              <w:pPrChange w:id="1520" w:author="Dokulil Jiří" w:date="2018-11-18T19:36:00Z">
                <w:pPr>
                  <w:jc w:val="both"/>
                </w:pPr>
              </w:pPrChange>
            </w:pPr>
            <w:del w:id="1521" w:author="Dokulil Jiří" w:date="2018-11-18T19:36:00Z">
              <w:r w:rsidRPr="009A32D6" w:rsidDel="001616B7">
                <w:rPr>
                  <w:b/>
                </w:rPr>
                <w:delText>Povinná</w:delText>
              </w:r>
              <w:r w:rsidDel="001616B7">
                <w:rPr>
                  <w:b/>
                </w:rPr>
                <w:delText xml:space="preserve"> literatura:</w:delText>
              </w:r>
            </w:del>
          </w:p>
          <w:p w:rsidR="00311D7B" w:rsidRPr="000F6287" w:rsidDel="001616B7" w:rsidRDefault="00311D7B">
            <w:pPr>
              <w:spacing w:after="160" w:line="259" w:lineRule="auto"/>
              <w:rPr>
                <w:del w:id="1522" w:author="Dokulil Jiří" w:date="2018-11-18T19:36:00Z"/>
              </w:rPr>
              <w:pPrChange w:id="1523" w:author="Dokulil Jiří" w:date="2018-11-18T19:36:00Z">
                <w:pPr>
                  <w:autoSpaceDE w:val="0"/>
                  <w:autoSpaceDN w:val="0"/>
                  <w:adjustRightInd w:val="0"/>
                  <w:jc w:val="both"/>
                </w:pPr>
              </w:pPrChange>
            </w:pPr>
            <w:del w:id="1524" w:author="Dokulil Jiří" w:date="2018-11-18T19:36:00Z">
              <w:r w:rsidRPr="000F6287" w:rsidDel="001616B7">
                <w:delText>JABLONSKÝ, J.</w:delText>
              </w:r>
              <w:r w:rsidDel="001616B7">
                <w:delText>:</w:delText>
              </w:r>
              <w:r w:rsidRPr="000F6287" w:rsidDel="001616B7">
                <w:delText xml:space="preserve"> </w:delText>
              </w:r>
              <w:r w:rsidRPr="000F6287" w:rsidDel="001616B7">
                <w:rPr>
                  <w:i/>
                </w:rPr>
                <w:delText xml:space="preserve">Operační výzkum, </w:delText>
              </w:r>
              <w:r w:rsidRPr="000F6287" w:rsidDel="001616B7">
                <w:delText>Professional Publishing 2011, ISBN 978-80-86946-44-3.</w:delText>
              </w:r>
            </w:del>
          </w:p>
          <w:p w:rsidR="00311D7B" w:rsidRPr="000F6287" w:rsidDel="001616B7" w:rsidRDefault="00311D7B">
            <w:pPr>
              <w:spacing w:after="160" w:line="259" w:lineRule="auto"/>
              <w:rPr>
                <w:del w:id="1525" w:author="Dokulil Jiří" w:date="2018-11-18T19:36:00Z"/>
              </w:rPr>
              <w:pPrChange w:id="1526" w:author="Dokulil Jiří" w:date="2018-11-18T19:36:00Z">
                <w:pPr>
                  <w:autoSpaceDE w:val="0"/>
                  <w:autoSpaceDN w:val="0"/>
                  <w:adjustRightInd w:val="0"/>
                  <w:jc w:val="both"/>
                </w:pPr>
              </w:pPrChange>
            </w:pPr>
            <w:del w:id="1527" w:author="Dokulil Jiří" w:date="2018-11-18T19:36:00Z">
              <w:r w:rsidRPr="000F6287" w:rsidDel="001616B7">
                <w:delText>GROS I</w:delText>
              </w:r>
              <w:r w:rsidDel="001616B7">
                <w:delText>.:</w:delText>
              </w:r>
              <w:r w:rsidRPr="000F6287" w:rsidDel="001616B7">
                <w:delText xml:space="preserve"> </w:delText>
              </w:r>
              <w:r w:rsidRPr="000F6287" w:rsidDel="001616B7">
                <w:rPr>
                  <w:i/>
                </w:rPr>
                <w:delText xml:space="preserve">Kvantitativní metody v manažerském rozhodování, </w:delText>
              </w:r>
              <w:r w:rsidRPr="000F6287" w:rsidDel="001616B7">
                <w:delText>GRADA 2003, ISBN 80-247-0421-8</w:delText>
              </w:r>
            </w:del>
          </w:p>
          <w:p w:rsidR="00311D7B" w:rsidRPr="000F6287" w:rsidDel="001616B7" w:rsidRDefault="00311D7B">
            <w:pPr>
              <w:spacing w:after="160" w:line="259" w:lineRule="auto"/>
              <w:rPr>
                <w:del w:id="1528" w:author="Dokulil Jiří" w:date="2018-11-18T19:36:00Z"/>
              </w:rPr>
              <w:pPrChange w:id="1529" w:author="Dokulil Jiří" w:date="2018-11-18T19:36:00Z">
                <w:pPr>
                  <w:autoSpaceDE w:val="0"/>
                  <w:autoSpaceDN w:val="0"/>
                  <w:adjustRightInd w:val="0"/>
                  <w:jc w:val="both"/>
                </w:pPr>
              </w:pPrChange>
            </w:pPr>
            <w:del w:id="1530" w:author="Dokulil Jiří" w:date="2018-11-18T19:36:00Z">
              <w:r w:rsidRPr="000F6287" w:rsidDel="001616B7">
                <w:delText>MATEJDES, M.</w:delText>
              </w:r>
              <w:r w:rsidDel="001616B7">
                <w:delText>:</w:delText>
              </w:r>
              <w:r w:rsidRPr="000F6287" w:rsidDel="001616B7">
                <w:delText xml:space="preserve"> </w:delText>
              </w:r>
              <w:r w:rsidRPr="000F6287" w:rsidDel="001616B7">
                <w:rPr>
                  <w:i/>
                </w:rPr>
                <w:delText>Aplikovaná matematika</w:delText>
              </w:r>
              <w:r w:rsidRPr="000F6287" w:rsidDel="001616B7">
                <w:delText>, MAT-CENTRUM, Zvolen 2005</w:delText>
              </w:r>
            </w:del>
          </w:p>
          <w:p w:rsidR="00311D7B" w:rsidRPr="000F6287" w:rsidDel="001616B7" w:rsidRDefault="00311D7B">
            <w:pPr>
              <w:spacing w:after="160" w:line="259" w:lineRule="auto"/>
              <w:rPr>
                <w:del w:id="1531" w:author="Dokulil Jiří" w:date="2018-11-18T19:36:00Z"/>
                <w:rStyle w:val="Hypertextovodkaz"/>
                <w:iCs/>
              </w:rPr>
              <w:pPrChange w:id="1532" w:author="Dokulil Jiří" w:date="2018-11-18T19:36:00Z">
                <w:pPr>
                  <w:pStyle w:val="citace1"/>
                  <w:numPr>
                    <w:numId w:val="0"/>
                  </w:numPr>
                  <w:spacing w:before="0" w:after="0"/>
                  <w:ind w:left="0" w:firstLine="0"/>
                </w:pPr>
              </w:pPrChange>
            </w:pPr>
            <w:del w:id="1533" w:author="Dokulil Jiří" w:date="2018-11-18T19:36:00Z">
              <w:r w:rsidRPr="000F6287" w:rsidDel="001616B7">
                <w:delText>M</w:delText>
              </w:r>
              <w:r w:rsidDel="001616B7">
                <w:delText>ARKL</w:delText>
              </w:r>
              <w:r w:rsidRPr="000F6287" w:rsidDel="001616B7">
                <w:delText xml:space="preserve">, J.: </w:delText>
              </w:r>
              <w:r w:rsidRPr="000F6287" w:rsidDel="001616B7">
                <w:rPr>
                  <w:i/>
                </w:rPr>
                <w:delText>Teorie her a modely rozhodování v podmínkách neurčitosti</w:delText>
              </w:r>
              <w:r w:rsidRPr="000F6287" w:rsidDel="001616B7">
                <w:delText>. FEI, VŠB-TU Ostrava, 78 s. Dostupné z</w:delText>
              </w:r>
              <w:r w:rsidDel="001616B7">
                <w:rPr>
                  <w:lang w:val="en-US"/>
                </w:rPr>
                <w:delText> </w:delText>
              </w:r>
              <w:r w:rsidRPr="000F6287" w:rsidDel="001616B7">
                <w:delText xml:space="preserve">WWW: </w:delText>
              </w:r>
              <w:r w:rsidRPr="00A22926" w:rsidDel="001616B7">
                <w:rPr>
                  <w:iCs/>
                </w:rPr>
                <w:delText>http://www.cs.vsb.cz/sawa/teh/</w:delText>
              </w:r>
            </w:del>
          </w:p>
          <w:p w:rsidR="00311D7B" w:rsidRPr="000F6287" w:rsidDel="001616B7" w:rsidRDefault="00311D7B">
            <w:pPr>
              <w:spacing w:after="160" w:line="259" w:lineRule="auto"/>
              <w:rPr>
                <w:del w:id="1534" w:author="Dokulil Jiří" w:date="2018-11-18T19:36:00Z"/>
              </w:rPr>
              <w:pPrChange w:id="1535" w:author="Dokulil Jiří" w:date="2018-11-18T19:36:00Z">
                <w:pPr>
                  <w:autoSpaceDE w:val="0"/>
                  <w:autoSpaceDN w:val="0"/>
                  <w:adjustRightInd w:val="0"/>
                </w:pPr>
              </w:pPrChange>
            </w:pPr>
            <w:del w:id="1536" w:author="Dokulil Jiří" w:date="2018-11-18T19:36:00Z">
              <w:r w:rsidRPr="000F6287" w:rsidDel="001616B7">
                <w:delText>F</w:delText>
              </w:r>
              <w:r w:rsidDel="001616B7">
                <w:delText>ERGUSSON</w:delText>
              </w:r>
              <w:r w:rsidRPr="000F6287" w:rsidDel="001616B7">
                <w:delText>, T. S.:</w:delText>
              </w:r>
              <w:r w:rsidRPr="00C440B3" w:rsidDel="001616B7">
                <w:rPr>
                  <w:i/>
                </w:rPr>
                <w:delText xml:space="preserve"> </w:delText>
              </w:r>
              <w:r w:rsidRPr="00C440B3" w:rsidDel="001616B7">
                <w:rPr>
                  <w:i/>
                  <w:lang w:val="en-GB"/>
                </w:rPr>
                <w:delText>Game theory</w:delText>
              </w:r>
              <w:r w:rsidRPr="000F6287" w:rsidDel="001616B7">
                <w:delText xml:space="preserve">. 461 s. UCLA Katedra matematiky, </w:delText>
              </w:r>
              <w:r w:rsidRPr="000F6287" w:rsidDel="001616B7">
                <w:rPr>
                  <w:lang w:val="en-GB"/>
                </w:rPr>
                <w:delText>University of California, Los Angeles</w:delText>
              </w:r>
              <w:r w:rsidRPr="000F6287" w:rsidDel="001616B7">
                <w:delText>. Dostupné z</w:delText>
              </w:r>
              <w:r w:rsidDel="001616B7">
                <w:rPr>
                  <w:lang w:val="en-US"/>
                </w:rPr>
                <w:delText> </w:delText>
              </w:r>
              <w:r w:rsidRPr="000F6287" w:rsidDel="001616B7">
                <w:delText xml:space="preserve"> WWW: </w:delText>
              </w:r>
              <w:r w:rsidRPr="00A22926" w:rsidDel="001616B7">
                <w:delText>https://www.math.ucla.edu/~tom/Game_Theory/comb.pdf</w:delText>
              </w:r>
            </w:del>
          </w:p>
          <w:p w:rsidR="00311D7B" w:rsidRPr="000F6287" w:rsidDel="001616B7" w:rsidRDefault="00311D7B">
            <w:pPr>
              <w:spacing w:after="160" w:line="259" w:lineRule="auto"/>
              <w:rPr>
                <w:del w:id="1537" w:author="Dokulil Jiří" w:date="2018-11-18T19:36:00Z"/>
                <w:b/>
              </w:rPr>
              <w:pPrChange w:id="1538" w:author="Dokulil Jiří" w:date="2018-11-18T19:36:00Z">
                <w:pPr>
                  <w:autoSpaceDE w:val="0"/>
                  <w:autoSpaceDN w:val="0"/>
                  <w:adjustRightInd w:val="0"/>
                  <w:jc w:val="both"/>
                </w:pPr>
              </w:pPrChange>
            </w:pPr>
            <w:del w:id="1539" w:author="Dokulil Jiří" w:date="2018-11-18T19:36:00Z">
              <w:r w:rsidRPr="000F6287" w:rsidDel="001616B7">
                <w:rPr>
                  <w:b/>
                </w:rPr>
                <w:delText>Doporučená literatura:</w:delText>
              </w:r>
            </w:del>
          </w:p>
          <w:p w:rsidR="00311D7B" w:rsidRPr="000F6287" w:rsidDel="001616B7" w:rsidRDefault="00311D7B">
            <w:pPr>
              <w:spacing w:after="160" w:line="259" w:lineRule="auto"/>
              <w:rPr>
                <w:del w:id="1540" w:author="Dokulil Jiří" w:date="2018-11-18T19:36:00Z"/>
                <w:rFonts w:cs="Calibri"/>
              </w:rPr>
              <w:pPrChange w:id="1541" w:author="Dokulil Jiří" w:date="2018-11-18T19:36:00Z">
                <w:pPr>
                  <w:autoSpaceDE w:val="0"/>
                  <w:autoSpaceDN w:val="0"/>
                  <w:adjustRightInd w:val="0"/>
                  <w:jc w:val="both"/>
                </w:pPr>
              </w:pPrChange>
            </w:pPr>
            <w:del w:id="1542" w:author="Dokulil Jiří" w:date="2018-11-18T19:36:00Z">
              <w:r w:rsidRPr="000F6287" w:rsidDel="001616B7">
                <w:rPr>
                  <w:rFonts w:cs="Calibri"/>
                </w:rPr>
                <w:delText>Š</w:delText>
              </w:r>
              <w:r w:rsidDel="001616B7">
                <w:rPr>
                  <w:rFonts w:cs="Calibri"/>
                </w:rPr>
                <w:delText>KRÁŠEK, J., TICHÝ, Z.:</w:delText>
              </w:r>
              <w:r w:rsidRPr="000F6287" w:rsidDel="001616B7">
                <w:rPr>
                  <w:rFonts w:cs="Calibri"/>
                </w:rPr>
                <w:delText xml:space="preserve"> </w:delText>
              </w:r>
              <w:r w:rsidRPr="00C440B3" w:rsidDel="001616B7">
                <w:rPr>
                  <w:rFonts w:cs="Calibri"/>
                  <w:i/>
                </w:rPr>
                <w:delText>Základy aplikované matematiky I-III</w:delText>
              </w:r>
              <w:r w:rsidRPr="000F6287" w:rsidDel="001616B7">
                <w:rPr>
                  <w:rFonts w:cs="Calibri"/>
                </w:rPr>
                <w:delText>, SNTL Praha 1989.</w:delText>
              </w:r>
            </w:del>
          </w:p>
          <w:p w:rsidR="00311D7B" w:rsidRPr="000F6287" w:rsidDel="001616B7" w:rsidRDefault="00311D7B">
            <w:pPr>
              <w:spacing w:after="160" w:line="259" w:lineRule="auto"/>
              <w:rPr>
                <w:del w:id="1543" w:author="Dokulil Jiří" w:date="2018-11-18T19:36:00Z"/>
                <w:rFonts w:cs="Calibri"/>
              </w:rPr>
              <w:pPrChange w:id="1544" w:author="Dokulil Jiří" w:date="2018-11-18T19:36:00Z">
                <w:pPr>
                  <w:autoSpaceDE w:val="0"/>
                  <w:autoSpaceDN w:val="0"/>
                  <w:adjustRightInd w:val="0"/>
                  <w:jc w:val="both"/>
                </w:pPr>
              </w:pPrChange>
            </w:pPr>
            <w:del w:id="1545" w:author="Dokulil Jiří" w:date="2018-11-18T19:36:00Z">
              <w:r w:rsidDel="001616B7">
                <w:rPr>
                  <w:rFonts w:cs="Calibri"/>
                </w:rPr>
                <w:delText>KORDA, B. a kol.:</w:delText>
              </w:r>
              <w:r w:rsidRPr="000F6287" w:rsidDel="001616B7">
                <w:rPr>
                  <w:rFonts w:cs="Calibri"/>
                </w:rPr>
                <w:delText xml:space="preserve"> </w:delText>
              </w:r>
              <w:r w:rsidRPr="000F6287" w:rsidDel="001616B7">
                <w:rPr>
                  <w:rFonts w:cs="Calibri"/>
                  <w:i/>
                </w:rPr>
                <w:delText xml:space="preserve">Matematické metody v ekonomii, </w:delText>
              </w:r>
              <w:r w:rsidRPr="000F6287" w:rsidDel="001616B7">
                <w:rPr>
                  <w:rFonts w:cs="Calibri"/>
                </w:rPr>
                <w:delText>SNTL Praha 1967</w:delText>
              </w:r>
            </w:del>
          </w:p>
          <w:p w:rsidR="00311D7B" w:rsidRPr="000F6287" w:rsidDel="001616B7" w:rsidRDefault="00311D7B">
            <w:pPr>
              <w:spacing w:after="160" w:line="259" w:lineRule="auto"/>
              <w:rPr>
                <w:del w:id="1546" w:author="Dokulil Jiří" w:date="2018-11-18T19:36:00Z"/>
              </w:rPr>
              <w:pPrChange w:id="1547" w:author="Dokulil Jiří" w:date="2018-11-18T19:36:00Z">
                <w:pPr>
                  <w:autoSpaceDE w:val="0"/>
                  <w:autoSpaceDN w:val="0"/>
                  <w:adjustRightInd w:val="0"/>
                </w:pPr>
              </w:pPrChange>
            </w:pPr>
            <w:del w:id="1548" w:author="Dokulil Jiří" w:date="2018-11-18T19:36:00Z">
              <w:r w:rsidRPr="000F6287" w:rsidDel="001616B7">
                <w:delText>C</w:delText>
              </w:r>
              <w:r w:rsidDel="001616B7">
                <w:delText>IBULKA</w:delText>
              </w:r>
              <w:r w:rsidRPr="000F6287" w:rsidDel="001616B7">
                <w:delText xml:space="preserve">, J.: </w:delText>
              </w:r>
              <w:r w:rsidRPr="000F6287" w:rsidDel="001616B7">
                <w:rPr>
                  <w:i/>
                </w:rPr>
                <w:delText>Strategické hry v bezpečnostním inženýrství</w:delText>
              </w:r>
              <w:r w:rsidRPr="000F6287" w:rsidDel="001616B7">
                <w:delText xml:space="preserve">. FAI, UTB Zlín, 2010, 79 s. </w:delText>
              </w:r>
              <w:r w:rsidRPr="000F6287" w:rsidDel="001616B7">
                <w:rPr>
                  <w:rFonts w:cs="Calibri"/>
                </w:rPr>
                <w:delText xml:space="preserve">Dostupné z WWW: </w:delText>
              </w:r>
              <w:r w:rsidRPr="00A22926" w:rsidDel="001616B7">
                <w:delText>http://digilib.k.utb.cz/bitstream/handle/10563/13340/cibulka_2010_dp.pdf?sequence=1&amp;isAllowed=y</w:delText>
              </w:r>
              <w:r w:rsidDel="001616B7">
                <w:delText>.</w:delText>
              </w:r>
            </w:del>
          </w:p>
        </w:tc>
      </w:tr>
      <w:tr w:rsidR="00311D7B" w:rsidDel="001616B7" w:rsidTr="00F02ED2">
        <w:trPr>
          <w:del w:id="1549" w:author="Dokulil Jiří" w:date="2018-11-18T19:36: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Del="001616B7" w:rsidRDefault="00311D7B">
            <w:pPr>
              <w:spacing w:after="160" w:line="259" w:lineRule="auto"/>
              <w:rPr>
                <w:del w:id="1550" w:author="Dokulil Jiří" w:date="2018-11-18T19:36:00Z"/>
                <w:b/>
              </w:rPr>
              <w:pPrChange w:id="1551" w:author="Dokulil Jiří" w:date="2018-11-18T19:36:00Z">
                <w:pPr>
                  <w:jc w:val="center"/>
                </w:pPr>
              </w:pPrChange>
            </w:pPr>
            <w:del w:id="1552" w:author="Dokulil Jiří" w:date="2018-11-18T19:36:00Z">
              <w:r w:rsidDel="001616B7">
                <w:rPr>
                  <w:b/>
                </w:rPr>
                <w:delText>Informace ke kombinované nebo distanční formě</w:delText>
              </w:r>
            </w:del>
          </w:p>
        </w:tc>
      </w:tr>
      <w:tr w:rsidR="00311D7B" w:rsidDel="001616B7" w:rsidTr="00F02ED2">
        <w:trPr>
          <w:del w:id="1553" w:author="Dokulil Jiří" w:date="2018-11-18T19:36:00Z"/>
        </w:trPr>
        <w:tc>
          <w:tcPr>
            <w:tcW w:w="4787" w:type="dxa"/>
            <w:gridSpan w:val="3"/>
            <w:tcBorders>
              <w:top w:val="single" w:sz="2" w:space="0" w:color="auto"/>
            </w:tcBorders>
            <w:shd w:val="clear" w:color="auto" w:fill="F7CAAC"/>
          </w:tcPr>
          <w:p w:rsidR="00311D7B" w:rsidDel="001616B7" w:rsidRDefault="00311D7B">
            <w:pPr>
              <w:spacing w:after="160" w:line="259" w:lineRule="auto"/>
              <w:rPr>
                <w:del w:id="1554" w:author="Dokulil Jiří" w:date="2018-11-18T19:36:00Z"/>
              </w:rPr>
              <w:pPrChange w:id="1555" w:author="Dokulil Jiří" w:date="2018-11-18T19:36:00Z">
                <w:pPr>
                  <w:jc w:val="both"/>
                </w:pPr>
              </w:pPrChange>
            </w:pPr>
            <w:del w:id="1556" w:author="Dokulil Jiří" w:date="2018-11-18T19:36:00Z">
              <w:r w:rsidDel="001616B7">
                <w:rPr>
                  <w:b/>
                </w:rPr>
                <w:delText>Rozsah konzultací (soustředění)</w:delText>
              </w:r>
            </w:del>
          </w:p>
        </w:tc>
        <w:tc>
          <w:tcPr>
            <w:tcW w:w="889" w:type="dxa"/>
            <w:tcBorders>
              <w:top w:val="single" w:sz="2" w:space="0" w:color="auto"/>
            </w:tcBorders>
          </w:tcPr>
          <w:p w:rsidR="00311D7B" w:rsidDel="001616B7" w:rsidRDefault="00311D7B">
            <w:pPr>
              <w:spacing w:after="160" w:line="259" w:lineRule="auto"/>
              <w:rPr>
                <w:del w:id="1557" w:author="Dokulil Jiří" w:date="2018-11-18T19:36:00Z"/>
              </w:rPr>
              <w:pPrChange w:id="1558" w:author="Dokulil Jiří" w:date="2018-11-18T19:36:00Z">
                <w:pPr>
                  <w:jc w:val="center"/>
                </w:pPr>
              </w:pPrChange>
            </w:pPr>
            <w:del w:id="1559" w:author="Dokulil Jiří" w:date="2018-11-18T19:36:00Z">
              <w:r w:rsidDel="001616B7">
                <w:delText>20</w:delText>
              </w:r>
            </w:del>
          </w:p>
        </w:tc>
        <w:tc>
          <w:tcPr>
            <w:tcW w:w="4179" w:type="dxa"/>
            <w:gridSpan w:val="4"/>
            <w:tcBorders>
              <w:top w:val="single" w:sz="2" w:space="0" w:color="auto"/>
            </w:tcBorders>
            <w:shd w:val="clear" w:color="auto" w:fill="F7CAAC"/>
          </w:tcPr>
          <w:p w:rsidR="00311D7B" w:rsidDel="001616B7" w:rsidRDefault="00311D7B">
            <w:pPr>
              <w:spacing w:after="160" w:line="259" w:lineRule="auto"/>
              <w:rPr>
                <w:del w:id="1560" w:author="Dokulil Jiří" w:date="2018-11-18T19:36:00Z"/>
                <w:b/>
              </w:rPr>
              <w:pPrChange w:id="1561" w:author="Dokulil Jiří" w:date="2018-11-18T19:36:00Z">
                <w:pPr>
                  <w:jc w:val="both"/>
                </w:pPr>
              </w:pPrChange>
            </w:pPr>
            <w:del w:id="1562" w:author="Dokulil Jiří" w:date="2018-11-18T19:36:00Z">
              <w:r w:rsidDel="001616B7">
                <w:rPr>
                  <w:b/>
                </w:rPr>
                <w:delText xml:space="preserve">hodin </w:delText>
              </w:r>
            </w:del>
          </w:p>
        </w:tc>
      </w:tr>
      <w:tr w:rsidR="00311D7B" w:rsidDel="001616B7" w:rsidTr="00F02ED2">
        <w:trPr>
          <w:del w:id="1563" w:author="Dokulil Jiří" w:date="2018-11-18T19:36:00Z"/>
        </w:trPr>
        <w:tc>
          <w:tcPr>
            <w:tcW w:w="9855" w:type="dxa"/>
            <w:gridSpan w:val="8"/>
            <w:shd w:val="clear" w:color="auto" w:fill="F7CAAC"/>
          </w:tcPr>
          <w:p w:rsidR="00311D7B" w:rsidDel="001616B7" w:rsidRDefault="00311D7B">
            <w:pPr>
              <w:spacing w:after="160" w:line="259" w:lineRule="auto"/>
              <w:rPr>
                <w:del w:id="1564" w:author="Dokulil Jiří" w:date="2018-11-18T19:36:00Z"/>
                <w:b/>
              </w:rPr>
              <w:pPrChange w:id="1565" w:author="Dokulil Jiří" w:date="2018-11-18T19:36:00Z">
                <w:pPr>
                  <w:jc w:val="both"/>
                </w:pPr>
              </w:pPrChange>
            </w:pPr>
            <w:del w:id="1566" w:author="Dokulil Jiří" w:date="2018-11-18T19:36:00Z">
              <w:r w:rsidDel="001616B7">
                <w:rPr>
                  <w:b/>
                </w:rPr>
                <w:delText>Informace o způsobu kontaktu s</w:delText>
              </w:r>
            </w:del>
            <w:del w:id="1567" w:author="Dokulil Jiří" w:date="2018-11-17T01:45:00Z">
              <w:r w:rsidDel="00C04369">
                <w:rPr>
                  <w:b/>
                </w:rPr>
                <w:delText> </w:delText>
              </w:r>
            </w:del>
            <w:del w:id="1568" w:author="Dokulil Jiří" w:date="2018-11-18T19:36:00Z">
              <w:r w:rsidDel="001616B7">
                <w:rPr>
                  <w:b/>
                </w:rPr>
                <w:delText>vyučujícím</w:delText>
              </w:r>
            </w:del>
          </w:p>
        </w:tc>
      </w:tr>
      <w:tr w:rsidR="00311D7B" w:rsidDel="001616B7" w:rsidTr="00F02ED2">
        <w:trPr>
          <w:trHeight w:val="1373"/>
          <w:del w:id="1569" w:author="Dokulil Jiří" w:date="2018-11-18T19:36:00Z"/>
        </w:trPr>
        <w:tc>
          <w:tcPr>
            <w:tcW w:w="9855" w:type="dxa"/>
            <w:gridSpan w:val="8"/>
          </w:tcPr>
          <w:p w:rsidR="00311D7B" w:rsidDel="001616B7" w:rsidRDefault="00311D7B">
            <w:pPr>
              <w:spacing w:after="160" w:line="259" w:lineRule="auto"/>
              <w:rPr>
                <w:del w:id="1570" w:author="Dokulil Jiří" w:date="2018-11-18T19:36:00Z"/>
              </w:rPr>
              <w:pPrChange w:id="1571" w:author="Dokulil Jiří" w:date="2018-11-18T19:36:00Z">
                <w:pPr>
                  <w:jc w:val="both"/>
                </w:pPr>
              </w:pPrChange>
            </w:pPr>
            <w:del w:id="1572" w:author="Dokulil Jiří" w:date="2018-11-18T19:36:00Z">
              <w:r w:rsidDel="001616B7">
                <w:delTex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delText>
              </w:r>
            </w:del>
          </w:p>
        </w:tc>
      </w:tr>
    </w:tbl>
    <w:p w:rsidR="00311D7B" w:rsidDel="006E73B6" w:rsidRDefault="00311D7B" w:rsidP="00311D7B">
      <w:pPr>
        <w:rPr>
          <w:del w:id="1573" w:author="Dokulil Jiří" w:date="2018-11-19T01:59:00Z"/>
        </w:rPr>
      </w:pPr>
    </w:p>
    <w:p w:rsidR="00311D7B" w:rsidDel="006E73B6" w:rsidRDefault="00311D7B" w:rsidP="00311D7B">
      <w:pPr>
        <w:rPr>
          <w:del w:id="1574" w:author="Dokulil Jiří" w:date="2018-11-19T01:59:00Z"/>
        </w:rPr>
      </w:pPr>
    </w:p>
    <w:p w:rsidR="00311D7B" w:rsidDel="006E73B6" w:rsidRDefault="00311D7B" w:rsidP="00311D7B">
      <w:pPr>
        <w:rPr>
          <w:del w:id="1575" w:author="Dokulil Jiří" w:date="2018-11-19T01:59:00Z"/>
        </w:rPr>
      </w:pPr>
    </w:p>
    <w:p w:rsidR="00311D7B" w:rsidDel="00B37C47" w:rsidRDefault="00311D7B" w:rsidP="00311D7B">
      <w:pPr>
        <w:rPr>
          <w:del w:id="1576" w:author="Dokulil Jiří" w:date="2018-11-18T19:43:00Z"/>
        </w:rPr>
      </w:pPr>
    </w:p>
    <w:p w:rsidR="00311D7B" w:rsidDel="00B37C47" w:rsidRDefault="00311D7B" w:rsidP="00311D7B">
      <w:pPr>
        <w:rPr>
          <w:del w:id="1577" w:author="Dokulil Jiří" w:date="2018-11-18T19:43:00Z"/>
        </w:rPr>
      </w:pPr>
    </w:p>
    <w:p w:rsidR="00311D7B" w:rsidDel="00B37C47" w:rsidRDefault="00311D7B" w:rsidP="00311D7B">
      <w:pPr>
        <w:rPr>
          <w:del w:id="1578" w:author="Dokulil Jiří" w:date="2018-11-18T19:43:00Z"/>
        </w:rPr>
      </w:pPr>
    </w:p>
    <w:p w:rsidR="00311D7B" w:rsidDel="00B37C47" w:rsidRDefault="00311D7B" w:rsidP="00311D7B">
      <w:pPr>
        <w:rPr>
          <w:del w:id="1579" w:author="Dokulil Jiří" w:date="2018-11-18T19:43:00Z"/>
        </w:rPr>
      </w:pPr>
    </w:p>
    <w:p w:rsidR="00311D7B" w:rsidDel="00B37C47" w:rsidRDefault="00311D7B" w:rsidP="00311D7B">
      <w:pPr>
        <w:rPr>
          <w:del w:id="1580" w:author="Dokulil Jiří" w:date="2018-11-18T19:43:00Z"/>
        </w:rPr>
      </w:pPr>
    </w:p>
    <w:p w:rsidR="00311D7B" w:rsidDel="00B37C47" w:rsidRDefault="00311D7B" w:rsidP="00311D7B">
      <w:pPr>
        <w:rPr>
          <w:del w:id="1581" w:author="Dokulil Jiří" w:date="2018-11-18T19:42:00Z"/>
        </w:rPr>
      </w:pPr>
    </w:p>
    <w:p w:rsidR="00311D7B" w:rsidDel="001616B7" w:rsidRDefault="00311D7B" w:rsidP="00311D7B">
      <w:pPr>
        <w:rPr>
          <w:del w:id="1582" w:author="Dokulil Jiří" w:date="2018-11-18T19:37:00Z"/>
        </w:rPr>
      </w:pPr>
    </w:p>
    <w:p w:rsidR="00311D7B" w:rsidDel="001616B7" w:rsidRDefault="00311D7B" w:rsidP="00311D7B">
      <w:pPr>
        <w:rPr>
          <w:del w:id="1583" w:author="Dokulil Jiří" w:date="2018-11-18T19:37:00Z"/>
        </w:rPr>
      </w:pPr>
    </w:p>
    <w:p w:rsidR="00311D7B" w:rsidDel="001616B7" w:rsidRDefault="00311D7B" w:rsidP="00311D7B">
      <w:pPr>
        <w:rPr>
          <w:del w:id="1584" w:author="Dokulil Jiří" w:date="2018-11-18T19:37:00Z"/>
        </w:rPr>
      </w:pPr>
    </w:p>
    <w:p w:rsidR="00311D7B" w:rsidDel="001616B7" w:rsidRDefault="00311D7B" w:rsidP="00311D7B">
      <w:pPr>
        <w:rPr>
          <w:del w:id="1585" w:author="Dokulil Jiří" w:date="2018-11-18T19:37:00Z"/>
        </w:rPr>
      </w:pPr>
    </w:p>
    <w:p w:rsidR="00311D7B" w:rsidDel="001616B7" w:rsidRDefault="00311D7B" w:rsidP="00311D7B">
      <w:pPr>
        <w:rPr>
          <w:del w:id="1586" w:author="Dokulil Jiří" w:date="2018-11-18T19:37:00Z"/>
        </w:rPr>
      </w:pPr>
    </w:p>
    <w:p w:rsidR="00311D7B" w:rsidDel="001616B7" w:rsidRDefault="00311D7B" w:rsidP="00311D7B">
      <w:pPr>
        <w:rPr>
          <w:del w:id="1587" w:author="Dokulil Jiří" w:date="2018-11-18T19:37:00Z"/>
        </w:rPr>
      </w:pPr>
    </w:p>
    <w:p w:rsidR="00311D7B" w:rsidDel="001616B7" w:rsidRDefault="00311D7B" w:rsidP="00311D7B">
      <w:pPr>
        <w:rPr>
          <w:del w:id="1588" w:author="Dokulil Jiří" w:date="2018-11-18T19:37:00Z"/>
        </w:rPr>
      </w:pPr>
    </w:p>
    <w:p w:rsidR="00311D7B" w:rsidDel="001616B7" w:rsidRDefault="00311D7B" w:rsidP="00311D7B">
      <w:pPr>
        <w:rPr>
          <w:del w:id="1589" w:author="Dokulil Jiří" w:date="2018-11-18T19:37:00Z"/>
        </w:rPr>
      </w:pPr>
    </w:p>
    <w:p w:rsidR="00311D7B" w:rsidDel="001616B7" w:rsidRDefault="00311D7B" w:rsidP="00311D7B">
      <w:pPr>
        <w:rPr>
          <w:del w:id="1590" w:author="Dokulil Jiří" w:date="2018-11-18T19:37:00Z"/>
        </w:rPr>
      </w:pPr>
    </w:p>
    <w:p w:rsidR="00311D7B" w:rsidDel="001616B7" w:rsidRDefault="00311D7B" w:rsidP="00311D7B">
      <w:pPr>
        <w:rPr>
          <w:del w:id="1591" w:author="Dokulil Jiří" w:date="2018-11-18T19:37:00Z"/>
        </w:rPr>
      </w:pPr>
    </w:p>
    <w:p w:rsidR="00311D7B" w:rsidDel="001616B7" w:rsidRDefault="00311D7B" w:rsidP="00311D7B">
      <w:pPr>
        <w:rPr>
          <w:del w:id="1592" w:author="Dokulil Jiří" w:date="2018-11-18T19:37:00Z"/>
        </w:rPr>
      </w:pPr>
    </w:p>
    <w:p w:rsidR="00311D7B" w:rsidDel="001616B7" w:rsidRDefault="00311D7B" w:rsidP="00311D7B">
      <w:pPr>
        <w:rPr>
          <w:del w:id="1593" w:author="Dokulil Jiří" w:date="2018-11-18T19:37:00Z"/>
        </w:rPr>
      </w:pPr>
    </w:p>
    <w:p w:rsidR="00311D7B" w:rsidDel="001616B7" w:rsidRDefault="00311D7B" w:rsidP="00311D7B">
      <w:pPr>
        <w:rPr>
          <w:del w:id="1594" w:author="Dokulil Jiří" w:date="2018-11-18T19:37:00Z"/>
        </w:rPr>
      </w:pPr>
    </w:p>
    <w:p w:rsidR="00311D7B" w:rsidDel="001616B7" w:rsidRDefault="00311D7B" w:rsidP="00311D7B">
      <w:pPr>
        <w:rPr>
          <w:del w:id="1595" w:author="Dokulil Jiří" w:date="2018-11-18T19:37:00Z"/>
        </w:rPr>
      </w:pPr>
    </w:p>
    <w:p w:rsidR="00311D7B" w:rsidDel="001616B7" w:rsidRDefault="00311D7B" w:rsidP="00311D7B">
      <w:pPr>
        <w:rPr>
          <w:del w:id="1596" w:author="Dokulil Jiří" w:date="2018-11-18T19:37:00Z"/>
        </w:rPr>
      </w:pPr>
    </w:p>
    <w:p w:rsidR="00311D7B" w:rsidDel="001616B7" w:rsidRDefault="00311D7B" w:rsidP="00311D7B">
      <w:pPr>
        <w:rPr>
          <w:del w:id="1597" w:author="Dokulil Jiří" w:date="2018-11-18T19:37:00Z"/>
        </w:rPr>
      </w:pPr>
    </w:p>
    <w:p w:rsidR="00311D7B" w:rsidDel="001616B7" w:rsidRDefault="00311D7B" w:rsidP="00311D7B">
      <w:pPr>
        <w:rPr>
          <w:del w:id="1598" w:author="Dokulil Jiří" w:date="2018-11-18T19:37:00Z"/>
        </w:rPr>
      </w:pPr>
    </w:p>
    <w:p w:rsidR="00311D7B" w:rsidDel="001616B7" w:rsidRDefault="00311D7B" w:rsidP="00311D7B">
      <w:pPr>
        <w:rPr>
          <w:del w:id="1599" w:author="Dokulil Jiří" w:date="2018-11-18T19:37:00Z"/>
        </w:rPr>
      </w:pPr>
    </w:p>
    <w:p w:rsidR="00311D7B" w:rsidDel="001616B7" w:rsidRDefault="00311D7B" w:rsidP="00311D7B">
      <w:pPr>
        <w:rPr>
          <w:del w:id="1600" w:author="Dokulil Jiří" w:date="2018-11-18T19:37:00Z"/>
        </w:rPr>
      </w:pPr>
    </w:p>
    <w:p w:rsidR="00311D7B" w:rsidDel="001616B7" w:rsidRDefault="00311D7B" w:rsidP="00311D7B">
      <w:pPr>
        <w:rPr>
          <w:del w:id="1601" w:author="Dokulil Jiří" w:date="2018-11-18T19:37:00Z"/>
        </w:rPr>
      </w:pPr>
    </w:p>
    <w:p w:rsidR="00311D7B" w:rsidDel="001616B7" w:rsidRDefault="00311D7B" w:rsidP="00311D7B">
      <w:pPr>
        <w:rPr>
          <w:del w:id="1602" w:author="Dokulil Jiří" w:date="2018-11-18T19:37:00Z"/>
        </w:rPr>
      </w:pPr>
    </w:p>
    <w:p w:rsidR="00311D7B" w:rsidDel="001616B7" w:rsidRDefault="00311D7B" w:rsidP="00311D7B">
      <w:pPr>
        <w:rPr>
          <w:del w:id="1603" w:author="Dokulil Jiří" w:date="2018-11-18T19:37:00Z"/>
        </w:rPr>
      </w:pPr>
    </w:p>
    <w:p w:rsidR="00311D7B" w:rsidDel="001616B7" w:rsidRDefault="00311D7B" w:rsidP="00311D7B">
      <w:pPr>
        <w:rPr>
          <w:del w:id="1604" w:author="Dokulil Jiří" w:date="2018-11-18T19:37:00Z"/>
        </w:rPr>
      </w:pPr>
    </w:p>
    <w:p w:rsidR="00311D7B" w:rsidDel="001616B7" w:rsidRDefault="00311D7B" w:rsidP="00311D7B">
      <w:pPr>
        <w:rPr>
          <w:del w:id="1605" w:author="Dokulil Jiří" w:date="2018-11-18T19:37:00Z"/>
        </w:rPr>
      </w:pPr>
    </w:p>
    <w:p w:rsidR="00311D7B" w:rsidDel="001616B7" w:rsidRDefault="00311D7B" w:rsidP="00311D7B">
      <w:pPr>
        <w:rPr>
          <w:del w:id="1606" w:author="Dokulil Jiří" w:date="2018-11-18T19:37:00Z"/>
        </w:rPr>
      </w:pPr>
    </w:p>
    <w:p w:rsidR="00311D7B" w:rsidDel="001616B7" w:rsidRDefault="00311D7B" w:rsidP="00311D7B">
      <w:pPr>
        <w:rPr>
          <w:del w:id="1607" w:author="Dokulil Jiří" w:date="2018-11-18T19:37:00Z"/>
        </w:rPr>
      </w:pPr>
    </w:p>
    <w:p w:rsidR="00311D7B" w:rsidDel="001616B7" w:rsidRDefault="00311D7B" w:rsidP="00311D7B">
      <w:pPr>
        <w:rPr>
          <w:del w:id="1608" w:author="Dokulil Jiří" w:date="2018-11-18T19:37:00Z"/>
        </w:rPr>
      </w:pPr>
    </w:p>
    <w:p w:rsidR="00311D7B" w:rsidDel="001616B7" w:rsidRDefault="00311D7B" w:rsidP="00311D7B">
      <w:pPr>
        <w:rPr>
          <w:del w:id="1609" w:author="Dokulil Jiří" w:date="2018-11-18T19:37:00Z"/>
        </w:rPr>
      </w:pPr>
    </w:p>
    <w:p w:rsidR="00311D7B" w:rsidDel="001616B7" w:rsidRDefault="00311D7B" w:rsidP="00311D7B">
      <w:pPr>
        <w:rPr>
          <w:del w:id="1610" w:author="Dokulil Jiří" w:date="2018-11-18T19:37:00Z"/>
        </w:rPr>
      </w:pPr>
    </w:p>
    <w:p w:rsidR="00311D7B" w:rsidDel="001616B7" w:rsidRDefault="00311D7B" w:rsidP="00311D7B">
      <w:pPr>
        <w:rPr>
          <w:del w:id="1611" w:author="Dokulil Jiří" w:date="2018-11-18T19:37:00Z"/>
        </w:rPr>
      </w:pPr>
    </w:p>
    <w:p w:rsidR="00311D7B" w:rsidDel="001616B7" w:rsidRDefault="00311D7B" w:rsidP="00311D7B">
      <w:pPr>
        <w:rPr>
          <w:del w:id="1612" w:author="Dokulil Jiří" w:date="2018-11-18T19:37:00Z"/>
        </w:rPr>
      </w:pPr>
    </w:p>
    <w:p w:rsidR="00311D7B" w:rsidDel="001616B7" w:rsidRDefault="00311D7B" w:rsidP="00311D7B">
      <w:pPr>
        <w:rPr>
          <w:del w:id="1613" w:author="Dokulil Jiří" w:date="2018-11-18T19:37:00Z"/>
        </w:rPr>
      </w:pPr>
    </w:p>
    <w:p w:rsidR="00311D7B" w:rsidDel="001616B7" w:rsidRDefault="00311D7B" w:rsidP="00311D7B">
      <w:pPr>
        <w:rPr>
          <w:del w:id="1614" w:author="Dokulil Jiří" w:date="2018-11-18T19:37:00Z"/>
        </w:rPr>
      </w:pPr>
    </w:p>
    <w:p w:rsidR="00311D7B" w:rsidDel="001616B7" w:rsidRDefault="00311D7B" w:rsidP="00311D7B">
      <w:pPr>
        <w:rPr>
          <w:del w:id="1615" w:author="Dokulil Jiří" w:date="2018-11-18T19:37:00Z"/>
        </w:rPr>
      </w:pPr>
    </w:p>
    <w:p w:rsidR="00311D7B" w:rsidDel="001616B7" w:rsidRDefault="00311D7B" w:rsidP="00311D7B">
      <w:pPr>
        <w:rPr>
          <w:del w:id="1616" w:author="Dokulil Jiří" w:date="2018-11-18T19:37:00Z"/>
        </w:rPr>
      </w:pPr>
    </w:p>
    <w:p w:rsidR="00311D7B" w:rsidDel="001616B7" w:rsidRDefault="00311D7B" w:rsidP="00311D7B">
      <w:pPr>
        <w:rPr>
          <w:del w:id="1617" w:author="Dokulil Jiří" w:date="2018-11-18T19:37:00Z"/>
        </w:rPr>
      </w:pPr>
    </w:p>
    <w:p w:rsidR="00311D7B" w:rsidDel="001616B7" w:rsidRDefault="00311D7B" w:rsidP="00311D7B">
      <w:pPr>
        <w:rPr>
          <w:del w:id="1618" w:author="Dokulil Jiří" w:date="2018-11-18T19:37:00Z"/>
        </w:rPr>
      </w:pPr>
    </w:p>
    <w:p w:rsidR="00311D7B" w:rsidDel="001616B7" w:rsidRDefault="00311D7B" w:rsidP="00311D7B">
      <w:pPr>
        <w:rPr>
          <w:del w:id="1619" w:author="Dokulil Jiří" w:date="2018-11-18T19:37:00Z"/>
        </w:rPr>
      </w:pPr>
    </w:p>
    <w:p w:rsidR="00311D7B" w:rsidDel="001616B7" w:rsidRDefault="00311D7B" w:rsidP="00311D7B">
      <w:pPr>
        <w:rPr>
          <w:del w:id="1620" w:author="Dokulil Jiří" w:date="2018-11-18T19:37:00Z"/>
        </w:rPr>
      </w:pPr>
    </w:p>
    <w:p w:rsidR="00311D7B" w:rsidDel="001616B7" w:rsidRDefault="00311D7B" w:rsidP="00311D7B">
      <w:pPr>
        <w:rPr>
          <w:del w:id="1621" w:author="Dokulil Jiří" w:date="2018-11-18T19:37:00Z"/>
        </w:rPr>
      </w:pPr>
    </w:p>
    <w:p w:rsidR="00311D7B" w:rsidDel="001616B7" w:rsidRDefault="00311D7B" w:rsidP="00311D7B">
      <w:pPr>
        <w:rPr>
          <w:del w:id="1622" w:author="Dokulil Jiří" w:date="2018-11-18T19:37:00Z"/>
        </w:rPr>
      </w:pPr>
    </w:p>
    <w:p w:rsidR="00311D7B" w:rsidDel="001616B7" w:rsidRDefault="00311D7B" w:rsidP="00311D7B">
      <w:pPr>
        <w:rPr>
          <w:del w:id="1623" w:author="Dokulil Jiří" w:date="2018-11-18T19:37:00Z"/>
        </w:rPr>
      </w:pPr>
    </w:p>
    <w:p w:rsidR="00311D7B" w:rsidDel="00B37C47" w:rsidRDefault="00311D7B" w:rsidP="00311D7B">
      <w:pPr>
        <w:rPr>
          <w:del w:id="1624" w:author="Dokulil Jiří" w:date="2018-11-18T19:37:00Z"/>
        </w:rPr>
      </w:pPr>
    </w:p>
    <w:p w:rsidR="00311D7B" w:rsidDel="00B37C47" w:rsidRDefault="00311D7B" w:rsidP="00311D7B">
      <w:pPr>
        <w:rPr>
          <w:del w:id="1625" w:author="Dokulil Jiří" w:date="2018-11-18T19:43: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Mikroekonomie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37C47" w:rsidP="00F02ED2">
            <w:pPr>
              <w:jc w:val="both"/>
            </w:pPr>
            <w:ins w:id="1626" w:author="Dokulil Jiří" w:date="2018-11-18T19:43:00Z">
              <w:r>
                <w:t>p</w:t>
              </w:r>
            </w:ins>
            <w:del w:id="1627" w:author="Dokulil Jiří" w:date="2018-11-18T19:43:00Z">
              <w:r w:rsidR="00311D7B" w:rsidDel="00B37C47">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433CAE"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B37C47" w:rsidRDefault="00311D7B" w:rsidP="00F02ED2">
            <w:pPr>
              <w:jc w:val="both"/>
              <w:rPr>
                <w:ins w:id="1628" w:author="Dokulil Jiří" w:date="2018-11-18T19:44:00Z"/>
              </w:rPr>
            </w:pPr>
            <w:del w:id="1629" w:author="Dokulil Jiří" w:date="2018-11-18T19:43:00Z">
              <w:r w:rsidRPr="0044539B" w:rsidDel="00B37C47">
                <w:delText>Požadavkem pro udělení zápočtu je</w:delText>
              </w:r>
            </w:del>
            <w:ins w:id="1630" w:author="Dokulil Jiří" w:date="2018-11-18T19:43:00Z">
              <w:r w:rsidR="00B37C47">
                <w:t>Požadavky k zápočtu -</w:t>
              </w:r>
            </w:ins>
            <w:r w:rsidRPr="0044539B">
              <w:t xml:space="preserve"> aktivní účast na </w:t>
            </w:r>
            <w:r>
              <w:t>seminářích</w:t>
            </w:r>
            <w:r w:rsidRPr="0044539B">
              <w:t xml:space="preserve"> (min. 80%), průběžné plnění zadaných úkolů do </w:t>
            </w:r>
            <w:r>
              <w:t xml:space="preserve">seminářů </w:t>
            </w:r>
            <w:r w:rsidRPr="0044539B">
              <w:t>a úspěšné absolvování písemného zápočtového testu (min. 60%).</w:t>
            </w:r>
          </w:p>
          <w:p w:rsidR="00311D7B" w:rsidRPr="00433CAE" w:rsidRDefault="00B37C47" w:rsidP="00F02ED2">
            <w:pPr>
              <w:jc w:val="both"/>
            </w:pPr>
            <w:ins w:id="1631" w:author="Dokulil Jiří" w:date="2018-11-18T19:44:00Z">
              <w:r>
                <w:t>Průběh zkoušky -</w:t>
              </w:r>
            </w:ins>
            <w:r w:rsidR="00311D7B">
              <w:rPr>
                <w:rFonts w:ascii="Tahoma" w:hAnsi="Tahoma" w:cs="Tahoma"/>
                <w:color w:val="000000"/>
                <w:sz w:val="17"/>
                <w:szCs w:val="17"/>
                <w:shd w:val="clear" w:color="auto" w:fill="FFFFFF"/>
              </w:rPr>
              <w:t> </w:t>
            </w:r>
            <w:ins w:id="1632" w:author="Dokulil Jiří" w:date="2018-11-18T19:44:00Z">
              <w:r>
                <w:t>p</w:t>
              </w:r>
            </w:ins>
            <w:del w:id="1633" w:author="Dokulil Jiří" w:date="2018-11-18T19:44:00Z">
              <w:r w:rsidR="00311D7B" w:rsidRPr="0044539B" w:rsidDel="00B37C47">
                <w:delText>P</w:delText>
              </w:r>
            </w:del>
            <w:r w:rsidR="00311D7B" w:rsidRPr="0044539B">
              <w:t xml:space="preserve">ožadavkem pro </w:t>
            </w:r>
            <w:r w:rsidR="00311D7B">
              <w:t xml:space="preserve">absolvování zkoušky je </w:t>
            </w:r>
            <w:r w:rsidR="00311D7B" w:rsidRPr="0044539B">
              <w:t>úspěšné</w:t>
            </w:r>
            <w:r w:rsidR="00311D7B">
              <w:t xml:space="preserve"> napsání zkouškového testu (min. 6</w:t>
            </w:r>
            <w:r w:rsidR="00311D7B" w:rsidRPr="0044539B">
              <w:t>0%)</w:t>
            </w:r>
            <w:r w:rsidR="00311D7B">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AF186E">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5D2A19">
            <w:pPr>
              <w:jc w:val="both"/>
            </w:pPr>
            <w:r>
              <w:t xml:space="preserve">Garant stanovuje koncepci předmětu, podílí se na přednáškách v rozsahu 100 % a dále stanovuje koncepci </w:t>
            </w:r>
            <w:del w:id="1634" w:author="PS" w:date="2018-11-24T17:53:00Z">
              <w:r w:rsidDel="005D2A19">
                <w:delText xml:space="preserve">cvičení </w:delText>
              </w:r>
            </w:del>
            <w:ins w:id="1635" w:author="PS" w:date="2018-11-24T17:53:00Z">
              <w:r w:rsidR="005D2A19">
                <w:t>seminářů a vede je.</w:t>
              </w:r>
            </w:ins>
            <w:del w:id="1636" w:author="PS" w:date="2018-11-24T17:53:00Z">
              <w:r w:rsidDel="005D2A19">
                <w:delText>a dohlíží na jejich jednotné vedení.</w:delText>
              </w:r>
            </w:del>
          </w:p>
        </w:tc>
      </w:tr>
      <w:tr w:rsidR="00311D7B" w:rsidRPr="00E01505" w:rsidTr="00F02ED2">
        <w:trPr>
          <w:trHeight w:val="254"/>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E01505" w:rsidRDefault="00311D7B" w:rsidP="00B37C47">
            <w:r w:rsidRPr="00AF186E">
              <w:t xml:space="preserve">Ing. Pavel Taraba, Ph.D. </w:t>
            </w:r>
            <w:r>
              <w:t xml:space="preserve"> </w:t>
            </w:r>
            <w:del w:id="1637" w:author="Dokulil Jiří" w:date="2018-11-18T19:44:00Z">
              <w:r w:rsidDel="00B37C47">
                <w:delText>– přednášky (100 %)</w:delText>
              </w:r>
            </w:del>
            <w:ins w:id="1638" w:author="Dokulil Jiří" w:date="2018-11-18T19:44:00Z">
              <w:r w:rsidR="00B37C47">
                <w:t>(přednášející, vede semináře – 100 %)</w:t>
              </w:r>
            </w:ins>
          </w:p>
        </w:tc>
      </w:tr>
      <w:tr w:rsidR="00311D7B" w:rsidTr="00F02ED2">
        <w:trPr>
          <w:trHeight w:val="184"/>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C02555" w:rsidTr="00F02ED2">
        <w:trPr>
          <w:trHeight w:val="3938"/>
        </w:trPr>
        <w:tc>
          <w:tcPr>
            <w:tcW w:w="9855" w:type="dxa"/>
            <w:gridSpan w:val="8"/>
            <w:tcBorders>
              <w:top w:val="nil"/>
              <w:bottom w:val="single" w:sz="12" w:space="0" w:color="auto"/>
            </w:tcBorders>
          </w:tcPr>
          <w:p w:rsidR="00311D7B" w:rsidRDefault="00311D7B" w:rsidP="00F02ED2">
            <w:pPr>
              <w:rPr>
                <w:ins w:id="1639" w:author="Dokulil Jiří" w:date="2018-11-18T19:44:00Z"/>
              </w:rPr>
            </w:pPr>
            <w:r w:rsidRPr="00E95CEF">
              <w:t>Předmět vychází ze základních okruhů sou</w:t>
            </w:r>
            <w:r>
              <w:t>časné teorie mikroekonomie</w:t>
            </w:r>
            <w:r w:rsidRPr="00E95CEF">
              <w:t>.</w:t>
            </w:r>
            <w:r>
              <w:t xml:space="preserve"> </w:t>
            </w:r>
            <w:r w:rsidRPr="00D04C67">
              <w:t>Cílem předmětu je vytvořit obecný základ a východisko p</w:t>
            </w:r>
            <w:r>
              <w:t>ro studium ekonomických disciplí</w:t>
            </w:r>
            <w:r w:rsidRPr="00D04C67">
              <w:t>n.</w:t>
            </w:r>
            <w:r>
              <w:t xml:space="preserve"> </w:t>
            </w:r>
            <w:r w:rsidRPr="00C02555">
              <w:t xml:space="preserve">Těžiště výuky spočívá ve výkladu základních tržních kategorií a v analýze chování jednotlivých tržních subjektů na dílčích trzích. </w:t>
            </w:r>
            <w:r>
              <w:t>P</w:t>
            </w:r>
            <w:r w:rsidRPr="00E95CEF">
              <w:t xml:space="preserve">ozornost bude věnovaná </w:t>
            </w:r>
            <w:r>
              <w:t>i problematice celkové rovnováhy, tržním</w:t>
            </w:r>
            <w:r w:rsidRPr="002B09A8">
              <w:t xml:space="preserve"> selhání</w:t>
            </w:r>
            <w:r>
              <w:t>m a p</w:t>
            </w:r>
            <w:r w:rsidRPr="002B09A8">
              <w:t>ůsobení státu na mikroekonomické subjekty.</w:t>
            </w:r>
            <w:r w:rsidRPr="00C02555">
              <w:t> </w:t>
            </w:r>
          </w:p>
          <w:p w:rsidR="00B37C47" w:rsidRDefault="00B37C47" w:rsidP="00F02ED2"/>
          <w:p w:rsidR="00311D7B" w:rsidRPr="0030497E" w:rsidRDefault="00311D7B" w:rsidP="00F02ED2">
            <w:pPr>
              <w:rPr>
                <w:u w:val="single"/>
              </w:rPr>
            </w:pPr>
            <w:r w:rsidRPr="0030497E">
              <w:rPr>
                <w:u w:val="single"/>
              </w:rPr>
              <w:t>Hlavní témata:</w:t>
            </w:r>
          </w:p>
          <w:p w:rsidR="00311D7B" w:rsidRPr="002B09A8" w:rsidRDefault="00311D7B">
            <w:pPr>
              <w:numPr>
                <w:ilvl w:val="0"/>
                <w:numId w:val="123"/>
              </w:numPr>
              <w:pPrChange w:id="1640" w:author="PS" w:date="2018-11-24T17:53:00Z">
                <w:pPr>
                  <w:numPr>
                    <w:numId w:val="19"/>
                  </w:numPr>
                  <w:tabs>
                    <w:tab w:val="num" w:pos="720"/>
                  </w:tabs>
                  <w:ind w:left="720" w:hanging="360"/>
                </w:pPr>
              </w:pPrChange>
            </w:pPr>
            <w:r w:rsidRPr="002B09A8">
              <w:t>Úvo</w:t>
            </w:r>
            <w:r>
              <w:t>d do mikroekonomie.</w:t>
            </w:r>
          </w:p>
          <w:p w:rsidR="00311D7B" w:rsidRPr="002B09A8" w:rsidRDefault="00311D7B">
            <w:pPr>
              <w:numPr>
                <w:ilvl w:val="0"/>
                <w:numId w:val="123"/>
              </w:numPr>
              <w:pPrChange w:id="1641" w:author="PS" w:date="2018-11-24T17:53:00Z">
                <w:pPr>
                  <w:numPr>
                    <w:numId w:val="19"/>
                  </w:numPr>
                  <w:tabs>
                    <w:tab w:val="num" w:pos="720"/>
                  </w:tabs>
                  <w:ind w:left="720" w:hanging="360"/>
                </w:pPr>
              </w:pPrChange>
            </w:pPr>
            <w:r w:rsidRPr="002B09A8">
              <w:t>Trh a tržní mechanismus</w:t>
            </w:r>
            <w:r>
              <w:t>.</w:t>
            </w:r>
          </w:p>
          <w:p w:rsidR="00311D7B" w:rsidRPr="002B09A8" w:rsidRDefault="00311D7B">
            <w:pPr>
              <w:numPr>
                <w:ilvl w:val="0"/>
                <w:numId w:val="123"/>
              </w:numPr>
              <w:pPrChange w:id="1642" w:author="PS" w:date="2018-11-24T17:53:00Z">
                <w:pPr>
                  <w:numPr>
                    <w:numId w:val="19"/>
                  </w:numPr>
                  <w:tabs>
                    <w:tab w:val="num" w:pos="720"/>
                  </w:tabs>
                  <w:ind w:left="720" w:hanging="360"/>
                </w:pPr>
              </w:pPrChange>
            </w:pPr>
            <w:r w:rsidRPr="002B09A8">
              <w:t>Chování spotřebitele a formování poptávky</w:t>
            </w:r>
            <w:r>
              <w:t>.</w:t>
            </w:r>
          </w:p>
          <w:p w:rsidR="00311D7B" w:rsidRPr="002B09A8" w:rsidRDefault="00311D7B">
            <w:pPr>
              <w:numPr>
                <w:ilvl w:val="0"/>
                <w:numId w:val="123"/>
              </w:numPr>
              <w:pPrChange w:id="1643" w:author="PS" w:date="2018-11-24T17:53:00Z">
                <w:pPr>
                  <w:numPr>
                    <w:numId w:val="19"/>
                  </w:numPr>
                  <w:tabs>
                    <w:tab w:val="num" w:pos="720"/>
                  </w:tabs>
                  <w:ind w:left="720" w:hanging="360"/>
                </w:pPr>
              </w:pPrChange>
            </w:pPr>
            <w:r w:rsidRPr="002B09A8">
              <w:t>Nabídka na trhu výrobků a služeb</w:t>
            </w:r>
            <w:r>
              <w:t>.</w:t>
            </w:r>
          </w:p>
          <w:p w:rsidR="00311D7B" w:rsidRPr="002B09A8" w:rsidRDefault="00311D7B">
            <w:pPr>
              <w:numPr>
                <w:ilvl w:val="0"/>
                <w:numId w:val="123"/>
              </w:numPr>
              <w:pPrChange w:id="1644" w:author="PS" w:date="2018-11-24T17:53:00Z">
                <w:pPr>
                  <w:numPr>
                    <w:numId w:val="19"/>
                  </w:numPr>
                  <w:tabs>
                    <w:tab w:val="num" w:pos="720"/>
                  </w:tabs>
                  <w:ind w:left="720" w:hanging="360"/>
                </w:pPr>
              </w:pPrChange>
            </w:pPr>
            <w:r w:rsidRPr="002B09A8">
              <w:t>Firma v podmínkách dokonalé konkurence a formování nabídky. Rovnováha na dokonale </w:t>
            </w:r>
            <w:r w:rsidRPr="002B09A8">
              <w:br/>
              <w:t>konkurenčním trhu. </w:t>
            </w:r>
          </w:p>
          <w:p w:rsidR="00311D7B" w:rsidRPr="002B09A8" w:rsidRDefault="00311D7B">
            <w:pPr>
              <w:numPr>
                <w:ilvl w:val="0"/>
                <w:numId w:val="123"/>
              </w:numPr>
              <w:pPrChange w:id="1645" w:author="PS" w:date="2018-11-24T17:53:00Z">
                <w:pPr>
                  <w:numPr>
                    <w:numId w:val="19"/>
                  </w:numPr>
                  <w:tabs>
                    <w:tab w:val="num" w:pos="720"/>
                  </w:tabs>
                  <w:ind w:left="720" w:hanging="360"/>
                </w:pPr>
              </w:pPrChange>
            </w:pPr>
            <w:r>
              <w:t>Nedokonalá konkurence. Monopol.</w:t>
            </w:r>
          </w:p>
          <w:p w:rsidR="00311D7B" w:rsidRPr="002B09A8" w:rsidRDefault="00311D7B">
            <w:pPr>
              <w:numPr>
                <w:ilvl w:val="0"/>
                <w:numId w:val="123"/>
              </w:numPr>
              <w:pPrChange w:id="1646" w:author="PS" w:date="2018-11-24T17:53:00Z">
                <w:pPr>
                  <w:numPr>
                    <w:numId w:val="19"/>
                  </w:numPr>
                  <w:tabs>
                    <w:tab w:val="num" w:pos="720"/>
                  </w:tabs>
                  <w:ind w:left="720" w:hanging="360"/>
                </w:pPr>
              </w:pPrChange>
            </w:pPr>
            <w:r w:rsidRPr="002B09A8">
              <w:t xml:space="preserve">Oligopol. Monopolní konkurence. </w:t>
            </w:r>
          </w:p>
          <w:p w:rsidR="00311D7B" w:rsidRPr="002B09A8" w:rsidRDefault="00311D7B">
            <w:pPr>
              <w:numPr>
                <w:ilvl w:val="0"/>
                <w:numId w:val="123"/>
              </w:numPr>
              <w:pPrChange w:id="1647" w:author="PS" w:date="2018-11-24T17:53:00Z">
                <w:pPr>
                  <w:numPr>
                    <w:numId w:val="19"/>
                  </w:numPr>
                  <w:tabs>
                    <w:tab w:val="num" w:pos="720"/>
                  </w:tabs>
                  <w:ind w:left="720" w:hanging="360"/>
                </w:pPr>
              </w:pPrChange>
            </w:pPr>
            <w:r w:rsidRPr="002B09A8">
              <w:t>Alternativní cíle firmy. </w:t>
            </w:r>
          </w:p>
          <w:p w:rsidR="00311D7B" w:rsidRPr="002B09A8" w:rsidRDefault="00311D7B">
            <w:pPr>
              <w:numPr>
                <w:ilvl w:val="0"/>
                <w:numId w:val="123"/>
              </w:numPr>
              <w:pPrChange w:id="1648" w:author="PS" w:date="2018-11-24T17:53:00Z">
                <w:pPr>
                  <w:numPr>
                    <w:numId w:val="19"/>
                  </w:numPr>
                  <w:tabs>
                    <w:tab w:val="num" w:pos="720"/>
                  </w:tabs>
                  <w:ind w:left="720" w:hanging="360"/>
                </w:pPr>
              </w:pPrChange>
            </w:pPr>
            <w:r w:rsidRPr="002B09A8">
              <w:t>Trh výrobních faktorů a formování jejich cen. </w:t>
            </w:r>
          </w:p>
          <w:p w:rsidR="00311D7B" w:rsidRDefault="00311D7B">
            <w:pPr>
              <w:numPr>
                <w:ilvl w:val="0"/>
                <w:numId w:val="123"/>
              </w:numPr>
              <w:pPrChange w:id="1649" w:author="PS" w:date="2018-11-24T17:53:00Z">
                <w:pPr>
                  <w:numPr>
                    <w:numId w:val="19"/>
                  </w:numPr>
                  <w:tabs>
                    <w:tab w:val="num" w:pos="720"/>
                  </w:tabs>
                  <w:ind w:left="720" w:hanging="360"/>
                </w:pPr>
              </w:pPrChange>
            </w:pPr>
            <w:r w:rsidRPr="002B09A8">
              <w:t>Transferový výdělek a ekonomická renta</w:t>
            </w:r>
            <w:r>
              <w:t xml:space="preserve">. </w:t>
            </w:r>
            <w:r w:rsidRPr="002B09A8">
              <w:t xml:space="preserve">Trh půdy. </w:t>
            </w:r>
          </w:p>
          <w:p w:rsidR="00311D7B" w:rsidRPr="002B09A8" w:rsidRDefault="00311D7B">
            <w:pPr>
              <w:numPr>
                <w:ilvl w:val="0"/>
                <w:numId w:val="123"/>
              </w:numPr>
              <w:pPrChange w:id="1650" w:author="PS" w:date="2018-11-24T17:53:00Z">
                <w:pPr>
                  <w:numPr>
                    <w:numId w:val="19"/>
                  </w:numPr>
                  <w:tabs>
                    <w:tab w:val="num" w:pos="720"/>
                  </w:tabs>
                  <w:ind w:left="720" w:hanging="360"/>
                </w:pPr>
              </w:pPrChange>
            </w:pPr>
            <w:r w:rsidRPr="002B09A8">
              <w:t>Trh práce a mzda. </w:t>
            </w:r>
          </w:p>
          <w:p w:rsidR="00311D7B" w:rsidRPr="002B09A8" w:rsidRDefault="00311D7B">
            <w:pPr>
              <w:numPr>
                <w:ilvl w:val="0"/>
                <w:numId w:val="123"/>
              </w:numPr>
              <w:pPrChange w:id="1651" w:author="PS" w:date="2018-11-24T17:53:00Z">
                <w:pPr>
                  <w:numPr>
                    <w:numId w:val="19"/>
                  </w:numPr>
                  <w:tabs>
                    <w:tab w:val="num" w:pos="720"/>
                  </w:tabs>
                  <w:ind w:left="720" w:hanging="360"/>
                </w:pPr>
              </w:pPrChange>
            </w:pPr>
            <w:r w:rsidRPr="002B09A8">
              <w:t xml:space="preserve">Trh kapitálu. </w:t>
            </w:r>
          </w:p>
          <w:p w:rsidR="00311D7B" w:rsidRPr="002B09A8" w:rsidRDefault="00311D7B">
            <w:pPr>
              <w:numPr>
                <w:ilvl w:val="0"/>
                <w:numId w:val="123"/>
              </w:numPr>
              <w:pPrChange w:id="1652" w:author="PS" w:date="2018-11-24T17:53:00Z">
                <w:pPr>
                  <w:numPr>
                    <w:numId w:val="19"/>
                  </w:numPr>
                  <w:tabs>
                    <w:tab w:val="num" w:pos="720"/>
                  </w:tabs>
                  <w:ind w:left="720" w:hanging="360"/>
                </w:pPr>
              </w:pPrChange>
            </w:pPr>
            <w:r w:rsidRPr="002B09A8">
              <w:t>Celková rovnováha a tržní efektivnost. </w:t>
            </w:r>
          </w:p>
          <w:p w:rsidR="00311D7B" w:rsidRPr="00C02555" w:rsidRDefault="00311D7B">
            <w:pPr>
              <w:numPr>
                <w:ilvl w:val="0"/>
                <w:numId w:val="123"/>
              </w:numPr>
              <w:pPrChange w:id="1653" w:author="PS" w:date="2018-11-24T17:53:00Z">
                <w:pPr>
                  <w:numPr>
                    <w:numId w:val="19"/>
                  </w:numPr>
                  <w:tabs>
                    <w:tab w:val="num" w:pos="720"/>
                  </w:tabs>
                  <w:ind w:left="720" w:hanging="360"/>
                </w:pPr>
              </w:pPrChange>
            </w:pPr>
            <w:r w:rsidRPr="002B09A8">
              <w:t>Tržní selhání. Působení státu na mikroekonomické subjekty.</w:t>
            </w:r>
            <w:r w:rsidRPr="00C02555">
              <w:t>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D9634D" w:rsidRDefault="00311D7B" w:rsidP="00F02ED2">
            <w:pPr>
              <w:rPr>
                <w:b/>
                <w:color w:val="000000"/>
              </w:rPr>
            </w:pPr>
            <w:r w:rsidRPr="00D9634D">
              <w:rPr>
                <w:b/>
                <w:color w:val="000000"/>
              </w:rPr>
              <w:t>Základní literatura:</w:t>
            </w:r>
          </w:p>
          <w:p w:rsidR="00311D7B" w:rsidRPr="001C0695" w:rsidRDefault="00311D7B" w:rsidP="00F02ED2">
            <w:r w:rsidRPr="001C0695">
              <w:t>DOHNALOVÁ, Zuzana.</w:t>
            </w:r>
            <w:r w:rsidRPr="00497517">
              <w:t> </w:t>
            </w:r>
            <w:r w:rsidRPr="001C0695">
              <w:rPr>
                <w:i/>
              </w:rPr>
              <w:t>Mikroekonomie.</w:t>
            </w:r>
            <w:r w:rsidRPr="001C0695">
              <w:t xml:space="preserve"> Zlín: Univerzita Tomáše Bati ve Zlíně, Fakulta managementu a ekonomiky, 2014, 185 s. ISBN 978-80-8154-033-2.</w:t>
            </w:r>
          </w:p>
          <w:p w:rsidR="00311D7B" w:rsidRPr="000E178B" w:rsidRDefault="00311D7B" w:rsidP="00F02ED2">
            <w:r w:rsidRPr="00243A12">
              <w:t>SAMUELSON, Paul Anthony a William D. NORDHAUS.</w:t>
            </w:r>
            <w:r w:rsidRPr="00497517">
              <w:t> </w:t>
            </w:r>
            <w:r w:rsidRPr="00243A12">
              <w:rPr>
                <w:i/>
              </w:rPr>
              <w:t xml:space="preserve">Ekonomie: 19. vydání. </w:t>
            </w:r>
            <w:r w:rsidRPr="00243A12">
              <w:t>Praha: NS Svoboda, 2013, xxiv, 715 s., [4] s. obr. příl. ISBN 978-80-205-0629-0.</w:t>
            </w:r>
          </w:p>
          <w:p w:rsidR="00311D7B" w:rsidRPr="00D9634D" w:rsidRDefault="00311D7B" w:rsidP="00F02ED2">
            <w:pPr>
              <w:spacing w:before="60"/>
              <w:rPr>
                <w:b/>
                <w:color w:val="000000"/>
              </w:rPr>
            </w:pPr>
            <w:r w:rsidRPr="00D9634D">
              <w:rPr>
                <w:b/>
                <w:color w:val="000000"/>
              </w:rPr>
              <w:t>Doporučená literatura:</w:t>
            </w:r>
          </w:p>
          <w:p w:rsidR="00311D7B" w:rsidRPr="000E178B" w:rsidRDefault="00311D7B" w:rsidP="00F02ED2">
            <w:r w:rsidRPr="000E178B">
              <w:t>BESANKO, David, Ronald R. BRAEUTIGAM a Katharine ROCKETT.</w:t>
            </w:r>
            <w:r w:rsidRPr="00497517">
              <w:t> </w:t>
            </w:r>
            <w:r w:rsidRPr="000E178B">
              <w:rPr>
                <w:i/>
              </w:rPr>
              <w:t>Microeconomics: international student version.</w:t>
            </w:r>
            <w:r w:rsidRPr="000E178B">
              <w:t xml:space="preserve"> 5th ed. Hoboken: Wiley, c2015, xxiii, 684 s. ISBN 978-1-118-71638-0.</w:t>
            </w:r>
          </w:p>
          <w:p w:rsidR="00311D7B" w:rsidRDefault="00311D7B" w:rsidP="00F02ED2">
            <w:r w:rsidRPr="001C0695">
              <w:t>JUREČKA, Václav.</w:t>
            </w:r>
            <w:r w:rsidRPr="00497517">
              <w:t> </w:t>
            </w:r>
            <w:r w:rsidRPr="001C0695">
              <w:rPr>
                <w:i/>
              </w:rPr>
              <w:t>Mikroekonomie.</w:t>
            </w:r>
            <w:r w:rsidRPr="001C0695">
              <w:t xml:space="preserve"> 2., aktualiz. vyd. Praha: Grada, 2013, 366 s. Expert. ISBN 978-80-247-4385-1.</w:t>
            </w:r>
          </w:p>
          <w:p w:rsidR="00311D7B" w:rsidRPr="001C0695" w:rsidRDefault="00311D7B" w:rsidP="00F02ED2">
            <w:r w:rsidRPr="000E178B">
              <w:t>MACÁKOVÁ, Libuše.</w:t>
            </w:r>
            <w:r w:rsidRPr="00497517">
              <w:t> </w:t>
            </w:r>
            <w:r w:rsidRPr="000E178B">
              <w:rPr>
                <w:i/>
              </w:rPr>
              <w:t>Mikroekonomie: základní kurz.</w:t>
            </w:r>
            <w:r w:rsidRPr="000E178B">
              <w:t xml:space="preserve"> 11. vyd. Slaný: Melandrium, 2010,</w:t>
            </w:r>
            <w:r>
              <w:t xml:space="preserve"> </w:t>
            </w:r>
            <w:r w:rsidRPr="000E178B">
              <w:t>dotisk, 275 s. ISBN 978-80-86175-70-6.</w:t>
            </w:r>
          </w:p>
          <w:p w:rsidR="00311D7B" w:rsidRDefault="00311D7B" w:rsidP="00F02ED2">
            <w:pPr>
              <w:rPr>
                <w:ins w:id="1654" w:author="Dokulil Jiří" w:date="2018-11-19T02:14:00Z"/>
              </w:rPr>
            </w:pPr>
            <w:r w:rsidRPr="001C0695">
              <w:t>MANKIW, N. Gregory a Mark P. TAYLOR.</w:t>
            </w:r>
            <w:r w:rsidRPr="00497517">
              <w:t> </w:t>
            </w:r>
            <w:r w:rsidRPr="001C0695">
              <w:rPr>
                <w:i/>
              </w:rPr>
              <w:t>Microeconomics.</w:t>
            </w:r>
            <w:r w:rsidRPr="001C0695">
              <w:t xml:space="preserve"> 3rd ed. Andover: Cengage Learning, c2014, ix, 447 s. ISBN 978-1-4080-8198-3.</w:t>
            </w:r>
          </w:p>
          <w:p w:rsidR="006E5893" w:rsidRDefault="006E5893">
            <w:ins w:id="1655" w:author="Dokulil Jiří" w:date="2018-11-19T02:14:00Z">
              <w:r>
                <w:t>Studijní materiály – LS Moodle (vyuka.flkr.utb.cz – kurz Mikroekonomie).</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del w:id="1656" w:author="Dokulil Jiří" w:date="2018-11-18T19:45:00Z">
              <w:r w:rsidDel="00B37C47">
                <w:delText>20</w:delText>
              </w:r>
            </w:del>
            <w:ins w:id="1657" w:author="Dokulil Jiří" w:date="2018-11-18T19:45:00Z">
              <w:r w:rsidR="00B37C47">
                <w:t>16</w:t>
              </w:r>
            </w:ins>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lastRenderedPageBreak/>
              <w:t>Informace o způsobu kontaktu s</w:t>
            </w:r>
            <w:del w:id="1658" w:author="Dokulil Jiří" w:date="2018-11-17T01:45:00Z">
              <w:r w:rsidDel="00C04369">
                <w:rPr>
                  <w:b/>
                </w:rPr>
                <w:delText> </w:delText>
              </w:r>
            </w:del>
            <w:ins w:id="1659" w:author="Dokulil Jiří" w:date="2018-11-19T02:14:00Z">
              <w:r w:rsidR="006E5893">
                <w:rPr>
                  <w:b/>
                </w:rPr>
                <w:t> </w:t>
              </w:r>
            </w:ins>
            <w:r>
              <w:rPr>
                <w:b/>
              </w:rPr>
              <w:t>vyučujícím</w:t>
            </w:r>
          </w:p>
        </w:tc>
      </w:tr>
      <w:tr w:rsidR="00311D7B" w:rsidTr="00F02ED2">
        <w:trPr>
          <w:trHeight w:val="345"/>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Del="006E5893" w:rsidRDefault="00311D7B" w:rsidP="00311D7B">
      <w:pPr>
        <w:rPr>
          <w:del w:id="1660" w:author="Dokulil Jiří" w:date="2018-11-19T02:14:00Z"/>
        </w:rPr>
      </w:pPr>
    </w:p>
    <w:p w:rsidR="00311D7B" w:rsidRDefault="00311D7B" w:rsidP="00311D7B"/>
    <w:p w:rsidR="00311D7B" w:rsidRDefault="00311D7B" w:rsidP="00311D7B"/>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311D7B" w:rsidTr="00F02ED2">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rPr>
                <w:b/>
                <w:sz w:val="28"/>
              </w:rPr>
            </w:pPr>
            <w:r>
              <w:rPr>
                <w:b/>
                <w:sz w:val="28"/>
              </w:rPr>
              <w:t>B-III – Charakteristika studijního předmětu</w:t>
            </w:r>
          </w:p>
        </w:tc>
      </w:tr>
      <w:tr w:rsidR="00311D7B" w:rsidTr="00F02ED2">
        <w:trPr>
          <w:trHeight w:val="115"/>
        </w:trPr>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9E426C" w:rsidRDefault="00311D7B" w:rsidP="00F02ED2">
            <w:pPr>
              <w:jc w:val="both"/>
              <w:rPr>
                <w:b/>
              </w:rPr>
            </w:pPr>
            <w:r w:rsidRPr="009E426C">
              <w:rPr>
                <w:b/>
              </w:rPr>
              <w:t>Mitigace environmentálních rizik a adaptační strategie</w:t>
            </w: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3/ZS</w:t>
            </w: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4</w:t>
            </w: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přednášky, semináře</w:t>
            </w: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Del="00B37C47" w:rsidRDefault="00311D7B" w:rsidP="00F02ED2">
            <w:pPr>
              <w:jc w:val="both"/>
              <w:rPr>
                <w:del w:id="1661" w:author="Dokulil Jiří" w:date="2018-11-18T19:46:00Z"/>
              </w:rPr>
            </w:pPr>
            <w:del w:id="1662" w:author="Dokulil Jiří" w:date="2018-11-18T19:46:00Z">
              <w:r w:rsidDel="00B37C47">
                <w:delText>Způsob zakončení předmětu – zápočet, zkouška</w:delText>
              </w:r>
            </w:del>
          </w:p>
          <w:p w:rsidR="00B37C47" w:rsidRDefault="00311D7B" w:rsidP="00B37C47">
            <w:pPr>
              <w:jc w:val="both"/>
              <w:rPr>
                <w:ins w:id="1663" w:author="Dokulil Jiří" w:date="2018-11-18T19:47:00Z"/>
              </w:rPr>
            </w:pPr>
            <w:r>
              <w:t xml:space="preserve">Požadavky </w:t>
            </w:r>
            <w:del w:id="1664" w:author="Dokulil Jiří" w:date="2018-11-18T19:46:00Z">
              <w:r w:rsidDel="00B37C47">
                <w:delText>na zápočet</w:delText>
              </w:r>
            </w:del>
            <w:ins w:id="1665" w:author="Dokulil Jiří" w:date="2018-11-18T19:46:00Z">
              <w:r w:rsidR="00B37C47">
                <w:t>k zápočtu</w:t>
              </w:r>
            </w:ins>
            <w:r>
              <w:t xml:space="preserve"> – zpracování průběžných úkolů dle požadavků vyučujícího, 80% aktivní účast na seminářích</w:t>
            </w:r>
            <w:ins w:id="1666" w:author="Dokulil Jiří" w:date="2018-11-18T19:47:00Z">
              <w:r w:rsidR="00B37C47">
                <w:t>.</w:t>
              </w:r>
            </w:ins>
          </w:p>
          <w:p w:rsidR="00311D7B" w:rsidRDefault="00B37C47">
            <w:pPr>
              <w:jc w:val="both"/>
            </w:pPr>
            <w:ins w:id="1667" w:author="Dokulil Jiří" w:date="2018-11-18T19:47:00Z">
              <w:r>
                <w:t xml:space="preserve">Průběh zkoušky - </w:t>
              </w:r>
            </w:ins>
            <w:del w:id="1668" w:author="Dokulil Jiří" w:date="2018-11-18T19:47:00Z">
              <w:r w:rsidR="00311D7B" w:rsidDel="00B37C47">
                <w:delText xml:space="preserve">, </w:delText>
              </w:r>
            </w:del>
            <w:r w:rsidR="00311D7B">
              <w:t xml:space="preserve">ústní/praktické ověření znalostí/dovedností </w:t>
            </w:r>
            <w:del w:id="1669" w:author="Dokulil Jiří" w:date="2018-11-19T02:15:00Z">
              <w:r w:rsidR="00311D7B" w:rsidDel="006E5893">
                <w:delText xml:space="preserve">předmětu </w:delText>
              </w:r>
            </w:del>
            <w:ins w:id="1670" w:author="Dokulil Jiří" w:date="2018-11-19T02:15:00Z">
              <w:r w:rsidR="006E5893">
                <w:t xml:space="preserve">studentů </w:t>
              </w:r>
            </w:ins>
            <w:r w:rsidR="00311D7B">
              <w:t>v rozsahu znalostí přednášek a seminářů.</w:t>
            </w:r>
          </w:p>
        </w:tc>
      </w:tr>
      <w:tr w:rsidR="00311D7B" w:rsidTr="00F02ED2">
        <w:trPr>
          <w:trHeight w:val="22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2C2124" w:rsidP="00F02ED2">
            <w:pPr>
              <w:jc w:val="both"/>
            </w:pPr>
            <w:r>
              <w:t>prof. Ing. František Božek, CSc.</w:t>
            </w:r>
          </w:p>
        </w:tc>
      </w:tr>
      <w:tr w:rsidR="00311D7B" w:rsidTr="00F02ED2">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5D2A19">
            <w:pPr>
              <w:jc w:val="both"/>
            </w:pPr>
            <w:r w:rsidRPr="00D4222D">
              <w:t xml:space="preserve">Garant stanovuje koncepci předmětu, podílí se na přednáškách v rozsahu </w:t>
            </w:r>
            <w:r>
              <w:t>100</w:t>
            </w:r>
            <w:r w:rsidRPr="00D4222D">
              <w:t xml:space="preserve"> % a </w:t>
            </w:r>
            <w:del w:id="1671" w:author="PS" w:date="2018-11-24T17:54:00Z">
              <w:r w:rsidRPr="00D4222D" w:rsidDel="005D2A19">
                <w:delText>dále stanovuje koncepci cvičení a dohlíží na jejich jednotné vedení.</w:delText>
              </w:r>
            </w:del>
            <w:ins w:id="1672" w:author="PS" w:date="2018-11-24T17:54:00Z">
              <w:r w:rsidR="005D2A19">
                <w:t>vede semináře.</w:t>
              </w:r>
            </w:ins>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Vyučující</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2C2124" w:rsidP="00B37C47">
            <w:pPr>
              <w:jc w:val="both"/>
            </w:pPr>
            <w:r>
              <w:t xml:space="preserve">prof. Ing. František Božek, CSc. </w:t>
            </w:r>
            <w:r w:rsidR="00311D7B">
              <w:t>(</w:t>
            </w:r>
            <w:del w:id="1673" w:author="Dokulil Jiří" w:date="2018-11-18T19:46:00Z">
              <w:r w:rsidR="00311D7B" w:rsidDel="00B37C47">
                <w:delText xml:space="preserve">přednášky </w:delText>
              </w:r>
            </w:del>
            <w:ins w:id="1674" w:author="Dokulil Jiří" w:date="2018-11-18T19:46:00Z">
              <w:r w:rsidR="00B37C47">
                <w:t xml:space="preserve">přednášející, vede semináře </w:t>
              </w:r>
            </w:ins>
            <w:r w:rsidR="00311D7B">
              <w:t>– 100 %)</w:t>
            </w:r>
          </w:p>
        </w:tc>
      </w:tr>
      <w:tr w:rsidR="00311D7B" w:rsidTr="00F02ED2">
        <w:trPr>
          <w:trHeight w:val="22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Stručná anotace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rPr>
          <w:trHeight w:val="393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rsidR="00311D7B" w:rsidRDefault="00311D7B" w:rsidP="00F02ED2">
            <w:pPr>
              <w:jc w:val="both"/>
            </w:pPr>
          </w:p>
          <w:p w:rsidR="00311D7B" w:rsidRPr="00B37C47" w:rsidRDefault="005D2A19" w:rsidP="00F02ED2">
            <w:pPr>
              <w:jc w:val="both"/>
              <w:rPr>
                <w:u w:val="single"/>
                <w:rPrChange w:id="1675" w:author="Dokulil Jiří" w:date="2018-11-18T19:47:00Z">
                  <w:rPr/>
                </w:rPrChange>
              </w:rPr>
            </w:pPr>
            <w:ins w:id="1676" w:author="PS" w:date="2018-11-24T17:55:00Z">
              <w:r>
                <w:rPr>
                  <w:u w:val="single"/>
                </w:rPr>
                <w:t>Hlavní t</w:t>
              </w:r>
            </w:ins>
            <w:del w:id="1677" w:author="PS" w:date="2018-11-24T17:55:00Z">
              <w:r w:rsidR="00311D7B" w:rsidRPr="00B37C47" w:rsidDel="005D2A19">
                <w:rPr>
                  <w:u w:val="single"/>
                  <w:rPrChange w:id="1678" w:author="Dokulil Jiří" w:date="2018-11-18T19:47:00Z">
                    <w:rPr/>
                  </w:rPrChange>
                </w:rPr>
                <w:delText>T</w:delText>
              </w:r>
            </w:del>
            <w:r w:rsidR="00311D7B" w:rsidRPr="00B37C47">
              <w:rPr>
                <w:u w:val="single"/>
                <w:rPrChange w:id="1679" w:author="Dokulil Jiří" w:date="2018-11-18T19:47:00Z">
                  <w:rPr/>
                </w:rPrChange>
              </w:rPr>
              <w:t>émata:</w:t>
            </w:r>
          </w:p>
          <w:p w:rsidR="00311D7B" w:rsidRDefault="00311D7B">
            <w:pPr>
              <w:pStyle w:val="Odstavecseseznamem"/>
              <w:numPr>
                <w:ilvl w:val="1"/>
                <w:numId w:val="124"/>
              </w:numPr>
              <w:jc w:val="both"/>
              <w:pPrChange w:id="1680" w:author="PS" w:date="2018-11-24T17:55:00Z">
                <w:pPr>
                  <w:pStyle w:val="Odstavecseseznamem"/>
                  <w:numPr>
                    <w:ilvl w:val="1"/>
                    <w:numId w:val="53"/>
                  </w:numPr>
                  <w:tabs>
                    <w:tab w:val="num" w:pos="1080"/>
                  </w:tabs>
                  <w:ind w:left="1080" w:hanging="360"/>
                  <w:jc w:val="both"/>
                </w:pPr>
              </w:pPrChange>
            </w:pPr>
            <w:r>
              <w:t>Přírodní rizika</w:t>
            </w:r>
          </w:p>
          <w:p w:rsidR="00311D7B" w:rsidRDefault="00311D7B">
            <w:pPr>
              <w:pStyle w:val="Odstavecseseznamem"/>
              <w:numPr>
                <w:ilvl w:val="1"/>
                <w:numId w:val="124"/>
              </w:numPr>
              <w:jc w:val="both"/>
              <w:pPrChange w:id="1681" w:author="PS" w:date="2018-11-24T17:55:00Z">
                <w:pPr>
                  <w:pStyle w:val="Odstavecseseznamem"/>
                  <w:numPr>
                    <w:ilvl w:val="1"/>
                    <w:numId w:val="53"/>
                  </w:numPr>
                  <w:tabs>
                    <w:tab w:val="num" w:pos="1080"/>
                  </w:tabs>
                  <w:ind w:left="1080" w:hanging="360"/>
                  <w:jc w:val="both"/>
                </w:pPr>
              </w:pPrChange>
            </w:pPr>
            <w:r>
              <w:t>Přírodní hazardy</w:t>
            </w:r>
          </w:p>
          <w:p w:rsidR="00311D7B" w:rsidRDefault="00311D7B">
            <w:pPr>
              <w:pStyle w:val="Odstavecseseznamem"/>
              <w:numPr>
                <w:ilvl w:val="1"/>
                <w:numId w:val="124"/>
              </w:numPr>
              <w:jc w:val="both"/>
              <w:pPrChange w:id="1682" w:author="PS" w:date="2018-11-24T17:55:00Z">
                <w:pPr>
                  <w:pStyle w:val="Odstavecseseznamem"/>
                  <w:numPr>
                    <w:ilvl w:val="1"/>
                    <w:numId w:val="53"/>
                  </w:numPr>
                  <w:tabs>
                    <w:tab w:val="num" w:pos="1080"/>
                  </w:tabs>
                  <w:ind w:left="1080" w:hanging="360"/>
                  <w:jc w:val="both"/>
                </w:pPr>
              </w:pPrChange>
            </w:pPr>
            <w:r>
              <w:t>Mitigační a adaptační strategie</w:t>
            </w:r>
          </w:p>
          <w:p w:rsidR="00311D7B" w:rsidRDefault="00311D7B">
            <w:pPr>
              <w:pStyle w:val="Odstavecseseznamem"/>
              <w:numPr>
                <w:ilvl w:val="1"/>
                <w:numId w:val="124"/>
              </w:numPr>
              <w:jc w:val="both"/>
              <w:pPrChange w:id="1683" w:author="PS" w:date="2018-11-24T17:55:00Z">
                <w:pPr>
                  <w:pStyle w:val="Odstavecseseznamem"/>
                  <w:numPr>
                    <w:ilvl w:val="1"/>
                    <w:numId w:val="53"/>
                  </w:numPr>
                  <w:tabs>
                    <w:tab w:val="num" w:pos="1080"/>
                  </w:tabs>
                  <w:ind w:left="1080" w:hanging="360"/>
                  <w:jc w:val="both"/>
                </w:pPr>
              </w:pPrChange>
            </w:pPr>
            <w:r>
              <w:t>Prevence environmentálních rizik</w:t>
            </w:r>
          </w:p>
          <w:p w:rsidR="00311D7B" w:rsidRDefault="00311D7B">
            <w:pPr>
              <w:pStyle w:val="Odstavecseseznamem"/>
              <w:numPr>
                <w:ilvl w:val="1"/>
                <w:numId w:val="124"/>
              </w:numPr>
              <w:jc w:val="both"/>
              <w:pPrChange w:id="1684" w:author="PS" w:date="2018-11-24T17:55:00Z">
                <w:pPr>
                  <w:pStyle w:val="Odstavecseseznamem"/>
                  <w:numPr>
                    <w:ilvl w:val="1"/>
                    <w:numId w:val="53"/>
                  </w:numPr>
                  <w:tabs>
                    <w:tab w:val="num" w:pos="1080"/>
                  </w:tabs>
                  <w:ind w:left="1080" w:hanging="360"/>
                  <w:jc w:val="both"/>
                </w:pPr>
              </w:pPrChange>
            </w:pPr>
            <w:r>
              <w:t>Adaptace a mitigace povodní</w:t>
            </w:r>
          </w:p>
          <w:p w:rsidR="00311D7B" w:rsidRDefault="00311D7B">
            <w:pPr>
              <w:pStyle w:val="Odstavecseseznamem"/>
              <w:numPr>
                <w:ilvl w:val="1"/>
                <w:numId w:val="124"/>
              </w:numPr>
              <w:jc w:val="both"/>
              <w:pPrChange w:id="1685" w:author="PS" w:date="2018-11-24T17:55:00Z">
                <w:pPr>
                  <w:pStyle w:val="Odstavecseseznamem"/>
                  <w:numPr>
                    <w:ilvl w:val="1"/>
                    <w:numId w:val="53"/>
                  </w:numPr>
                  <w:tabs>
                    <w:tab w:val="num" w:pos="1080"/>
                  </w:tabs>
                  <w:ind w:left="1080" w:hanging="360"/>
                  <w:jc w:val="both"/>
                </w:pPr>
              </w:pPrChange>
            </w:pPr>
            <w:r>
              <w:t>Adaptace a mitigace sucha</w:t>
            </w:r>
          </w:p>
          <w:p w:rsidR="00311D7B" w:rsidRDefault="00311D7B">
            <w:pPr>
              <w:pStyle w:val="Odstavecseseznamem"/>
              <w:numPr>
                <w:ilvl w:val="1"/>
                <w:numId w:val="124"/>
              </w:numPr>
              <w:jc w:val="both"/>
              <w:pPrChange w:id="1686" w:author="PS" w:date="2018-11-24T17:55:00Z">
                <w:pPr>
                  <w:pStyle w:val="Odstavecseseznamem"/>
                  <w:numPr>
                    <w:ilvl w:val="1"/>
                    <w:numId w:val="53"/>
                  </w:numPr>
                  <w:tabs>
                    <w:tab w:val="num" w:pos="1080"/>
                  </w:tabs>
                  <w:ind w:left="1080" w:hanging="360"/>
                  <w:jc w:val="both"/>
                </w:pPr>
              </w:pPrChange>
            </w:pPr>
            <w:r>
              <w:t>Adaptace a mitigace sesuvů</w:t>
            </w:r>
          </w:p>
          <w:p w:rsidR="00311D7B" w:rsidRDefault="00311D7B">
            <w:pPr>
              <w:pStyle w:val="Odstavecseseznamem"/>
              <w:numPr>
                <w:ilvl w:val="1"/>
                <w:numId w:val="124"/>
              </w:numPr>
              <w:jc w:val="both"/>
              <w:pPrChange w:id="1687" w:author="PS" w:date="2018-11-24T17:55:00Z">
                <w:pPr>
                  <w:pStyle w:val="Odstavecseseznamem"/>
                  <w:numPr>
                    <w:ilvl w:val="1"/>
                    <w:numId w:val="53"/>
                  </w:numPr>
                  <w:tabs>
                    <w:tab w:val="num" w:pos="1080"/>
                  </w:tabs>
                  <w:ind w:left="1080" w:hanging="360"/>
                  <w:jc w:val="both"/>
                </w:pPr>
              </w:pPrChange>
            </w:pPr>
            <w:r>
              <w:t>Adaptace a mitigace zemětřesení</w:t>
            </w:r>
          </w:p>
          <w:p w:rsidR="00311D7B" w:rsidRDefault="00311D7B">
            <w:pPr>
              <w:pStyle w:val="Odstavecseseznamem"/>
              <w:numPr>
                <w:ilvl w:val="1"/>
                <w:numId w:val="124"/>
              </w:numPr>
              <w:jc w:val="both"/>
              <w:pPrChange w:id="1688" w:author="PS" w:date="2018-11-24T17:55:00Z">
                <w:pPr>
                  <w:pStyle w:val="Odstavecseseznamem"/>
                  <w:numPr>
                    <w:ilvl w:val="1"/>
                    <w:numId w:val="53"/>
                  </w:numPr>
                  <w:tabs>
                    <w:tab w:val="num" w:pos="1080"/>
                  </w:tabs>
                  <w:ind w:left="1080" w:hanging="360"/>
                  <w:jc w:val="both"/>
                </w:pPr>
              </w:pPrChange>
            </w:pPr>
            <w:r>
              <w:t>Adaptace a mitigace vichřic</w:t>
            </w:r>
          </w:p>
          <w:p w:rsidR="00311D7B" w:rsidRDefault="00311D7B">
            <w:pPr>
              <w:pStyle w:val="Odstavecseseznamem"/>
              <w:numPr>
                <w:ilvl w:val="1"/>
                <w:numId w:val="124"/>
              </w:numPr>
              <w:jc w:val="both"/>
              <w:pPrChange w:id="1689" w:author="PS" w:date="2018-11-24T17:55:00Z">
                <w:pPr>
                  <w:pStyle w:val="Odstavecseseznamem"/>
                  <w:numPr>
                    <w:ilvl w:val="1"/>
                    <w:numId w:val="53"/>
                  </w:numPr>
                  <w:tabs>
                    <w:tab w:val="num" w:pos="1080"/>
                  </w:tabs>
                  <w:ind w:left="1080" w:hanging="360"/>
                  <w:jc w:val="both"/>
                </w:pPr>
              </w:pPrChange>
            </w:pPr>
            <w:r>
              <w:t>Adaptace a mitigace požárů</w:t>
            </w:r>
          </w:p>
          <w:p w:rsidR="00311D7B" w:rsidRDefault="00311D7B">
            <w:pPr>
              <w:pStyle w:val="Odstavecseseznamem"/>
              <w:numPr>
                <w:ilvl w:val="1"/>
                <w:numId w:val="124"/>
              </w:numPr>
              <w:jc w:val="both"/>
              <w:pPrChange w:id="1690" w:author="PS" w:date="2018-11-24T17:55:00Z">
                <w:pPr>
                  <w:pStyle w:val="Odstavecseseznamem"/>
                  <w:numPr>
                    <w:ilvl w:val="1"/>
                    <w:numId w:val="53"/>
                  </w:numPr>
                  <w:tabs>
                    <w:tab w:val="num" w:pos="1080"/>
                  </w:tabs>
                  <w:ind w:left="1080" w:hanging="360"/>
                  <w:jc w:val="both"/>
                </w:pPr>
              </w:pPrChange>
            </w:pPr>
            <w:r>
              <w:t>Adaptace a mitigace klimatické změny</w:t>
            </w:r>
          </w:p>
          <w:p w:rsidR="00311D7B" w:rsidRDefault="00311D7B">
            <w:pPr>
              <w:pStyle w:val="Odstavecseseznamem"/>
              <w:numPr>
                <w:ilvl w:val="1"/>
                <w:numId w:val="124"/>
              </w:numPr>
              <w:jc w:val="both"/>
              <w:pPrChange w:id="1691" w:author="PS" w:date="2018-11-24T17:55:00Z">
                <w:pPr>
                  <w:pStyle w:val="Odstavecseseznamem"/>
                  <w:numPr>
                    <w:ilvl w:val="1"/>
                    <w:numId w:val="53"/>
                  </w:numPr>
                  <w:tabs>
                    <w:tab w:val="num" w:pos="1080"/>
                  </w:tabs>
                  <w:ind w:left="1080" w:hanging="360"/>
                  <w:jc w:val="both"/>
                </w:pPr>
              </w:pPrChange>
            </w:pPr>
            <w:r>
              <w:t>Tematické prezentace</w:t>
            </w:r>
            <w:ins w:id="1692" w:author="Dokulil Jiří" w:date="2018-11-18T19:48:00Z">
              <w:r w:rsidR="00B37C47">
                <w:t xml:space="preserve"> (4p, 2s)</w:t>
              </w:r>
            </w:ins>
          </w:p>
          <w:p w:rsidR="00311D7B" w:rsidRDefault="00311D7B">
            <w:pPr>
              <w:pStyle w:val="Odstavecseseznamem"/>
              <w:numPr>
                <w:ilvl w:val="1"/>
                <w:numId w:val="124"/>
              </w:numPr>
              <w:jc w:val="both"/>
              <w:pPrChange w:id="1693" w:author="PS" w:date="2018-11-24T17:55:00Z">
                <w:pPr>
                  <w:pStyle w:val="Odstavecseseznamem"/>
                  <w:numPr>
                    <w:ilvl w:val="1"/>
                    <w:numId w:val="53"/>
                  </w:numPr>
                  <w:tabs>
                    <w:tab w:val="num" w:pos="1080"/>
                  </w:tabs>
                  <w:ind w:left="1080" w:hanging="360"/>
                  <w:jc w:val="both"/>
                </w:pPr>
              </w:pPrChange>
            </w:pPr>
            <w:r>
              <w:t>Exkurze</w:t>
            </w:r>
          </w:p>
        </w:tc>
      </w:tr>
      <w:tr w:rsidR="00311D7B" w:rsidTr="00F02ED2">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Studijní literatura a studijní pomůcky</w:t>
            </w:r>
          </w:p>
        </w:tc>
        <w:tc>
          <w:tcPr>
            <w:tcW w:w="6201" w:type="dxa"/>
            <w:gridSpan w:val="6"/>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p>
        </w:tc>
      </w:tr>
      <w:tr w:rsidR="00311D7B" w:rsidTr="00F02ED2">
        <w:trPr>
          <w:trHeight w:val="149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rPr>
                <w:b/>
              </w:rPr>
              <w:t>Povinná literatura</w:t>
            </w:r>
          </w:p>
          <w:p w:rsidR="00311D7B" w:rsidRDefault="00311D7B" w:rsidP="00711150">
            <w:pPr>
              <w:pStyle w:val="Odstavecseseznamem"/>
              <w:numPr>
                <w:ilvl w:val="0"/>
                <w:numId w:val="40"/>
              </w:numPr>
              <w:jc w:val="both"/>
            </w:pPr>
            <w:r>
              <w:t xml:space="preserve">RANKE, U. (2015): </w:t>
            </w:r>
            <w:r w:rsidRPr="000D3C05">
              <w:rPr>
                <w:i/>
              </w:rPr>
              <w:t>Natural Disaster Risk Management</w:t>
            </w:r>
            <w:r>
              <w:rPr>
                <w:i/>
              </w:rPr>
              <w:t xml:space="preserve">. </w:t>
            </w:r>
            <w:r>
              <w:t xml:space="preserve">Cham: </w:t>
            </w:r>
            <w:r w:rsidRPr="000D3C05">
              <w:t>Sprin</w:t>
            </w:r>
            <w:r>
              <w:t>ger International Publishing AG. 401 s.</w:t>
            </w:r>
          </w:p>
          <w:p w:rsidR="00311D7B" w:rsidRDefault="00311D7B" w:rsidP="00711150">
            <w:pPr>
              <w:pStyle w:val="Odstavecseseznamem"/>
              <w:numPr>
                <w:ilvl w:val="0"/>
                <w:numId w:val="40"/>
              </w:numPr>
              <w:jc w:val="both"/>
            </w:pPr>
            <w:r>
              <w:t xml:space="preserve">SURAMPALLI, R. Y. a kol. (2013): </w:t>
            </w:r>
            <w:r w:rsidRPr="00EF26FE">
              <w:t>C</w:t>
            </w:r>
            <w:r w:rsidRPr="00EF26FE">
              <w:rPr>
                <w:i/>
              </w:rPr>
              <w:t>limate Change Modeling, Mitigation, and Adaptation</w:t>
            </w:r>
            <w:r>
              <w:t>. Boston: ASCE press. 708 s.</w:t>
            </w:r>
          </w:p>
          <w:p w:rsidR="00311D7B" w:rsidRDefault="00311D7B" w:rsidP="00F02ED2">
            <w:pPr>
              <w:jc w:val="both"/>
            </w:pPr>
            <w:r>
              <w:rPr>
                <w:b/>
              </w:rPr>
              <w:t>Doporučená literatura</w:t>
            </w:r>
          </w:p>
          <w:p w:rsidR="00311D7B" w:rsidRDefault="00311D7B" w:rsidP="00711150">
            <w:pPr>
              <w:pStyle w:val="Odstavecseseznamem"/>
              <w:numPr>
                <w:ilvl w:val="0"/>
                <w:numId w:val="40"/>
              </w:numPr>
              <w:jc w:val="both"/>
            </w:pPr>
            <w:r>
              <w:t xml:space="preserve">Časopis: </w:t>
            </w:r>
            <w:r w:rsidRPr="000D3C05">
              <w:t>Mitigation and Adaptation Strategies for Global Change</w:t>
            </w:r>
            <w:r>
              <w:t xml:space="preserve">, </w:t>
            </w:r>
          </w:p>
        </w:tc>
      </w:tr>
      <w:tr w:rsidR="00311D7B" w:rsidTr="00F02ED2">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311D7B" w:rsidRDefault="00311D7B" w:rsidP="00F02ED2">
            <w:pPr>
              <w:jc w:val="center"/>
            </w:pPr>
            <w:del w:id="1694" w:author="Dokulil Jiří" w:date="2018-11-18T19:48:00Z">
              <w:r w:rsidDel="00B37C47">
                <w:delText>16</w:delText>
              </w:r>
            </w:del>
            <w:ins w:id="1695" w:author="Dokulil Jiří" w:date="2018-11-18T19:48:00Z">
              <w:r w:rsidR="00B37C47">
                <w:t>14</w:t>
              </w:r>
            </w:ins>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 xml:space="preserve">hodin </w:t>
            </w:r>
          </w:p>
        </w:tc>
      </w:tr>
      <w:tr w:rsidR="00311D7B" w:rsidTr="00F02ED2">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rPr>
                <w:b/>
              </w:rPr>
            </w:pPr>
            <w:r>
              <w:rPr>
                <w:b/>
              </w:rPr>
              <w:t>Informace o způsobu kontaktu s</w:t>
            </w:r>
            <w:del w:id="1696" w:author="Dokulil Jiří" w:date="2018-11-17T01:45:00Z">
              <w:r w:rsidDel="00C04369">
                <w:rPr>
                  <w:b/>
                </w:rPr>
                <w:delText> </w:delText>
              </w:r>
            </w:del>
            <w:ins w:id="1697" w:author="Dokulil Jiří" w:date="2018-11-19T02:15:00Z">
              <w:r w:rsidR="006E5893">
                <w:rPr>
                  <w:b/>
                </w:rPr>
                <w:t> </w:t>
              </w:r>
            </w:ins>
            <w:r>
              <w:rPr>
                <w:b/>
              </w:rPr>
              <w:t>vyučujícím</w:t>
            </w:r>
          </w:p>
        </w:tc>
      </w:tr>
      <w:tr w:rsidR="00311D7B" w:rsidTr="00F02ED2">
        <w:trPr>
          <w:trHeight w:val="137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6F73EA" w:rsidTr="00F02ED2">
        <w:tc>
          <w:tcPr>
            <w:tcW w:w="3086" w:type="dxa"/>
            <w:tcBorders>
              <w:top w:val="double" w:sz="4" w:space="0" w:color="auto"/>
            </w:tcBorders>
            <w:shd w:val="clear" w:color="auto" w:fill="F7CAAC"/>
          </w:tcPr>
          <w:p w:rsidR="00311D7B" w:rsidRPr="006F73EA" w:rsidRDefault="00311D7B" w:rsidP="00F02ED2">
            <w:pPr>
              <w:jc w:val="both"/>
              <w:rPr>
                <w:b/>
              </w:rPr>
            </w:pPr>
            <w:r w:rsidRPr="006F73EA">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Pr>
                <w:b/>
              </w:rPr>
              <w:t>Odborná praxe</w:t>
            </w:r>
          </w:p>
        </w:tc>
      </w:tr>
      <w:tr w:rsidR="00311D7B" w:rsidRPr="006F73EA" w:rsidTr="00F02ED2">
        <w:trPr>
          <w:trHeight w:val="249"/>
        </w:trPr>
        <w:tc>
          <w:tcPr>
            <w:tcW w:w="3086" w:type="dxa"/>
            <w:shd w:val="clear" w:color="auto" w:fill="F7CAAC"/>
          </w:tcPr>
          <w:p w:rsidR="00311D7B" w:rsidRPr="006F73EA" w:rsidRDefault="00311D7B" w:rsidP="00F02ED2">
            <w:pPr>
              <w:jc w:val="both"/>
              <w:rPr>
                <w:b/>
              </w:rPr>
            </w:pPr>
            <w:r w:rsidRPr="006F73EA">
              <w:rPr>
                <w:b/>
              </w:rPr>
              <w:t>Typ předmětu</w:t>
            </w:r>
          </w:p>
        </w:tc>
        <w:tc>
          <w:tcPr>
            <w:tcW w:w="3406" w:type="dxa"/>
            <w:gridSpan w:val="4"/>
          </w:tcPr>
          <w:p w:rsidR="00311D7B" w:rsidRPr="006F73EA" w:rsidRDefault="00311D7B" w:rsidP="00F02ED2">
            <w:pPr>
              <w:jc w:val="both"/>
            </w:pPr>
            <w:r w:rsidRPr="006F73EA">
              <w:t xml:space="preserve">povinný </w:t>
            </w:r>
          </w:p>
        </w:tc>
        <w:tc>
          <w:tcPr>
            <w:tcW w:w="2695" w:type="dxa"/>
            <w:gridSpan w:val="2"/>
            <w:shd w:val="clear" w:color="auto" w:fill="F7CAAC"/>
          </w:tcPr>
          <w:p w:rsidR="00311D7B" w:rsidRPr="006F73EA" w:rsidRDefault="00311D7B" w:rsidP="00F02ED2">
            <w:pPr>
              <w:jc w:val="both"/>
            </w:pPr>
            <w:r w:rsidRPr="006F73EA">
              <w:rPr>
                <w:b/>
              </w:rPr>
              <w:t>doporučený ročník / semestr</w:t>
            </w:r>
          </w:p>
        </w:tc>
        <w:tc>
          <w:tcPr>
            <w:tcW w:w="668" w:type="dxa"/>
          </w:tcPr>
          <w:p w:rsidR="00311D7B" w:rsidRPr="006F73EA" w:rsidRDefault="00311D7B" w:rsidP="00F02ED2">
            <w:pPr>
              <w:jc w:val="both"/>
            </w:pPr>
            <w:r>
              <w:t>3/LS</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Rozsah studijního předmětu</w:t>
            </w:r>
          </w:p>
        </w:tc>
        <w:tc>
          <w:tcPr>
            <w:tcW w:w="1701" w:type="dxa"/>
            <w:gridSpan w:val="2"/>
          </w:tcPr>
          <w:p w:rsidR="00311D7B" w:rsidRPr="006F73EA" w:rsidRDefault="00311D7B" w:rsidP="00F02ED2">
            <w:pPr>
              <w:jc w:val="both"/>
            </w:pPr>
            <w:r>
              <w:t>6 týdnů/semestr</w:t>
            </w:r>
          </w:p>
        </w:tc>
        <w:tc>
          <w:tcPr>
            <w:tcW w:w="889" w:type="dxa"/>
            <w:shd w:val="clear" w:color="auto" w:fill="F7CAAC"/>
          </w:tcPr>
          <w:p w:rsidR="00311D7B" w:rsidRPr="006F73EA" w:rsidRDefault="00311D7B" w:rsidP="00F02ED2">
            <w:pPr>
              <w:jc w:val="both"/>
              <w:rPr>
                <w:b/>
              </w:rPr>
            </w:pPr>
            <w:r w:rsidRPr="006F73EA">
              <w:rPr>
                <w:b/>
              </w:rPr>
              <w:t xml:space="preserve">hod. </w:t>
            </w:r>
          </w:p>
        </w:tc>
        <w:tc>
          <w:tcPr>
            <w:tcW w:w="816" w:type="dxa"/>
          </w:tcPr>
          <w:p w:rsidR="00311D7B" w:rsidRPr="006F73EA" w:rsidRDefault="00311D7B" w:rsidP="00F02ED2">
            <w:pPr>
              <w:jc w:val="both"/>
            </w:pPr>
            <w:r>
              <w:t>80</w:t>
            </w:r>
          </w:p>
        </w:tc>
        <w:tc>
          <w:tcPr>
            <w:tcW w:w="2156" w:type="dxa"/>
            <w:shd w:val="clear" w:color="auto" w:fill="F7CAAC"/>
          </w:tcPr>
          <w:p w:rsidR="00311D7B" w:rsidRPr="006F73EA" w:rsidRDefault="00311D7B" w:rsidP="00F02ED2">
            <w:pPr>
              <w:jc w:val="both"/>
              <w:rPr>
                <w:b/>
              </w:rPr>
            </w:pPr>
            <w:r w:rsidRPr="006F73EA">
              <w:rPr>
                <w:b/>
              </w:rPr>
              <w:t>Kreditů</w:t>
            </w:r>
          </w:p>
        </w:tc>
        <w:tc>
          <w:tcPr>
            <w:tcW w:w="1207" w:type="dxa"/>
            <w:gridSpan w:val="2"/>
          </w:tcPr>
          <w:p w:rsidR="00311D7B" w:rsidRPr="006F73EA" w:rsidRDefault="00311D7B" w:rsidP="00F02ED2">
            <w:pPr>
              <w:jc w:val="both"/>
            </w:pPr>
            <w:r>
              <w:t>4</w:t>
            </w:r>
          </w:p>
        </w:tc>
      </w:tr>
      <w:tr w:rsidR="00311D7B" w:rsidRPr="006F73EA" w:rsidTr="00F02ED2">
        <w:tc>
          <w:tcPr>
            <w:tcW w:w="3086" w:type="dxa"/>
            <w:shd w:val="clear" w:color="auto" w:fill="F7CAAC"/>
          </w:tcPr>
          <w:p w:rsidR="00311D7B" w:rsidRPr="006F73EA" w:rsidRDefault="00311D7B" w:rsidP="00F02ED2">
            <w:pPr>
              <w:rPr>
                <w:b/>
              </w:rPr>
            </w:pPr>
            <w:r w:rsidRPr="006F73EA">
              <w:rPr>
                <w:b/>
              </w:rPr>
              <w:t>Prerekvizity, korekvizity, ekvivalence</w:t>
            </w:r>
          </w:p>
        </w:tc>
        <w:tc>
          <w:tcPr>
            <w:tcW w:w="6769" w:type="dxa"/>
            <w:gridSpan w:val="7"/>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rPr>
                <w:b/>
              </w:rPr>
            </w:pPr>
            <w:r w:rsidRPr="006F73EA">
              <w:rPr>
                <w:b/>
              </w:rPr>
              <w:t>Způsob ověření studijních výsledků</w:t>
            </w:r>
          </w:p>
        </w:tc>
        <w:tc>
          <w:tcPr>
            <w:tcW w:w="3406" w:type="dxa"/>
            <w:gridSpan w:val="4"/>
          </w:tcPr>
          <w:p w:rsidR="00311D7B" w:rsidRPr="006F73EA" w:rsidRDefault="006E5893" w:rsidP="00F02ED2">
            <w:pPr>
              <w:jc w:val="both"/>
            </w:pPr>
            <w:ins w:id="1698" w:author="Dokulil Jiří" w:date="2018-11-19T02:15:00Z">
              <w:r>
                <w:t>z</w:t>
              </w:r>
            </w:ins>
            <w:del w:id="1699" w:author="Dokulil Jiří" w:date="2018-11-19T02:15:00Z">
              <w:r w:rsidR="00C04369" w:rsidDel="006E5893">
                <w:delText>Z</w:delText>
              </w:r>
            </w:del>
            <w:r w:rsidR="00311D7B" w:rsidRPr="006F73EA">
              <w:t>ápočet</w:t>
            </w:r>
          </w:p>
        </w:tc>
        <w:tc>
          <w:tcPr>
            <w:tcW w:w="2156" w:type="dxa"/>
            <w:shd w:val="clear" w:color="auto" w:fill="F7CAAC"/>
          </w:tcPr>
          <w:p w:rsidR="00311D7B" w:rsidRPr="006F73EA" w:rsidRDefault="00311D7B" w:rsidP="00F02ED2">
            <w:pPr>
              <w:jc w:val="both"/>
              <w:rPr>
                <w:b/>
              </w:rPr>
            </w:pPr>
            <w:r w:rsidRPr="006F73EA">
              <w:rPr>
                <w:b/>
              </w:rPr>
              <w:t>Forma výuky</w:t>
            </w:r>
          </w:p>
        </w:tc>
        <w:tc>
          <w:tcPr>
            <w:tcW w:w="1207" w:type="dxa"/>
            <w:gridSpan w:val="2"/>
          </w:tcPr>
          <w:p w:rsidR="00311D7B" w:rsidRPr="006F73EA" w:rsidRDefault="00311D7B" w:rsidP="00F02ED2">
            <w:pPr>
              <w:jc w:val="both"/>
            </w:pPr>
            <w:r>
              <w:t>o</w:t>
            </w:r>
            <w:r w:rsidRPr="006F73EA">
              <w:t>dborné praxe</w:t>
            </w:r>
          </w:p>
        </w:tc>
      </w:tr>
      <w:tr w:rsidR="00311D7B" w:rsidRPr="006F73EA" w:rsidTr="00F02ED2">
        <w:tc>
          <w:tcPr>
            <w:tcW w:w="3086" w:type="dxa"/>
            <w:shd w:val="clear" w:color="auto" w:fill="F7CAAC"/>
          </w:tcPr>
          <w:p w:rsidR="00311D7B" w:rsidRPr="006F73EA" w:rsidRDefault="00311D7B" w:rsidP="00F02ED2">
            <w:pPr>
              <w:rPr>
                <w:b/>
              </w:rPr>
            </w:pPr>
            <w:r w:rsidRPr="006F73EA">
              <w:rPr>
                <w:b/>
              </w:rPr>
              <w:t>Forma způsobu ověření studijních výsledků a další požadavky na studenta</w:t>
            </w:r>
          </w:p>
        </w:tc>
        <w:tc>
          <w:tcPr>
            <w:tcW w:w="6769" w:type="dxa"/>
            <w:gridSpan w:val="7"/>
            <w:tcBorders>
              <w:bottom w:val="nil"/>
            </w:tcBorders>
          </w:tcPr>
          <w:p w:rsidR="00311D7B" w:rsidRPr="006F73EA" w:rsidRDefault="00311D7B" w:rsidP="00F02ED2">
            <w:del w:id="1700" w:author="Dokulil Jiří" w:date="2018-11-18T19:50:00Z">
              <w:r w:rsidRPr="006F73EA" w:rsidDel="00BA0861">
                <w:delText xml:space="preserve">Požadavky na studenta </w:delText>
              </w:r>
              <w:r w:rsidRPr="006F73EA" w:rsidDel="00BA0861">
                <w:br/>
                <w:delText>Pro získání zápočtu je nutné</w:delText>
              </w:r>
            </w:del>
            <w:ins w:id="1701" w:author="Dokulil Jiří" w:date="2018-11-18T19:50:00Z">
              <w:r w:rsidR="00BA0861">
                <w:t>Požadavky k zápočtu</w:t>
              </w:r>
            </w:ins>
            <w:r w:rsidRPr="006F73EA">
              <w:t>:</w:t>
            </w:r>
            <w:r w:rsidRPr="006F73EA">
              <w:br/>
              <w:t xml:space="preserve">1. Akceptovat pokyny k praxím uvedené v sylabu předmětu. </w:t>
            </w:r>
            <w:r w:rsidRPr="006F73EA">
              <w:br/>
              <w:t>2. Splnit úkoly zadané ze strany organizace.</w:t>
            </w:r>
            <w:r w:rsidRPr="006F73EA">
              <w:br/>
              <w:t>3. Vypracování závěrečné zprávy, po absolvování odborné praxe.</w:t>
            </w:r>
            <w:r w:rsidRPr="006F73EA">
              <w:br/>
              <w:t>4. Vyplnění a odevzdání dotazníků Hodnocení praxe praktikantem/stážistou a Hodnocení praktikanta stážisty/firmou.</w:t>
            </w:r>
            <w:r w:rsidRPr="006F73EA">
              <w:br/>
            </w:r>
            <w:r w:rsidRPr="006F73EA">
              <w:br/>
              <w:t>Náležitosti "Závěrečné zprávy z odborné praxe":</w:t>
            </w:r>
            <w:r w:rsidRPr="006F73EA">
              <w:br/>
              <w:t>- musí být zpracována formou eseje</w:t>
            </w:r>
          </w:p>
          <w:p w:rsidR="00311D7B" w:rsidRPr="006F73EA" w:rsidRDefault="00311D7B" w:rsidP="00F02ED2">
            <w:r w:rsidRPr="006F73EA">
              <w:t>- na tvorbu závěrečné zprávy využijte šablonu BP UTB, (délka eseje minimálně 15 000 znaků včetně mezer);</w:t>
            </w:r>
            <w:r w:rsidRPr="006F73EA">
              <w:br/>
              <w:t>- esej by měla obsahovat popis věcné náplně praxe: cíl, postup realizace, výsledky, řešené úkoly, popř. může být doplněna o absolvovanou teoretickou průpravu (v případě použití i vč. bibliog. citací), vlastní (i kritický) pohled studenta na průběh praxe (feedback), dále alespoň dvě fotografie z místa výkonu praxe (např. provoz, kancelář apod.)</w:t>
            </w:r>
          </w:p>
        </w:tc>
      </w:tr>
      <w:tr w:rsidR="00311D7B" w:rsidRPr="006F73EA" w:rsidTr="00F02ED2">
        <w:trPr>
          <w:trHeight w:val="227"/>
        </w:trPr>
        <w:tc>
          <w:tcPr>
            <w:tcW w:w="9855" w:type="dxa"/>
            <w:gridSpan w:val="8"/>
            <w:tcBorders>
              <w:top w:val="nil"/>
            </w:tcBorders>
          </w:tcPr>
          <w:p w:rsidR="00311D7B" w:rsidRPr="006F73EA" w:rsidRDefault="00311D7B" w:rsidP="00F02ED2">
            <w:pPr>
              <w:jc w:val="both"/>
            </w:pPr>
          </w:p>
        </w:tc>
      </w:tr>
      <w:tr w:rsidR="00311D7B" w:rsidRPr="00DC4A41" w:rsidTr="00F02ED2">
        <w:trPr>
          <w:trHeight w:val="197"/>
        </w:trPr>
        <w:tc>
          <w:tcPr>
            <w:tcW w:w="3086" w:type="dxa"/>
            <w:tcBorders>
              <w:top w:val="nil"/>
            </w:tcBorders>
            <w:shd w:val="clear" w:color="auto" w:fill="F7CAAC"/>
          </w:tcPr>
          <w:p w:rsidR="00311D7B" w:rsidRPr="006F73EA" w:rsidRDefault="00311D7B" w:rsidP="00F02ED2">
            <w:pPr>
              <w:jc w:val="both"/>
              <w:rPr>
                <w:b/>
              </w:rPr>
            </w:pPr>
            <w:r w:rsidRPr="006F73EA">
              <w:rPr>
                <w:b/>
              </w:rPr>
              <w:t>Garant předmětu</w:t>
            </w:r>
          </w:p>
        </w:tc>
        <w:tc>
          <w:tcPr>
            <w:tcW w:w="6769" w:type="dxa"/>
            <w:gridSpan w:val="7"/>
            <w:tcBorders>
              <w:top w:val="nil"/>
            </w:tcBorders>
          </w:tcPr>
          <w:p w:rsidR="00311D7B" w:rsidRPr="009E426C" w:rsidRDefault="00311D7B" w:rsidP="00F02ED2">
            <w:pPr>
              <w:jc w:val="both"/>
            </w:pPr>
            <w:r w:rsidRPr="009E426C">
              <w:t>Mgr. Marek Tomaštík, Ph.D., Ing. Petr Tomášek</w:t>
            </w:r>
          </w:p>
        </w:tc>
      </w:tr>
      <w:tr w:rsidR="00311D7B" w:rsidRPr="006F73EA" w:rsidTr="00F02ED2">
        <w:trPr>
          <w:trHeight w:val="243"/>
        </w:trPr>
        <w:tc>
          <w:tcPr>
            <w:tcW w:w="3086" w:type="dxa"/>
            <w:tcBorders>
              <w:top w:val="nil"/>
            </w:tcBorders>
            <w:shd w:val="clear" w:color="auto" w:fill="F7CAAC"/>
          </w:tcPr>
          <w:p w:rsidR="00311D7B" w:rsidRPr="006F73EA" w:rsidRDefault="00311D7B" w:rsidP="00F02ED2">
            <w:pPr>
              <w:rPr>
                <w:b/>
              </w:rPr>
            </w:pPr>
            <w:r w:rsidRPr="006F73EA">
              <w:rPr>
                <w:b/>
              </w:rPr>
              <w:t>Zapojení garanta do výuky předmětu</w:t>
            </w:r>
          </w:p>
        </w:tc>
        <w:tc>
          <w:tcPr>
            <w:tcW w:w="6769" w:type="dxa"/>
            <w:gridSpan w:val="7"/>
            <w:tcBorders>
              <w:top w:val="nil"/>
            </w:tcBorders>
          </w:tcPr>
          <w:p w:rsidR="00311D7B" w:rsidRPr="006F73EA" w:rsidRDefault="00311D7B" w:rsidP="00F02ED2">
            <w:pPr>
              <w:jc w:val="both"/>
            </w:pPr>
            <w:r w:rsidRPr="006F73EA">
              <w:t xml:space="preserve">Garant se podílí na řízení systému nabídky odborných prací, dále dohlíží na kvalitu a vyhodnocení zpracovaných esejí. </w:t>
            </w: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Vyučující</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227"/>
        </w:trPr>
        <w:tc>
          <w:tcPr>
            <w:tcW w:w="9855" w:type="dxa"/>
            <w:gridSpan w:val="8"/>
            <w:tcBorders>
              <w:top w:val="nil"/>
            </w:tcBorders>
          </w:tcPr>
          <w:p w:rsidR="00311D7B" w:rsidRPr="006F73EA" w:rsidRDefault="00311D7B" w:rsidP="00F02ED2">
            <w:pPr>
              <w:jc w:val="both"/>
            </w:pPr>
          </w:p>
        </w:tc>
      </w:tr>
      <w:tr w:rsidR="00311D7B" w:rsidRPr="006F73EA" w:rsidTr="00F02ED2">
        <w:tc>
          <w:tcPr>
            <w:tcW w:w="3086" w:type="dxa"/>
            <w:shd w:val="clear" w:color="auto" w:fill="F7CAAC"/>
          </w:tcPr>
          <w:p w:rsidR="00311D7B" w:rsidRPr="006F73EA" w:rsidRDefault="00311D7B" w:rsidP="00F02ED2">
            <w:pPr>
              <w:jc w:val="both"/>
              <w:rPr>
                <w:b/>
              </w:rPr>
            </w:pPr>
            <w:r w:rsidRPr="006F73EA">
              <w:rPr>
                <w:b/>
              </w:rPr>
              <w:t>Stručná anotace předmětu</w:t>
            </w:r>
          </w:p>
        </w:tc>
        <w:tc>
          <w:tcPr>
            <w:tcW w:w="6769" w:type="dxa"/>
            <w:gridSpan w:val="7"/>
            <w:tcBorders>
              <w:bottom w:val="nil"/>
            </w:tcBorders>
          </w:tcPr>
          <w:p w:rsidR="00311D7B" w:rsidRPr="006F73EA" w:rsidRDefault="00311D7B" w:rsidP="00F02ED2">
            <w:pPr>
              <w:jc w:val="both"/>
            </w:pPr>
          </w:p>
        </w:tc>
      </w:tr>
      <w:tr w:rsidR="00311D7B" w:rsidRPr="006F73EA" w:rsidTr="00F02ED2">
        <w:trPr>
          <w:trHeight w:val="1691"/>
        </w:trPr>
        <w:tc>
          <w:tcPr>
            <w:tcW w:w="9855" w:type="dxa"/>
            <w:gridSpan w:val="8"/>
            <w:tcBorders>
              <w:top w:val="nil"/>
              <w:bottom w:val="single" w:sz="12" w:space="0" w:color="auto"/>
            </w:tcBorders>
          </w:tcPr>
          <w:p w:rsidR="00311D7B" w:rsidRPr="006F73EA" w:rsidRDefault="00311D7B" w:rsidP="00F02ED2">
            <w:pPr>
              <w:autoSpaceDE w:val="0"/>
              <w:autoSpaceDN w:val="0"/>
              <w:adjustRightInd w:val="0"/>
              <w:jc w:val="both"/>
            </w:pPr>
            <w:r w:rsidRPr="006F73EA">
              <w:rPr>
                <w:color w:val="000000"/>
                <w:spacing w:val="-4"/>
              </w:rPr>
              <w:t xml:space="preserve">Cílem předmětu je umožnit absolvování odborné praxe studentům prezenční formy studia programu </w:t>
            </w:r>
            <w:r>
              <w:rPr>
                <w:color w:val="000000"/>
                <w:spacing w:val="-4"/>
              </w:rPr>
              <w:t xml:space="preserve">Management rizik. </w:t>
            </w:r>
            <w:r w:rsidRPr="006F73EA">
              <w:rPr>
                <w:color w:val="000000"/>
                <w:spacing w:val="-4"/>
              </w:rPr>
              <w:t xml:space="preserve">Odborné praxe by měly vést ke </w:t>
            </w:r>
            <w:r w:rsidRPr="006F73EA">
              <w:t xml:space="preserve">zdokonalení studentů prezenční formy studia v praktických, odborných (popř. i jazykových) dovednostech. Práce se studentem v rámci odborné praxe je vedena v duchu zájmu podniků (organizaci) na cílenější a dlouhodobější (během studia potenciálního uchazeče o práci) spolupráci podniku s konkrétními studenty daných programů </w:t>
            </w:r>
            <w:r>
              <w:t xml:space="preserve">FLKŘ. </w:t>
            </w:r>
            <w:r w:rsidRPr="006F73EA">
              <w:t xml:space="preserve"> V rámci Odborné praxe jsou rozvíjeny zvláště odbornost v oblasti stejně jako oblastí </w:t>
            </w:r>
            <w:r>
              <w:t xml:space="preserve">logistiky, řízení výroby a kvality. </w:t>
            </w:r>
            <w:r w:rsidRPr="006F73EA">
              <w:t>Jednotlivé odborné praxe dle svého podrobnějšího zaměření umožňují studentům poznat ekonomické i technologické fungování firem a institucí,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11D7B" w:rsidRPr="00AA1BB1" w:rsidRDefault="00311D7B" w:rsidP="00F02ED2">
            <w:pPr>
              <w:spacing w:after="120"/>
              <w:jc w:val="both"/>
            </w:pPr>
            <w:r w:rsidRPr="00AA1BB1">
              <w:t>Odborná praxe propojuje studium teorie s praktickými činnostmi studenta ve firemním prostředí. Po absolvování předmětu studenti budou schopni:</w:t>
            </w:r>
          </w:p>
          <w:p w:rsidR="00311D7B" w:rsidRDefault="00311D7B" w:rsidP="00311D7B">
            <w:pPr>
              <w:numPr>
                <w:ilvl w:val="0"/>
                <w:numId w:val="20"/>
              </w:numPr>
              <w:ind w:left="714" w:hanging="357"/>
              <w:jc w:val="both"/>
            </w:pPr>
            <w:r w:rsidRPr="00AA1BB1">
              <w:t>lépe se orientovat v reálném prostředí, prezentovat své zkušenosti, dovednosti a poznatky</w:t>
            </w:r>
          </w:p>
          <w:p w:rsidR="00311D7B" w:rsidRPr="00AA1BB1" w:rsidRDefault="00311D7B" w:rsidP="00311D7B">
            <w:pPr>
              <w:numPr>
                <w:ilvl w:val="0"/>
                <w:numId w:val="20"/>
              </w:numPr>
              <w:ind w:left="714" w:hanging="357"/>
              <w:jc w:val="both"/>
            </w:pPr>
            <w:r w:rsidRPr="00AA1BB1">
              <w:t>kriticky zhodnotit fungování dané firmy na základě relevantních údajů a získají znalosti o nárocích dané profese</w:t>
            </w:r>
          </w:p>
          <w:p w:rsidR="00311D7B" w:rsidRPr="00AA1BB1" w:rsidRDefault="00311D7B" w:rsidP="00311D7B">
            <w:pPr>
              <w:numPr>
                <w:ilvl w:val="0"/>
                <w:numId w:val="20"/>
              </w:numPr>
              <w:ind w:left="714" w:hanging="357"/>
              <w:jc w:val="both"/>
            </w:pPr>
            <w:r w:rsidRPr="00AA1BB1">
              <w:t>na základě seznámení se s praxí identifikovati oblasti pro osobní (profesní) rozvoj</w:t>
            </w:r>
          </w:p>
          <w:p w:rsidR="00311D7B" w:rsidRPr="00AA1BB1" w:rsidRDefault="00311D7B" w:rsidP="00311D7B">
            <w:pPr>
              <w:numPr>
                <w:ilvl w:val="0"/>
                <w:numId w:val="20"/>
              </w:numPr>
              <w:ind w:left="714" w:hanging="357"/>
              <w:jc w:val="both"/>
            </w:pPr>
            <w:r w:rsidRPr="00AA1BB1">
              <w:t>formulovat a obhajovat své názory a prezentovat výsledky vlastní práce</w:t>
            </w:r>
          </w:p>
          <w:p w:rsidR="00311D7B" w:rsidRPr="00AA1BB1" w:rsidRDefault="00311D7B" w:rsidP="00311D7B">
            <w:pPr>
              <w:numPr>
                <w:ilvl w:val="0"/>
                <w:numId w:val="20"/>
              </w:numPr>
              <w:ind w:left="714" w:hanging="357"/>
              <w:jc w:val="both"/>
            </w:pPr>
            <w:r w:rsidRPr="00AA1BB1">
              <w:t>ukotvit v praxi studiem nabyté vědomosti</w:t>
            </w:r>
          </w:p>
          <w:p w:rsidR="00311D7B" w:rsidRDefault="00311D7B" w:rsidP="00311D7B">
            <w:pPr>
              <w:numPr>
                <w:ilvl w:val="0"/>
                <w:numId w:val="20"/>
              </w:numPr>
              <w:ind w:left="714" w:hanging="357"/>
              <w:jc w:val="both"/>
            </w:pPr>
            <w:r w:rsidRPr="00AA1BB1">
              <w:t>identifikovat svou roli v</w:t>
            </w:r>
            <w:r>
              <w:t> </w:t>
            </w:r>
            <w:r w:rsidRPr="00AA1BB1">
              <w:t>týmu</w:t>
            </w:r>
          </w:p>
          <w:p w:rsidR="00BA0861" w:rsidRDefault="00BA0861" w:rsidP="00F02ED2">
            <w:pPr>
              <w:spacing w:after="120"/>
              <w:jc w:val="both"/>
              <w:rPr>
                <w:ins w:id="1702" w:author="Dokulil Jiří" w:date="2018-11-18T19:51:00Z"/>
              </w:rPr>
            </w:pPr>
          </w:p>
          <w:p w:rsidR="00311D7B" w:rsidRDefault="00311D7B" w:rsidP="00F02ED2">
            <w:pPr>
              <w:spacing w:after="120"/>
              <w:jc w:val="both"/>
            </w:pPr>
            <w:r>
              <w:t>Pobyt</w:t>
            </w:r>
            <w:r w:rsidRPr="006F73EA">
              <w:t xml:space="preserve"> studen</w:t>
            </w:r>
            <w:r>
              <w:t>ta v daném podniku (organizaci)</w:t>
            </w:r>
            <w:r w:rsidRPr="006F73EA">
              <w:t xml:space="preserve"> je omezen pouze minimální vyžadovanou délkou </w:t>
            </w:r>
            <w:r>
              <w:t>(tj.</w:t>
            </w:r>
            <w:r w:rsidRPr="006F73EA">
              <w:t xml:space="preserve"> </w:t>
            </w:r>
            <w:r>
              <w:t>240</w:t>
            </w:r>
            <w:r w:rsidRPr="00AA1BB1">
              <w:t>hod/semestr</w:t>
            </w:r>
            <w:r>
              <w:t>)</w:t>
            </w:r>
            <w:r w:rsidRPr="006F73EA">
              <w:rPr>
                <w:color w:val="FF0000"/>
              </w:rPr>
              <w:t xml:space="preserve"> </w:t>
            </w:r>
            <w:r w:rsidRPr="006F73EA">
              <w:t>a může probíhat blokově</w:t>
            </w:r>
            <w:r>
              <w:t xml:space="preserve"> i po dobu celého semestru</w:t>
            </w:r>
            <w:r w:rsidRPr="006F73EA">
              <w:t xml:space="preserve">. </w:t>
            </w:r>
          </w:p>
          <w:p w:rsidR="00311D7B" w:rsidRDefault="00311D7B" w:rsidP="00F02ED2">
            <w:pPr>
              <w:jc w:val="both"/>
            </w:pPr>
          </w:p>
          <w:p w:rsidR="00311D7B" w:rsidRPr="006F73EA" w:rsidRDefault="00311D7B" w:rsidP="00F02ED2">
            <w:pPr>
              <w:jc w:val="both"/>
            </w:pPr>
          </w:p>
        </w:tc>
      </w:tr>
      <w:tr w:rsidR="00311D7B" w:rsidRPr="006F73EA" w:rsidTr="00F02ED2">
        <w:trPr>
          <w:trHeight w:val="265"/>
        </w:trPr>
        <w:tc>
          <w:tcPr>
            <w:tcW w:w="3653" w:type="dxa"/>
            <w:gridSpan w:val="2"/>
            <w:tcBorders>
              <w:top w:val="nil"/>
            </w:tcBorders>
            <w:shd w:val="clear" w:color="auto" w:fill="F7CAAC"/>
          </w:tcPr>
          <w:p w:rsidR="00311D7B" w:rsidRPr="006F73EA" w:rsidRDefault="00311D7B" w:rsidP="00F02ED2">
            <w:pPr>
              <w:jc w:val="both"/>
            </w:pPr>
            <w:r w:rsidRPr="006F73EA">
              <w:rPr>
                <w:b/>
              </w:rPr>
              <w:t>Studijní literatura a studijní pomůcky</w:t>
            </w:r>
          </w:p>
        </w:tc>
        <w:tc>
          <w:tcPr>
            <w:tcW w:w="6202" w:type="dxa"/>
            <w:gridSpan w:val="6"/>
            <w:tcBorders>
              <w:top w:val="nil"/>
              <w:bottom w:val="nil"/>
            </w:tcBorders>
          </w:tcPr>
          <w:p w:rsidR="00311D7B" w:rsidRPr="006F73EA" w:rsidRDefault="00311D7B" w:rsidP="00F02ED2">
            <w:pPr>
              <w:jc w:val="both"/>
            </w:pPr>
          </w:p>
        </w:tc>
      </w:tr>
      <w:tr w:rsidR="00311D7B" w:rsidRPr="006F73EA" w:rsidTr="00F02ED2">
        <w:trPr>
          <w:trHeight w:val="1137"/>
        </w:trPr>
        <w:tc>
          <w:tcPr>
            <w:tcW w:w="9855" w:type="dxa"/>
            <w:gridSpan w:val="8"/>
            <w:tcBorders>
              <w:top w:val="nil"/>
            </w:tcBorders>
          </w:tcPr>
          <w:p w:rsidR="00311D7B" w:rsidRPr="006F73EA" w:rsidRDefault="00311D7B" w:rsidP="00F02ED2">
            <w:pPr>
              <w:jc w:val="both"/>
              <w:rPr>
                <w:b/>
              </w:rPr>
            </w:pPr>
            <w:r w:rsidRPr="006F73EA">
              <w:rPr>
                <w:b/>
              </w:rPr>
              <w:lastRenderedPageBreak/>
              <w:t>Povinná literatura</w:t>
            </w:r>
            <w:r>
              <w:rPr>
                <w:b/>
              </w:rPr>
              <w:t>:</w:t>
            </w:r>
          </w:p>
          <w:p w:rsidR="00311D7B" w:rsidRDefault="00311D7B" w:rsidP="00F02ED2">
            <w:pPr>
              <w:jc w:val="both"/>
            </w:pPr>
            <w:r w:rsidRPr="006F73EA">
              <w:t>HOFFER</w:t>
            </w:r>
            <w:r w:rsidRPr="00BA5197">
              <w:t>, J</w:t>
            </w:r>
            <w:r w:rsidRPr="006F73EA">
              <w:t>effrey A</w:t>
            </w:r>
            <w:r w:rsidRPr="00BA5197">
              <w:t xml:space="preserve">., </w:t>
            </w:r>
            <w:r w:rsidRPr="00BA5197">
              <w:rPr>
                <w:i/>
                <w:iCs/>
              </w:rPr>
              <w:t>Modern Systems Analysis And Design</w:t>
            </w:r>
            <w:r w:rsidRPr="00BA5197">
              <w:t xml:space="preserve">. </w:t>
            </w:r>
            <w:hyperlink r:id="rId11" w:history="1">
              <w:r w:rsidRPr="006F73EA">
                <w:rPr>
                  <w:rStyle w:val="Hypertextovodkaz"/>
                </w:rPr>
                <w:t>Pearson Education - Business</w:t>
              </w:r>
            </w:hyperlink>
            <w:r w:rsidRPr="006F73EA">
              <w:t>, 2013</w:t>
            </w:r>
            <w:r w:rsidRPr="00BA5197">
              <w:t xml:space="preserve">. ISBN </w:t>
            </w:r>
            <w:r w:rsidRPr="006F73EA">
              <w:t>9780273787099</w:t>
            </w:r>
          </w:p>
          <w:p w:rsidR="00311D7B" w:rsidRPr="006F73EA" w:rsidRDefault="00311D7B" w:rsidP="00F02ED2">
            <w:pPr>
              <w:jc w:val="both"/>
            </w:pPr>
            <w:r w:rsidRPr="006F73EA">
              <w:t>PODESWA, Howard</w:t>
            </w:r>
            <w:r w:rsidRPr="00BA5197">
              <w:t xml:space="preserve">., </w:t>
            </w:r>
            <w:r w:rsidRPr="006F73EA">
              <w:rPr>
                <w:i/>
                <w:iCs/>
              </w:rPr>
              <w:t xml:space="preserve">The Business Analyst's Handbook, </w:t>
            </w:r>
            <w:hyperlink r:id="rId12" w:history="1">
              <w:r w:rsidRPr="006F73EA">
                <w:rPr>
                  <w:rStyle w:val="Hypertextovodkaz"/>
                </w:rPr>
                <w:t>Cengage Learning, Inc</w:t>
              </w:r>
            </w:hyperlink>
            <w:r w:rsidRPr="006F73EA">
              <w:t>, 2008, ISBN 9781598635652</w:t>
            </w:r>
          </w:p>
        </w:tc>
      </w:tr>
      <w:tr w:rsidR="00311D7B" w:rsidRPr="006F73EA"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Pr="006F73EA" w:rsidRDefault="00311D7B" w:rsidP="00F02ED2">
            <w:pPr>
              <w:jc w:val="center"/>
              <w:rPr>
                <w:b/>
              </w:rPr>
            </w:pPr>
            <w:r w:rsidRPr="006F73EA">
              <w:rPr>
                <w:b/>
              </w:rPr>
              <w:t>Informace ke kombinované nebo distanční formě</w:t>
            </w:r>
          </w:p>
        </w:tc>
      </w:tr>
      <w:tr w:rsidR="00311D7B" w:rsidRPr="006F73EA" w:rsidTr="00F02ED2">
        <w:tc>
          <w:tcPr>
            <w:tcW w:w="4787" w:type="dxa"/>
            <w:gridSpan w:val="3"/>
            <w:tcBorders>
              <w:top w:val="single" w:sz="2" w:space="0" w:color="auto"/>
            </w:tcBorders>
            <w:shd w:val="clear" w:color="auto" w:fill="F7CAAC"/>
          </w:tcPr>
          <w:p w:rsidR="00311D7B" w:rsidRPr="006F73EA" w:rsidRDefault="00311D7B" w:rsidP="00F02ED2">
            <w:pPr>
              <w:jc w:val="both"/>
            </w:pPr>
            <w:r w:rsidRPr="006F73EA">
              <w:rPr>
                <w:b/>
              </w:rPr>
              <w:t>Rozsah konzultací (soustředění)</w:t>
            </w:r>
          </w:p>
        </w:tc>
        <w:tc>
          <w:tcPr>
            <w:tcW w:w="889" w:type="dxa"/>
            <w:tcBorders>
              <w:top w:val="single" w:sz="2" w:space="0" w:color="auto"/>
            </w:tcBorders>
          </w:tcPr>
          <w:p w:rsidR="00311D7B" w:rsidRPr="006F73EA" w:rsidRDefault="00311D7B" w:rsidP="00F02ED2">
            <w:pPr>
              <w:jc w:val="both"/>
            </w:pPr>
          </w:p>
        </w:tc>
        <w:tc>
          <w:tcPr>
            <w:tcW w:w="4179" w:type="dxa"/>
            <w:gridSpan w:val="4"/>
            <w:tcBorders>
              <w:top w:val="single" w:sz="2" w:space="0" w:color="auto"/>
            </w:tcBorders>
            <w:shd w:val="clear" w:color="auto" w:fill="F7CAAC"/>
          </w:tcPr>
          <w:p w:rsidR="00311D7B" w:rsidRPr="006F73EA" w:rsidRDefault="00311D7B" w:rsidP="00F02ED2">
            <w:pPr>
              <w:jc w:val="both"/>
              <w:rPr>
                <w:b/>
              </w:rPr>
            </w:pPr>
            <w:r w:rsidRPr="006F73EA">
              <w:rPr>
                <w:b/>
              </w:rPr>
              <w:t xml:space="preserve">hodin </w:t>
            </w:r>
          </w:p>
        </w:tc>
      </w:tr>
      <w:tr w:rsidR="00311D7B" w:rsidRPr="006F73EA" w:rsidTr="00F02ED2">
        <w:tc>
          <w:tcPr>
            <w:tcW w:w="9855" w:type="dxa"/>
            <w:gridSpan w:val="8"/>
            <w:shd w:val="clear" w:color="auto" w:fill="F7CAAC"/>
          </w:tcPr>
          <w:p w:rsidR="00311D7B" w:rsidRPr="006F73EA" w:rsidRDefault="00311D7B" w:rsidP="00F02ED2">
            <w:pPr>
              <w:jc w:val="both"/>
              <w:rPr>
                <w:b/>
              </w:rPr>
            </w:pPr>
            <w:r w:rsidRPr="006F73EA">
              <w:rPr>
                <w:b/>
              </w:rPr>
              <w:t>Informace o způsobu kontaktu s</w:t>
            </w:r>
            <w:del w:id="1703" w:author="Dokulil Jiří" w:date="2018-11-17T01:45:00Z">
              <w:r w:rsidDel="00C04369">
                <w:rPr>
                  <w:b/>
                </w:rPr>
                <w:delText> </w:delText>
              </w:r>
            </w:del>
            <w:ins w:id="1704" w:author="Dokulil Jiří" w:date="2018-11-17T01:45:00Z">
              <w:r w:rsidR="00C04369">
                <w:rPr>
                  <w:b/>
                </w:rPr>
                <w:t> </w:t>
              </w:r>
            </w:ins>
            <w:r w:rsidRPr="006F73EA">
              <w:rPr>
                <w:b/>
              </w:rPr>
              <w:t>vyučujícím</w:t>
            </w:r>
          </w:p>
        </w:tc>
      </w:tr>
      <w:tr w:rsidR="00311D7B" w:rsidRPr="006F73EA" w:rsidTr="00F02ED2">
        <w:trPr>
          <w:trHeight w:val="1373"/>
        </w:trPr>
        <w:tc>
          <w:tcPr>
            <w:tcW w:w="9855" w:type="dxa"/>
            <w:gridSpan w:val="8"/>
          </w:tcPr>
          <w:p w:rsidR="00311D7B" w:rsidRPr="006F73EA"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 xml:space="preserve">Ochrana obyvatelstva a </w:t>
            </w:r>
            <w:r>
              <w:rPr>
                <w:b/>
              </w:rPr>
              <w:t>i</w:t>
            </w:r>
            <w:r w:rsidRPr="002A2FED">
              <w:rPr>
                <w:b/>
              </w:rPr>
              <w:t>ntegrovaný záchranný systém</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A0861" w:rsidP="00F02ED2">
            <w:pPr>
              <w:jc w:val="both"/>
            </w:pPr>
            <w:ins w:id="1705" w:author="Dokulil Jiří" w:date="2018-11-18T19:51:00Z">
              <w:r>
                <w:t>p</w:t>
              </w:r>
            </w:ins>
            <w:del w:id="1706" w:author="Dokulil Jiří" w:date="2018-11-18T19:51:00Z">
              <w:r w:rsidR="00311D7B" w:rsidDel="00BA0861">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BA0861" w:rsidRDefault="00311D7B" w:rsidP="00BA0861">
            <w:pPr>
              <w:jc w:val="both"/>
              <w:rPr>
                <w:ins w:id="1707" w:author="Dokulil Jiří" w:date="2018-11-18T19:52:00Z"/>
              </w:rPr>
            </w:pPr>
            <w:del w:id="1708" w:author="Dokulil Jiří" w:date="2018-11-18T19:51:00Z">
              <w:r w:rsidDel="00BA0861">
                <w:delText>Požadavkem pro úspěšné ukončení předmětu</w:delText>
              </w:r>
            </w:del>
            <w:ins w:id="1709" w:author="Dokulil Jiří" w:date="2018-11-18T19:51:00Z">
              <w:r w:rsidR="00BA0861">
                <w:t>Požadavky k zápočtu</w:t>
              </w:r>
            </w:ins>
            <w:del w:id="1710" w:author="Dokulil Jiří" w:date="2018-11-18T19:51:00Z">
              <w:r w:rsidRPr="00B82667" w:rsidDel="00BA0861">
                <w:delText xml:space="preserve"> je</w:delText>
              </w:r>
            </w:del>
            <w:ins w:id="1711" w:author="Dokulil Jiří" w:date="2018-11-18T19:51:00Z">
              <w:r w:rsidR="00BA0861">
                <w:t xml:space="preserve"> -</w:t>
              </w:r>
            </w:ins>
            <w:r w:rsidRPr="00B82667">
              <w:t xml:space="preserve"> aktivní účast a vystoupení na sem</w:t>
            </w:r>
            <w:r>
              <w:t>inářích (přítomnost minimálně 8</w:t>
            </w:r>
            <w:r w:rsidRPr="00B82667">
              <w:t>0</w:t>
            </w:r>
            <w:ins w:id="1712" w:author="PS" w:date="2018-11-24T17:59:00Z">
              <w:r w:rsidR="0021193F">
                <w:t xml:space="preserve"> </w:t>
              </w:r>
            </w:ins>
            <w:r w:rsidRPr="00B82667">
              <w:t>%</w:t>
            </w:r>
            <w:r>
              <w:t>, 2</w:t>
            </w:r>
            <w:del w:id="1713" w:author="Dokulil Jiří" w:date="2018-11-19T02:15:00Z">
              <w:r w:rsidDel="006E5893">
                <w:delText xml:space="preserve"> </w:delText>
              </w:r>
            </w:del>
            <w:r>
              <w:t>–</w:t>
            </w:r>
            <w:del w:id="1714" w:author="Dokulil Jiří" w:date="2018-11-19T02:15:00Z">
              <w:r w:rsidDel="006E5893">
                <w:delText xml:space="preserve"> </w:delText>
              </w:r>
            </w:del>
            <w:r>
              <w:t>3 prezentace</w:t>
            </w:r>
            <w:r w:rsidRPr="00B82667">
              <w:t>), průběžné plnění za</w:t>
            </w:r>
            <w:r>
              <w:t>daných úkolů (2x absolvování písemného testu s minimálně 60% úspěšností)</w:t>
            </w:r>
            <w:ins w:id="1715" w:author="Dokulil Jiří" w:date="2018-11-18T19:52:00Z">
              <w:r w:rsidR="00BA0861">
                <w:t>.</w:t>
              </w:r>
            </w:ins>
            <w:del w:id="1716" w:author="Dokulil Jiří" w:date="2018-11-18T19:52:00Z">
              <w:r w:rsidDel="00BA0861">
                <w:delText>,</w:delText>
              </w:r>
            </w:del>
            <w:r>
              <w:t xml:space="preserve"> </w:t>
            </w:r>
          </w:p>
          <w:p w:rsidR="00311D7B" w:rsidRDefault="00BA0861" w:rsidP="00BA0861">
            <w:pPr>
              <w:jc w:val="both"/>
            </w:pPr>
            <w:ins w:id="1717" w:author="Dokulil Jiří" w:date="2018-11-18T19:52:00Z">
              <w:r>
                <w:t>O</w:t>
              </w:r>
            </w:ins>
            <w:del w:id="1718" w:author="Dokulil Jiří" w:date="2018-11-18T19:52:00Z">
              <w:r w:rsidR="00311D7B" w:rsidDel="00BA0861">
                <w:delText>o</w:delText>
              </w:r>
            </w:del>
            <w:r w:rsidR="00311D7B">
              <w:t>devzdání písemné zápočtové práce. Po splnění zápočtu se může student přihlásit k ústní zkoušce.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prof. Ing. Dušan Vičar, CSc.</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50 % a dále stanovuje koncepci </w:t>
            </w:r>
            <w:del w:id="1719" w:author="PS" w:date="2018-11-24T17:59:00Z">
              <w:r w:rsidDel="0021193F">
                <w:delText xml:space="preserve">cvičení </w:delText>
              </w:r>
            </w:del>
            <w:ins w:id="1720" w:author="PS" w:date="2018-11-24T17:59:00Z">
              <w:r w:rsidR="0021193F">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 xml:space="preserve">prof. Ing. Dušan Vičar, CSc. </w:t>
            </w:r>
            <w:del w:id="1721" w:author="Dokulil Jiří" w:date="2018-11-18T19:52:00Z">
              <w:r w:rsidDel="00BA0861">
                <w:delText>– přednášky (50 %)</w:delText>
              </w:r>
            </w:del>
            <w:ins w:id="1722" w:author="Dokulil Jiří" w:date="2018-11-18T19:52:00Z">
              <w:r w:rsidR="00BA0861">
                <w:t>(přednášející – 50 %)</w:t>
              </w:r>
            </w:ins>
          </w:p>
          <w:p w:rsidR="00311D7B" w:rsidRDefault="00311D7B" w:rsidP="0021193F">
            <w:pPr>
              <w:jc w:val="both"/>
            </w:pPr>
            <w:r>
              <w:t xml:space="preserve">doc. RSDr. Václav Lošek, CSc. </w:t>
            </w:r>
            <w:del w:id="1723" w:author="Dokulil Jiří" w:date="2018-11-18T19:52:00Z">
              <w:r w:rsidDel="00BA0861">
                <w:delText>– přednášky (50 %)</w:delText>
              </w:r>
            </w:del>
            <w:ins w:id="1724" w:author="Dokulil Jiří" w:date="2018-11-18T19:52:00Z">
              <w:r w:rsidR="00BA0861">
                <w:t>(přednášející</w:t>
              </w:r>
            </w:ins>
            <w:ins w:id="1725" w:author="PS" w:date="2018-11-24T17:59:00Z">
              <w:r w:rsidR="0021193F">
                <w:t xml:space="preserve"> 50 %</w:t>
              </w:r>
            </w:ins>
            <w:ins w:id="1726" w:author="Dokulil Jiří" w:date="2018-11-18T19:52:00Z">
              <w:r w:rsidR="00BA0861">
                <w:t xml:space="preserve">, vede semináře – </w:t>
              </w:r>
              <w:del w:id="1727" w:author="PS" w:date="2018-11-24T17:59:00Z">
                <w:r w:rsidR="00BA0861" w:rsidDel="0021193F">
                  <w:delText>50</w:delText>
                </w:r>
              </w:del>
            </w:ins>
            <w:ins w:id="1728" w:author="PS" w:date="2018-11-24T17:59:00Z">
              <w:r w:rsidR="0021193F">
                <w:t>100</w:t>
              </w:r>
            </w:ins>
            <w:ins w:id="1729" w:author="Dokulil Jiří" w:date="2018-11-18T19:52:00Z">
              <w:r w:rsidR="00BA0861">
                <w:t xml:space="preserve"> %)</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1730" w:author="Dokulil Jiří" w:date="2018-11-18T19:52:00Z"/>
              </w:rPr>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21193F">
            <w:pPr>
              <w:numPr>
                <w:ilvl w:val="0"/>
                <w:numId w:val="21"/>
              </w:numPr>
              <w:jc w:val="both"/>
            </w:pPr>
            <w:r>
              <w:t>Úvod do studia předmětu, pojmový a kategoriální aparát.</w:t>
            </w:r>
          </w:p>
          <w:p w:rsidR="00311D7B" w:rsidRPr="00AA655E" w:rsidRDefault="00311D7B" w:rsidP="0021193F">
            <w:pPr>
              <w:numPr>
                <w:ilvl w:val="0"/>
                <w:numId w:val="21"/>
              </w:numPr>
            </w:pPr>
            <w:r w:rsidRPr="00AA655E">
              <w:t>Historie a současnost civilní ochrany v České republice</w:t>
            </w:r>
            <w:r>
              <w:t xml:space="preserve"> a její právní úprava.</w:t>
            </w:r>
          </w:p>
          <w:p w:rsidR="00311D7B" w:rsidRPr="00AA655E" w:rsidRDefault="00311D7B" w:rsidP="0021193F">
            <w:pPr>
              <w:numPr>
                <w:ilvl w:val="0"/>
                <w:numId w:val="21"/>
              </w:numPr>
            </w:pPr>
            <w:r w:rsidRPr="00AA655E">
              <w:t xml:space="preserve">Pojetí </w:t>
            </w:r>
            <w:r>
              <w:t>ochrany obyvatelstva v</w:t>
            </w:r>
            <w:r w:rsidRPr="00AA655E">
              <w:t xml:space="preserve"> NATO a EU, </w:t>
            </w:r>
            <w:r>
              <w:t xml:space="preserve">principy a zásady </w:t>
            </w:r>
            <w:r w:rsidRPr="00AA655E">
              <w:t>humanitární pomoc</w:t>
            </w:r>
            <w:r>
              <w:t>i.</w:t>
            </w:r>
          </w:p>
          <w:p w:rsidR="00311D7B" w:rsidRPr="00AA655E" w:rsidRDefault="00311D7B" w:rsidP="0021193F">
            <w:pPr>
              <w:numPr>
                <w:ilvl w:val="0"/>
                <w:numId w:val="21"/>
              </w:numPr>
            </w:pPr>
            <w:r w:rsidRPr="00AA655E">
              <w:t xml:space="preserve">Koncepce ochrany obyvatelstva </w:t>
            </w:r>
            <w:r>
              <w:t xml:space="preserve">v ČR </w:t>
            </w:r>
            <w:r w:rsidRPr="00AA655E">
              <w:t>do roku 2020 s výhledem do roku 2030</w:t>
            </w:r>
            <w:r>
              <w:t>.</w:t>
            </w:r>
          </w:p>
          <w:p w:rsidR="00311D7B" w:rsidRPr="00AA655E" w:rsidRDefault="00311D7B" w:rsidP="0021193F">
            <w:pPr>
              <w:numPr>
                <w:ilvl w:val="0"/>
                <w:numId w:val="21"/>
              </w:numPr>
            </w:pPr>
            <w:r w:rsidRPr="00AA655E">
              <w:t>Rozbor mimořádných událostí přírodního a antropogenního charakteru</w:t>
            </w:r>
            <w:r>
              <w:t>.</w:t>
            </w:r>
          </w:p>
          <w:p w:rsidR="00311D7B" w:rsidRPr="00AA655E" w:rsidRDefault="00311D7B" w:rsidP="0021193F">
            <w:pPr>
              <w:numPr>
                <w:ilvl w:val="0"/>
                <w:numId w:val="21"/>
              </w:numPr>
            </w:pPr>
            <w:r w:rsidRPr="00AA655E">
              <w:t>Varování, vyrozumění a tísňové informování obyvatelstva</w:t>
            </w:r>
            <w:r>
              <w:t>.</w:t>
            </w:r>
          </w:p>
          <w:p w:rsidR="00311D7B" w:rsidRPr="00AA655E" w:rsidRDefault="00311D7B" w:rsidP="0021193F">
            <w:pPr>
              <w:numPr>
                <w:ilvl w:val="0"/>
                <w:numId w:val="21"/>
              </w:numPr>
            </w:pPr>
            <w:r w:rsidRPr="00AA655E">
              <w:t>Evakuace obyvatelstva a ukrytí obyvatelstva</w:t>
            </w:r>
            <w:r>
              <w:t>.</w:t>
            </w:r>
          </w:p>
          <w:p w:rsidR="00311D7B" w:rsidRPr="00AA655E" w:rsidRDefault="00311D7B" w:rsidP="0021193F">
            <w:pPr>
              <w:numPr>
                <w:ilvl w:val="0"/>
                <w:numId w:val="21"/>
              </w:numPr>
            </w:pPr>
            <w:r w:rsidRPr="00AA655E">
              <w:t>Nouzové přežití obyvatelstva</w:t>
            </w:r>
            <w:r>
              <w:t>.</w:t>
            </w:r>
          </w:p>
          <w:p w:rsidR="00311D7B" w:rsidRPr="00AA655E" w:rsidRDefault="00311D7B" w:rsidP="0021193F">
            <w:pPr>
              <w:numPr>
                <w:ilvl w:val="0"/>
                <w:numId w:val="21"/>
              </w:numPr>
            </w:pPr>
            <w:r w:rsidRPr="00AA655E">
              <w:t>Ochrana obyvatelstva před povodněmi</w:t>
            </w:r>
            <w:r>
              <w:t>.</w:t>
            </w:r>
          </w:p>
          <w:p w:rsidR="00311D7B" w:rsidRDefault="00311D7B" w:rsidP="0021193F">
            <w:pPr>
              <w:numPr>
                <w:ilvl w:val="0"/>
                <w:numId w:val="21"/>
              </w:numPr>
            </w:pPr>
            <w:r w:rsidRPr="00AA655E">
              <w:t>Ochrana obyvatelstva v okolí jaderně energetických zařízení</w:t>
            </w:r>
            <w:r>
              <w:t>, ochrana proti ZHN a průmyslovým škodlivinám.</w:t>
            </w:r>
          </w:p>
          <w:p w:rsidR="00311D7B" w:rsidRDefault="00311D7B" w:rsidP="0021193F">
            <w:pPr>
              <w:numPr>
                <w:ilvl w:val="0"/>
                <w:numId w:val="21"/>
              </w:numPr>
            </w:pPr>
            <w:r>
              <w:t>Principy, zásady a prostředky detekce, identifikace škodlivin, individuální a kolektivní ochrana, dekontaminace.</w:t>
            </w:r>
          </w:p>
          <w:p w:rsidR="00311D7B" w:rsidRPr="00AA655E" w:rsidRDefault="00311D7B" w:rsidP="0021193F">
            <w:pPr>
              <w:numPr>
                <w:ilvl w:val="0"/>
                <w:numId w:val="21"/>
              </w:numPr>
            </w:pPr>
            <w:r>
              <w:rPr>
                <w:color w:val="000000"/>
              </w:rPr>
              <w:t>IZS v bezpečnostním systému a systému krizového řízení ČR. Právní rámec IZS. Základní a ostatní složky IZS.</w:t>
            </w:r>
          </w:p>
          <w:p w:rsidR="00311D7B" w:rsidRPr="002112B3" w:rsidRDefault="00311D7B" w:rsidP="0021193F">
            <w:pPr>
              <w:numPr>
                <w:ilvl w:val="0"/>
                <w:numId w:val="21"/>
              </w:numPr>
            </w:pPr>
            <w:r>
              <w:rPr>
                <w:color w:val="000000"/>
              </w:rPr>
              <w:t>Charakteristika, organizační struktura a primární zaměření činnosti jednotlivých základních a vybraných ostatních složek systému IZS.</w:t>
            </w:r>
          </w:p>
          <w:p w:rsidR="00311D7B" w:rsidRPr="002112B3" w:rsidRDefault="00311D7B" w:rsidP="0021193F">
            <w:pPr>
              <w:numPr>
                <w:ilvl w:val="0"/>
                <w:numId w:val="21"/>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0062A2" w:rsidRDefault="00311D7B" w:rsidP="00F02ED2">
            <w:pPr>
              <w:rPr>
                <w:b/>
                <w:sz w:val="19"/>
                <w:szCs w:val="19"/>
              </w:rPr>
            </w:pPr>
            <w:r>
              <w:rPr>
                <w:b/>
                <w:bCs/>
                <w:sz w:val="19"/>
                <w:szCs w:val="19"/>
              </w:rPr>
              <w:t>Povinná literatura</w:t>
            </w:r>
            <w:r w:rsidRPr="000062A2">
              <w:rPr>
                <w:b/>
                <w:bCs/>
                <w:sz w:val="19"/>
                <w:szCs w:val="19"/>
              </w:rPr>
              <w:t>:</w:t>
            </w:r>
            <w:r w:rsidRPr="000062A2">
              <w:rPr>
                <w:b/>
                <w:sz w:val="19"/>
                <w:szCs w:val="19"/>
              </w:rPr>
              <w:t xml:space="preserve"> </w:t>
            </w:r>
          </w:p>
          <w:p w:rsidR="00311D7B" w:rsidRPr="00DA37F8" w:rsidRDefault="00311D7B" w:rsidP="00F02ED2">
            <w:pPr>
              <w:jc w:val="both"/>
            </w:pPr>
            <w:r w:rsidRPr="00DA37F8">
              <w:t xml:space="preserve">KRATOCHVÍLOVÁ, Danuše, Danuše KRATOCHVÍLOVÁ a Libor FOLWARCZNY. </w:t>
            </w:r>
            <w:r w:rsidRPr="00DA37F8">
              <w:rPr>
                <w:i/>
                <w:iCs/>
              </w:rPr>
              <w:t>Ochrana obyvatelstva</w:t>
            </w:r>
            <w:r w:rsidRPr="00DA37F8">
              <w:t>. 2. Aktualizované vydání. Ostrava: SPBI, 2013, 177 s. ISBN 978-80-7385-134-7.</w:t>
            </w:r>
          </w:p>
          <w:p w:rsidR="00311D7B" w:rsidRPr="00DA37F8" w:rsidRDefault="00311D7B" w:rsidP="00F02ED2">
            <w:pPr>
              <w:pStyle w:val="Normln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sz w:val="20"/>
                <w:szCs w:val="20"/>
              </w:rPr>
              <w:t xml:space="preserve">VIČAR Dušan a Radim VIČAR. </w:t>
            </w:r>
            <w:r w:rsidRPr="00DA37F8">
              <w:rPr>
                <w:rFonts w:ascii="Times New Roman" w:hAnsi="Times New Roman" w:cs="Times New Roman"/>
                <w:i/>
                <w:iCs/>
                <w:sz w:val="20"/>
                <w:szCs w:val="20"/>
              </w:rPr>
              <w:t>Vybrané aspekty práva bezpečnosti a obrany ČR</w:t>
            </w:r>
            <w:r w:rsidRPr="00DA37F8">
              <w:rPr>
                <w:rFonts w:ascii="Times New Roman" w:hAnsi="Times New Roman" w:cs="Times New Roman"/>
                <w:sz w:val="20"/>
                <w:szCs w:val="20"/>
              </w:rPr>
              <w:t>. Zlín: Univerzita Tomáše Bati ve Zlíně, 2013, 103 s. ISBN 978-80-7454-279-4.</w:t>
            </w:r>
          </w:p>
          <w:p w:rsidR="00311D7B" w:rsidRPr="00DA37F8" w:rsidRDefault="00311D7B" w:rsidP="00F02ED2">
            <w:pPr>
              <w:pStyle w:val="Normlnweb"/>
              <w:spacing w:before="0" w:beforeAutospacing="0" w:after="0" w:afterAutospacing="0"/>
              <w:jc w:val="both"/>
              <w:rPr>
                <w:rFonts w:ascii="Times New Roman" w:hAnsi="Times New Roman" w:cs="Times New Roman"/>
                <w:sz w:val="20"/>
                <w:szCs w:val="20"/>
              </w:rPr>
            </w:pPr>
            <w:r w:rsidRPr="00DA37F8">
              <w:rPr>
                <w:rFonts w:ascii="Times New Roman" w:hAnsi="Times New Roman" w:cs="Times New Roman"/>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rsidR="00311D7B" w:rsidRPr="00DA37F8" w:rsidRDefault="00311D7B" w:rsidP="00F02ED2">
            <w:pPr>
              <w:spacing w:before="60"/>
              <w:jc w:val="both"/>
              <w:rPr>
                <w:b/>
              </w:rPr>
            </w:pPr>
            <w:r w:rsidRPr="00DA37F8">
              <w:rPr>
                <w:b/>
                <w:bCs/>
              </w:rPr>
              <w:t>Doporučená literatura:</w:t>
            </w:r>
          </w:p>
          <w:p w:rsidR="00311D7B" w:rsidRPr="00DA37F8" w:rsidRDefault="00311D7B" w:rsidP="00F02ED2">
            <w:pPr>
              <w:jc w:val="both"/>
            </w:pPr>
            <w:r w:rsidRPr="00DA37F8">
              <w:t xml:space="preserve">Zdeněk ŠAFAŘÍK, Dušan VIČAR, Jan STROHMANDL, MAŠEK Ivan a Miroslav TOMEK: </w:t>
            </w:r>
            <w:r w:rsidRPr="00DA37F8">
              <w:rPr>
                <w:rStyle w:val="Zdraznn"/>
                <w:iCs/>
              </w:rPr>
              <w:t>Ochrana obyvatelstva před povodněmi.</w:t>
            </w:r>
            <w:r w:rsidRPr="00DA37F8">
              <w:t xml:space="preserve"> Trilobit, odborný vědecký časopis. Zlín: Fakulta aplikované informatiky UTB ve Zlíně, 2014. 7 s. ISSN 1804-1795.</w:t>
            </w:r>
          </w:p>
          <w:p w:rsidR="00311D7B" w:rsidRPr="00DA37F8" w:rsidRDefault="00311D7B" w:rsidP="00F02ED2">
            <w:pPr>
              <w:pStyle w:val="Normln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Ivan MAŠEK, ŠAFAŘÍK Zdeněk a Dušan VIČAR. </w:t>
            </w:r>
            <w:r w:rsidRPr="00DA37F8">
              <w:rPr>
                <w:rStyle w:val="Zdraznn"/>
                <w:rFonts w:ascii="Times New Roman" w:hAnsi="Times New Roman"/>
                <w:iCs/>
              </w:rPr>
              <w:t>Bezpečnost a ochrana společnosti</w:t>
            </w:r>
            <w:r w:rsidRPr="00DA37F8">
              <w:rPr>
                <w:rFonts w:ascii="Times New Roman" w:hAnsi="Times New Roman" w:cs="Times New Roman"/>
                <w:sz w:val="20"/>
                <w:szCs w:val="20"/>
              </w:rPr>
              <w:t xml:space="preserve">. 66. sjezd chemických </w:t>
            </w:r>
            <w:r w:rsidRPr="00DA37F8">
              <w:rPr>
                <w:rFonts w:ascii="Times New Roman" w:hAnsi="Times New Roman" w:cs="Times New Roman"/>
                <w:sz w:val="20"/>
                <w:szCs w:val="20"/>
              </w:rPr>
              <w:lastRenderedPageBreak/>
              <w:t>společností. 7. - 10. září 2014. Ostrava. Sborník. Chemické listy: CHLSAC 108 (8) 729 – 828 (2014). 2014, s. 799. ISSN 0009-2770, databáze Scopus.</w:t>
            </w:r>
          </w:p>
          <w:p w:rsidR="00311D7B" w:rsidRPr="00DA37F8" w:rsidRDefault="00311D7B" w:rsidP="00F02ED2">
            <w:pPr>
              <w:pStyle w:val="Normlnweb"/>
              <w:spacing w:before="0" w:beforeAutospacing="0" w:after="0" w:afterAutospacing="0"/>
              <w:rPr>
                <w:rFonts w:ascii="Times New Roman" w:hAnsi="Times New Roman" w:cs="Times New Roman"/>
                <w:sz w:val="20"/>
                <w:szCs w:val="20"/>
              </w:rPr>
            </w:pPr>
            <w:r w:rsidRPr="00DA37F8">
              <w:rPr>
                <w:rFonts w:ascii="Times New Roman" w:hAnsi="Times New Roman" w:cs="Times New Roman"/>
                <w:sz w:val="20"/>
                <w:szCs w:val="20"/>
              </w:rPr>
              <w:t xml:space="preserve">Zdeněk ŠAFAŘÍK, MAŠEK Ivan a Dušan VIČAR. </w:t>
            </w:r>
            <w:r w:rsidRPr="00DA37F8">
              <w:rPr>
                <w:rStyle w:val="Zdraznn"/>
                <w:rFonts w:ascii="Times New Roman" w:hAnsi="Times New Roman"/>
                <w:iCs/>
              </w:rPr>
              <w:t>Využití zkušeností ze závažných havárií ke vzdělávání obyvatelstva a výuce studentů v oblasti chemie.</w:t>
            </w:r>
            <w:r w:rsidRPr="00DA37F8">
              <w:rPr>
                <w:rFonts w:ascii="Times New Roman" w:hAnsi="Times New Roman" w:cs="Times New Roman"/>
                <w:sz w:val="20"/>
                <w:szCs w:val="20"/>
              </w:rPr>
              <w:t>  66. sjezd chemických společností. 7. - 10. září  2014. Ostrava. Sborník. Chemické listy: CHLSAC 108 (8) 729 – 828 (2014). 2014, s. 799 - 800. ISSN 0009-2770, databáze Scopus.</w:t>
            </w:r>
          </w:p>
          <w:p w:rsidR="00311D7B" w:rsidRPr="00DA37F8" w:rsidRDefault="00311D7B" w:rsidP="00F02ED2">
            <w:pPr>
              <w:jc w:val="both"/>
            </w:pPr>
            <w:r w:rsidRPr="00DA37F8">
              <w:t xml:space="preserve">SEIDL Miloslav, TOMEK Miroslav a Dušan VIČAR. </w:t>
            </w:r>
            <w:r w:rsidRPr="00DA37F8">
              <w:rPr>
                <w:rStyle w:val="Zdraznn"/>
                <w:iCs/>
              </w:rPr>
              <w:t>Evakuácia osôb, zvierat a vecí</w:t>
            </w:r>
            <w:r w:rsidRPr="00DA37F8">
              <w:t>. 1. vyd. EDIS – vydavateľstvo ŽU v Žiline, 2014. 262 s. ISBN 978-80-554-0939-9.</w:t>
            </w:r>
          </w:p>
          <w:p w:rsidR="00311D7B" w:rsidRPr="00DA37F8" w:rsidRDefault="00311D7B" w:rsidP="00F02ED2">
            <w:pPr>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rsidR="00311D7B" w:rsidRPr="00DA37F8" w:rsidRDefault="00311D7B" w:rsidP="00F02ED2">
            <w:pPr>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rsidR="00311D7B" w:rsidRPr="00DA37F8" w:rsidRDefault="00311D7B" w:rsidP="00F02ED2">
            <w:pPr>
              <w:suppressAutoHyphens/>
              <w:jc w:val="both"/>
              <w:rPr>
                <w:rStyle w:val="hps"/>
              </w:rPr>
            </w:pPr>
            <w:r w:rsidRPr="00DA37F8">
              <w:rPr>
                <w:color w:val="000000"/>
              </w:rPr>
              <w:t>MV-GŘ HZS. </w:t>
            </w:r>
            <w:r w:rsidRPr="00DA37F8">
              <w:rPr>
                <w:i/>
                <w:iCs/>
                <w:color w:val="000000"/>
              </w:rPr>
              <w:t>Zpráva o stavu ochrany obyvatelstva v České republice 2015</w:t>
            </w:r>
            <w:r w:rsidRPr="00DA37F8">
              <w:rPr>
                <w:color w:val="000000"/>
              </w:rPr>
              <w:t>. Praha, 2015.</w:t>
            </w:r>
          </w:p>
          <w:p w:rsidR="00311D7B" w:rsidRPr="00DA37F8" w:rsidRDefault="00311D7B" w:rsidP="00F02ED2">
            <w:pPr>
              <w:jc w:val="both"/>
            </w:pP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1731" w:author="Dokulil Jiří" w:date="2018-11-18T19:53:00Z">
              <w:r w:rsidR="00BA0861">
                <w:t>4</w:t>
              </w:r>
            </w:ins>
            <w:del w:id="1732" w:author="Dokulil Jiří" w:date="2018-11-18T19:53:00Z">
              <w:r w:rsidDel="00BA0861">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733" w:author="Dokulil Jiří" w:date="2018-11-17T01:45:00Z">
              <w:r w:rsidDel="00C04369">
                <w:rPr>
                  <w:b/>
                </w:rPr>
                <w:delText> </w:delText>
              </w:r>
            </w:del>
            <w:ins w:id="1734" w:author="Dokulil Jiří" w:date="2018-11-19T02:16: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RPr="0098674E"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rPr>
                <w:b/>
              </w:rPr>
            </w:pPr>
            <w:r w:rsidRPr="002A2FED">
              <w:rPr>
                <w:b/>
              </w:rPr>
              <w:t>Podnikání I.</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10p – 10s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20</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RPr="00C07873"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Del="006E5893" w:rsidRDefault="00311D7B" w:rsidP="00F02ED2">
            <w:pPr>
              <w:jc w:val="both"/>
              <w:rPr>
                <w:del w:id="1735" w:author="Dokulil Jiří" w:date="2018-11-19T02:16:00Z"/>
              </w:rPr>
            </w:pPr>
            <w:del w:id="1736" w:author="Dokulil Jiří" w:date="2018-11-18T19:53:00Z">
              <w:r w:rsidDel="00BA0861">
                <w:delText xml:space="preserve">Klasifikovaný zápočet:  </w:delText>
              </w:r>
            </w:del>
            <w:ins w:id="1737" w:author="Dokulil Jiří" w:date="2018-11-18T19:53:00Z">
              <w:r w:rsidR="00BA0861">
                <w:t>Poža</w:t>
              </w:r>
              <w:r w:rsidR="006E5893">
                <w:t>davy ke klasifikovanému zápočtu - z</w:t>
              </w:r>
            </w:ins>
          </w:p>
          <w:p w:rsidR="00311D7B" w:rsidDel="006E5893" w:rsidRDefault="00311D7B" w:rsidP="00F02ED2">
            <w:pPr>
              <w:jc w:val="both"/>
              <w:rPr>
                <w:del w:id="1738" w:author="Dokulil Jiří" w:date="2018-11-19T02:16:00Z"/>
              </w:rPr>
            </w:pPr>
            <w:del w:id="1739" w:author="Dokulil Jiří" w:date="2018-11-19T02:16:00Z">
              <w:r w:rsidRPr="001F560B" w:rsidDel="006E5893">
                <w:delText>Z</w:delText>
              </w:r>
            </w:del>
            <w:r w:rsidRPr="001F560B">
              <w:t>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w:t>
            </w:r>
            <w:del w:id="1740" w:author="Dokulil Jiří" w:date="2018-11-18T19:54:00Z">
              <w:r w:rsidDel="00BA0861">
                <w:delText xml:space="preserve">n </w:delText>
              </w:r>
            </w:del>
            <w:r>
              <w:t>na konci semestru</w:t>
            </w:r>
            <w:ins w:id="1741" w:author="Dokulil Jiří" w:date="2018-11-19T02:16:00Z">
              <w:r w:rsidR="006E5893">
                <w:t>, p</w:t>
              </w:r>
            </w:ins>
            <w:del w:id="1742" w:author="Dokulil Jiří" w:date="2018-11-19T02:16:00Z">
              <w:r w:rsidDel="006E5893">
                <w:delText>.</w:delText>
              </w:r>
            </w:del>
          </w:p>
          <w:p w:rsidR="00311D7B" w:rsidRPr="00C07873" w:rsidRDefault="00311D7B" w:rsidP="00F02ED2">
            <w:pPr>
              <w:jc w:val="both"/>
              <w:rPr>
                <w:b/>
              </w:rPr>
            </w:pPr>
            <w:del w:id="1743" w:author="Dokulil Jiří" w:date="2018-11-19T02:16:00Z">
              <w:r w:rsidDel="006E5893">
                <w:delText>P</w:delText>
              </w:r>
            </w:del>
            <w:r>
              <w:t>ísemný test.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Zuzana Tučková,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60 %  a dále stanovuje koncepci </w:t>
            </w:r>
            <w:del w:id="1744" w:author="PS" w:date="2018-11-24T18:00:00Z">
              <w:r w:rsidDel="0021193F">
                <w:delText xml:space="preserve">cvičení </w:delText>
              </w:r>
            </w:del>
            <w:ins w:id="1745" w:author="PS" w:date="2018-11-24T18:00:00Z">
              <w:r w:rsidR="0021193F">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BA0861">
            <w:pPr>
              <w:jc w:val="both"/>
            </w:pPr>
            <w:r w:rsidRPr="00F50A8F">
              <w:t>doc. Ing. Zuzana Tučková, Ph.D.</w:t>
            </w:r>
            <w:r>
              <w:t xml:space="preserve"> </w:t>
            </w:r>
            <w:del w:id="1746" w:author="Dokulil Jiří" w:date="2018-11-18T19:54:00Z">
              <w:r w:rsidDel="00BA0861">
                <w:delText>– přednášky (60 %)</w:delText>
              </w:r>
            </w:del>
            <w:ins w:id="1747" w:author="Dokulil Jiří" w:date="2018-11-18T19:54:00Z">
              <w:r w:rsidR="00BA0861">
                <w:t>(přednášející – 60 %)</w:t>
              </w:r>
            </w:ins>
          </w:p>
        </w:tc>
      </w:tr>
      <w:tr w:rsidR="00311D7B" w:rsidTr="00F02ED2">
        <w:trPr>
          <w:trHeight w:val="227"/>
        </w:trPr>
        <w:tc>
          <w:tcPr>
            <w:tcW w:w="9855" w:type="dxa"/>
            <w:gridSpan w:val="8"/>
            <w:tcBorders>
              <w:top w:val="nil"/>
            </w:tcBorders>
          </w:tcPr>
          <w:p w:rsidR="00311D7B" w:rsidRDefault="00311D7B" w:rsidP="00F02ED2">
            <w:pPr>
              <w:ind w:firstLine="3022"/>
              <w:jc w:val="both"/>
            </w:pPr>
            <w:r w:rsidRPr="00AD4C3D">
              <w:rPr>
                <w:sz w:val="16"/>
                <w:szCs w:val="16"/>
              </w:rPr>
              <w:t xml:space="preserve">  </w:t>
            </w:r>
            <w:r>
              <w:t xml:space="preserve">Ing. Jiří Konečný, Ph.D. </w:t>
            </w:r>
            <w:del w:id="1748" w:author="Dokulil Jiří" w:date="2018-11-18T19:54:00Z">
              <w:r w:rsidDel="00BA0861">
                <w:delText>– přednášky (40%)</w:delText>
              </w:r>
            </w:del>
            <w:ins w:id="1749" w:author="Dokulil Jiří" w:date="2018-11-18T19:54:00Z">
              <w:r w:rsidR="00BA0861">
                <w:t>(přednášející</w:t>
              </w:r>
            </w:ins>
            <w:ins w:id="1750" w:author="PS" w:date="2018-11-24T18:00:00Z">
              <w:r w:rsidR="0021193F">
                <w:t xml:space="preserve"> 40 %</w:t>
              </w:r>
            </w:ins>
            <w:ins w:id="1751" w:author="Dokulil Jiří" w:date="2018-11-18T19:54:00Z">
              <w:r w:rsidR="00BA0861">
                <w:t>, vede semináře</w:t>
              </w:r>
              <w:del w:id="1752" w:author="PS" w:date="2018-11-24T18:00:00Z">
                <w:r w:rsidR="00BA0861" w:rsidDel="0021193F">
                  <w:delText xml:space="preserve"> – 40 %</w:delText>
                </w:r>
              </w:del>
              <w:r w:rsidR="00BA0861">
                <w:t>)</w:t>
              </w:r>
            </w:ins>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1753" w:author="Dokulil Jiří" w:date="2018-11-18T19:54:00Z"/>
              </w:rPr>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21193F">
            <w:pPr>
              <w:pStyle w:val="Odstavecseseznamem"/>
              <w:numPr>
                <w:ilvl w:val="0"/>
                <w:numId w:val="22"/>
              </w:numPr>
              <w:jc w:val="both"/>
            </w:pPr>
            <w:r>
              <w:t>Úvod do podnikání, podnikatelské prostředí.</w:t>
            </w:r>
          </w:p>
          <w:p w:rsidR="00311D7B" w:rsidRDefault="00311D7B" w:rsidP="0021193F">
            <w:pPr>
              <w:pStyle w:val="Odstavecseseznamem"/>
              <w:numPr>
                <w:ilvl w:val="0"/>
                <w:numId w:val="22"/>
              </w:numPr>
              <w:jc w:val="both"/>
            </w:pPr>
            <w:r>
              <w:t xml:space="preserve">Tržní  a veřejné organizace. </w:t>
            </w:r>
          </w:p>
          <w:p w:rsidR="00311D7B" w:rsidRDefault="00311D7B" w:rsidP="0021193F">
            <w:pPr>
              <w:pStyle w:val="Odstavecseseznamem"/>
              <w:numPr>
                <w:ilvl w:val="0"/>
                <w:numId w:val="22"/>
              </w:numPr>
              <w:jc w:val="both"/>
            </w:pPr>
            <w:r>
              <w:t>Právní aspekty a právní formy podnikání v ČR.</w:t>
            </w:r>
          </w:p>
          <w:p w:rsidR="00311D7B" w:rsidRDefault="00311D7B" w:rsidP="0021193F">
            <w:pPr>
              <w:pStyle w:val="Odstavecseseznamem"/>
              <w:numPr>
                <w:ilvl w:val="0"/>
                <w:numId w:val="22"/>
              </w:numPr>
              <w:jc w:val="both"/>
            </w:pPr>
            <w:r>
              <w:t>Živnostenské právo.</w:t>
            </w:r>
          </w:p>
          <w:p w:rsidR="00311D7B" w:rsidRDefault="00311D7B" w:rsidP="0021193F">
            <w:pPr>
              <w:pStyle w:val="Odstavecseseznamem"/>
              <w:numPr>
                <w:ilvl w:val="0"/>
                <w:numId w:val="22"/>
              </w:numPr>
              <w:jc w:val="both"/>
            </w:pPr>
            <w:r>
              <w:t>Životní cyklus podniku, vznik a zánik podniku.</w:t>
            </w:r>
          </w:p>
          <w:p w:rsidR="00311D7B" w:rsidRDefault="00311D7B" w:rsidP="0021193F">
            <w:pPr>
              <w:pStyle w:val="Odstavecseseznamem"/>
              <w:numPr>
                <w:ilvl w:val="0"/>
                <w:numId w:val="22"/>
              </w:numPr>
              <w:jc w:val="both"/>
            </w:pPr>
            <w:r>
              <w:t>Založení fyzické a právnické osoby.</w:t>
            </w:r>
          </w:p>
          <w:p w:rsidR="00311D7B" w:rsidRDefault="00311D7B" w:rsidP="0021193F">
            <w:pPr>
              <w:pStyle w:val="Odstavecseseznamem"/>
              <w:numPr>
                <w:ilvl w:val="0"/>
                <w:numId w:val="22"/>
              </w:numPr>
              <w:jc w:val="both"/>
            </w:pPr>
            <w:r>
              <w:t>Podpora podnikání.</w:t>
            </w:r>
          </w:p>
          <w:p w:rsidR="00311D7B" w:rsidRDefault="00311D7B" w:rsidP="0021193F">
            <w:pPr>
              <w:pStyle w:val="Odstavecseseznamem"/>
              <w:numPr>
                <w:ilvl w:val="0"/>
                <w:numId w:val="22"/>
              </w:numPr>
              <w:jc w:val="both"/>
            </w:pPr>
            <w:r>
              <w:t>Základy ekonomiky podniku (náklady, výnosy, výsledek hospodaření, majetek a kapitál).</w:t>
            </w:r>
          </w:p>
          <w:p w:rsidR="00311D7B" w:rsidRDefault="00311D7B" w:rsidP="0021193F">
            <w:pPr>
              <w:pStyle w:val="Odstavecseseznamem"/>
              <w:numPr>
                <w:ilvl w:val="0"/>
                <w:numId w:val="22"/>
              </w:numPr>
              <w:jc w:val="both"/>
            </w:pPr>
            <w:r>
              <w:t xml:space="preserve">Základy financí a finančního řízení v podniku. </w:t>
            </w:r>
          </w:p>
          <w:p w:rsidR="00311D7B" w:rsidRDefault="00311D7B" w:rsidP="0021193F">
            <w:pPr>
              <w:pStyle w:val="Odstavecseseznamem"/>
              <w:numPr>
                <w:ilvl w:val="0"/>
                <w:numId w:val="22"/>
              </w:numPr>
              <w:jc w:val="both"/>
            </w:pPr>
            <w:r>
              <w:t>Daňové aspekty v podnikání.</w:t>
            </w:r>
          </w:p>
          <w:p w:rsidR="00311D7B" w:rsidDel="00BA0861" w:rsidRDefault="00311D7B">
            <w:pPr>
              <w:pStyle w:val="Odstavecseseznamem"/>
              <w:numPr>
                <w:ilvl w:val="0"/>
                <w:numId w:val="91"/>
              </w:numPr>
              <w:jc w:val="both"/>
              <w:rPr>
                <w:del w:id="1754" w:author="Dokulil Jiří" w:date="2018-11-18T19:55:00Z"/>
              </w:rPr>
              <w:pPrChange w:id="1755" w:author="Dokulil Jiří" w:date="2018-11-18T19:54:00Z">
                <w:pPr>
                  <w:pStyle w:val="Odstavecseseznamem"/>
                  <w:numPr>
                    <w:numId w:val="22"/>
                  </w:numPr>
                  <w:tabs>
                    <w:tab w:val="num" w:pos="720"/>
                  </w:tabs>
                  <w:ind w:hanging="360"/>
                  <w:jc w:val="both"/>
                </w:pPr>
              </w:pPrChange>
            </w:pPr>
            <w:del w:id="1756" w:author="Dokulil Jiří" w:date="2018-11-18T19:55:00Z">
              <w:r w:rsidDel="00BA0861">
                <w:delText xml:space="preserve">Podnikatelský plán. </w:delText>
              </w:r>
            </w:del>
          </w:p>
          <w:p w:rsidR="00311D7B" w:rsidDel="00BA0861" w:rsidRDefault="00311D7B" w:rsidP="00F02ED2">
            <w:pPr>
              <w:jc w:val="both"/>
              <w:rPr>
                <w:del w:id="1757" w:author="Dokulil Jiří" w:date="2018-11-18T19:55:00Z"/>
              </w:rPr>
            </w:pPr>
          </w:p>
          <w:p w:rsidR="00311D7B" w:rsidRPr="00D82981" w:rsidRDefault="00311D7B" w:rsidP="00F02ED2">
            <w:pPr>
              <w:jc w:val="both"/>
            </w:pPr>
          </w:p>
          <w:p w:rsidR="00311D7B" w:rsidRPr="00AB0288" w:rsidRDefault="00311D7B" w:rsidP="00F02ED2">
            <w:pPr>
              <w:jc w:val="both"/>
              <w:rPr>
                <w:b/>
              </w:rPr>
            </w:pPr>
            <w:r w:rsidRPr="00AB0288">
              <w:rPr>
                <w:b/>
              </w:rPr>
              <w:t>Výstupní kompetence</w:t>
            </w:r>
          </w:p>
          <w:p w:rsidR="00311D7B" w:rsidRPr="00D82981" w:rsidRDefault="00311D7B" w:rsidP="00F02ED2">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Default="00311D7B" w:rsidP="00F02ED2">
            <w:pPr>
              <w:jc w:val="both"/>
              <w:rPr>
                <w:b/>
                <w:sz w:val="19"/>
                <w:szCs w:val="19"/>
              </w:rPr>
            </w:pPr>
            <w:r w:rsidRPr="002C0D21">
              <w:rPr>
                <w:b/>
                <w:sz w:val="19"/>
                <w:szCs w:val="19"/>
              </w:rPr>
              <w:t>Povinná literatura</w:t>
            </w:r>
          </w:p>
          <w:p w:rsidR="00311D7B" w:rsidRDefault="00311D7B" w:rsidP="00F02ED2">
            <w:pPr>
              <w:jc w:val="both"/>
            </w:pPr>
            <w:del w:id="1758" w:author="PS" w:date="2018-11-24T18:31:00Z">
              <w:r w:rsidDel="0093280B">
                <w:delText>Martinovičová</w:delText>
              </w:r>
            </w:del>
            <w:ins w:id="1759" w:author="PS" w:date="2018-11-24T18:31:00Z">
              <w:r w:rsidR="0093280B">
                <w:t>MARTINOVIČOVÁ</w:t>
              </w:r>
            </w:ins>
            <w:r>
              <w:t xml:space="preserve">, D., M. </w:t>
            </w:r>
            <w:del w:id="1760" w:author="PS" w:date="2018-11-24T18:31:00Z">
              <w:r w:rsidDel="0093280B">
                <w:delText xml:space="preserve">Konečný </w:delText>
              </w:r>
            </w:del>
            <w:ins w:id="1761" w:author="PS" w:date="2018-11-24T18:31:00Z">
              <w:r w:rsidR="0093280B">
                <w:t xml:space="preserve">KONEČNÝ </w:t>
              </w:r>
            </w:ins>
            <w:r>
              <w:t xml:space="preserve">a J. </w:t>
            </w:r>
            <w:del w:id="1762" w:author="PS" w:date="2018-11-24T18:32:00Z">
              <w:r w:rsidDel="0093280B">
                <w:delText>Vavřina</w:delText>
              </w:r>
            </w:del>
            <w:ins w:id="1763" w:author="PS" w:date="2018-11-24T18:32:00Z">
              <w:r w:rsidR="0093280B">
                <w:t>VAVŘINA</w:t>
              </w:r>
            </w:ins>
            <w:r>
              <w:t xml:space="preserve">. </w:t>
            </w:r>
            <w:r>
              <w:rPr>
                <w:i/>
                <w:iCs/>
              </w:rPr>
              <w:t>Úvod do podnikové ekonomiky</w:t>
            </w:r>
            <w:r>
              <w:t xml:space="preserve">. Praha: Grada, 2014, 208 s. Expert. </w:t>
            </w:r>
          </w:p>
          <w:p w:rsidR="00311D7B" w:rsidRDefault="00311D7B" w:rsidP="00F02ED2">
            <w:pPr>
              <w:jc w:val="both"/>
            </w:pPr>
            <w:del w:id="1764" w:author="PS" w:date="2018-11-24T18:32:00Z">
              <w:r w:rsidDel="0093280B">
                <w:delText>Synek</w:delText>
              </w:r>
            </w:del>
            <w:ins w:id="1765" w:author="PS" w:date="2018-11-24T18:32:00Z">
              <w:r w:rsidR="0093280B">
                <w:t>SYNEK</w:t>
              </w:r>
            </w:ins>
            <w:r>
              <w:t xml:space="preserve">, M., E. </w:t>
            </w:r>
            <w:del w:id="1766" w:author="PS" w:date="2018-11-24T18:32:00Z">
              <w:r w:rsidDel="0093280B">
                <w:delText>Kislingerová</w:delText>
              </w:r>
            </w:del>
            <w:ins w:id="1767" w:author="PS" w:date="2018-11-24T18:32:00Z">
              <w:r w:rsidR="0093280B">
                <w:t>KISLINGEROVÁ</w:t>
              </w:r>
            </w:ins>
            <w:r>
              <w:t xml:space="preserve">, a kolektiv. </w:t>
            </w:r>
            <w:r>
              <w:rPr>
                <w:i/>
              </w:rPr>
              <w:t xml:space="preserve">Podniková ekonomika. </w:t>
            </w:r>
            <w:r>
              <w:t xml:space="preserve">6. přepracované a doplněné vydání. Praha: C. H. Beck, 2015. </w:t>
            </w:r>
          </w:p>
          <w:p w:rsidR="00311D7B" w:rsidRDefault="00311D7B" w:rsidP="00F02ED2">
            <w:pPr>
              <w:jc w:val="both"/>
            </w:pPr>
            <w:del w:id="1768" w:author="PS" w:date="2018-11-24T18:32:00Z">
              <w:r w:rsidDel="0093280B">
                <w:delText>Synek</w:delText>
              </w:r>
            </w:del>
            <w:ins w:id="1769" w:author="PS" w:date="2018-11-24T18:32:00Z">
              <w:r w:rsidR="0093280B">
                <w:t>SYNEK</w:t>
              </w:r>
            </w:ins>
            <w:r>
              <w:t xml:space="preserve">, M. a kolektiv. </w:t>
            </w:r>
            <w:r>
              <w:rPr>
                <w:i/>
              </w:rPr>
              <w:t xml:space="preserve">Manažerská ekonomika. </w:t>
            </w:r>
            <w:r>
              <w:t xml:space="preserve">5. aktualizované a doplněné vydání. Praha: Grada, 2011. </w:t>
            </w:r>
          </w:p>
          <w:p w:rsidR="00311D7B" w:rsidRDefault="00311D7B" w:rsidP="00F02ED2">
            <w:pPr>
              <w:jc w:val="both"/>
            </w:pPr>
            <w:r>
              <w:t xml:space="preserve">Veber, J., J. Srpová, a kolektiv. </w:t>
            </w:r>
            <w:r>
              <w:rPr>
                <w:i/>
              </w:rPr>
              <w:t xml:space="preserve">Podnikání malé a střední firmy. </w:t>
            </w:r>
            <w:r>
              <w:t>3. aktualizované a doplněné vydání. Praha: Grada, 2012.</w:t>
            </w:r>
          </w:p>
          <w:p w:rsidR="00311D7B" w:rsidRDefault="00311D7B" w:rsidP="00F02ED2">
            <w:pPr>
              <w:jc w:val="both"/>
            </w:pPr>
            <w:r>
              <w:t xml:space="preserve">VOCHOZKA, Marek a Petr MULAČ. </w:t>
            </w:r>
            <w:r>
              <w:rPr>
                <w:i/>
                <w:iCs/>
              </w:rPr>
              <w:t xml:space="preserve">Podniková ekonomika. </w:t>
            </w:r>
            <w:r>
              <w:t>1. vyd. Praha: Grada, 2012, 570 s.</w:t>
            </w:r>
          </w:p>
          <w:p w:rsidR="00311D7B" w:rsidRPr="00FF3F83" w:rsidRDefault="00311D7B" w:rsidP="00F02ED2">
            <w:pPr>
              <w:jc w:val="both"/>
              <w:rPr>
                <w:sz w:val="19"/>
                <w:szCs w:val="19"/>
              </w:rPr>
            </w:pPr>
            <w:r>
              <w:t>Zákon č. 455/1991 Sb., o živnostenském podnikání v platném znění</w:t>
            </w:r>
          </w:p>
          <w:p w:rsidR="00311D7B" w:rsidRDefault="00311D7B" w:rsidP="00F02ED2">
            <w:pPr>
              <w:spacing w:before="60"/>
              <w:jc w:val="both"/>
              <w:rPr>
                <w:b/>
                <w:sz w:val="19"/>
                <w:szCs w:val="19"/>
              </w:rPr>
            </w:pPr>
            <w:r w:rsidRPr="002C0D21">
              <w:rPr>
                <w:b/>
                <w:sz w:val="19"/>
                <w:szCs w:val="19"/>
              </w:rPr>
              <w:t>Doporučená literatura</w:t>
            </w:r>
          </w:p>
          <w:p w:rsidR="00311D7B" w:rsidRDefault="00311D7B" w:rsidP="00F02ED2">
            <w:pPr>
              <w:jc w:val="both"/>
            </w:pPr>
            <w:del w:id="1770" w:author="PS" w:date="2018-11-24T18:32:00Z">
              <w:r w:rsidDel="0093280B">
                <w:delText>Janatka</w:delText>
              </w:r>
            </w:del>
            <w:ins w:id="1771" w:author="PS" w:date="2018-11-24T18:32:00Z">
              <w:r w:rsidR="0093280B">
                <w:t>JANATKA</w:t>
              </w:r>
            </w:ins>
            <w:r>
              <w:t xml:space="preserve">, F. </w:t>
            </w:r>
            <w:r>
              <w:rPr>
                <w:i/>
                <w:iCs/>
              </w:rPr>
              <w:t>Podnikání v globalizovaném světě</w:t>
            </w:r>
            <w:r>
              <w:t>. Praha: Wolters Kluwer, 2017, 336 s.</w:t>
            </w:r>
          </w:p>
          <w:p w:rsidR="00311D7B" w:rsidRDefault="00311D7B" w:rsidP="00F02ED2">
            <w:pPr>
              <w:jc w:val="both"/>
            </w:pPr>
            <w:r>
              <w:t xml:space="preserve">VÁCHAL, Jan a Marek VOCHOZKA. </w:t>
            </w:r>
            <w:r>
              <w:rPr>
                <w:i/>
                <w:iCs/>
              </w:rPr>
              <w:t>Podnikové řízení</w:t>
            </w:r>
            <w:r>
              <w:t xml:space="preserve">. Praha: Grada, 2013, 685 s. </w:t>
            </w:r>
          </w:p>
          <w:p w:rsidR="00311D7B" w:rsidRDefault="00311D7B" w:rsidP="00F02ED2">
            <w:pPr>
              <w:jc w:val="both"/>
            </w:pPr>
            <w:r>
              <w:t xml:space="preserve">Wöhe, G., a E. Kislingerová. </w:t>
            </w:r>
            <w:r>
              <w:rPr>
                <w:i/>
              </w:rPr>
              <w:t xml:space="preserve">Úvod do podnikového hospodářství. </w:t>
            </w:r>
            <w:r>
              <w:t xml:space="preserve">2. přepracované a doplněné vydání. Praha: C. H. Beck, 2007. </w:t>
            </w:r>
          </w:p>
          <w:p w:rsidR="00311D7B" w:rsidRDefault="00311D7B" w:rsidP="00F02ED2">
            <w:pPr>
              <w:jc w:val="both"/>
            </w:pPr>
            <w:r>
              <w:lastRenderedPageBreak/>
              <w:t>Zákon č. 89/2012 Sb., Občanský zákoník v platném znění</w:t>
            </w:r>
          </w:p>
          <w:p w:rsidR="00311D7B" w:rsidRPr="00FF3F83" w:rsidRDefault="00311D7B" w:rsidP="00F02ED2">
            <w:pPr>
              <w:jc w:val="both"/>
              <w:rPr>
                <w:sz w:val="19"/>
                <w:szCs w:val="19"/>
              </w:rPr>
            </w:pPr>
            <w:r>
              <w:t>Zákon č. 90/2012 Sb., Zákon o obchodních společnostech a družstvech (zákon o obchodních korporacích) v platném znění</w:t>
            </w:r>
          </w:p>
          <w:p w:rsidR="00311D7B" w:rsidRDefault="006E5893" w:rsidP="00F02ED2">
            <w:pPr>
              <w:jc w:val="both"/>
            </w:pPr>
            <w:ins w:id="1772" w:author="Dokulil Jiří" w:date="2018-11-19T02:17:00Z">
              <w:r>
                <w:t>Studijní materiály – LS Moodle (vyuka.flkr.utb.cz – kurz Podnikání).</w:t>
              </w:r>
            </w:ins>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del w:id="1773" w:author="Dokulil Jiří" w:date="2018-11-18T19:55:00Z">
              <w:r w:rsidDel="00BA0861">
                <w:delText>8</w:delText>
              </w:r>
            </w:del>
            <w:ins w:id="1774" w:author="Dokulil Jiří" w:date="2018-11-18T19:55:00Z">
              <w:r w:rsidR="00BA0861">
                <w:t>12</w:t>
              </w:r>
            </w:ins>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775" w:author="Dokulil Jiří" w:date="2018-11-17T01:45:00Z">
              <w:r w:rsidDel="00C04369">
                <w:rPr>
                  <w:b/>
                </w:rPr>
                <w:delText> </w:delText>
              </w:r>
            </w:del>
            <w:ins w:id="1776" w:author="Dokulil Jiří" w:date="2018-11-19T02:17:00Z">
              <w:r w:rsidR="006E5893">
                <w:rPr>
                  <w:b/>
                </w:rPr>
                <w:t> </w:t>
              </w:r>
            </w:ins>
            <w:r>
              <w:rPr>
                <w:b/>
              </w:rPr>
              <w:t>vyučujícím</w:t>
            </w:r>
          </w:p>
        </w:tc>
      </w:tr>
      <w:tr w:rsidR="00311D7B" w:rsidTr="00F02ED2">
        <w:trPr>
          <w:trHeight w:val="467"/>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311D7B" w:rsidP="00F02ED2">
            <w:pPr>
              <w:jc w:val="both"/>
            </w:pP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Podniková ekonomika</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BA0861" w:rsidP="00F02ED2">
            <w:pPr>
              <w:jc w:val="both"/>
            </w:pPr>
            <w:ins w:id="1777" w:author="Dokulil Jiří" w:date="2018-11-18T19:56:00Z">
              <w:r>
                <w:t>p</w:t>
              </w:r>
            </w:ins>
            <w:del w:id="1778" w:author="Dokulil Jiří" w:date="2018-11-18T19:56:00Z">
              <w:r w:rsidR="00311D7B" w:rsidDel="00BA0861">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center"/>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r>
              <w:t xml:space="preserve">28p – 28s </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vAlign w:val="center"/>
          </w:tcPr>
          <w:p w:rsidR="00311D7B" w:rsidRDefault="00311D7B" w:rsidP="00F02ED2">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r>
              <w:t xml:space="preserve">Požadavky </w:t>
            </w:r>
            <w:del w:id="1779" w:author="Dokulil Jiří" w:date="2018-11-18T19:56:00Z">
              <w:r w:rsidDel="00BA0861">
                <w:delText>na zápočet</w:delText>
              </w:r>
            </w:del>
            <w:ins w:id="1780" w:author="Dokulil Jiří" w:date="2018-11-18T19:56:00Z">
              <w:r w:rsidR="00BA0861">
                <w:t>k zápočtu</w:t>
              </w:r>
            </w:ins>
            <w:r>
              <w:t xml:space="preserve"> – 80% aktivní účast na seminářích, vypracování seminární práce dle požadavků vyučujícího, úspěšné absolvování dvou zápočtových testů.</w:t>
            </w:r>
          </w:p>
          <w:p w:rsidR="00311D7B" w:rsidRDefault="00311D7B" w:rsidP="00F02ED2">
            <w:pPr>
              <w:jc w:val="both"/>
            </w:pPr>
            <w:del w:id="1781" w:author="Dokulil Jiří" w:date="2018-11-18T19:56:00Z">
              <w:r w:rsidDel="00BA0861">
                <w:delText>Požadavky na zkoušku</w:delText>
              </w:r>
            </w:del>
            <w:ins w:id="1782" w:author="Dokulil Jiří" w:date="2018-11-18T19:56:00Z">
              <w:r w:rsidR="00BA0861">
                <w:t>Průběh zkoušky</w:t>
              </w:r>
            </w:ins>
            <w:r>
              <w:t xml:space="preserve"> – písemná a ústní zkouška</w:t>
            </w:r>
            <w:ins w:id="1783" w:author="Dokulil Jiří" w:date="2018-11-18T19:56:00Z">
              <w:r w:rsidR="00BA0861">
                <w:t xml:space="preserve"> testující</w:t>
              </w:r>
            </w:ins>
            <w:del w:id="1784" w:author="Dokulil Jiří" w:date="2018-11-18T19:56:00Z">
              <w:r w:rsidDel="00BA0861">
                <w:delText>,</w:delText>
              </w:r>
            </w:del>
            <w:r>
              <w:t xml:space="preserve"> </w:t>
            </w:r>
            <w:r w:rsidRPr="00C006CD">
              <w:t>zvládnutí probl</w:t>
            </w:r>
            <w:r>
              <w:t xml:space="preserve">ematiky </w:t>
            </w:r>
            <w:r w:rsidRPr="00C006CD">
              <w:t>přednášené látky v rozsahu osnov předmětu</w:t>
            </w:r>
            <w:r>
              <w:t xml:space="preserve"> (60 %).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rsidRPr="00F50A8F">
              <w:t>doc. Ing. Zuzana Tučková, Ph.D</w:t>
            </w:r>
            <w:r>
              <w:t>.</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1193F">
            <w:pPr>
              <w:jc w:val="both"/>
            </w:pPr>
            <w:r>
              <w:t xml:space="preserve">Garant stanovuje koncepci předmětu, podílí se na přednáškách v rozsahu </w:t>
            </w:r>
            <w:del w:id="1785" w:author="PS" w:date="2018-11-24T18:01:00Z">
              <w:r w:rsidDel="0021193F">
                <w:delText xml:space="preserve">100 </w:delText>
              </w:r>
            </w:del>
            <w:ins w:id="1786" w:author="PS" w:date="2018-11-24T18:01:00Z">
              <w:r w:rsidR="0021193F">
                <w:t xml:space="preserve">60 </w:t>
              </w:r>
            </w:ins>
            <w:r>
              <w:t xml:space="preserve">% a dále stanovuje koncepci </w:t>
            </w:r>
            <w:del w:id="1787" w:author="PS" w:date="2018-11-24T18:01:00Z">
              <w:r w:rsidDel="0021193F">
                <w:delText xml:space="preserve">cvičení </w:delText>
              </w:r>
            </w:del>
            <w:ins w:id="1788" w:author="PS" w:date="2018-11-24T18:01:00Z">
              <w:r w:rsidR="0021193F">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BA0861">
            <w:pPr>
              <w:jc w:val="both"/>
            </w:pPr>
            <w:r w:rsidRPr="00F50A8F">
              <w:t>doc. Ing. Zuzana Tučková, Ph.D.</w:t>
            </w:r>
            <w:r>
              <w:t xml:space="preserve"> </w:t>
            </w:r>
            <w:del w:id="1789" w:author="Dokulil Jiří" w:date="2018-11-18T19:57:00Z">
              <w:r w:rsidDel="00BA0861">
                <w:delText>– přednášky (60 %)</w:delText>
              </w:r>
            </w:del>
            <w:ins w:id="1790" w:author="Dokulil Jiří" w:date="2018-11-18T19:57:00Z">
              <w:r w:rsidR="00BA0861">
                <w:t>(přednášející – 60 %)</w:t>
              </w:r>
            </w:ins>
          </w:p>
        </w:tc>
      </w:tr>
      <w:tr w:rsidR="00311D7B" w:rsidTr="00F02ED2">
        <w:trPr>
          <w:trHeight w:val="227"/>
        </w:trPr>
        <w:tc>
          <w:tcPr>
            <w:tcW w:w="9855" w:type="dxa"/>
            <w:gridSpan w:val="8"/>
            <w:tcBorders>
              <w:top w:val="nil"/>
            </w:tcBorders>
          </w:tcPr>
          <w:p w:rsidR="00311D7B" w:rsidRDefault="00311D7B" w:rsidP="00F02ED2">
            <w:pPr>
              <w:ind w:firstLine="3022"/>
              <w:jc w:val="both"/>
            </w:pPr>
            <w:r w:rsidRPr="00AD4C3D">
              <w:rPr>
                <w:sz w:val="16"/>
                <w:szCs w:val="16"/>
              </w:rPr>
              <w:t xml:space="preserve">  </w:t>
            </w:r>
            <w:r>
              <w:t xml:space="preserve">Ing. et Ing. Jiří Konečný, Ph.D. </w:t>
            </w:r>
            <w:del w:id="1791" w:author="Dokulil Jiří" w:date="2018-11-18T19:57:00Z">
              <w:r w:rsidDel="00BA0861">
                <w:delText>– přednášky (40%)</w:delText>
              </w:r>
            </w:del>
            <w:ins w:id="1792" w:author="Dokulil Jiří" w:date="2018-11-18T19:57:00Z">
              <w:r w:rsidR="00BA0861">
                <w:t>(přednášející</w:t>
              </w:r>
            </w:ins>
            <w:ins w:id="1793" w:author="PS" w:date="2018-11-24T18:01:00Z">
              <w:r w:rsidR="0021193F">
                <w:t xml:space="preserve"> – 40 %</w:t>
              </w:r>
            </w:ins>
            <w:ins w:id="1794" w:author="Dokulil Jiří" w:date="2018-11-18T19:57:00Z">
              <w:r w:rsidR="00BA0861">
                <w:t>, vede semináře</w:t>
              </w:r>
              <w:del w:id="1795" w:author="PS" w:date="2018-11-24T18:01:00Z">
                <w:r w:rsidR="00BA0861" w:rsidDel="0021193F">
                  <w:delText xml:space="preserve"> – 40 %</w:delText>
                </w:r>
              </w:del>
              <w:r w:rsidR="00BA0861">
                <w:t>)</w:t>
              </w:r>
            </w:ins>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1796" w:author="Dokulil Jiří" w:date="2018-11-18T19:57:00Z"/>
              </w:rPr>
            </w:pPr>
            <w:r w:rsidRPr="002E5F7E">
              <w:t>Cílem předmětu je seznámit studenty s principem fungování podnikového hospodářství, tj. souhrnem hospodářských rozhodnutí o využívání výrobních faktorů vedoucích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a rozhodovat o otázkách strategického a operativního řízení; přispívat k formování etického profilu manažera a podnikatele</w:t>
            </w:r>
            <w:r w:rsidRPr="007419B8">
              <w:t>.</w:t>
            </w:r>
            <w:r>
              <w:t xml:space="preserve"> </w:t>
            </w:r>
          </w:p>
          <w:p w:rsidR="00BA0861" w:rsidRDefault="00BA0861" w:rsidP="00F02ED2">
            <w:pPr>
              <w:jc w:val="both"/>
            </w:pPr>
          </w:p>
          <w:p w:rsidR="00311D7B" w:rsidRPr="009C4E5C" w:rsidRDefault="00311D7B" w:rsidP="00F02ED2">
            <w:pPr>
              <w:jc w:val="both"/>
              <w:rPr>
                <w:u w:val="single"/>
              </w:rPr>
            </w:pPr>
            <w:r w:rsidRPr="009C4E5C">
              <w:rPr>
                <w:u w:val="single"/>
              </w:rPr>
              <w:t>Hlavní témata:</w:t>
            </w:r>
          </w:p>
          <w:p w:rsidR="00311D7B" w:rsidRDefault="00311D7B" w:rsidP="0093280B">
            <w:pPr>
              <w:numPr>
                <w:ilvl w:val="0"/>
                <w:numId w:val="23"/>
              </w:numPr>
            </w:pPr>
            <w:r>
              <w:t>Úvod do podnikové ekonomiky.</w:t>
            </w:r>
          </w:p>
          <w:p w:rsidR="00311D7B" w:rsidRDefault="00311D7B" w:rsidP="0093280B">
            <w:pPr>
              <w:numPr>
                <w:ilvl w:val="0"/>
                <w:numId w:val="23"/>
              </w:numPr>
            </w:pPr>
            <w:r>
              <w:t>Ekonomický princip.</w:t>
            </w:r>
          </w:p>
          <w:p w:rsidR="00311D7B" w:rsidRDefault="00311D7B" w:rsidP="0093280B">
            <w:pPr>
              <w:numPr>
                <w:ilvl w:val="0"/>
                <w:numId w:val="23"/>
              </w:numPr>
            </w:pPr>
            <w:r>
              <w:t>Typologie podniků.</w:t>
            </w:r>
          </w:p>
          <w:p w:rsidR="00311D7B" w:rsidRDefault="00311D7B" w:rsidP="0093280B">
            <w:pPr>
              <w:numPr>
                <w:ilvl w:val="0"/>
                <w:numId w:val="23"/>
              </w:numPr>
            </w:pPr>
            <w:r>
              <w:t>Podniky jednotlivců, obchodní korporace.</w:t>
            </w:r>
          </w:p>
          <w:p w:rsidR="00311D7B" w:rsidRDefault="00311D7B" w:rsidP="0093280B">
            <w:pPr>
              <w:numPr>
                <w:ilvl w:val="0"/>
                <w:numId w:val="23"/>
              </w:numPr>
            </w:pPr>
            <w:r>
              <w:t>Majetková a kapitálová struktura podniku.</w:t>
            </w:r>
          </w:p>
          <w:p w:rsidR="00311D7B" w:rsidRDefault="00311D7B" w:rsidP="0093280B">
            <w:pPr>
              <w:numPr>
                <w:ilvl w:val="0"/>
                <w:numId w:val="23"/>
              </w:numPr>
            </w:pPr>
            <w:r>
              <w:t>Výnosy, náklady, hospodářský výsledek podniku.</w:t>
            </w:r>
          </w:p>
          <w:p w:rsidR="00311D7B" w:rsidRDefault="00311D7B" w:rsidP="0093280B">
            <w:pPr>
              <w:numPr>
                <w:ilvl w:val="0"/>
                <w:numId w:val="23"/>
              </w:numPr>
            </w:pPr>
            <w:r>
              <w:t>Kalkulace nákladů a cen, analýza bodu zvratu.</w:t>
            </w:r>
          </w:p>
          <w:p w:rsidR="00311D7B" w:rsidRDefault="00311D7B" w:rsidP="0093280B">
            <w:pPr>
              <w:numPr>
                <w:ilvl w:val="0"/>
                <w:numId w:val="23"/>
              </w:numPr>
            </w:pPr>
            <w:r>
              <w:t>Analýza hospodářské činnosti podniku včetně cílů podniku.</w:t>
            </w:r>
          </w:p>
          <w:p w:rsidR="00311D7B" w:rsidRDefault="00311D7B" w:rsidP="0093280B">
            <w:pPr>
              <w:numPr>
                <w:ilvl w:val="0"/>
                <w:numId w:val="23"/>
              </w:numPr>
            </w:pPr>
            <w:r>
              <w:t>Zdroje financování podniku.</w:t>
            </w:r>
          </w:p>
          <w:p w:rsidR="00311D7B" w:rsidRDefault="00311D7B" w:rsidP="0093280B">
            <w:pPr>
              <w:numPr>
                <w:ilvl w:val="0"/>
                <w:numId w:val="23"/>
              </w:numPr>
            </w:pPr>
            <w:r>
              <w:t>Podniková organizace.</w:t>
            </w:r>
          </w:p>
          <w:p w:rsidR="00311D7B" w:rsidRDefault="00311D7B" w:rsidP="0093280B">
            <w:pPr>
              <w:numPr>
                <w:ilvl w:val="0"/>
                <w:numId w:val="23"/>
              </w:numPr>
            </w:pPr>
            <w:r>
              <w:t>Strategie podniku.</w:t>
            </w:r>
          </w:p>
          <w:p w:rsidR="00311D7B" w:rsidRDefault="00311D7B" w:rsidP="0093280B">
            <w:pPr>
              <w:numPr>
                <w:ilvl w:val="0"/>
                <w:numId w:val="23"/>
              </w:numPr>
            </w:pPr>
            <w:r>
              <w:t>Výrobní činnosti podniku, nákup, odbyt.</w:t>
            </w:r>
          </w:p>
          <w:p w:rsidR="00311D7B" w:rsidRDefault="00311D7B" w:rsidP="0093280B">
            <w:pPr>
              <w:numPr>
                <w:ilvl w:val="0"/>
                <w:numId w:val="23"/>
              </w:numPr>
            </w:pPr>
            <w:r>
              <w:t>Finanční řízení podniku.</w:t>
            </w:r>
          </w:p>
          <w:p w:rsidR="00311D7B" w:rsidRDefault="00311D7B" w:rsidP="0093280B">
            <w:pPr>
              <w:numPr>
                <w:ilvl w:val="0"/>
                <w:numId w:val="24"/>
              </w:numPr>
              <w:jc w:val="both"/>
            </w:pPr>
            <w:r>
              <w:t>Investiční činnost, investiční rozhodování.</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6A1827" w:rsidRDefault="00311D7B" w:rsidP="00F02ED2">
            <w:pPr>
              <w:jc w:val="both"/>
              <w:rPr>
                <w:b/>
              </w:rPr>
            </w:pPr>
            <w:r>
              <w:rPr>
                <w:b/>
              </w:rPr>
              <w:t>Povinná literatura</w:t>
            </w:r>
            <w:r w:rsidRPr="006A1827">
              <w:rPr>
                <w:b/>
              </w:rPr>
              <w:t>:</w:t>
            </w:r>
          </w:p>
          <w:p w:rsidR="00311D7B" w:rsidRPr="00405F02" w:rsidRDefault="00311D7B" w:rsidP="00F02ED2">
            <w:r w:rsidRPr="009157FD">
              <w:t xml:space="preserve">KONEČNÝ, Jiří. </w:t>
            </w:r>
            <w:r w:rsidRPr="009C4E5C">
              <w:rPr>
                <w:i/>
              </w:rPr>
              <w:t>Podniková ekonomika.</w:t>
            </w:r>
            <w:r w:rsidRPr="009157FD">
              <w:t xml:space="preserve"> Skripta. Zlín: Univerzita Tomáše Bati ve Zlíně, Fakulta logistiky a krizového řízení, 2010. 134 s. ISBN 978-80-7318-771-2</w:t>
            </w:r>
            <w:r w:rsidRPr="00405F02">
              <w:t>.</w:t>
            </w:r>
          </w:p>
          <w:p w:rsidR="00311D7B" w:rsidRDefault="00311D7B" w:rsidP="00F02ED2">
            <w:pPr>
              <w:jc w:val="both"/>
            </w:pPr>
            <w:r w:rsidRPr="009157FD">
              <w:t xml:space="preserve">SYNEK, Miloslav. </w:t>
            </w:r>
            <w:r w:rsidRPr="009C4E5C">
              <w:rPr>
                <w:i/>
              </w:rPr>
              <w:t>Podniková ekonomika. 6., přeprac. a dopl. vyd.</w:t>
            </w:r>
            <w:r w:rsidRPr="00BA0F5F">
              <w:t xml:space="preserve"> V Praze: C.H. Beck, 2015. xxviii, 526 s. Beckovy ekonomické učebnice. ISBN 978-80-7400-274-8</w:t>
            </w:r>
            <w:r>
              <w:t>.</w:t>
            </w:r>
          </w:p>
          <w:p w:rsidR="00311D7B" w:rsidRDefault="00311D7B" w:rsidP="00F02ED2">
            <w:r>
              <w:t xml:space="preserve">HRDÝ, Milan a KRECHOVSKÁ, Michaela. </w:t>
            </w:r>
            <w:r w:rsidRPr="009C4E5C">
              <w:rPr>
                <w:i/>
              </w:rPr>
              <w:t>Podnikové finance v teorii a praxi. 2. vydání.</w:t>
            </w:r>
            <w:r>
              <w:t xml:space="preserve"> Praha: Wolters Kluwer, 2016. 271 stran. ISBN 978-80-7552-449-2.</w:t>
            </w:r>
          </w:p>
          <w:p w:rsidR="00311D7B" w:rsidRPr="007F360B" w:rsidRDefault="00311D7B" w:rsidP="00F02ED2">
            <w:pPr>
              <w:jc w:val="both"/>
              <w:rPr>
                <w:b/>
              </w:rPr>
            </w:pPr>
            <w:r w:rsidRPr="007F360B">
              <w:rPr>
                <w:b/>
              </w:rPr>
              <w:t>Doporučená</w:t>
            </w:r>
            <w:r>
              <w:rPr>
                <w:b/>
              </w:rPr>
              <w:t xml:space="preserve"> literatura</w:t>
            </w:r>
            <w:r w:rsidRPr="007F360B">
              <w:rPr>
                <w:b/>
              </w:rPr>
              <w:t>:</w:t>
            </w:r>
          </w:p>
          <w:p w:rsidR="00311D7B" w:rsidRDefault="00311D7B" w:rsidP="00F02ED2">
            <w:pPr>
              <w:jc w:val="both"/>
            </w:pPr>
            <w:r w:rsidRPr="00F82C07">
              <w:t>M</w:t>
            </w:r>
            <w:r>
              <w:t>RKVIČKA</w:t>
            </w:r>
            <w:r w:rsidRPr="00F82C07">
              <w:t>, Josef a S</w:t>
            </w:r>
            <w:r>
              <w:t>TROUHAL</w:t>
            </w:r>
            <w:r w:rsidRPr="00F82C07">
              <w:t xml:space="preserve">, Jiří. </w:t>
            </w:r>
            <w:r w:rsidRPr="009C4E5C">
              <w:rPr>
                <w:i/>
              </w:rPr>
              <w:t>Manažerské finance. 3., aktualiz. vyd.</w:t>
            </w:r>
            <w:r w:rsidRPr="00F82C07">
              <w:t xml:space="preserve"> Praha: </w:t>
            </w:r>
            <w:r>
              <w:t xml:space="preserve">Institut certifikace účetních, </w:t>
            </w:r>
            <w:r w:rsidRPr="00F82C07">
              <w:t>2014. 331 s. ISBN 978-80-86716-92-3.</w:t>
            </w:r>
          </w:p>
          <w:p w:rsidR="00311D7B" w:rsidRDefault="00311D7B" w:rsidP="00F02ED2">
            <w:pPr>
              <w:jc w:val="both"/>
            </w:pPr>
            <w:r w:rsidRPr="00FD64A7">
              <w:t>S</w:t>
            </w:r>
            <w:r>
              <w:t>CHOLLEOVÁ</w:t>
            </w:r>
            <w:r w:rsidRPr="00FD64A7">
              <w:t xml:space="preserve">, Hana. </w:t>
            </w:r>
            <w:r w:rsidRPr="009C4E5C">
              <w:rPr>
                <w:i/>
              </w:rPr>
              <w:t>Ekonomické a finanční řízení pro neekonomy. 3., aktualizované vydání.</w:t>
            </w:r>
            <w:r w:rsidRPr="00FD64A7">
              <w:t xml:space="preserve"> Praha: Grada Publishing, 2017. 271 stran. Expert. ISBN 978-80-271-0413-0</w:t>
            </w:r>
            <w:r>
              <w:t>.</w:t>
            </w:r>
          </w:p>
          <w:p w:rsidR="00311D7B" w:rsidRPr="00405F02" w:rsidRDefault="00311D7B" w:rsidP="00F02ED2">
            <w:pPr>
              <w:jc w:val="both"/>
            </w:pPr>
            <w:r w:rsidRPr="00BA0F5F">
              <w:t>T</w:t>
            </w:r>
            <w:r>
              <w:t>YLL</w:t>
            </w:r>
            <w:r w:rsidRPr="00BA0F5F">
              <w:t xml:space="preserve">, Ladislav. </w:t>
            </w:r>
            <w:r w:rsidRPr="009C4E5C">
              <w:rPr>
                <w:i/>
              </w:rPr>
              <w:t>Podniková strategie. Vyd. 1.</w:t>
            </w:r>
            <w:r w:rsidRPr="00BA0F5F">
              <w:t xml:space="preserve"> Praha: C.H. Beck, 2014. xviii, 275 s. Beckova edice ekonomie. ISBN 978-80-7400-507-7</w:t>
            </w:r>
            <w:r w:rsidRPr="00405F02">
              <w:t>.</w:t>
            </w:r>
          </w:p>
          <w:p w:rsidR="00311D7B" w:rsidRDefault="00311D7B" w:rsidP="00F02ED2">
            <w:pPr>
              <w:jc w:val="both"/>
              <w:rPr>
                <w:ins w:id="1797" w:author="Dokulil Jiří" w:date="2018-11-18T19:57:00Z"/>
              </w:rPr>
            </w:pPr>
            <w:r w:rsidRPr="00FD64A7">
              <w:t>V</w:t>
            </w:r>
            <w:r>
              <w:t>ÁCHAL</w:t>
            </w:r>
            <w:r w:rsidRPr="00FD64A7">
              <w:t xml:space="preserve">, Jan a kol. </w:t>
            </w:r>
            <w:r w:rsidRPr="009C4E5C">
              <w:rPr>
                <w:i/>
              </w:rPr>
              <w:t>Podnikové řízení. 1. vyd.</w:t>
            </w:r>
            <w:r w:rsidRPr="00FD64A7">
              <w:t xml:space="preserve"> Praha: Grada, 2013. 685 s. Finanční řízení. ISBN 978-80-247-4642-5.</w:t>
            </w:r>
          </w:p>
          <w:p w:rsidR="00BA0861" w:rsidRDefault="00BA0861" w:rsidP="00BA0861">
            <w:pPr>
              <w:jc w:val="both"/>
            </w:pPr>
            <w:ins w:id="1798" w:author="Dokulil Jiří" w:date="2018-11-18T19:57:00Z">
              <w:r>
                <w:lastRenderedPageBreak/>
                <w:t xml:space="preserve">Studijní materiály </w:t>
              </w:r>
            </w:ins>
            <w:ins w:id="1799" w:author="Dokulil Jiří" w:date="2018-11-18T19:59:00Z">
              <w:r>
                <w:t>– LS Moodle (</w:t>
              </w:r>
            </w:ins>
            <w:ins w:id="1800" w:author="Dokulil Jiří" w:date="2018-11-18T19:57:00Z">
              <w:r>
                <w:t>vyuka.flkr.</w:t>
              </w:r>
            </w:ins>
            <w:ins w:id="1801" w:author="Dokulil Jiří" w:date="2018-11-18T19:59:00Z">
              <w:r>
                <w:t>utb.cz – kurz Podniková ekonomika)</w:t>
              </w:r>
            </w:ins>
            <w:ins w:id="1802" w:author="Dokulil Jiří" w:date="2018-11-19T02:17:00Z">
              <w:r w:rsidR="006E5893">
                <w:t>.</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16</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1803" w:author="Dokulil Jiří" w:date="2018-11-17T01:45:00Z">
              <w:r w:rsidDel="00C04369">
                <w:rPr>
                  <w:b/>
                </w:rPr>
                <w:delText> </w:delText>
              </w:r>
            </w:del>
            <w:ins w:id="1804" w:author="Dokulil Jiří" w:date="2018-11-19T02:17: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Pr="00F17B24" w:rsidRDefault="00311D7B" w:rsidP="00311D7B">
      <w:pPr>
        <w:rPr>
          <w:sz w:val="22"/>
          <w:szCs w:val="22"/>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311D7B" w:rsidRPr="0004269F" w:rsidTr="00F02ED2">
        <w:tc>
          <w:tcPr>
            <w:tcW w:w="9855" w:type="dxa"/>
            <w:gridSpan w:val="9"/>
            <w:tcBorders>
              <w:bottom w:val="double" w:sz="4" w:space="0" w:color="auto"/>
            </w:tcBorders>
            <w:shd w:val="clear" w:color="auto" w:fill="BDD6EE"/>
          </w:tcPr>
          <w:p w:rsidR="00311D7B" w:rsidRPr="0004269F" w:rsidRDefault="00311D7B" w:rsidP="00F02ED2">
            <w:pPr>
              <w:jc w:val="both"/>
              <w:rPr>
                <w:b/>
                <w:sz w:val="28"/>
                <w:lang w:val="en-GB"/>
              </w:rPr>
            </w:pPr>
            <w:r w:rsidRPr="0004269F">
              <w:rPr>
                <w:lang w:val="en-GB"/>
              </w:rPr>
              <w:lastRenderedPageBreak/>
              <w:br w:type="page"/>
            </w:r>
            <w:r w:rsidRPr="0004269F">
              <w:rPr>
                <w:b/>
                <w:sz w:val="28"/>
                <w:lang w:val="en-GB"/>
              </w:rPr>
              <w:t>B-III – Charakteristika studijního předmětu</w:t>
            </w:r>
          </w:p>
        </w:tc>
      </w:tr>
      <w:tr w:rsidR="00311D7B" w:rsidRPr="0004269F" w:rsidTr="00F02ED2">
        <w:trPr>
          <w:trHeight w:val="339"/>
        </w:trPr>
        <w:tc>
          <w:tcPr>
            <w:tcW w:w="3086" w:type="dxa"/>
            <w:tcBorders>
              <w:top w:val="double" w:sz="4" w:space="0" w:color="auto"/>
            </w:tcBorders>
            <w:shd w:val="clear" w:color="auto" w:fill="F7CAAC"/>
          </w:tcPr>
          <w:p w:rsidR="00311D7B" w:rsidRPr="0004269F" w:rsidRDefault="00311D7B" w:rsidP="00F02ED2">
            <w:pPr>
              <w:jc w:val="both"/>
              <w:rPr>
                <w:b/>
                <w:lang w:val="en-GB"/>
              </w:rPr>
            </w:pPr>
            <w:r w:rsidRPr="0004269F">
              <w:rPr>
                <w:b/>
                <w:lang w:val="en-GB"/>
              </w:rPr>
              <w:t>Název studijního předmětu</w:t>
            </w:r>
          </w:p>
        </w:tc>
        <w:tc>
          <w:tcPr>
            <w:tcW w:w="6769" w:type="dxa"/>
            <w:gridSpan w:val="8"/>
            <w:tcBorders>
              <w:top w:val="double" w:sz="4" w:space="0" w:color="auto"/>
            </w:tcBorders>
            <w:vAlign w:val="center"/>
          </w:tcPr>
          <w:p w:rsidR="00311D7B" w:rsidRPr="00B16B6D" w:rsidRDefault="00311D7B" w:rsidP="00F02ED2">
            <w:pPr>
              <w:rPr>
                <w:b/>
                <w:lang w:val="en-GB"/>
              </w:rPr>
            </w:pPr>
            <w:r>
              <w:rPr>
                <w:b/>
                <w:lang w:val="en-GB"/>
              </w:rPr>
              <w:t>Processes of Risk Assessment and Treatment</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Typ předmětu</w:t>
            </w:r>
          </w:p>
        </w:tc>
        <w:tc>
          <w:tcPr>
            <w:tcW w:w="3406" w:type="dxa"/>
            <w:gridSpan w:val="4"/>
          </w:tcPr>
          <w:p w:rsidR="00311D7B" w:rsidRPr="0004269F" w:rsidRDefault="00311D7B" w:rsidP="00F02ED2">
            <w:pPr>
              <w:jc w:val="both"/>
              <w:rPr>
                <w:lang w:val="en-GB"/>
              </w:rPr>
            </w:pPr>
            <w:r w:rsidRPr="0004269F">
              <w:rPr>
                <w:lang w:val="en-GB"/>
              </w:rPr>
              <w:t>compulsory</w:t>
            </w:r>
            <w:del w:id="1805" w:author="Dokulil Jiří" w:date="2018-11-18T20:03:00Z">
              <w:r w:rsidRPr="0004269F" w:rsidDel="00FD6105">
                <w:rPr>
                  <w:lang w:val="en-GB"/>
                </w:rPr>
                <w:delText xml:space="preserve">, </w:delText>
              </w:r>
            </w:del>
            <w:del w:id="1806" w:author="Dokulil Jiří" w:date="2018-11-18T20:02:00Z">
              <w:r w:rsidRPr="0004269F" w:rsidDel="00FD6105">
                <w:rPr>
                  <w:lang w:val="en-GB"/>
                </w:rPr>
                <w:delText>ZT</w:delText>
              </w:r>
            </w:del>
          </w:p>
        </w:tc>
        <w:tc>
          <w:tcPr>
            <w:tcW w:w="2695" w:type="dxa"/>
            <w:gridSpan w:val="3"/>
            <w:shd w:val="clear" w:color="auto" w:fill="F7CAAC"/>
          </w:tcPr>
          <w:p w:rsidR="00311D7B" w:rsidRPr="0004269F" w:rsidRDefault="00311D7B" w:rsidP="00F02ED2">
            <w:pPr>
              <w:jc w:val="both"/>
              <w:rPr>
                <w:lang w:val="en-GB"/>
              </w:rPr>
            </w:pPr>
            <w:r w:rsidRPr="0004269F">
              <w:rPr>
                <w:b/>
                <w:lang w:val="en-GB"/>
              </w:rPr>
              <w:t>doporučený ročník / semestr</w:t>
            </w:r>
          </w:p>
        </w:tc>
        <w:tc>
          <w:tcPr>
            <w:tcW w:w="668" w:type="dxa"/>
          </w:tcPr>
          <w:p w:rsidR="00311D7B" w:rsidRPr="0004269F" w:rsidRDefault="00311D7B" w:rsidP="00F02ED2">
            <w:pPr>
              <w:jc w:val="both"/>
              <w:rPr>
                <w:lang w:val="en-GB"/>
              </w:rPr>
            </w:pPr>
            <w:r w:rsidRPr="0004269F">
              <w:rPr>
                <w:lang w:val="en-GB"/>
              </w:rPr>
              <w:t>2/ZS</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Rozsah studijního předmětu</w:t>
            </w:r>
          </w:p>
        </w:tc>
        <w:tc>
          <w:tcPr>
            <w:tcW w:w="1701" w:type="dxa"/>
            <w:gridSpan w:val="2"/>
          </w:tcPr>
          <w:p w:rsidR="00311D7B" w:rsidRPr="0004269F" w:rsidRDefault="00311D7B" w:rsidP="00F02ED2">
            <w:pPr>
              <w:jc w:val="both"/>
              <w:rPr>
                <w:lang w:val="en-GB"/>
              </w:rPr>
            </w:pPr>
            <w:r w:rsidRPr="0004269F">
              <w:rPr>
                <w:lang w:val="en-GB"/>
              </w:rPr>
              <w:t>28</w:t>
            </w:r>
            <w:r>
              <w:rPr>
                <w:lang w:val="en-GB"/>
              </w:rPr>
              <w:t>l</w:t>
            </w:r>
            <w:r w:rsidRPr="0004269F">
              <w:rPr>
                <w:lang w:val="en-GB"/>
              </w:rPr>
              <w:t xml:space="preserve"> + 28</w:t>
            </w:r>
            <w:r>
              <w:rPr>
                <w:lang w:val="en-GB"/>
              </w:rPr>
              <w:t>s</w:t>
            </w:r>
          </w:p>
        </w:tc>
        <w:tc>
          <w:tcPr>
            <w:tcW w:w="889" w:type="dxa"/>
            <w:shd w:val="clear" w:color="auto" w:fill="F7CAAC"/>
          </w:tcPr>
          <w:p w:rsidR="00311D7B" w:rsidRPr="0004269F" w:rsidRDefault="00311D7B" w:rsidP="00F02ED2">
            <w:pPr>
              <w:jc w:val="both"/>
              <w:rPr>
                <w:b/>
                <w:lang w:val="en-GB"/>
              </w:rPr>
            </w:pPr>
            <w:r w:rsidRPr="0004269F">
              <w:rPr>
                <w:b/>
                <w:lang w:val="en-GB"/>
              </w:rPr>
              <w:t xml:space="preserve">hod. </w:t>
            </w:r>
          </w:p>
        </w:tc>
        <w:tc>
          <w:tcPr>
            <w:tcW w:w="816" w:type="dxa"/>
          </w:tcPr>
          <w:p w:rsidR="00311D7B" w:rsidRPr="0004269F" w:rsidRDefault="00311D7B" w:rsidP="00F02ED2">
            <w:pPr>
              <w:jc w:val="both"/>
              <w:rPr>
                <w:lang w:val="en-GB"/>
              </w:rPr>
            </w:pPr>
            <w:r w:rsidRPr="0004269F">
              <w:rPr>
                <w:lang w:val="en-GB"/>
              </w:rPr>
              <w:t>56</w:t>
            </w:r>
          </w:p>
        </w:tc>
        <w:tc>
          <w:tcPr>
            <w:tcW w:w="2156" w:type="dxa"/>
            <w:gridSpan w:val="2"/>
            <w:shd w:val="clear" w:color="auto" w:fill="F7CAAC"/>
          </w:tcPr>
          <w:p w:rsidR="00311D7B" w:rsidRPr="0004269F" w:rsidRDefault="00311D7B" w:rsidP="00F02ED2">
            <w:pPr>
              <w:jc w:val="both"/>
              <w:rPr>
                <w:b/>
                <w:lang w:val="en-GB"/>
              </w:rPr>
            </w:pPr>
            <w:r w:rsidRPr="0004269F">
              <w:rPr>
                <w:b/>
                <w:lang w:val="en-GB"/>
              </w:rPr>
              <w:t>kreditů</w:t>
            </w:r>
          </w:p>
        </w:tc>
        <w:tc>
          <w:tcPr>
            <w:tcW w:w="1207" w:type="dxa"/>
            <w:gridSpan w:val="2"/>
          </w:tcPr>
          <w:p w:rsidR="00311D7B" w:rsidRPr="0004269F" w:rsidRDefault="00311D7B" w:rsidP="00F02ED2">
            <w:pPr>
              <w:jc w:val="both"/>
              <w:rPr>
                <w:lang w:val="en-GB"/>
              </w:rPr>
            </w:pPr>
            <w:r>
              <w:rPr>
                <w:lang w:val="en-GB"/>
              </w:rPr>
              <w:t>7</w:t>
            </w:r>
          </w:p>
        </w:tc>
      </w:tr>
      <w:tr w:rsidR="00311D7B" w:rsidRPr="0004269F" w:rsidTr="00F02ED2">
        <w:tc>
          <w:tcPr>
            <w:tcW w:w="3086" w:type="dxa"/>
            <w:shd w:val="clear" w:color="auto" w:fill="F7CAAC"/>
            <w:vAlign w:val="center"/>
          </w:tcPr>
          <w:p w:rsidR="00311D7B" w:rsidRPr="0004269F" w:rsidRDefault="00311D7B" w:rsidP="00F02ED2">
            <w:pPr>
              <w:rPr>
                <w:b/>
                <w:sz w:val="22"/>
                <w:lang w:val="en-GB"/>
              </w:rPr>
            </w:pPr>
            <w:r w:rsidRPr="0004269F">
              <w:rPr>
                <w:b/>
                <w:lang w:val="en-GB"/>
              </w:rPr>
              <w:t>Prerekvizity, korekvizity, ekvivalence</w:t>
            </w:r>
          </w:p>
        </w:tc>
        <w:tc>
          <w:tcPr>
            <w:tcW w:w="6769" w:type="dxa"/>
            <w:gridSpan w:val="8"/>
          </w:tcPr>
          <w:p w:rsidR="00311D7B" w:rsidRPr="0004269F" w:rsidRDefault="00311D7B" w:rsidP="00F02ED2">
            <w:pPr>
              <w:jc w:val="both"/>
              <w:rPr>
                <w:lang w:val="en-GB"/>
              </w:rPr>
            </w:pPr>
            <w:r w:rsidRPr="0004269F">
              <w:rPr>
                <w:b/>
                <w:lang w:val="en-GB"/>
              </w:rPr>
              <w:t>Pre-requisites</w:t>
            </w:r>
            <w:r w:rsidRPr="0004269F">
              <w:rPr>
                <w:lang w:val="en-GB"/>
              </w:rPr>
              <w:t>: "Mathematics I", "Management", "Informatics", "</w:t>
            </w:r>
            <w:ins w:id="1807" w:author="Dokulil Jiří" w:date="2018-11-18T20:03:00Z">
              <w:r w:rsidR="00FD6105">
                <w:rPr>
                  <w:lang w:val="en-GB"/>
                </w:rPr>
                <w:t>Fundamentals of Linear Algebra and O</w:t>
              </w:r>
              <w:r w:rsidR="00FD6105" w:rsidRPr="00FD6105">
                <w:rPr>
                  <w:lang w:val="en-GB"/>
                </w:rPr>
                <w:t>ptimization</w:t>
              </w:r>
            </w:ins>
            <w:del w:id="1808" w:author="Dokulil Jiří" w:date="2018-11-18T20:03:00Z">
              <w:r w:rsidRPr="0004269F" w:rsidDel="00FD6105">
                <w:rPr>
                  <w:lang w:val="en-GB"/>
                </w:rPr>
                <w:delText>Mathematics II</w:delText>
              </w:r>
            </w:del>
            <w:r w:rsidRPr="0004269F">
              <w:rPr>
                <w:lang w:val="en-GB"/>
              </w:rPr>
              <w:t>" and "Crisis Management and Security System in the Czech Republic", or passing courses of similar orientation.</w:t>
            </w:r>
          </w:p>
          <w:p w:rsidR="00311D7B" w:rsidRPr="0004269F" w:rsidRDefault="00311D7B" w:rsidP="00F02ED2">
            <w:pPr>
              <w:jc w:val="both"/>
              <w:rPr>
                <w:lang w:val="en-GB"/>
              </w:rPr>
            </w:pPr>
            <w:r w:rsidRPr="0004269F">
              <w:rPr>
                <w:b/>
                <w:lang w:val="en-GB"/>
              </w:rPr>
              <w:t>Co-requisites</w:t>
            </w:r>
            <w:r w:rsidRPr="0004269F">
              <w:rPr>
                <w:lang w:val="en-GB"/>
              </w:rPr>
              <w:t>:</w:t>
            </w:r>
            <w:r>
              <w:rPr>
                <w:lang w:val="en-GB"/>
              </w:rPr>
              <w:t xml:space="preserve"> </w:t>
            </w:r>
            <w:r w:rsidRPr="0004269F">
              <w:rPr>
                <w:lang w:val="en-GB"/>
              </w:rPr>
              <w:t>"Applied Informatics",</w:t>
            </w:r>
            <w:r>
              <w:rPr>
                <w:lang w:val="en-GB"/>
              </w:rPr>
              <w:t xml:space="preserve"> </w:t>
            </w:r>
            <w:ins w:id="1809" w:author="Dokulil Jiří" w:date="2018-11-18T20:07:00Z">
              <w:r w:rsidR="00FD6105" w:rsidRPr="00FD6105">
                <w:rPr>
                  <w:lang w:val="en-GB"/>
                </w:rPr>
                <w:t xml:space="preserve">"Public Law", "Protection of Population and Integrated Rescue System", "Security and Protection of Objects and Persons", </w:t>
              </w:r>
            </w:ins>
            <w:del w:id="1810" w:author="Dokulil Jiří" w:date="2018-11-18T20:07:00Z">
              <w:r w:rsidRPr="0004269F" w:rsidDel="00FD6105">
                <w:rPr>
                  <w:lang w:val="en-GB"/>
                </w:rPr>
                <w:delText xml:space="preserve">"Public Law and Basic Related Regulations", "Protection of Population and </w:delText>
              </w:r>
              <w:r w:rsidDel="00FD6105">
                <w:rPr>
                  <w:lang w:val="en-GB"/>
                </w:rPr>
                <w:delText>IRS</w:delText>
              </w:r>
              <w:r w:rsidRPr="0004269F" w:rsidDel="00FD6105">
                <w:rPr>
                  <w:lang w:val="en-GB"/>
                </w:rPr>
                <w:delText xml:space="preserve">", "Security and Protection of Objects and Persons", </w:delText>
              </w:r>
            </w:del>
            <w:r w:rsidRPr="0004269F">
              <w:rPr>
                <w:lang w:val="en-GB"/>
              </w:rPr>
              <w:t>"Cyber Security", "Financial Risk Management", "Crisis Management in Business", "</w:t>
            </w:r>
            <w:r>
              <w:rPr>
                <w:lang w:val="en-GB"/>
              </w:rPr>
              <w:t>Economics of crisis events</w:t>
            </w:r>
            <w:r w:rsidRPr="0004269F">
              <w:rPr>
                <w:lang w:val="en-GB"/>
              </w:rPr>
              <w:t>",</w:t>
            </w:r>
            <w:r>
              <w:rPr>
                <w:lang w:val="en-GB"/>
              </w:rPr>
              <w:t xml:space="preserve"> </w:t>
            </w:r>
            <w:r w:rsidRPr="0004269F">
              <w:rPr>
                <w:lang w:val="en-GB"/>
              </w:rPr>
              <w:t>"Health and Safety at Work"</w:t>
            </w:r>
            <w:r>
              <w:rPr>
                <w:lang w:val="en-GB"/>
              </w:rPr>
              <w:t xml:space="preserve"> </w:t>
            </w:r>
            <w:r w:rsidRPr="0004269F">
              <w:rPr>
                <w:lang w:val="en-GB"/>
              </w:rPr>
              <w:t>and</w:t>
            </w:r>
            <w:r>
              <w:rPr>
                <w:lang w:val="en-GB"/>
              </w:rPr>
              <w:t xml:space="preserve"> </w:t>
            </w:r>
            <w:r w:rsidRPr="0004269F">
              <w:rPr>
                <w:lang w:val="en-GB"/>
              </w:rPr>
              <w:t>"Integrated Management System".</w:t>
            </w:r>
          </w:p>
          <w:p w:rsidR="00311D7B" w:rsidRPr="0004269F" w:rsidRDefault="00311D7B" w:rsidP="00F02ED2">
            <w:pPr>
              <w:spacing w:after="60"/>
              <w:jc w:val="both"/>
              <w:rPr>
                <w:lang w:val="en-GB"/>
              </w:rPr>
            </w:pPr>
            <w:r w:rsidRPr="0004269F">
              <w:rPr>
                <w:b/>
                <w:lang w:val="en-GB"/>
              </w:rPr>
              <w:t xml:space="preserve">Equivalence: </w:t>
            </w:r>
            <w:r>
              <w:rPr>
                <w:lang w:val="en-GB"/>
              </w:rPr>
              <w:t>none</w:t>
            </w:r>
          </w:p>
        </w:tc>
      </w:tr>
      <w:tr w:rsidR="00311D7B" w:rsidRPr="0004269F" w:rsidTr="00F02ED2">
        <w:tc>
          <w:tcPr>
            <w:tcW w:w="3086" w:type="dxa"/>
            <w:shd w:val="clear" w:color="auto" w:fill="F7CAAC"/>
          </w:tcPr>
          <w:p w:rsidR="00311D7B" w:rsidRPr="0004269F" w:rsidRDefault="00311D7B" w:rsidP="00F02ED2">
            <w:pPr>
              <w:rPr>
                <w:b/>
                <w:lang w:val="en-GB"/>
              </w:rPr>
            </w:pPr>
            <w:r w:rsidRPr="0004269F">
              <w:rPr>
                <w:b/>
                <w:lang w:val="en-GB"/>
              </w:rPr>
              <w:t>Způsob ověření studijních výsledků</w:t>
            </w:r>
          </w:p>
        </w:tc>
        <w:tc>
          <w:tcPr>
            <w:tcW w:w="3406" w:type="dxa"/>
            <w:gridSpan w:val="4"/>
            <w:vAlign w:val="center"/>
          </w:tcPr>
          <w:p w:rsidR="00311D7B" w:rsidRPr="0004269F" w:rsidRDefault="00311D7B" w:rsidP="00F02ED2">
            <w:pPr>
              <w:rPr>
                <w:lang w:val="en-GB"/>
              </w:rPr>
            </w:pPr>
            <w:r w:rsidRPr="0004269F">
              <w:rPr>
                <w:lang w:val="en-GB"/>
              </w:rPr>
              <w:t>credit, exam</w:t>
            </w:r>
            <w:r>
              <w:rPr>
                <w:lang w:val="en-GB"/>
              </w:rPr>
              <w:t>ination</w:t>
            </w:r>
          </w:p>
        </w:tc>
        <w:tc>
          <w:tcPr>
            <w:tcW w:w="1413" w:type="dxa"/>
            <w:shd w:val="clear" w:color="auto" w:fill="F7CAAC"/>
            <w:vAlign w:val="center"/>
          </w:tcPr>
          <w:p w:rsidR="00311D7B" w:rsidRPr="0004269F" w:rsidRDefault="00311D7B" w:rsidP="00F02ED2">
            <w:pPr>
              <w:rPr>
                <w:b/>
                <w:lang w:val="en-GB"/>
              </w:rPr>
            </w:pPr>
            <w:r w:rsidRPr="0004269F">
              <w:rPr>
                <w:b/>
                <w:lang w:val="en-GB"/>
              </w:rPr>
              <w:t>Forma výuky</w:t>
            </w:r>
          </w:p>
        </w:tc>
        <w:tc>
          <w:tcPr>
            <w:tcW w:w="1950" w:type="dxa"/>
            <w:gridSpan w:val="3"/>
            <w:vAlign w:val="center"/>
          </w:tcPr>
          <w:p w:rsidR="00311D7B" w:rsidRPr="0004269F" w:rsidRDefault="00311D7B" w:rsidP="00F02ED2">
            <w:pPr>
              <w:rPr>
                <w:lang w:val="en-GB"/>
              </w:rPr>
            </w:pPr>
            <w:r>
              <w:rPr>
                <w:lang w:val="en-GB"/>
              </w:rPr>
              <w:t>lectures, seminars</w:t>
            </w:r>
          </w:p>
        </w:tc>
      </w:tr>
      <w:tr w:rsidR="00311D7B" w:rsidRPr="0004269F" w:rsidTr="00F02ED2">
        <w:tc>
          <w:tcPr>
            <w:tcW w:w="3086" w:type="dxa"/>
            <w:shd w:val="clear" w:color="auto" w:fill="F7CAAC"/>
          </w:tcPr>
          <w:p w:rsidR="00311D7B" w:rsidRPr="0004269F" w:rsidRDefault="00311D7B" w:rsidP="00F02ED2">
            <w:pPr>
              <w:rPr>
                <w:b/>
                <w:lang w:val="en-GB"/>
              </w:rPr>
            </w:pPr>
            <w:r w:rsidRPr="0004269F">
              <w:rPr>
                <w:b/>
                <w:lang w:val="en-GB"/>
              </w:rPr>
              <w:t>Forma způsobu ověření studijních výsledků a další požadavky na studenta</w:t>
            </w:r>
          </w:p>
        </w:tc>
        <w:tc>
          <w:tcPr>
            <w:tcW w:w="6769" w:type="dxa"/>
            <w:gridSpan w:val="8"/>
            <w:tcBorders>
              <w:bottom w:val="nil"/>
            </w:tcBorders>
            <w:vAlign w:val="center"/>
          </w:tcPr>
          <w:p w:rsidR="00311D7B" w:rsidRDefault="00311D7B" w:rsidP="00311D7B">
            <w:pPr>
              <w:pStyle w:val="Odstavecseseznamem"/>
              <w:numPr>
                <w:ilvl w:val="0"/>
                <w:numId w:val="25"/>
              </w:numPr>
              <w:spacing w:before="60"/>
              <w:ind w:left="358" w:hanging="284"/>
              <w:jc w:val="both"/>
              <w:rPr>
                <w:ins w:id="1811" w:author="Dokulil Jiří" w:date="2018-11-18T20:36:00Z"/>
                <w:lang w:val="en-GB"/>
              </w:rPr>
            </w:pPr>
            <w:r w:rsidRPr="0004269F">
              <w:rPr>
                <w:lang w:val="en-GB"/>
              </w:rPr>
              <w:t xml:space="preserve">at least 75% active participation in the exercises; </w:t>
            </w:r>
            <w:r>
              <w:rPr>
                <w:lang w:val="en-GB"/>
              </w:rPr>
              <w:t>in case of not-participating, student will arrange date of continuous or final test and case study individually;</w:t>
            </w:r>
          </w:p>
          <w:p w:rsidR="0008343B" w:rsidRDefault="0008343B">
            <w:pPr>
              <w:pStyle w:val="Odstavecseseznamem"/>
              <w:numPr>
                <w:ilvl w:val="0"/>
                <w:numId w:val="25"/>
              </w:numPr>
              <w:spacing w:before="60"/>
              <w:ind w:left="425" w:hanging="283"/>
              <w:jc w:val="both"/>
              <w:rPr>
                <w:lang w:val="en-GB"/>
              </w:rPr>
              <w:pPrChange w:id="1812" w:author="Dokulil Jiří" w:date="2018-11-19T02:18:00Z">
                <w:pPr>
                  <w:pStyle w:val="Odstavecseseznamem"/>
                  <w:numPr>
                    <w:numId w:val="25"/>
                  </w:numPr>
                  <w:spacing w:before="60"/>
                  <w:ind w:left="540" w:hanging="360"/>
                  <w:jc w:val="both"/>
                </w:pPr>
              </w:pPrChange>
            </w:pPr>
            <w:ins w:id="1813" w:author="Dokulil Jiří" w:date="2018-11-18T20:36:00Z">
              <w:r w:rsidRPr="0008343B">
                <w:rPr>
                  <w:lang w:val="en-GB"/>
                </w:rPr>
                <w:t xml:space="preserve">for combined students - passing </w:t>
              </w:r>
              <w:r>
                <w:rPr>
                  <w:lang w:val="en-GB"/>
                </w:rPr>
                <w:t xml:space="preserve">of </w:t>
              </w:r>
              <w:r w:rsidRPr="0008343B">
                <w:rPr>
                  <w:lang w:val="en-GB"/>
                </w:rPr>
                <w:t>two control tests</w:t>
              </w:r>
              <w:r>
                <w:rPr>
                  <w:lang w:val="en-GB"/>
                </w:rPr>
                <w:t>;</w:t>
              </w:r>
            </w:ins>
          </w:p>
          <w:p w:rsidR="00311D7B" w:rsidRDefault="00311D7B" w:rsidP="00311D7B">
            <w:pPr>
              <w:pStyle w:val="Odstavecseseznamem"/>
              <w:numPr>
                <w:ilvl w:val="0"/>
                <w:numId w:val="25"/>
              </w:numPr>
              <w:spacing w:before="60"/>
              <w:ind w:left="358" w:hanging="283"/>
              <w:jc w:val="both"/>
              <w:rPr>
                <w:lang w:val="en-GB"/>
              </w:rPr>
            </w:pPr>
            <w:r w:rsidRPr="00EC0249">
              <w:rPr>
                <w:lang w:val="en-GB"/>
              </w:rPr>
              <w:t>completed credit test and continuous tests with a rating of at least "E" in accordance with the "European Credit Transfer System";</w:t>
            </w:r>
          </w:p>
          <w:p w:rsidR="00311D7B" w:rsidRDefault="00311D7B" w:rsidP="00311D7B">
            <w:pPr>
              <w:pStyle w:val="Odstavecseseznamem"/>
              <w:numPr>
                <w:ilvl w:val="0"/>
                <w:numId w:val="25"/>
              </w:numPr>
              <w:spacing w:before="60"/>
              <w:ind w:left="358" w:hanging="284"/>
              <w:jc w:val="both"/>
              <w:rPr>
                <w:lang w:val="en-GB"/>
              </w:rPr>
            </w:pPr>
            <w:r>
              <w:rPr>
                <w:lang w:val="en-GB"/>
              </w:rPr>
              <w:t>a well-defended case study;</w:t>
            </w:r>
          </w:p>
          <w:p w:rsidR="00311D7B" w:rsidRPr="0004269F" w:rsidRDefault="00311D7B" w:rsidP="00311D7B">
            <w:pPr>
              <w:pStyle w:val="Odstavecseseznamem"/>
              <w:numPr>
                <w:ilvl w:val="0"/>
                <w:numId w:val="25"/>
              </w:numPr>
              <w:spacing w:before="60"/>
              <w:ind w:left="358" w:hanging="283"/>
              <w:jc w:val="both"/>
              <w:rPr>
                <w:lang w:val="en-GB"/>
              </w:rPr>
            </w:pPr>
            <w:r w:rsidRPr="00EC0249">
              <w:rPr>
                <w:lang w:val="en-GB"/>
              </w:rPr>
              <w:t>written or oral exam depending on the number of students.</w:t>
            </w:r>
          </w:p>
        </w:tc>
      </w:tr>
      <w:tr w:rsidR="00311D7B" w:rsidRPr="0004269F" w:rsidTr="00F02ED2">
        <w:trPr>
          <w:trHeight w:val="227"/>
        </w:trPr>
        <w:tc>
          <w:tcPr>
            <w:tcW w:w="9855" w:type="dxa"/>
            <w:gridSpan w:val="9"/>
            <w:tcBorders>
              <w:top w:val="nil"/>
            </w:tcBorders>
          </w:tcPr>
          <w:p w:rsidR="00311D7B" w:rsidRPr="00EC0249" w:rsidRDefault="00311D7B" w:rsidP="00F02ED2">
            <w:pPr>
              <w:spacing w:after="60"/>
              <w:ind w:left="360"/>
              <w:jc w:val="both"/>
              <w:rPr>
                <w:lang w:val="en-GB"/>
              </w:rPr>
            </w:pPr>
          </w:p>
        </w:tc>
      </w:tr>
      <w:tr w:rsidR="00311D7B" w:rsidRPr="0004269F" w:rsidTr="00F02ED2">
        <w:trPr>
          <w:trHeight w:val="197"/>
        </w:trPr>
        <w:tc>
          <w:tcPr>
            <w:tcW w:w="3086" w:type="dxa"/>
            <w:tcBorders>
              <w:top w:val="nil"/>
            </w:tcBorders>
            <w:shd w:val="clear" w:color="auto" w:fill="F7CAAC"/>
          </w:tcPr>
          <w:p w:rsidR="00311D7B" w:rsidRPr="0004269F" w:rsidRDefault="00311D7B" w:rsidP="00F02ED2">
            <w:pPr>
              <w:jc w:val="both"/>
              <w:rPr>
                <w:b/>
                <w:lang w:val="en-GB"/>
              </w:rPr>
            </w:pPr>
            <w:r w:rsidRPr="0004269F">
              <w:rPr>
                <w:b/>
                <w:lang w:val="en-GB"/>
              </w:rPr>
              <w:t>Garant předmětu</w:t>
            </w:r>
          </w:p>
        </w:tc>
        <w:tc>
          <w:tcPr>
            <w:tcW w:w="6769" w:type="dxa"/>
            <w:gridSpan w:val="8"/>
            <w:tcBorders>
              <w:top w:val="nil"/>
            </w:tcBorders>
          </w:tcPr>
          <w:p w:rsidR="00311D7B" w:rsidRPr="0004269F" w:rsidRDefault="00311D7B" w:rsidP="00F02ED2">
            <w:pPr>
              <w:spacing w:before="60" w:after="60"/>
              <w:jc w:val="both"/>
              <w:rPr>
                <w:lang w:val="en-GB"/>
              </w:rPr>
            </w:pPr>
            <w:r w:rsidRPr="0004269F">
              <w:rPr>
                <w:lang w:val="en-GB"/>
              </w:rPr>
              <w:t>prof. Ing. František B</w:t>
            </w:r>
            <w:r>
              <w:rPr>
                <w:lang w:val="en-GB"/>
              </w:rPr>
              <w:t>ožek</w:t>
            </w:r>
            <w:r w:rsidRPr="0004269F">
              <w:rPr>
                <w:lang w:val="en-GB"/>
              </w:rPr>
              <w:t>, CSc.</w:t>
            </w:r>
          </w:p>
        </w:tc>
      </w:tr>
      <w:tr w:rsidR="00311D7B" w:rsidRPr="0004269F" w:rsidTr="00F02ED2">
        <w:trPr>
          <w:trHeight w:val="243"/>
        </w:trPr>
        <w:tc>
          <w:tcPr>
            <w:tcW w:w="3086" w:type="dxa"/>
            <w:tcBorders>
              <w:top w:val="nil"/>
            </w:tcBorders>
            <w:shd w:val="clear" w:color="auto" w:fill="F7CAAC"/>
          </w:tcPr>
          <w:p w:rsidR="00311D7B" w:rsidRPr="0004269F" w:rsidRDefault="00311D7B" w:rsidP="00F02ED2">
            <w:pPr>
              <w:rPr>
                <w:b/>
                <w:lang w:val="en-GB"/>
              </w:rPr>
            </w:pPr>
            <w:r w:rsidRPr="0004269F">
              <w:rPr>
                <w:b/>
                <w:lang w:val="en-GB"/>
              </w:rPr>
              <w:t>Zapojení garanta do výuky předmětu</w:t>
            </w:r>
          </w:p>
        </w:tc>
        <w:tc>
          <w:tcPr>
            <w:tcW w:w="6769" w:type="dxa"/>
            <w:gridSpan w:val="8"/>
            <w:tcBorders>
              <w:top w:val="nil"/>
            </w:tcBorders>
            <w:vAlign w:val="center"/>
          </w:tcPr>
          <w:p w:rsidR="00311D7B" w:rsidRPr="0004269F" w:rsidRDefault="00311D7B" w:rsidP="00F02ED2">
            <w:pPr>
              <w:rPr>
                <w:lang w:val="en-GB"/>
              </w:rPr>
            </w:pPr>
            <w:r>
              <w:rPr>
                <w:lang w:val="en-GB"/>
              </w:rPr>
              <w:t>6</w:t>
            </w:r>
            <w:r w:rsidRPr="0004269F">
              <w:rPr>
                <w:lang w:val="en-GB"/>
              </w:rPr>
              <w:t>0</w:t>
            </w:r>
            <w:ins w:id="1814" w:author="PS" w:date="2018-11-24T18:26:00Z">
              <w:r w:rsidR="0093280B">
                <w:rPr>
                  <w:lang w:val="en-GB"/>
                </w:rPr>
                <w:t xml:space="preserve"> </w:t>
              </w:r>
            </w:ins>
            <w:r w:rsidRPr="0004269F">
              <w:rPr>
                <w:lang w:val="en-GB"/>
              </w:rPr>
              <w:t>%</w:t>
            </w: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Vyučující</w:t>
            </w:r>
          </w:p>
        </w:tc>
        <w:tc>
          <w:tcPr>
            <w:tcW w:w="6769" w:type="dxa"/>
            <w:gridSpan w:val="8"/>
            <w:tcBorders>
              <w:bottom w:val="nil"/>
            </w:tcBorders>
            <w:vAlign w:val="center"/>
          </w:tcPr>
          <w:p w:rsidR="00311D7B" w:rsidRPr="0004269F" w:rsidRDefault="00311D7B" w:rsidP="00FD6105">
            <w:pPr>
              <w:rPr>
                <w:lang w:val="en-GB"/>
              </w:rPr>
            </w:pPr>
            <w:r w:rsidRPr="0004269F">
              <w:rPr>
                <w:lang w:val="en-GB"/>
              </w:rPr>
              <w:t>prof. Ing. František B</w:t>
            </w:r>
            <w:r>
              <w:rPr>
                <w:lang w:val="en-GB"/>
              </w:rPr>
              <w:t>ožek</w:t>
            </w:r>
            <w:r w:rsidRPr="0004269F">
              <w:rPr>
                <w:lang w:val="en-GB"/>
              </w:rPr>
              <w:t>, CSc.</w:t>
            </w:r>
            <w:r>
              <w:rPr>
                <w:lang w:val="en-GB"/>
              </w:rPr>
              <w:t xml:space="preserve"> </w:t>
            </w:r>
            <w:del w:id="1815" w:author="Dokulil Jiří" w:date="2018-11-18T20:04:00Z">
              <w:r w:rsidDel="00FD6105">
                <w:rPr>
                  <w:lang w:val="en-GB"/>
                </w:rPr>
                <w:delText>– 50 %,</w:delText>
              </w:r>
            </w:del>
            <w:ins w:id="1816" w:author="Dokulil Jiří" w:date="2018-11-18T20:04:00Z">
              <w:r w:rsidR="00FD6105">
                <w:rPr>
                  <w:lang w:val="en-GB"/>
                </w:rPr>
                <w:t>(lectures – 60 %)</w:t>
              </w:r>
            </w:ins>
          </w:p>
        </w:tc>
      </w:tr>
      <w:tr w:rsidR="00311D7B" w:rsidRPr="0004269F" w:rsidTr="00F02ED2">
        <w:trPr>
          <w:trHeight w:val="234"/>
        </w:trPr>
        <w:tc>
          <w:tcPr>
            <w:tcW w:w="9855" w:type="dxa"/>
            <w:gridSpan w:val="9"/>
            <w:tcBorders>
              <w:top w:val="nil"/>
            </w:tcBorders>
          </w:tcPr>
          <w:p w:rsidR="00311D7B" w:rsidRDefault="00311D7B" w:rsidP="00F02ED2">
            <w:pPr>
              <w:ind w:left="3119"/>
              <w:jc w:val="both"/>
              <w:rPr>
                <w:lang w:val="en-GB"/>
              </w:rPr>
            </w:pPr>
            <w:r w:rsidRPr="0004269F">
              <w:rPr>
                <w:lang w:val="en-GB"/>
              </w:rPr>
              <w:t xml:space="preserve">Ing. Slavomíra Vargová, </w:t>
            </w:r>
            <w:r>
              <w:rPr>
                <w:lang w:val="en-GB"/>
              </w:rPr>
              <w:t>PhD</w:t>
            </w:r>
            <w:ins w:id="1817" w:author="Dokulil Jiří" w:date="2018-11-19T02:18:00Z">
              <w:r w:rsidR="006E5893">
                <w:rPr>
                  <w:lang w:val="en-GB"/>
                </w:rPr>
                <w:t xml:space="preserve">. </w:t>
              </w:r>
            </w:ins>
            <w:del w:id="1818" w:author="Dokulil Jiří" w:date="2018-11-18T20:04:00Z">
              <w:r w:rsidDel="00FD6105">
                <w:rPr>
                  <w:lang w:val="en-GB"/>
                </w:rPr>
                <w:delText xml:space="preserve">. – </w:delText>
              </w:r>
              <w:r w:rsidRPr="0004269F" w:rsidDel="00FD6105">
                <w:rPr>
                  <w:lang w:val="en-GB"/>
                </w:rPr>
                <w:delText>30</w:delText>
              </w:r>
              <w:r w:rsidDel="00FD6105">
                <w:rPr>
                  <w:lang w:val="en-GB"/>
                </w:rPr>
                <w:delText xml:space="preserve"> </w:delText>
              </w:r>
              <w:r w:rsidRPr="0004269F" w:rsidDel="00FD6105">
                <w:rPr>
                  <w:lang w:val="en-GB"/>
                </w:rPr>
                <w:delText>%</w:delText>
              </w:r>
              <w:r w:rsidDel="00FD6105">
                <w:rPr>
                  <w:lang w:val="en-GB"/>
                </w:rPr>
                <w:delText>,</w:delText>
              </w:r>
            </w:del>
            <w:ins w:id="1819" w:author="Dokulil Jiří" w:date="2018-11-18T20:04:00Z">
              <w:r w:rsidR="00FD6105">
                <w:rPr>
                  <w:lang w:val="en-GB"/>
                </w:rPr>
                <w:t>(lectures, seminars – 60 %)</w:t>
              </w:r>
            </w:ins>
          </w:p>
          <w:p w:rsidR="00311D7B" w:rsidRDefault="00311D7B" w:rsidP="00F02ED2">
            <w:pPr>
              <w:ind w:left="3119"/>
              <w:jc w:val="both"/>
              <w:rPr>
                <w:lang w:val="en-GB"/>
              </w:rPr>
            </w:pPr>
            <w:r w:rsidRPr="0004269F">
              <w:rPr>
                <w:bCs/>
                <w:lang w:val="en-GB"/>
              </w:rPr>
              <w:t xml:space="preserve">Ing. Aleš Papadakis </w:t>
            </w:r>
            <w:ins w:id="1820" w:author="Dokulil Jiří" w:date="2018-11-18T20:04:00Z">
              <w:r w:rsidR="00FD6105">
                <w:rPr>
                  <w:bCs/>
                  <w:lang w:val="en-GB"/>
                </w:rPr>
                <w:t xml:space="preserve">(lectures, seminars – 20 %) </w:t>
              </w:r>
            </w:ins>
            <w:r>
              <w:rPr>
                <w:bCs/>
                <w:lang w:val="en-GB"/>
              </w:rPr>
              <w:t>–</w:t>
            </w:r>
            <w:r w:rsidRPr="0004269F">
              <w:rPr>
                <w:lang w:val="en-GB"/>
              </w:rPr>
              <w:t xml:space="preserve"> </w:t>
            </w:r>
            <w:r>
              <w:rPr>
                <w:lang w:val="en-GB"/>
              </w:rPr>
              <w:t>expert from practice</w:t>
            </w:r>
            <w:del w:id="1821" w:author="Dokulil Jiří" w:date="2018-11-18T20:04:00Z">
              <w:r w:rsidDel="00FD6105">
                <w:rPr>
                  <w:lang w:val="en-GB"/>
                </w:rPr>
                <w:delText xml:space="preserve"> – 2</w:delText>
              </w:r>
              <w:r w:rsidRPr="0004269F" w:rsidDel="00FD6105">
                <w:rPr>
                  <w:lang w:val="en-GB"/>
                </w:rPr>
                <w:delText>0</w:delText>
              </w:r>
              <w:r w:rsidDel="00FD6105">
                <w:rPr>
                  <w:lang w:val="en-GB"/>
                </w:rPr>
                <w:delText xml:space="preserve"> </w:delText>
              </w:r>
              <w:r w:rsidRPr="0004269F" w:rsidDel="00FD6105">
                <w:rPr>
                  <w:lang w:val="en-GB"/>
                </w:rPr>
                <w:delText>%.</w:delText>
              </w:r>
            </w:del>
          </w:p>
          <w:p w:rsidR="00311D7B" w:rsidRPr="0004269F" w:rsidRDefault="00311D7B" w:rsidP="00F02ED2">
            <w:pPr>
              <w:ind w:left="3119"/>
              <w:jc w:val="both"/>
              <w:rPr>
                <w:lang w:val="en-GB"/>
              </w:rPr>
            </w:pPr>
          </w:p>
        </w:tc>
      </w:tr>
      <w:tr w:rsidR="00311D7B" w:rsidRPr="0004269F" w:rsidTr="00F02ED2">
        <w:tc>
          <w:tcPr>
            <w:tcW w:w="3086" w:type="dxa"/>
            <w:shd w:val="clear" w:color="auto" w:fill="F7CAAC"/>
          </w:tcPr>
          <w:p w:rsidR="00311D7B" w:rsidRPr="0004269F" w:rsidRDefault="00311D7B" w:rsidP="00F02ED2">
            <w:pPr>
              <w:jc w:val="both"/>
              <w:rPr>
                <w:b/>
                <w:lang w:val="en-GB"/>
              </w:rPr>
            </w:pPr>
            <w:r w:rsidRPr="0004269F">
              <w:rPr>
                <w:b/>
                <w:lang w:val="en-GB"/>
              </w:rPr>
              <w:t>Stručná anotace předmětu</w:t>
            </w:r>
          </w:p>
        </w:tc>
        <w:tc>
          <w:tcPr>
            <w:tcW w:w="6769" w:type="dxa"/>
            <w:gridSpan w:val="8"/>
            <w:tcBorders>
              <w:bottom w:val="nil"/>
            </w:tcBorders>
          </w:tcPr>
          <w:p w:rsidR="00311D7B" w:rsidRPr="0004269F" w:rsidRDefault="00311D7B" w:rsidP="00F02ED2">
            <w:pPr>
              <w:jc w:val="both"/>
              <w:rPr>
                <w:lang w:val="en-GB"/>
              </w:rPr>
            </w:pPr>
          </w:p>
        </w:tc>
      </w:tr>
      <w:tr w:rsidR="00311D7B" w:rsidRPr="0004269F" w:rsidTr="00F02ED2">
        <w:trPr>
          <w:trHeight w:val="50"/>
        </w:trPr>
        <w:tc>
          <w:tcPr>
            <w:tcW w:w="9855" w:type="dxa"/>
            <w:gridSpan w:val="9"/>
            <w:tcBorders>
              <w:top w:val="nil"/>
              <w:bottom w:val="single" w:sz="4" w:space="0" w:color="auto"/>
            </w:tcBorders>
          </w:tcPr>
          <w:p w:rsidR="00311D7B" w:rsidRPr="0004269F" w:rsidRDefault="00311D7B" w:rsidP="00F02ED2">
            <w:pPr>
              <w:numPr>
                <w:ilvl w:val="12"/>
                <w:numId w:val="0"/>
              </w:numPr>
              <w:spacing w:before="60" w:after="60"/>
              <w:jc w:val="both"/>
              <w:rPr>
                <w:lang w:val="en-GB"/>
              </w:rPr>
            </w:pPr>
            <w:r w:rsidRPr="00F7691F">
              <w:rPr>
                <w:lang w:val="en-GB"/>
              </w:rPr>
              <w:t xml:space="preserve">The </w:t>
            </w:r>
            <w:r>
              <w:rPr>
                <w:lang w:val="en-GB"/>
              </w:rPr>
              <w:t>course</w:t>
            </w:r>
            <w:r w:rsidRPr="00F7691F">
              <w:rPr>
                <w:lang w:val="en-GB"/>
              </w:rPr>
              <w:t xml:space="preserve"> "</w:t>
            </w:r>
            <w:r>
              <w:rPr>
                <w:i/>
                <w:lang w:val="en-GB"/>
              </w:rPr>
              <w:t>Processes of Risk Assessment and Treatment</w:t>
            </w:r>
            <w:r w:rsidRPr="00F7691F">
              <w:rPr>
                <w:lang w:val="en-GB"/>
              </w:rPr>
              <w:t xml:space="preserve">", which has a highly interdisciplinary character, provides students the theoretical and methodological basis necessary for mastering the profile </w:t>
            </w:r>
            <w:r>
              <w:rPr>
                <w:lang w:val="en-GB"/>
              </w:rPr>
              <w:t>courses</w:t>
            </w:r>
            <w:r w:rsidRPr="00F7691F">
              <w:rPr>
                <w:lang w:val="en-GB"/>
              </w:rPr>
              <w:t xml:space="preserve"> of the study program. </w:t>
            </w:r>
            <w:r w:rsidRPr="0088264C">
              <w:rPr>
                <w:lang w:val="en-GB"/>
              </w:rPr>
              <w:t>The course is taught in other bachelor study programs developed by the faculty</w:t>
            </w:r>
            <w:r w:rsidRPr="00F7691F">
              <w:rPr>
                <w:lang w:val="en-GB"/>
              </w:rPr>
              <w:t>. It creates a theoretical basis for ensuring security in industry, public administrations and the region. It is the first step toward understanding the semi</w:t>
            </w:r>
            <w:r>
              <w:rPr>
                <w:lang w:val="en-GB"/>
              </w:rPr>
              <w:t>-</w:t>
            </w:r>
            <w:r w:rsidRPr="00F7691F">
              <w:rPr>
                <w:lang w:val="en-GB"/>
              </w:rPr>
              <w:t>quantitative and quantitative risk assessment, the design and selection of optimal precautionary measures, minimization and effective monitoring and risk perception, including effective risk communication, which is a relevant part of the follow-up master’s degree program "Company Security". General knowledge of the basics of algebra, the number of probabilities, statistics and management is required.</w:t>
            </w:r>
            <w:r w:rsidRPr="0004269F">
              <w:rPr>
                <w:lang w:val="en-GB"/>
              </w:rPr>
              <w:t xml:space="preserve"> </w:t>
            </w:r>
          </w:p>
          <w:p w:rsidR="00311D7B" w:rsidRPr="00F7691F" w:rsidRDefault="00311D7B" w:rsidP="00F02ED2">
            <w:pPr>
              <w:spacing w:after="60"/>
              <w:jc w:val="both"/>
              <w:rPr>
                <w:lang w:val="en-GB"/>
              </w:rPr>
            </w:pPr>
            <w:r w:rsidRPr="00F7691F">
              <w:rPr>
                <w:lang w:val="en-GB"/>
              </w:rPr>
              <w:t xml:space="preserve">The </w:t>
            </w:r>
            <w:r>
              <w:rPr>
                <w:lang w:val="en-GB"/>
              </w:rPr>
              <w:t>course</w:t>
            </w:r>
            <w:r w:rsidRPr="00F7691F">
              <w:rPr>
                <w:lang w:val="en-GB"/>
              </w:rPr>
              <w:t xml:space="preserve"> acquaints students with the terminology and aspects of risk classification, including the importance of risk management in ensuring the security of processes</w:t>
            </w:r>
            <w:r>
              <w:rPr>
                <w:lang w:val="en-GB"/>
              </w:rPr>
              <w:t>,</w:t>
            </w:r>
            <w:r w:rsidRPr="00F7691F">
              <w:rPr>
                <w:lang w:val="en-GB"/>
              </w:rPr>
              <w:t xml:space="preserve"> and possibilities of taking advantage of opportunities. The content of the </w:t>
            </w:r>
            <w:r>
              <w:rPr>
                <w:lang w:val="en-GB"/>
              </w:rPr>
              <w:t>course</w:t>
            </w:r>
            <w:r w:rsidRPr="00F7691F">
              <w:rPr>
                <w:lang w:val="en-GB"/>
              </w:rPr>
              <w:t xml:space="preserve"> is also the explanation of the general scheme of assessment and control of risks, basic methods of input data interpretation</w:t>
            </w:r>
            <w:r>
              <w:rPr>
                <w:lang w:val="en-GB"/>
              </w:rPr>
              <w:t>,</w:t>
            </w:r>
            <w:r w:rsidRPr="00F7691F">
              <w:rPr>
                <w:lang w:val="en-GB"/>
              </w:rPr>
              <w:t xml:space="preserve"> and formulation of principles for determining the extent and purpose of risk analysis. An </w:t>
            </w:r>
            <w:r>
              <w:rPr>
                <w:lang w:val="en-GB"/>
              </w:rPr>
              <w:t>integral</w:t>
            </w:r>
            <w:r w:rsidRPr="00F7691F">
              <w:rPr>
                <w:lang w:val="en-GB"/>
              </w:rPr>
              <w:t xml:space="preserve"> part</w:t>
            </w:r>
            <w:r>
              <w:rPr>
                <w:lang w:val="en-GB"/>
              </w:rPr>
              <w:t xml:space="preserve"> of course</w:t>
            </w:r>
            <w:r w:rsidRPr="00F7691F">
              <w:rPr>
                <w:lang w:val="en-GB"/>
              </w:rPr>
              <w:t xml:space="preserve"> is the interpretation of qualitative methods and procedures for setting up a </w:t>
            </w:r>
            <w:r>
              <w:rPr>
                <w:lang w:val="en-GB"/>
              </w:rPr>
              <w:t>r</w:t>
            </w:r>
            <w:r w:rsidRPr="00F7691F">
              <w:rPr>
                <w:lang w:val="en-GB"/>
              </w:rPr>
              <w:t>egister</w:t>
            </w:r>
            <w:r>
              <w:rPr>
                <w:lang w:val="en-GB"/>
              </w:rPr>
              <w:t xml:space="preserve"> of threats</w:t>
            </w:r>
            <w:r w:rsidRPr="00F7691F">
              <w:rPr>
                <w:lang w:val="en-GB"/>
              </w:rPr>
              <w:t xml:space="preserve">, </w:t>
            </w:r>
            <w:r>
              <w:rPr>
                <w:lang w:val="en-GB"/>
              </w:rPr>
              <w:t>register of assets</w:t>
            </w:r>
            <w:r w:rsidRPr="00F7691F">
              <w:rPr>
                <w:lang w:val="en-GB"/>
              </w:rPr>
              <w:t xml:space="preserve">, </w:t>
            </w:r>
            <w:r>
              <w:rPr>
                <w:lang w:val="en-GB"/>
              </w:rPr>
              <w:t>s</w:t>
            </w:r>
            <w:r w:rsidRPr="00F7691F">
              <w:rPr>
                <w:lang w:val="en-GB"/>
              </w:rPr>
              <w:t xml:space="preserve">creening, </w:t>
            </w:r>
            <w:r>
              <w:rPr>
                <w:lang w:val="en-GB"/>
              </w:rPr>
              <w:t>p</w:t>
            </w:r>
            <w:r w:rsidRPr="00F7691F">
              <w:rPr>
                <w:lang w:val="en-GB"/>
              </w:rPr>
              <w:t xml:space="preserve">rioritization and </w:t>
            </w:r>
            <w:r>
              <w:rPr>
                <w:lang w:val="en-GB"/>
              </w:rPr>
              <w:t>a</w:t>
            </w:r>
            <w:r w:rsidRPr="00F7691F">
              <w:rPr>
                <w:lang w:val="en-GB"/>
              </w:rPr>
              <w:t xml:space="preserve">ssessing </w:t>
            </w:r>
            <w:r>
              <w:rPr>
                <w:lang w:val="en-GB"/>
              </w:rPr>
              <w:t>r</w:t>
            </w:r>
            <w:r w:rsidRPr="00F7691F">
              <w:rPr>
                <w:lang w:val="en-GB"/>
              </w:rPr>
              <w:t xml:space="preserve">isk </w:t>
            </w:r>
            <w:r>
              <w:rPr>
                <w:lang w:val="en-GB"/>
              </w:rPr>
              <w:t>a</w:t>
            </w:r>
            <w:r w:rsidRPr="00F7691F">
              <w:rPr>
                <w:lang w:val="en-GB"/>
              </w:rPr>
              <w:t>cceptability. Finally, the basic methods and procedures for designing and selecting measures to prevent and reduce risks</w:t>
            </w:r>
            <w:r>
              <w:rPr>
                <w:lang w:val="en-GB"/>
              </w:rPr>
              <w:t>,</w:t>
            </w:r>
            <w:r w:rsidRPr="00F7691F">
              <w:rPr>
                <w:lang w:val="en-GB"/>
              </w:rPr>
              <w:t xml:space="preserve"> using inventive methods and risk monitoring</w:t>
            </w:r>
            <w:r>
              <w:rPr>
                <w:lang w:val="en-GB"/>
              </w:rPr>
              <w:t>,</w:t>
            </w:r>
            <w:r w:rsidRPr="00F7691F">
              <w:rPr>
                <w:lang w:val="en-GB"/>
              </w:rPr>
              <w:t xml:space="preserve"> are clarified.</w:t>
            </w:r>
          </w:p>
          <w:p w:rsidR="00311D7B" w:rsidRDefault="00311D7B" w:rsidP="00F02ED2">
            <w:pPr>
              <w:spacing w:after="120"/>
              <w:jc w:val="both"/>
              <w:rPr>
                <w:lang w:val="en-GB"/>
              </w:rPr>
            </w:pPr>
            <w:r w:rsidRPr="00F7691F">
              <w:rPr>
                <w:lang w:val="en-GB"/>
              </w:rPr>
              <w:t xml:space="preserve">The aim of the </w:t>
            </w:r>
            <w:r>
              <w:rPr>
                <w:lang w:val="en-GB"/>
              </w:rPr>
              <w:t>course</w:t>
            </w:r>
            <w:r w:rsidRPr="00F7691F">
              <w:rPr>
                <w:lang w:val="en-GB"/>
              </w:rPr>
              <w:t xml:space="preserve"> is to prepare students to qualitatively evaluate, prioritize and to effectively manage risks with emphasis on practical applicability in operation of companies, public administration organizations, region</w:t>
            </w:r>
            <w:r>
              <w:rPr>
                <w:lang w:val="en-GB"/>
              </w:rPr>
              <w:t>,</w:t>
            </w:r>
            <w:r w:rsidRPr="00F7691F">
              <w:rPr>
                <w:lang w:val="en-GB"/>
              </w:rPr>
              <w:t xml:space="preserve"> and partially in security services, information and communication technologies and critical protection infrastructure</w:t>
            </w:r>
            <w:r>
              <w:rPr>
                <w:lang w:val="en-GB"/>
              </w:rPr>
              <w:t>,</w:t>
            </w:r>
            <w:r w:rsidRPr="00F7691F">
              <w:rPr>
                <w:lang w:val="en-GB"/>
              </w:rPr>
              <w:t xml:space="preserve"> in environment of uncertainties</w:t>
            </w:r>
            <w:r>
              <w:rPr>
                <w:lang w:val="en-GB"/>
              </w:rPr>
              <w:t xml:space="preserve"> and vagueness</w:t>
            </w:r>
            <w:r w:rsidRPr="00F7691F">
              <w:rPr>
                <w:lang w:val="en-GB"/>
              </w:rPr>
              <w:t>.</w:t>
            </w:r>
          </w:p>
          <w:p w:rsidR="00311D7B" w:rsidRDefault="00311D7B" w:rsidP="00F02ED2">
            <w:pPr>
              <w:numPr>
                <w:ilvl w:val="12"/>
                <w:numId w:val="0"/>
              </w:numPr>
              <w:spacing w:after="60"/>
              <w:jc w:val="both"/>
              <w:rPr>
                <w:lang w:val="en-GB"/>
              </w:rPr>
            </w:pPr>
            <w:r w:rsidRPr="00C74942">
              <w:rPr>
                <w:lang w:val="en-GB"/>
              </w:rPr>
              <w:t xml:space="preserve">During the exercises, the practical examples of qualitative analysis and risk control by individual student groups are solved and discussed. The aim is to verify their ability to apply acquired knowledge and skills in practice. The student's knowledge is verified twice a semester through the test. The course is finished by defending a case study prepared by a group of 3-5 students on pre-assigned topics, optimally according to the focus of bachelor theses of students, if </w:t>
            </w:r>
            <w:r>
              <w:rPr>
                <w:lang w:val="en-GB"/>
              </w:rPr>
              <w:t xml:space="preserve">it is </w:t>
            </w:r>
            <w:r w:rsidRPr="00C74942">
              <w:rPr>
                <w:lang w:val="en-GB"/>
              </w:rPr>
              <w:t>already known.</w:t>
            </w:r>
          </w:p>
          <w:p w:rsidR="00311D7B" w:rsidRPr="0004269F" w:rsidRDefault="00311D7B" w:rsidP="00F02ED2">
            <w:pPr>
              <w:numPr>
                <w:ilvl w:val="12"/>
                <w:numId w:val="0"/>
              </w:numPr>
              <w:spacing w:after="60"/>
              <w:jc w:val="both"/>
              <w:rPr>
                <w:lang w:val="en-GB"/>
              </w:rPr>
            </w:pPr>
            <w:r w:rsidRPr="00C74942">
              <w:rPr>
                <w:b/>
                <w:lang w:val="en-GB"/>
              </w:rPr>
              <w:lastRenderedPageBreak/>
              <w:t xml:space="preserve">Topics of the </w:t>
            </w:r>
            <w:r>
              <w:rPr>
                <w:b/>
                <w:lang w:val="en-GB"/>
              </w:rPr>
              <w:t>course</w:t>
            </w:r>
            <w:r w:rsidRPr="00C74942">
              <w:rPr>
                <w:b/>
                <w:lang w:val="en-GB"/>
              </w:rPr>
              <w:t xml:space="preserve"> by individual blocks of instruction </w:t>
            </w:r>
            <w:r w:rsidRPr="0004269F">
              <w:rPr>
                <w:lang w:val="en-GB"/>
              </w:rPr>
              <w:t>(</w:t>
            </w:r>
            <w:r>
              <w:rPr>
                <w:lang w:val="en-GB"/>
              </w:rPr>
              <w:t>l</w:t>
            </w:r>
            <w:r w:rsidRPr="002E6DCF">
              <w:rPr>
                <w:lang w:val="en-GB"/>
              </w:rPr>
              <w:t xml:space="preserve"> = lecture; s = seminar, </w:t>
            </w:r>
            <w:r>
              <w:rPr>
                <w:lang w:val="en-GB"/>
              </w:rPr>
              <w:t>e</w:t>
            </w:r>
            <w:r w:rsidRPr="002E6DCF">
              <w:rPr>
                <w:lang w:val="en-GB"/>
              </w:rPr>
              <w:t xml:space="preserve"> = </w:t>
            </w:r>
            <w:r>
              <w:rPr>
                <w:lang w:val="en-GB"/>
              </w:rPr>
              <w:t>exercise</w:t>
            </w:r>
            <w:r w:rsidRPr="0004269F">
              <w:rPr>
                <w:lang w:val="en-GB"/>
              </w:rPr>
              <w:t>)</w:t>
            </w:r>
          </w:p>
          <w:p w:rsidR="00311D7B" w:rsidRDefault="00311D7B">
            <w:pPr>
              <w:pStyle w:val="Odstavecseseznamem"/>
              <w:numPr>
                <w:ilvl w:val="0"/>
                <w:numId w:val="125"/>
              </w:numPr>
              <w:jc w:val="both"/>
              <w:rPr>
                <w:lang w:val="en-GB"/>
              </w:rPr>
              <w:pPrChange w:id="1822" w:author="PS" w:date="2018-11-24T18:28:00Z">
                <w:pPr>
                  <w:pStyle w:val="Odstavecseseznamem"/>
                  <w:numPr>
                    <w:numId w:val="46"/>
                  </w:numPr>
                  <w:ind w:left="397" w:hanging="397"/>
                  <w:jc w:val="both"/>
                </w:pPr>
              </w:pPrChange>
            </w:pPr>
            <w:r w:rsidRPr="002E6DCF">
              <w:rPr>
                <w:lang w:val="en-GB"/>
              </w:rPr>
              <w:t xml:space="preserve">Introduction </w:t>
            </w:r>
            <w:r>
              <w:rPr>
                <w:lang w:val="en-GB"/>
              </w:rPr>
              <w:t>to</w:t>
            </w:r>
            <w:r w:rsidRPr="002E6DCF">
              <w:rPr>
                <w:lang w:val="en-GB"/>
              </w:rPr>
              <w:t xml:space="preserve"> the </w:t>
            </w:r>
            <w:r>
              <w:rPr>
                <w:lang w:val="en-GB"/>
              </w:rPr>
              <w:t>course</w:t>
            </w:r>
            <w:r w:rsidRPr="002E6DCF">
              <w:rPr>
                <w:lang w:val="en-GB"/>
              </w:rPr>
              <w:t xml:space="preserve"> (introduction with the structure of the course, conditions for granting the credit and passing the exam) and terminology of risk management (2</w:t>
            </w:r>
            <w:r>
              <w:rPr>
                <w:lang w:val="en-GB"/>
              </w:rPr>
              <w:t>l</w:t>
            </w:r>
            <w:r w:rsidRPr="002E6DCF">
              <w:rPr>
                <w:lang w:val="en-GB"/>
              </w:rPr>
              <w:t>, 2s);</w:t>
            </w:r>
          </w:p>
          <w:p w:rsidR="00311D7B" w:rsidRPr="0004269F" w:rsidRDefault="00311D7B">
            <w:pPr>
              <w:pStyle w:val="Odstavecseseznamem"/>
              <w:numPr>
                <w:ilvl w:val="0"/>
                <w:numId w:val="125"/>
              </w:numPr>
              <w:jc w:val="both"/>
              <w:rPr>
                <w:lang w:val="en-GB"/>
              </w:rPr>
              <w:pPrChange w:id="1823" w:author="PS" w:date="2018-11-24T18:28:00Z">
                <w:pPr>
                  <w:pStyle w:val="Odstavecseseznamem"/>
                  <w:numPr>
                    <w:numId w:val="46"/>
                  </w:numPr>
                  <w:ind w:left="397" w:hanging="397"/>
                  <w:jc w:val="both"/>
                </w:pPr>
              </w:pPrChange>
            </w:pPr>
            <w:r w:rsidRPr="002E6DCF">
              <w:rPr>
                <w:lang w:val="en-GB"/>
              </w:rPr>
              <w:t xml:space="preserve">Classification aspects of risks </w:t>
            </w:r>
            <w:r w:rsidRPr="0004269F">
              <w:rPr>
                <w:lang w:val="en-GB"/>
              </w:rPr>
              <w:t>(2</w:t>
            </w:r>
            <w:r>
              <w:rPr>
                <w:lang w:val="en-GB"/>
              </w:rPr>
              <w:t>l</w:t>
            </w:r>
            <w:r w:rsidRPr="0004269F">
              <w:rPr>
                <w:lang w:val="en-GB"/>
              </w:rPr>
              <w:t>, 2s);</w:t>
            </w:r>
          </w:p>
          <w:p w:rsidR="00311D7B" w:rsidRPr="0004269F" w:rsidRDefault="00311D7B">
            <w:pPr>
              <w:pStyle w:val="Odstavecseseznamem"/>
              <w:numPr>
                <w:ilvl w:val="0"/>
                <w:numId w:val="125"/>
              </w:numPr>
              <w:jc w:val="both"/>
              <w:rPr>
                <w:lang w:val="en-GB"/>
              </w:rPr>
              <w:pPrChange w:id="1824" w:author="PS" w:date="2018-11-24T18:28:00Z">
                <w:pPr>
                  <w:pStyle w:val="Odstavecseseznamem"/>
                  <w:numPr>
                    <w:numId w:val="46"/>
                  </w:numPr>
                  <w:ind w:left="397" w:hanging="397"/>
                  <w:jc w:val="both"/>
                </w:pPr>
              </w:pPrChange>
            </w:pPr>
            <w:r>
              <w:rPr>
                <w:lang w:val="en-GB"/>
              </w:rPr>
              <w:t>G</w:t>
            </w:r>
            <w:r w:rsidRPr="002E6DCF">
              <w:rPr>
                <w:lang w:val="en-GB"/>
              </w:rPr>
              <w:t xml:space="preserve">eneral risk management </w:t>
            </w:r>
            <w:r>
              <w:rPr>
                <w:lang w:val="en-GB"/>
              </w:rPr>
              <w:t>scheme</w:t>
            </w:r>
            <w:r w:rsidRPr="002E6DCF">
              <w:rPr>
                <w:lang w:val="en-GB"/>
              </w:rPr>
              <w:t xml:space="preserve">, methods of collection and interpretation of input data </w:t>
            </w:r>
            <w:r w:rsidRPr="0004269F">
              <w:rPr>
                <w:lang w:val="en-GB"/>
              </w:rPr>
              <w:t>(2</w:t>
            </w:r>
            <w:r>
              <w:rPr>
                <w:lang w:val="en-GB"/>
              </w:rPr>
              <w:t>l</w:t>
            </w:r>
            <w:r w:rsidRPr="0004269F">
              <w:rPr>
                <w:lang w:val="en-GB"/>
              </w:rPr>
              <w:t>, 2s);</w:t>
            </w:r>
          </w:p>
          <w:p w:rsidR="00311D7B" w:rsidRPr="0004269F" w:rsidRDefault="00311D7B">
            <w:pPr>
              <w:pStyle w:val="Odstavecseseznamem"/>
              <w:numPr>
                <w:ilvl w:val="0"/>
                <w:numId w:val="125"/>
              </w:numPr>
              <w:jc w:val="both"/>
              <w:rPr>
                <w:lang w:val="en-GB"/>
              </w:rPr>
              <w:pPrChange w:id="1825" w:author="PS" w:date="2018-11-24T18:28:00Z">
                <w:pPr>
                  <w:pStyle w:val="Odstavecseseznamem"/>
                  <w:numPr>
                    <w:numId w:val="46"/>
                  </w:numPr>
                  <w:ind w:left="397" w:hanging="397"/>
                  <w:jc w:val="both"/>
                </w:pPr>
              </w:pPrChange>
            </w:pPr>
            <w:r w:rsidRPr="002E6DCF">
              <w:rPr>
                <w:lang w:val="en-GB"/>
              </w:rPr>
              <w:t xml:space="preserve">Identification, compilation of the registry and verbal evaluation of threats </w:t>
            </w:r>
            <w:r w:rsidRPr="0004269F">
              <w:rPr>
                <w:lang w:val="en-GB"/>
              </w:rPr>
              <w:t>(</w:t>
            </w:r>
            <w:r>
              <w:rPr>
                <w:lang w:val="en-GB"/>
              </w:rPr>
              <w:t>2l</w:t>
            </w:r>
            <w:r w:rsidRPr="0004269F">
              <w:rPr>
                <w:lang w:val="en-GB"/>
              </w:rPr>
              <w:t>, 2s);</w:t>
            </w:r>
          </w:p>
          <w:p w:rsidR="00311D7B" w:rsidRPr="0004269F" w:rsidRDefault="00311D7B">
            <w:pPr>
              <w:pStyle w:val="Odstavecseseznamem"/>
              <w:numPr>
                <w:ilvl w:val="0"/>
                <w:numId w:val="125"/>
              </w:numPr>
              <w:jc w:val="both"/>
              <w:rPr>
                <w:lang w:val="en-GB"/>
              </w:rPr>
              <w:pPrChange w:id="1826" w:author="PS" w:date="2018-11-24T18:28:00Z">
                <w:pPr>
                  <w:pStyle w:val="Odstavecseseznamem"/>
                  <w:numPr>
                    <w:numId w:val="46"/>
                  </w:numPr>
                  <w:ind w:left="397" w:hanging="397"/>
                  <w:jc w:val="both"/>
                </w:pPr>
              </w:pPrChange>
            </w:pPr>
            <w:r w:rsidRPr="002E6DCF">
              <w:rPr>
                <w:lang w:val="en-GB"/>
              </w:rPr>
              <w:t>Identification, compilation of the register and verbal evaluation of the vulnerability of the assets</w:t>
            </w:r>
            <w:r>
              <w:rPr>
                <w:lang w:val="en-GB"/>
              </w:rPr>
              <w:t xml:space="preserve"> </w:t>
            </w:r>
            <w:r w:rsidRPr="0004269F">
              <w:rPr>
                <w:lang w:val="en-GB"/>
              </w:rPr>
              <w:t>(</w:t>
            </w:r>
            <w:r>
              <w:rPr>
                <w:lang w:val="en-GB"/>
              </w:rPr>
              <w:t>2l</w:t>
            </w:r>
            <w:r w:rsidRPr="0004269F">
              <w:rPr>
                <w:lang w:val="en-GB"/>
              </w:rPr>
              <w:t>, 2s);</w:t>
            </w:r>
          </w:p>
          <w:p w:rsidR="00311D7B" w:rsidRPr="0004269F" w:rsidRDefault="00311D7B">
            <w:pPr>
              <w:pStyle w:val="Odstavecseseznamem"/>
              <w:numPr>
                <w:ilvl w:val="0"/>
                <w:numId w:val="125"/>
              </w:numPr>
              <w:jc w:val="both"/>
              <w:rPr>
                <w:lang w:val="en-GB"/>
              </w:rPr>
              <w:pPrChange w:id="1827" w:author="PS" w:date="2018-11-24T18:28:00Z">
                <w:pPr>
                  <w:pStyle w:val="Odstavecseseznamem"/>
                  <w:numPr>
                    <w:numId w:val="46"/>
                  </w:numPr>
                  <w:ind w:left="397" w:hanging="397"/>
                  <w:jc w:val="both"/>
                </w:pPr>
              </w:pPrChange>
            </w:pPr>
            <w:r w:rsidRPr="002E6DCF">
              <w:rPr>
                <w:lang w:val="en-GB"/>
              </w:rPr>
              <w:t xml:space="preserve">Qualitative risk assessment </w:t>
            </w:r>
            <w:r>
              <w:rPr>
                <w:lang w:val="en-GB"/>
              </w:rPr>
              <w:t xml:space="preserve">(screening) </w:t>
            </w:r>
            <w:r w:rsidRPr="0004269F">
              <w:rPr>
                <w:lang w:val="en-GB"/>
              </w:rPr>
              <w:t>(6</w:t>
            </w:r>
            <w:r>
              <w:rPr>
                <w:lang w:val="en-GB"/>
              </w:rPr>
              <w:t>l</w:t>
            </w:r>
            <w:r w:rsidRPr="0004269F">
              <w:rPr>
                <w:lang w:val="en-GB"/>
              </w:rPr>
              <w:t>, 6</w:t>
            </w:r>
            <w:r>
              <w:rPr>
                <w:lang w:val="en-GB"/>
              </w:rPr>
              <w:t>e</w:t>
            </w:r>
            <w:r w:rsidRPr="0004269F">
              <w:rPr>
                <w:lang w:val="en-GB"/>
              </w:rPr>
              <w:t>);</w:t>
            </w:r>
          </w:p>
          <w:p w:rsidR="00311D7B" w:rsidRPr="0004269F" w:rsidRDefault="00311D7B">
            <w:pPr>
              <w:pStyle w:val="Odstavecseseznamem"/>
              <w:numPr>
                <w:ilvl w:val="0"/>
                <w:numId w:val="125"/>
              </w:numPr>
              <w:jc w:val="both"/>
              <w:rPr>
                <w:lang w:val="en-GB"/>
              </w:rPr>
              <w:pPrChange w:id="1828" w:author="PS" w:date="2018-11-24T18:28:00Z">
                <w:pPr>
                  <w:pStyle w:val="Odstavecseseznamem"/>
                  <w:numPr>
                    <w:numId w:val="46"/>
                  </w:numPr>
                  <w:ind w:left="397" w:hanging="397"/>
                  <w:jc w:val="both"/>
                </w:pPr>
              </w:pPrChange>
            </w:pPr>
            <w:r w:rsidRPr="002E6DCF">
              <w:rPr>
                <w:lang w:val="en-GB"/>
              </w:rPr>
              <w:t xml:space="preserve">Integrated risk assessment and risk position of the entity and region </w:t>
            </w:r>
            <w:r w:rsidRPr="0004269F">
              <w:rPr>
                <w:lang w:val="en-GB"/>
              </w:rPr>
              <w:t>(</w:t>
            </w:r>
            <w:r>
              <w:rPr>
                <w:lang w:val="en-GB"/>
              </w:rPr>
              <w:t>2l</w:t>
            </w:r>
            <w:r w:rsidRPr="0004269F">
              <w:rPr>
                <w:lang w:val="en-GB"/>
              </w:rPr>
              <w:t>, 2s);</w:t>
            </w:r>
          </w:p>
          <w:p w:rsidR="00311D7B" w:rsidRPr="0004269F" w:rsidRDefault="00311D7B">
            <w:pPr>
              <w:pStyle w:val="Odstavecseseznamem"/>
              <w:numPr>
                <w:ilvl w:val="0"/>
                <w:numId w:val="125"/>
              </w:numPr>
              <w:jc w:val="both"/>
              <w:rPr>
                <w:lang w:val="en-GB"/>
              </w:rPr>
              <w:pPrChange w:id="1829" w:author="PS" w:date="2018-11-24T18:28:00Z">
                <w:pPr>
                  <w:pStyle w:val="Odstavecseseznamem"/>
                  <w:numPr>
                    <w:numId w:val="46"/>
                  </w:numPr>
                  <w:ind w:left="397" w:hanging="397"/>
                  <w:jc w:val="both"/>
                </w:pPr>
              </w:pPrChange>
            </w:pPr>
            <w:r>
              <w:rPr>
                <w:lang w:val="en-GB" w:eastAsia="en-US"/>
              </w:rPr>
              <w:t>R</w:t>
            </w:r>
            <w:r w:rsidRPr="002E6DCF">
              <w:rPr>
                <w:lang w:val="en-GB" w:eastAsia="en-US"/>
              </w:rPr>
              <w:t xml:space="preserve">isk acceptance assessment </w:t>
            </w:r>
            <w:r w:rsidRPr="0004269F">
              <w:rPr>
                <w:lang w:val="en-GB"/>
              </w:rPr>
              <w:t>(</w:t>
            </w:r>
            <w:r>
              <w:rPr>
                <w:lang w:val="en-GB"/>
              </w:rPr>
              <w:t>2l</w:t>
            </w:r>
            <w:r w:rsidRPr="0004269F">
              <w:rPr>
                <w:lang w:val="en-GB"/>
              </w:rPr>
              <w:t>, 2s);</w:t>
            </w:r>
          </w:p>
          <w:p w:rsidR="00311D7B" w:rsidRPr="0004269F" w:rsidRDefault="00311D7B">
            <w:pPr>
              <w:pStyle w:val="Odstavecseseznamem"/>
              <w:numPr>
                <w:ilvl w:val="0"/>
                <w:numId w:val="125"/>
              </w:numPr>
              <w:jc w:val="both"/>
              <w:rPr>
                <w:lang w:val="en-GB"/>
              </w:rPr>
              <w:pPrChange w:id="1830" w:author="PS" w:date="2018-11-24T18:28:00Z">
                <w:pPr>
                  <w:pStyle w:val="Odstavecseseznamem"/>
                  <w:numPr>
                    <w:numId w:val="46"/>
                  </w:numPr>
                  <w:ind w:left="397" w:hanging="397"/>
                  <w:jc w:val="both"/>
                </w:pPr>
              </w:pPrChange>
            </w:pPr>
            <w:r w:rsidRPr="002E6DCF">
              <w:rPr>
                <w:lang w:val="en-GB" w:eastAsia="en-US"/>
              </w:rPr>
              <w:t xml:space="preserve">Procedures, principles and methods of prevention, mitigation and risk monitoring </w:t>
            </w:r>
            <w:r w:rsidRPr="0004269F">
              <w:rPr>
                <w:lang w:val="en-GB"/>
              </w:rPr>
              <w:t>(</w:t>
            </w:r>
            <w:r>
              <w:rPr>
                <w:lang w:val="en-GB"/>
              </w:rPr>
              <w:t>2l</w:t>
            </w:r>
            <w:r w:rsidRPr="0004269F">
              <w:rPr>
                <w:lang w:val="en-GB"/>
              </w:rPr>
              <w:t>, 2s);</w:t>
            </w:r>
            <w:r w:rsidRPr="0004269F">
              <w:rPr>
                <w:lang w:val="en-GB" w:eastAsia="en-US"/>
              </w:rPr>
              <w:t xml:space="preserve"> </w:t>
            </w:r>
          </w:p>
          <w:p w:rsidR="00311D7B" w:rsidRPr="0004269F" w:rsidRDefault="00311D7B">
            <w:pPr>
              <w:pStyle w:val="Odstavecseseznamem"/>
              <w:numPr>
                <w:ilvl w:val="0"/>
                <w:numId w:val="125"/>
              </w:numPr>
              <w:jc w:val="both"/>
              <w:rPr>
                <w:lang w:val="en-GB"/>
              </w:rPr>
              <w:pPrChange w:id="1831" w:author="PS" w:date="2018-11-24T18:28:00Z">
                <w:pPr>
                  <w:pStyle w:val="Odstavecseseznamem"/>
                  <w:numPr>
                    <w:numId w:val="46"/>
                  </w:numPr>
                  <w:ind w:left="397" w:hanging="397"/>
                  <w:jc w:val="both"/>
                </w:pPr>
              </w:pPrChange>
            </w:pPr>
            <w:r w:rsidRPr="002E6DCF">
              <w:rPr>
                <w:lang w:val="en-GB" w:eastAsia="en-US"/>
              </w:rPr>
              <w:t xml:space="preserve">Design and selection of measures to prevent or minimize the risk using inventive methods </w:t>
            </w:r>
            <w:r w:rsidRPr="0004269F">
              <w:rPr>
                <w:lang w:val="en-GB" w:eastAsia="en-US"/>
              </w:rPr>
              <w:t>(</w:t>
            </w:r>
            <w:r>
              <w:rPr>
                <w:lang w:val="en-GB" w:eastAsia="en-US"/>
              </w:rPr>
              <w:t>2l</w:t>
            </w:r>
            <w:r w:rsidRPr="0004269F">
              <w:rPr>
                <w:lang w:val="en-GB" w:eastAsia="en-US"/>
              </w:rPr>
              <w:t>, 2s);</w:t>
            </w:r>
          </w:p>
          <w:p w:rsidR="00311D7B" w:rsidRPr="0004269F" w:rsidRDefault="00311D7B">
            <w:pPr>
              <w:pStyle w:val="Odstavecseseznamem"/>
              <w:numPr>
                <w:ilvl w:val="0"/>
                <w:numId w:val="125"/>
              </w:numPr>
              <w:spacing w:after="60"/>
              <w:jc w:val="both"/>
              <w:rPr>
                <w:lang w:val="en-GB"/>
              </w:rPr>
              <w:pPrChange w:id="1832" w:author="PS" w:date="2018-11-24T18:28:00Z">
                <w:pPr>
                  <w:pStyle w:val="Odstavecseseznamem"/>
                  <w:numPr>
                    <w:numId w:val="46"/>
                  </w:numPr>
                  <w:spacing w:after="60"/>
                  <w:ind w:left="397" w:hanging="397"/>
                  <w:jc w:val="both"/>
                </w:pPr>
              </w:pPrChange>
            </w:pPr>
            <w:r w:rsidRPr="002E6DCF">
              <w:rPr>
                <w:lang w:val="en-GB" w:eastAsia="en-US"/>
              </w:rPr>
              <w:t xml:space="preserve">Case study - defence of case studies </w:t>
            </w:r>
            <w:r>
              <w:rPr>
                <w:lang w:val="en-GB" w:eastAsia="en-US"/>
              </w:rPr>
              <w:t>elaborated</w:t>
            </w:r>
            <w:r w:rsidRPr="002E6DCF">
              <w:rPr>
                <w:lang w:val="en-GB" w:eastAsia="en-US"/>
              </w:rPr>
              <w:t xml:space="preserve"> by groups of students and credit test </w:t>
            </w:r>
            <w:r w:rsidRPr="0004269F">
              <w:rPr>
                <w:lang w:val="en-GB"/>
              </w:rPr>
              <w:t>(4</w:t>
            </w:r>
            <w:r>
              <w:rPr>
                <w:lang w:val="en-GB"/>
              </w:rPr>
              <w:t>l</w:t>
            </w:r>
            <w:r w:rsidRPr="0004269F">
              <w:rPr>
                <w:lang w:val="en-GB"/>
              </w:rPr>
              <w:t xml:space="preserve">, 4s). </w:t>
            </w:r>
            <w:r w:rsidRPr="0004269F">
              <w:rPr>
                <w:lang w:val="en-GB" w:eastAsia="en-US"/>
              </w:rPr>
              <w:t xml:space="preserve">   </w:t>
            </w:r>
            <w:r w:rsidRPr="0004269F">
              <w:rPr>
                <w:lang w:val="en-GB"/>
              </w:rPr>
              <w:t xml:space="preserve"> </w:t>
            </w:r>
          </w:p>
        </w:tc>
      </w:tr>
      <w:tr w:rsidR="00311D7B" w:rsidRPr="0004269F" w:rsidTr="00F02ED2">
        <w:trPr>
          <w:trHeight w:val="265"/>
        </w:trPr>
        <w:tc>
          <w:tcPr>
            <w:tcW w:w="3653" w:type="dxa"/>
            <w:gridSpan w:val="2"/>
            <w:tcBorders>
              <w:top w:val="single" w:sz="4" w:space="0" w:color="auto"/>
            </w:tcBorders>
            <w:shd w:val="clear" w:color="auto" w:fill="F7CAAC"/>
          </w:tcPr>
          <w:p w:rsidR="00311D7B" w:rsidRPr="0004269F" w:rsidRDefault="00311D7B" w:rsidP="00F02ED2">
            <w:pPr>
              <w:jc w:val="both"/>
              <w:rPr>
                <w:lang w:val="en-GB"/>
              </w:rPr>
            </w:pPr>
            <w:r w:rsidRPr="0004269F">
              <w:rPr>
                <w:b/>
                <w:lang w:val="en-GB"/>
              </w:rPr>
              <w:lastRenderedPageBreak/>
              <w:t>Studijní literatura a studijní pomůcky</w:t>
            </w:r>
          </w:p>
        </w:tc>
        <w:tc>
          <w:tcPr>
            <w:tcW w:w="6202" w:type="dxa"/>
            <w:gridSpan w:val="7"/>
            <w:tcBorders>
              <w:top w:val="single" w:sz="4" w:space="0" w:color="auto"/>
              <w:bottom w:val="nil"/>
            </w:tcBorders>
          </w:tcPr>
          <w:p w:rsidR="00311D7B" w:rsidRPr="0004269F" w:rsidRDefault="00311D7B" w:rsidP="00F02ED2">
            <w:pPr>
              <w:jc w:val="both"/>
              <w:rPr>
                <w:lang w:val="en-GB"/>
              </w:rPr>
            </w:pPr>
          </w:p>
        </w:tc>
      </w:tr>
      <w:tr w:rsidR="00311D7B" w:rsidRPr="0004269F" w:rsidTr="00F02ED2">
        <w:trPr>
          <w:trHeight w:val="1497"/>
        </w:trPr>
        <w:tc>
          <w:tcPr>
            <w:tcW w:w="9855" w:type="dxa"/>
            <w:gridSpan w:val="9"/>
            <w:tcBorders>
              <w:top w:val="nil"/>
              <w:bottom w:val="single" w:sz="4" w:space="0" w:color="auto"/>
            </w:tcBorders>
          </w:tcPr>
          <w:p w:rsidR="00FD6105" w:rsidRPr="0004269F" w:rsidRDefault="00FD6105" w:rsidP="00FD6105">
            <w:pPr>
              <w:spacing w:before="60" w:after="60"/>
              <w:jc w:val="both"/>
              <w:rPr>
                <w:ins w:id="1833" w:author="Dokulil Jiří" w:date="2018-11-18T20:08:00Z"/>
                <w:b/>
                <w:lang w:val="en-GB"/>
              </w:rPr>
            </w:pPr>
            <w:ins w:id="1834" w:author="Dokulil Jiří" w:date="2018-11-18T20:08:00Z">
              <w:r>
                <w:rPr>
                  <w:b/>
                  <w:lang w:val="en-GB"/>
                </w:rPr>
                <w:t>Obligatory literature</w:t>
              </w:r>
            </w:ins>
          </w:p>
          <w:p w:rsidR="00FD6105" w:rsidRPr="0093280B" w:rsidRDefault="00FD6105">
            <w:pPr>
              <w:jc w:val="both"/>
              <w:rPr>
                <w:ins w:id="1835" w:author="Dokulil Jiří" w:date="2018-11-18T20:08:00Z"/>
                <w:lang w:val="en-GB" w:eastAsia="en-US"/>
              </w:rPr>
              <w:pPrChange w:id="1836" w:author="PS" w:date="2018-11-24T18:28:00Z">
                <w:pPr>
                  <w:pStyle w:val="Odstavecseseznamem"/>
                  <w:numPr>
                    <w:numId w:val="47"/>
                  </w:numPr>
                  <w:ind w:left="397" w:hanging="397"/>
                  <w:contextualSpacing w:val="0"/>
                  <w:jc w:val="both"/>
                </w:pPr>
              </w:pPrChange>
            </w:pPr>
            <w:ins w:id="1837" w:author="Dokulil Jiří" w:date="2018-11-18T20:08:00Z">
              <w:r w:rsidRPr="0093280B">
                <w:rPr>
                  <w:lang w:val="en-GB" w:eastAsia="en-US"/>
                </w:rPr>
                <w:t xml:space="preserve">BOŽEK, F. 2015. </w:t>
              </w:r>
              <w:r w:rsidRPr="0093280B">
                <w:rPr>
                  <w:i/>
                  <w:lang w:val="en-GB" w:eastAsia="en-US"/>
                </w:rPr>
                <w:t xml:space="preserve">Risk Management. </w:t>
              </w:r>
              <w:r w:rsidRPr="0093280B">
                <w:rPr>
                  <w:lang w:val="en-GB" w:eastAsia="en-US"/>
                </w:rPr>
                <w:t>1</w:t>
              </w:r>
              <w:r w:rsidRPr="0093280B">
                <w:rPr>
                  <w:vertAlign w:val="superscript"/>
                  <w:lang w:val="en-GB" w:eastAsia="en-US"/>
                </w:rPr>
                <w:t>st</w:t>
              </w:r>
              <w:r w:rsidRPr="0093280B">
                <w:rPr>
                  <w:lang w:val="en-GB" w:eastAsia="en-US"/>
                </w:rPr>
                <w:t xml:space="preserve"> Ed. Brno: University of Defence. 137 pp.</w:t>
              </w:r>
            </w:ins>
          </w:p>
          <w:p w:rsidR="00FD6105" w:rsidRPr="008977C2" w:rsidRDefault="00FD6105">
            <w:pPr>
              <w:jc w:val="both"/>
              <w:rPr>
                <w:ins w:id="1838" w:author="Dokulil Jiří" w:date="2018-11-18T20:08:00Z"/>
                <w:lang w:val="en-GB" w:eastAsia="en-US"/>
              </w:rPr>
              <w:pPrChange w:id="1839" w:author="PS" w:date="2018-11-24T18:29:00Z">
                <w:pPr>
                  <w:pStyle w:val="Odstavecseseznamem"/>
                  <w:numPr>
                    <w:numId w:val="47"/>
                  </w:numPr>
                  <w:ind w:left="397" w:hanging="397"/>
                  <w:contextualSpacing w:val="0"/>
                  <w:jc w:val="both"/>
                </w:pPr>
              </w:pPrChange>
            </w:pPr>
            <w:ins w:id="1840" w:author="Dokulil Jiří" w:date="2018-11-18T20:08:00Z">
              <w:r w:rsidRPr="0093280B">
                <w:rPr>
                  <w:szCs w:val="24"/>
                  <w:lang w:val="en-GB"/>
                </w:rPr>
                <w:t xml:space="preserve">VOSE, D. 2008. </w:t>
              </w:r>
              <w:r w:rsidRPr="0093280B">
                <w:rPr>
                  <w:i/>
                  <w:szCs w:val="24"/>
                  <w:lang w:val="en-GB"/>
                </w:rPr>
                <w:t>Risk Analysis</w:t>
              </w:r>
              <w:r w:rsidRPr="0093280B">
                <w:rPr>
                  <w:szCs w:val="24"/>
                  <w:lang w:val="en-GB"/>
                </w:rPr>
                <w:t>. 3</w:t>
              </w:r>
              <w:r w:rsidRPr="0093280B">
                <w:rPr>
                  <w:szCs w:val="24"/>
                  <w:vertAlign w:val="superscript"/>
                  <w:lang w:val="en-GB"/>
                </w:rPr>
                <w:t>rd</w:t>
              </w:r>
              <w:r w:rsidRPr="00704D88">
                <w:rPr>
                  <w:szCs w:val="24"/>
                  <w:lang w:val="en-GB"/>
                </w:rPr>
                <w:t xml:space="preserve"> Ed. Chichester: John Wiley &amp; Sons, Ltd. 735 p. ISBN 978</w:t>
              </w:r>
              <w:r w:rsidRPr="00704D88">
                <w:rPr>
                  <w:szCs w:val="24"/>
                  <w:lang w:val="en-GB"/>
                </w:rPr>
                <w:noBreakHyphen/>
                <w:t>0-470-5.</w:t>
              </w:r>
            </w:ins>
          </w:p>
          <w:p w:rsidR="00FD6105" w:rsidRPr="00EB0515" w:rsidRDefault="00FD6105">
            <w:pPr>
              <w:jc w:val="both"/>
              <w:rPr>
                <w:ins w:id="1841" w:author="Dokulil Jiří" w:date="2018-11-18T20:08:00Z"/>
                <w:szCs w:val="24"/>
                <w:lang w:val="en-GB"/>
              </w:rPr>
              <w:pPrChange w:id="1842" w:author="PS" w:date="2018-11-24T18:29:00Z">
                <w:pPr>
                  <w:pStyle w:val="Odstavecseseznamem"/>
                  <w:numPr>
                    <w:numId w:val="47"/>
                  </w:numPr>
                  <w:ind w:left="397" w:hanging="397"/>
                  <w:contextualSpacing w:val="0"/>
                  <w:jc w:val="both"/>
                </w:pPr>
              </w:pPrChange>
            </w:pPr>
            <w:ins w:id="1843" w:author="Dokulil Jiří" w:date="2018-11-18T20:08:00Z">
              <w:r w:rsidRPr="009E243C">
                <w:rPr>
                  <w:szCs w:val="24"/>
                  <w:lang w:val="en-GB"/>
                </w:rPr>
                <w:t>Notes and presentations from the lectures, solved examples from the exercises and mutual transfer of case studies processed by students.</w:t>
              </w:r>
            </w:ins>
          </w:p>
          <w:p w:rsidR="00FD6105" w:rsidRPr="0004269F" w:rsidRDefault="00FD6105" w:rsidP="00FD6105">
            <w:pPr>
              <w:spacing w:before="60" w:after="60"/>
              <w:jc w:val="both"/>
              <w:rPr>
                <w:ins w:id="1844" w:author="Dokulil Jiří" w:date="2018-11-18T20:08:00Z"/>
                <w:b/>
                <w:lang w:val="en-GB"/>
              </w:rPr>
            </w:pPr>
            <w:ins w:id="1845" w:author="Dokulil Jiří" w:date="2018-11-18T20:08:00Z">
              <w:r>
                <w:rPr>
                  <w:b/>
                  <w:lang w:val="en-GB"/>
                </w:rPr>
                <w:t>Recommended</w:t>
              </w:r>
              <w:r w:rsidRPr="0004269F">
                <w:rPr>
                  <w:b/>
                  <w:lang w:val="en-GB"/>
                </w:rPr>
                <w:t xml:space="preserve"> literatur</w:t>
              </w:r>
              <w:r>
                <w:rPr>
                  <w:b/>
                  <w:lang w:val="en-GB"/>
                </w:rPr>
                <w:t>e</w:t>
              </w:r>
            </w:ins>
          </w:p>
          <w:p w:rsidR="00FD6105" w:rsidRPr="00D65FFC" w:rsidRDefault="00FD6105">
            <w:pPr>
              <w:autoSpaceDE w:val="0"/>
              <w:autoSpaceDN w:val="0"/>
              <w:adjustRightInd w:val="0"/>
              <w:jc w:val="both"/>
              <w:rPr>
                <w:ins w:id="1846" w:author="Dokulil Jiří" w:date="2018-11-18T20:08:00Z"/>
                <w:lang w:val="en-GB" w:eastAsia="en-US"/>
              </w:rPr>
              <w:pPrChange w:id="1847" w:author="PS" w:date="2018-11-24T18:29:00Z">
                <w:pPr>
                  <w:pStyle w:val="Odstavecseseznamem"/>
                  <w:numPr>
                    <w:numId w:val="48"/>
                  </w:numPr>
                  <w:autoSpaceDE w:val="0"/>
                  <w:autoSpaceDN w:val="0"/>
                  <w:adjustRightInd w:val="0"/>
                  <w:ind w:left="397" w:hanging="397"/>
                  <w:jc w:val="both"/>
                </w:pPr>
              </w:pPrChange>
            </w:pPr>
            <w:ins w:id="1848" w:author="Dokulil Jiří" w:date="2018-11-18T20:08:00Z">
              <w:r w:rsidRPr="0093280B">
                <w:rPr>
                  <w:lang w:val="en-GB"/>
                </w:rPr>
                <w:t xml:space="preserve">BOŽEK, F. et al. 2011. Regional Risk Assessment. In Olej, V., Obršálová, I., Křupka, J. (Eds.). </w:t>
              </w:r>
              <w:r w:rsidRPr="0093280B">
                <w:rPr>
                  <w:i/>
                  <w:lang w:val="en-GB"/>
                </w:rPr>
                <w:t>Environmental Modeling for Sustainable Regional Development:</w:t>
              </w:r>
              <w:r w:rsidRPr="0093280B">
                <w:rPr>
                  <w:rStyle w:val="Siln"/>
                  <w:i/>
                  <w:lang w:val="en-GB"/>
                </w:rPr>
                <w:t xml:space="preserve"> System Approaches and Advanced Methods</w:t>
              </w:r>
              <w:r w:rsidRPr="0093280B">
                <w:rPr>
                  <w:rStyle w:val="Siln"/>
                  <w:lang w:val="en-GB"/>
                </w:rPr>
                <w:t>.</w:t>
              </w:r>
              <w:r w:rsidRPr="0093280B">
                <w:rPr>
                  <w:lang w:val="en-GB"/>
                </w:rPr>
                <w:t xml:space="preserve"> 1</w:t>
              </w:r>
              <w:r w:rsidRPr="0093280B">
                <w:rPr>
                  <w:vertAlign w:val="superscript"/>
                  <w:lang w:val="en-GB"/>
                </w:rPr>
                <w:t>st</w:t>
              </w:r>
              <w:r w:rsidRPr="00704D88">
                <w:rPr>
                  <w:lang w:val="en-GB"/>
                </w:rPr>
                <w:t xml:space="preserve"> Ed. Hershey-New York: IGI Global Publishing, 2011,</w:t>
              </w:r>
              <w:r w:rsidRPr="008977C2">
                <w:rPr>
                  <w:i/>
                  <w:lang w:val="en-GB"/>
                </w:rPr>
                <w:t xml:space="preserve"> </w:t>
              </w:r>
              <w:r w:rsidRPr="00D65FFC">
                <w:rPr>
                  <w:lang w:val="en-GB"/>
                </w:rPr>
                <w:t>pp. 65-90. ISBN 978-1-60960-156-0.</w:t>
              </w:r>
            </w:ins>
          </w:p>
          <w:p w:rsidR="00FD6105" w:rsidRPr="0093280B" w:rsidRDefault="00FD6105">
            <w:pPr>
              <w:autoSpaceDE w:val="0"/>
              <w:autoSpaceDN w:val="0"/>
              <w:adjustRightInd w:val="0"/>
              <w:jc w:val="both"/>
              <w:rPr>
                <w:ins w:id="1849" w:author="Dokulil Jiří" w:date="2018-11-18T20:08:00Z"/>
                <w:lang w:val="en-GB"/>
              </w:rPr>
              <w:pPrChange w:id="1850" w:author="PS" w:date="2018-11-24T18:29:00Z">
                <w:pPr>
                  <w:pStyle w:val="Odstavecseseznamem"/>
                  <w:numPr>
                    <w:numId w:val="48"/>
                  </w:numPr>
                  <w:autoSpaceDE w:val="0"/>
                  <w:autoSpaceDN w:val="0"/>
                  <w:adjustRightInd w:val="0"/>
                  <w:ind w:left="397" w:hanging="397"/>
                  <w:jc w:val="both"/>
                </w:pPr>
              </w:pPrChange>
            </w:pPr>
            <w:ins w:id="1851" w:author="Dokulil Jiří" w:date="2018-11-18T20:08:00Z">
              <w:r w:rsidRPr="0093280B">
                <w:rPr>
                  <w:lang w:val="en-GB"/>
                </w:rPr>
                <w:t xml:space="preserve">FLAUS. J. M. 2013. </w:t>
              </w:r>
              <w:r w:rsidRPr="0093280B">
                <w:rPr>
                  <w:i/>
                  <w:lang w:val="en-GB"/>
                </w:rPr>
                <w:t>Risk Analysis. Socio-Technical and Industrial Systems</w:t>
              </w:r>
              <w:r w:rsidRPr="0093280B">
                <w:rPr>
                  <w:lang w:val="en-GB"/>
                </w:rPr>
                <w:t>. 1</w:t>
              </w:r>
              <w:r w:rsidRPr="0093280B">
                <w:rPr>
                  <w:vertAlign w:val="superscript"/>
                  <w:lang w:val="en-GB"/>
                </w:rPr>
                <w:t>st</w:t>
              </w:r>
              <w:r w:rsidRPr="0093280B">
                <w:rPr>
                  <w:lang w:val="en-GB"/>
                </w:rPr>
                <w:t xml:space="preserve"> Ed. Hoboken, New Jersey: John Wiley &amp; Sons, Inc., 400 p. ISBN 978-1-84821-492-7.  </w:t>
              </w:r>
            </w:ins>
          </w:p>
          <w:p w:rsidR="00FD6105" w:rsidRPr="0093280B" w:rsidRDefault="00FD6105">
            <w:pPr>
              <w:autoSpaceDE w:val="0"/>
              <w:autoSpaceDN w:val="0"/>
              <w:adjustRightInd w:val="0"/>
              <w:jc w:val="both"/>
              <w:rPr>
                <w:ins w:id="1852" w:author="Dokulil Jiří" w:date="2018-11-18T20:08:00Z"/>
                <w:lang w:val="en-GB" w:eastAsia="en-US"/>
              </w:rPr>
              <w:pPrChange w:id="1853" w:author="PS" w:date="2018-11-24T18:29:00Z">
                <w:pPr>
                  <w:pStyle w:val="Odstavecseseznamem"/>
                  <w:numPr>
                    <w:numId w:val="48"/>
                  </w:numPr>
                  <w:autoSpaceDE w:val="0"/>
                  <w:autoSpaceDN w:val="0"/>
                  <w:adjustRightInd w:val="0"/>
                  <w:ind w:left="397" w:hanging="397"/>
                  <w:jc w:val="both"/>
                </w:pPr>
              </w:pPrChange>
            </w:pPr>
            <w:ins w:id="1854" w:author="Dokulil Jiří" w:date="2018-11-18T20:08:00Z">
              <w:r w:rsidRPr="0093280B">
                <w:rPr>
                  <w:lang w:val="en-GB"/>
                </w:rPr>
                <w:t xml:space="preserve">International Organization for Standardization. 2009. ISO Guide 73. </w:t>
              </w:r>
              <w:r w:rsidRPr="0093280B">
                <w:rPr>
                  <w:i/>
                  <w:lang w:val="en-GB"/>
                </w:rPr>
                <w:t>Risk Management- Vocabulary</w:t>
              </w:r>
              <w:r w:rsidRPr="0093280B">
                <w:rPr>
                  <w:lang w:val="en-GB"/>
                </w:rPr>
                <w:t>.</w:t>
              </w:r>
              <w:r w:rsidRPr="0093280B">
                <w:rPr>
                  <w:i/>
                  <w:lang w:val="en-GB"/>
                </w:rPr>
                <w:t xml:space="preserve"> </w:t>
              </w:r>
              <w:r w:rsidRPr="0093280B">
                <w:rPr>
                  <w:lang w:val="en-GB"/>
                </w:rPr>
                <w:t>1</w:t>
              </w:r>
              <w:r w:rsidRPr="0093280B">
                <w:rPr>
                  <w:vertAlign w:val="superscript"/>
                  <w:lang w:val="en-GB"/>
                </w:rPr>
                <w:t>st</w:t>
              </w:r>
              <w:r w:rsidRPr="0093280B">
                <w:rPr>
                  <w:lang w:val="en-GB"/>
                </w:rPr>
                <w:t> Ed. Geneva: International Organization for Standardization, 2009, p. 3-10.</w:t>
              </w:r>
            </w:ins>
          </w:p>
          <w:p w:rsidR="00FD6105" w:rsidRPr="0093280B" w:rsidRDefault="00FD6105">
            <w:pPr>
              <w:autoSpaceDE w:val="0"/>
              <w:autoSpaceDN w:val="0"/>
              <w:adjustRightInd w:val="0"/>
              <w:jc w:val="both"/>
              <w:rPr>
                <w:ins w:id="1855" w:author="Dokulil Jiří" w:date="2018-11-18T20:08:00Z"/>
                <w:lang w:val="en-GB" w:eastAsia="en-US"/>
              </w:rPr>
              <w:pPrChange w:id="1856" w:author="PS" w:date="2018-11-24T18:29:00Z">
                <w:pPr>
                  <w:pStyle w:val="Odstavecseseznamem"/>
                  <w:numPr>
                    <w:numId w:val="48"/>
                  </w:numPr>
                  <w:autoSpaceDE w:val="0"/>
                  <w:autoSpaceDN w:val="0"/>
                  <w:adjustRightInd w:val="0"/>
                  <w:ind w:left="397" w:hanging="397"/>
                  <w:jc w:val="both"/>
                </w:pPr>
              </w:pPrChange>
            </w:pPr>
            <w:ins w:id="1857" w:author="Dokulil Jiří" w:date="2018-11-18T20:08:00Z">
              <w:r w:rsidRPr="0093280B">
                <w:rPr>
                  <w:lang w:val="en-GB"/>
                </w:rPr>
                <w:t xml:space="preserve">International Organization for Standardization. 2009. ISO 31000. </w:t>
              </w:r>
              <w:r w:rsidRPr="0093280B">
                <w:rPr>
                  <w:i/>
                  <w:lang w:val="en-GB"/>
                </w:rPr>
                <w:t>Risk Management- Principles and Guidelines</w:t>
              </w:r>
              <w:r w:rsidRPr="0093280B">
                <w:rPr>
                  <w:lang w:val="en-GB"/>
                </w:rPr>
                <w:t>. 1</w:t>
              </w:r>
              <w:r w:rsidRPr="0093280B">
                <w:rPr>
                  <w:vertAlign w:val="superscript"/>
                  <w:lang w:val="en-GB"/>
                </w:rPr>
                <w:t>st</w:t>
              </w:r>
              <w:r w:rsidRPr="0093280B">
                <w:rPr>
                  <w:lang w:val="en-GB"/>
                </w:rPr>
                <w:t> Ed. Geneva: International Organization for Standardization. 34 p.</w:t>
              </w:r>
            </w:ins>
          </w:p>
          <w:p w:rsidR="0008343B" w:rsidRPr="0093280B" w:rsidRDefault="00FD6105">
            <w:pPr>
              <w:autoSpaceDE w:val="0"/>
              <w:autoSpaceDN w:val="0"/>
              <w:adjustRightInd w:val="0"/>
              <w:jc w:val="both"/>
              <w:rPr>
                <w:ins w:id="1858" w:author="Dokulil Jiří" w:date="2018-11-18T20:38:00Z"/>
                <w:lang w:val="en-GB" w:eastAsia="en-US"/>
              </w:rPr>
              <w:pPrChange w:id="1859" w:author="PS" w:date="2018-11-24T18:29:00Z">
                <w:pPr>
                  <w:spacing w:before="60" w:after="60"/>
                  <w:jc w:val="both"/>
                </w:pPr>
              </w:pPrChange>
            </w:pPr>
            <w:ins w:id="1860" w:author="Dokulil Jiří" w:date="2018-11-18T20:08:00Z">
              <w:r w:rsidRPr="0093280B">
                <w:rPr>
                  <w:lang w:val="en-GB"/>
                </w:rPr>
                <w:t xml:space="preserve">International Organization for Standardization. 2009. ISO 31010. </w:t>
              </w:r>
              <w:r w:rsidRPr="0093280B">
                <w:rPr>
                  <w:i/>
                  <w:lang w:val="en-GB"/>
                </w:rPr>
                <w:t>Risk Management- Risk Assessment Techniques</w:t>
              </w:r>
              <w:r w:rsidRPr="0093280B">
                <w:rPr>
                  <w:lang w:val="en-GB"/>
                </w:rPr>
                <w:t>. 1</w:t>
              </w:r>
              <w:r w:rsidRPr="0093280B">
                <w:rPr>
                  <w:vertAlign w:val="superscript"/>
                  <w:lang w:val="en-GB"/>
                </w:rPr>
                <w:t>st</w:t>
              </w:r>
              <w:r w:rsidRPr="0093280B">
                <w:rPr>
                  <w:lang w:val="en-GB"/>
                </w:rPr>
                <w:t> Ed. Geneva: International Organization for Standardization. 176 p.</w:t>
              </w:r>
            </w:ins>
          </w:p>
          <w:p w:rsidR="0008343B" w:rsidRPr="0093280B" w:rsidRDefault="00FD6105">
            <w:pPr>
              <w:autoSpaceDE w:val="0"/>
              <w:autoSpaceDN w:val="0"/>
              <w:adjustRightInd w:val="0"/>
              <w:jc w:val="both"/>
              <w:rPr>
                <w:ins w:id="1861" w:author="Dokulil Jiří" w:date="2018-11-18T20:38:00Z"/>
                <w:lang w:val="en-GB" w:eastAsia="en-US"/>
              </w:rPr>
              <w:pPrChange w:id="1862" w:author="PS" w:date="2018-11-24T18:29:00Z">
                <w:pPr>
                  <w:spacing w:before="60" w:after="60"/>
                  <w:jc w:val="both"/>
                </w:pPr>
              </w:pPrChange>
            </w:pPr>
            <w:ins w:id="1863" w:author="Dokulil Jiří" w:date="2018-11-18T20:08:00Z">
              <w:r w:rsidRPr="0093280B">
                <w:rPr>
                  <w:lang w:val="en-GB"/>
                </w:rPr>
                <w:t>PRITCHARD, C.</w:t>
              </w:r>
              <w:r w:rsidRPr="0093280B">
                <w:rPr>
                  <w:lang w:val="en-GB" w:eastAsia="en-US"/>
                </w:rPr>
                <w:t xml:space="preserve"> L., 2015. </w:t>
              </w:r>
              <w:r w:rsidRPr="0093280B">
                <w:rPr>
                  <w:i/>
                  <w:lang w:val="en-GB" w:eastAsia="en-US"/>
                </w:rPr>
                <w:t>Risk Management. Concepts and Guidance</w:t>
              </w:r>
              <w:r w:rsidRPr="0093280B">
                <w:rPr>
                  <w:lang w:val="en-GB" w:eastAsia="en-US"/>
                </w:rPr>
                <w:t>. 5</w:t>
              </w:r>
              <w:r w:rsidRPr="0093280B">
                <w:rPr>
                  <w:vertAlign w:val="superscript"/>
                  <w:lang w:val="en-GB" w:eastAsia="en-US"/>
                </w:rPr>
                <w:t>th</w:t>
              </w:r>
              <w:r w:rsidRPr="0093280B">
                <w:rPr>
                  <w:lang w:val="en-GB" w:eastAsia="en-US"/>
                </w:rPr>
                <w:t xml:space="preserve"> Ed. Boca Raton: CRC Press, p. 23-47. ISBN 978-1-4822-5845-5.</w:t>
              </w:r>
            </w:ins>
          </w:p>
          <w:p w:rsidR="0008343B" w:rsidRPr="0093280B" w:rsidRDefault="0008343B">
            <w:pPr>
              <w:autoSpaceDE w:val="0"/>
              <w:autoSpaceDN w:val="0"/>
              <w:adjustRightInd w:val="0"/>
              <w:jc w:val="both"/>
              <w:rPr>
                <w:ins w:id="1864" w:author="Dokulil Jiří" w:date="2018-11-18T20:37:00Z"/>
                <w:lang w:val="en-GB" w:eastAsia="en-US"/>
              </w:rPr>
              <w:pPrChange w:id="1865" w:author="PS" w:date="2018-11-24T18:29:00Z">
                <w:pPr>
                  <w:spacing w:before="60" w:after="60"/>
                  <w:jc w:val="both"/>
                </w:pPr>
              </w:pPrChange>
            </w:pPr>
            <w:ins w:id="1866" w:author="Dokulil Jiří" w:date="2018-11-18T20:37:00Z">
              <w:r w:rsidRPr="0093280B">
                <w:rPr>
                  <w:lang w:val="en-GB" w:eastAsia="en-US"/>
                </w:rPr>
                <w:t xml:space="preserve">Studying materials – LS Moodle (vyuka.flkr.utb.cz – </w:t>
              </w:r>
            </w:ins>
            <w:ins w:id="1867" w:author="Dokulil Jiří" w:date="2018-11-18T20:38:00Z">
              <w:r w:rsidRPr="0093280B">
                <w:rPr>
                  <w:lang w:val="en-GB" w:eastAsia="en-US"/>
                </w:rPr>
                <w:t>course</w:t>
              </w:r>
            </w:ins>
            <w:ins w:id="1868" w:author="Dokulil Jiří" w:date="2018-11-18T20:37:00Z">
              <w:r w:rsidRPr="0093280B">
                <w:rPr>
                  <w:lang w:val="en-GB" w:eastAsia="en-US"/>
                </w:rPr>
                <w:t xml:space="preserve"> </w:t>
              </w:r>
            </w:ins>
            <w:ins w:id="1869" w:author="Dokulil Jiří" w:date="2018-11-18T20:38:00Z">
              <w:r w:rsidRPr="0093280B">
                <w:rPr>
                  <w:lang w:val="en-GB" w:eastAsia="en-US"/>
                </w:rPr>
                <w:t>Processes of Risk Assessment and Treatment</w:t>
              </w:r>
            </w:ins>
            <w:ins w:id="1870" w:author="Dokulil Jiří" w:date="2018-11-18T20:37:00Z">
              <w:r w:rsidRPr="0093280B">
                <w:rPr>
                  <w:lang w:val="en-GB" w:eastAsia="en-US"/>
                </w:rPr>
                <w:t>)</w:t>
              </w:r>
            </w:ins>
            <w:ins w:id="1871" w:author="Dokulil Jiří" w:date="2018-11-18T20:38:00Z">
              <w:r w:rsidRPr="0093280B">
                <w:rPr>
                  <w:lang w:val="en-GB" w:eastAsia="en-US"/>
                </w:rPr>
                <w:t>.</w:t>
              </w:r>
            </w:ins>
          </w:p>
          <w:p w:rsidR="00311D7B" w:rsidRPr="006E5893" w:rsidDel="00FD6105" w:rsidRDefault="00311D7B">
            <w:pPr>
              <w:spacing w:before="60" w:after="60"/>
              <w:ind w:left="397"/>
              <w:jc w:val="both"/>
              <w:rPr>
                <w:del w:id="1872" w:author="Dokulil Jiří" w:date="2018-11-18T20:08:00Z"/>
                <w:b/>
                <w:lang w:val="en-GB"/>
                <w:rPrChange w:id="1873" w:author="Dokulil Jiří" w:date="2018-11-19T02:18:00Z">
                  <w:rPr>
                    <w:del w:id="1874" w:author="Dokulil Jiří" w:date="2018-11-18T20:08:00Z"/>
                    <w:lang w:val="en-GB"/>
                  </w:rPr>
                </w:rPrChange>
              </w:rPr>
              <w:pPrChange w:id="1875" w:author="Dokulil Jiří" w:date="2018-11-19T02:18:00Z">
                <w:pPr>
                  <w:spacing w:before="60" w:after="60"/>
                  <w:jc w:val="both"/>
                </w:pPr>
              </w:pPrChange>
            </w:pPr>
            <w:del w:id="1876" w:author="Dokulil Jiří" w:date="2018-11-18T20:08:00Z">
              <w:r w:rsidRPr="006E5893" w:rsidDel="00FD6105">
                <w:rPr>
                  <w:b/>
                  <w:lang w:val="en-GB"/>
                  <w:rPrChange w:id="1877" w:author="Dokulil Jiří" w:date="2018-11-19T02:18:00Z">
                    <w:rPr>
                      <w:lang w:val="en-GB"/>
                    </w:rPr>
                  </w:rPrChange>
                </w:rPr>
                <w:delText>Obligatory literatue</w:delText>
              </w:r>
            </w:del>
          </w:p>
          <w:p w:rsidR="00311D7B" w:rsidRPr="0004269F" w:rsidDel="00FD6105" w:rsidRDefault="00311D7B">
            <w:pPr>
              <w:rPr>
                <w:del w:id="1878" w:author="Dokulil Jiří" w:date="2018-11-18T20:08:00Z"/>
                <w:lang w:val="en-GB" w:eastAsia="en-US"/>
              </w:rPr>
              <w:pPrChange w:id="1879" w:author="Dokulil Jiří" w:date="2018-11-19T02:18:00Z">
                <w:pPr>
                  <w:pStyle w:val="Odstavecseseznamem"/>
                  <w:numPr>
                    <w:numId w:val="47"/>
                  </w:numPr>
                  <w:ind w:left="397" w:hanging="397"/>
                  <w:contextualSpacing w:val="0"/>
                  <w:jc w:val="both"/>
                </w:pPr>
              </w:pPrChange>
            </w:pPr>
            <w:del w:id="1880" w:author="Dokulil Jiří" w:date="2018-11-18T20:08:00Z">
              <w:r w:rsidRPr="0004269F" w:rsidDel="00FD6105">
                <w:rPr>
                  <w:lang w:val="en-GB"/>
                </w:rPr>
                <w:delText xml:space="preserve">BABINEC, F. 2005. </w:delText>
              </w:r>
              <w:r w:rsidRPr="0004269F" w:rsidDel="00FD6105">
                <w:rPr>
                  <w:i/>
                  <w:iCs/>
                  <w:lang w:val="en-GB"/>
                </w:rPr>
                <w:delText>Management rizika. Loss Prevention &amp; Safety Promotion</w:delText>
              </w:r>
              <w:r w:rsidRPr="0004269F" w:rsidDel="00FD6105">
                <w:rPr>
                  <w:lang w:val="en-GB"/>
                </w:rPr>
                <w:delText>. 1. vyd. Opava: Slezská univerzita, s. 21-93.</w:delText>
              </w:r>
            </w:del>
          </w:p>
          <w:p w:rsidR="00311D7B" w:rsidRPr="0004269F" w:rsidDel="00FD6105" w:rsidRDefault="00311D7B">
            <w:pPr>
              <w:rPr>
                <w:del w:id="1881" w:author="Dokulil Jiří" w:date="2018-11-18T20:08:00Z"/>
                <w:lang w:val="en-GB" w:eastAsia="en-US"/>
              </w:rPr>
              <w:pPrChange w:id="1882" w:author="Dokulil Jiří" w:date="2018-11-19T02:18:00Z">
                <w:pPr>
                  <w:pStyle w:val="Odstavecseseznamem"/>
                  <w:numPr>
                    <w:numId w:val="47"/>
                  </w:numPr>
                  <w:ind w:left="397" w:hanging="397"/>
                  <w:contextualSpacing w:val="0"/>
                  <w:jc w:val="both"/>
                </w:pPr>
              </w:pPrChange>
            </w:pPr>
            <w:del w:id="1883" w:author="Dokulil Jiří" w:date="2018-11-18T20:08:00Z">
              <w:r w:rsidRPr="0004269F" w:rsidDel="00FD6105">
                <w:rPr>
                  <w:lang w:val="en-GB" w:eastAsia="en-US"/>
                </w:rPr>
                <w:delText xml:space="preserve">BOŽEK, F. a URBAN, R. 2008. </w:delText>
              </w:r>
              <w:r w:rsidRPr="0004269F" w:rsidDel="00FD6105">
                <w:rPr>
                  <w:i/>
                  <w:lang w:val="en-GB" w:eastAsia="en-US"/>
                </w:rPr>
                <w:delText>Management rizika</w:delText>
              </w:r>
              <w:r w:rsidRPr="0004269F" w:rsidDel="00FD6105">
                <w:rPr>
                  <w:lang w:val="en-GB" w:eastAsia="en-US"/>
                </w:rPr>
                <w:delText>. 1. vyd. Brno: UO, s. 9-88. ISBN 978</w:delText>
              </w:r>
              <w:r w:rsidRPr="0004269F" w:rsidDel="00FD6105">
                <w:rPr>
                  <w:lang w:val="en-GB" w:eastAsia="en-US"/>
                </w:rPr>
                <w:noBreakHyphen/>
                <w:delText>80</w:delText>
              </w:r>
              <w:r w:rsidRPr="0004269F" w:rsidDel="00FD6105">
                <w:rPr>
                  <w:lang w:val="en-GB" w:eastAsia="en-US"/>
                </w:rPr>
                <w:noBreakHyphen/>
                <w:delText>7231</w:delText>
              </w:r>
              <w:r w:rsidRPr="0004269F" w:rsidDel="00FD6105">
                <w:rPr>
                  <w:lang w:val="en-GB" w:eastAsia="en-US"/>
                </w:rPr>
                <w:noBreakHyphen/>
                <w:delText>259</w:delText>
              </w:r>
              <w:r w:rsidRPr="0004269F" w:rsidDel="00FD6105">
                <w:rPr>
                  <w:lang w:val="en-GB" w:eastAsia="en-US"/>
                </w:rPr>
                <w:noBreakHyphen/>
                <w:delText>7.</w:delText>
              </w:r>
            </w:del>
          </w:p>
          <w:p w:rsidR="00311D7B" w:rsidRPr="0004269F" w:rsidDel="00FD6105" w:rsidRDefault="00311D7B">
            <w:pPr>
              <w:rPr>
                <w:del w:id="1884" w:author="Dokulil Jiří" w:date="2018-11-18T20:08:00Z"/>
                <w:lang w:val="en-GB" w:eastAsia="en-US"/>
              </w:rPr>
              <w:pPrChange w:id="1885" w:author="Dokulil Jiří" w:date="2018-11-19T02:18:00Z">
                <w:pPr>
                  <w:pStyle w:val="Odstavecseseznamem"/>
                  <w:numPr>
                    <w:numId w:val="47"/>
                  </w:numPr>
                  <w:ind w:left="397" w:hanging="397"/>
                  <w:contextualSpacing w:val="0"/>
                  <w:jc w:val="both"/>
                </w:pPr>
              </w:pPrChange>
            </w:pPr>
            <w:del w:id="1886" w:author="Dokulil Jiří" w:date="2018-11-18T20:08:00Z">
              <w:r w:rsidRPr="0004269F" w:rsidDel="00FD6105">
                <w:rPr>
                  <w:lang w:val="en-GB"/>
                </w:rPr>
                <w:delText xml:space="preserve">SMEJKAL, V. a RAIS, K. 2013. </w:delText>
              </w:r>
              <w:r w:rsidRPr="0004269F" w:rsidDel="00FD6105">
                <w:rPr>
                  <w:i/>
                  <w:iCs/>
                  <w:lang w:val="en-GB"/>
                </w:rPr>
                <w:delText>Řízení rizik ve firmách a jiných organizacích</w:delText>
              </w:r>
              <w:r w:rsidRPr="0004269F" w:rsidDel="00FD6105">
                <w:rPr>
                  <w:lang w:val="en-GB"/>
                </w:rPr>
                <w:delText>. 4. vyd. Praha: Grada Publishing a.s., s. 89-164; 235-244. ISBN 978-80-247-4644-9.</w:delText>
              </w:r>
            </w:del>
          </w:p>
          <w:p w:rsidR="00311D7B" w:rsidRPr="0004269F" w:rsidDel="00FD6105" w:rsidRDefault="00311D7B">
            <w:pPr>
              <w:rPr>
                <w:del w:id="1887" w:author="Dokulil Jiří" w:date="2018-11-18T20:08:00Z"/>
                <w:lang w:val="en-GB" w:eastAsia="en-US"/>
              </w:rPr>
              <w:pPrChange w:id="1888" w:author="Dokulil Jiří" w:date="2018-11-19T02:18:00Z">
                <w:pPr>
                  <w:pStyle w:val="Odstavecseseznamem"/>
                  <w:numPr>
                    <w:numId w:val="47"/>
                  </w:numPr>
                  <w:ind w:left="397" w:hanging="397"/>
                  <w:contextualSpacing w:val="0"/>
                  <w:jc w:val="both"/>
                </w:pPr>
              </w:pPrChange>
            </w:pPr>
            <w:del w:id="1889" w:author="Dokulil Jiří" w:date="2018-11-18T20:08:00Z">
              <w:r w:rsidRPr="0004269F" w:rsidDel="00FD6105">
                <w:rPr>
                  <w:lang w:val="en-GB"/>
                </w:rPr>
                <w:delText xml:space="preserve">TICHÝ, M. 2006. </w:delText>
              </w:r>
              <w:r w:rsidRPr="0004269F" w:rsidDel="00FD6105">
                <w:rPr>
                  <w:i/>
                  <w:iCs/>
                  <w:lang w:val="en-GB"/>
                </w:rPr>
                <w:delText>Ovládání rizika: Analýza a management</w:delText>
              </w:r>
              <w:r w:rsidRPr="0004269F" w:rsidDel="00FD6105">
                <w:rPr>
                  <w:lang w:val="en-GB"/>
                </w:rPr>
                <w:delText>. 1. vyd. Praha: C. H. Beck, s. 3-26; 39-66; 117-196. ISBN 978-80-7179-415-5.</w:delText>
              </w:r>
            </w:del>
          </w:p>
          <w:p w:rsidR="00311D7B" w:rsidRPr="0004269F" w:rsidDel="00FD6105" w:rsidRDefault="00311D7B">
            <w:pPr>
              <w:rPr>
                <w:del w:id="1890" w:author="Dokulil Jiří" w:date="2018-11-18T20:08:00Z"/>
                <w:lang w:val="en-GB" w:eastAsia="en-US"/>
              </w:rPr>
              <w:pPrChange w:id="1891" w:author="Dokulil Jiří" w:date="2018-11-19T02:18:00Z">
                <w:pPr>
                  <w:pStyle w:val="Odstavecseseznamem"/>
                  <w:numPr>
                    <w:numId w:val="47"/>
                  </w:numPr>
                  <w:ind w:left="397" w:hanging="397"/>
                  <w:contextualSpacing w:val="0"/>
                  <w:jc w:val="both"/>
                </w:pPr>
              </w:pPrChange>
            </w:pPr>
            <w:del w:id="1892" w:author="Dokulil Jiří" w:date="2018-11-18T20:08:00Z">
              <w:r w:rsidRPr="0004269F" w:rsidDel="00FD6105">
                <w:rPr>
                  <w:lang w:val="en-GB"/>
                </w:rPr>
                <w:delText>Poznámky a prezentace z přednášek, řešené příklady z cvičení a vzájemné předání případových studií.</w:delText>
              </w:r>
            </w:del>
          </w:p>
          <w:p w:rsidR="00311D7B" w:rsidRPr="0004269F" w:rsidDel="00FD6105" w:rsidRDefault="00311D7B">
            <w:pPr>
              <w:rPr>
                <w:del w:id="1893" w:author="Dokulil Jiří" w:date="2018-11-18T20:08:00Z"/>
                <w:lang w:val="en-GB"/>
              </w:rPr>
              <w:pPrChange w:id="1894" w:author="Dokulil Jiří" w:date="2018-11-19T02:18:00Z">
                <w:pPr>
                  <w:spacing w:before="60" w:after="60"/>
                  <w:jc w:val="both"/>
                </w:pPr>
              </w:pPrChange>
            </w:pPr>
            <w:del w:id="1895" w:author="Dokulil Jiří" w:date="2018-11-18T20:08:00Z">
              <w:r w:rsidDel="00FD6105">
                <w:rPr>
                  <w:lang w:val="en-GB"/>
                </w:rPr>
                <w:delText>Recommended</w:delText>
              </w:r>
              <w:r w:rsidRPr="0004269F" w:rsidDel="00FD6105">
                <w:rPr>
                  <w:lang w:val="en-GB"/>
                </w:rPr>
                <w:delText xml:space="preserve"> literatur</w:delText>
              </w:r>
              <w:r w:rsidDel="00FD6105">
                <w:rPr>
                  <w:lang w:val="en-GB"/>
                </w:rPr>
                <w:delText>e</w:delText>
              </w:r>
            </w:del>
          </w:p>
          <w:p w:rsidR="00311D7B" w:rsidRPr="0004269F" w:rsidDel="00FD6105" w:rsidRDefault="00311D7B">
            <w:pPr>
              <w:rPr>
                <w:del w:id="1896" w:author="Dokulil Jiří" w:date="2018-11-18T20:08:00Z"/>
                <w:lang w:val="en-GB" w:eastAsia="en-US"/>
              </w:rPr>
              <w:pPrChange w:id="1897" w:author="Dokulil Jiří" w:date="2018-11-19T02:18:00Z">
                <w:pPr>
                  <w:pStyle w:val="Odstavecseseznamem"/>
                  <w:numPr>
                    <w:numId w:val="48"/>
                  </w:numPr>
                  <w:autoSpaceDE w:val="0"/>
                  <w:autoSpaceDN w:val="0"/>
                  <w:adjustRightInd w:val="0"/>
                  <w:ind w:left="397" w:hanging="397"/>
                  <w:jc w:val="both"/>
                </w:pPr>
              </w:pPrChange>
            </w:pPr>
            <w:del w:id="1898" w:author="Dokulil Jiří" w:date="2018-11-18T20:08:00Z">
              <w:r w:rsidRPr="0004269F" w:rsidDel="00FD6105">
                <w:rPr>
                  <w:lang w:val="en-GB" w:eastAsia="en-US"/>
                </w:rPr>
                <w:delText xml:space="preserve">BERNATÍK, A., 2006. </w:delText>
              </w:r>
              <w:r w:rsidRPr="0004269F" w:rsidDel="00FD6105">
                <w:rPr>
                  <w:i/>
                  <w:lang w:val="en-GB" w:eastAsia="en-US"/>
                </w:rPr>
                <w:delText>Prevence závažných havárií I</w:delText>
              </w:r>
              <w:r w:rsidRPr="0004269F" w:rsidDel="00FD6105">
                <w:rPr>
                  <w:lang w:val="en-GB" w:eastAsia="en-US"/>
                </w:rPr>
                <w:delText xml:space="preserve">. 1. vyd. Ostrava: </w:delText>
              </w:r>
              <w:r w:rsidRPr="0004269F" w:rsidDel="00FD6105">
                <w:rPr>
                  <w:lang w:val="en-GB"/>
                </w:rPr>
                <w:delText xml:space="preserve">Sdružení požárního a bezpečnostního inženýrství, s. 22-70. ISBN 80-86634-89-2. </w:delText>
              </w:r>
            </w:del>
          </w:p>
          <w:p w:rsidR="00311D7B" w:rsidRPr="0004269F" w:rsidDel="00FD6105" w:rsidRDefault="00311D7B">
            <w:pPr>
              <w:rPr>
                <w:del w:id="1899" w:author="Dokulil Jiří" w:date="2018-11-18T20:08:00Z"/>
                <w:lang w:val="en-GB" w:eastAsia="en-US"/>
              </w:rPr>
              <w:pPrChange w:id="1900" w:author="Dokulil Jiří" w:date="2018-11-19T02:18:00Z">
                <w:pPr>
                  <w:pStyle w:val="Odstavecseseznamem"/>
                  <w:numPr>
                    <w:numId w:val="48"/>
                  </w:numPr>
                  <w:autoSpaceDE w:val="0"/>
                  <w:autoSpaceDN w:val="0"/>
                  <w:adjustRightInd w:val="0"/>
                  <w:ind w:left="397" w:hanging="397"/>
                  <w:jc w:val="both"/>
                </w:pPr>
              </w:pPrChange>
            </w:pPr>
            <w:del w:id="1901" w:author="Dokulil Jiří" w:date="2018-11-18T20:08:00Z">
              <w:r w:rsidRPr="0004269F" w:rsidDel="00FD6105">
                <w:rPr>
                  <w:lang w:val="en-GB"/>
                </w:rPr>
                <w:delText xml:space="preserve">BOŽEK, F. et al. 2011. Regional Risk Assessment. In Olej, V., Obršálová, I., Křupka, J. (Eds.). </w:delText>
              </w:r>
              <w:r w:rsidRPr="0004269F" w:rsidDel="00FD6105">
                <w:rPr>
                  <w:i/>
                  <w:lang w:val="en-GB"/>
                </w:rPr>
                <w:delText>Environmental Modeling for Sustainable Regional Development:</w:delText>
              </w:r>
              <w:r w:rsidRPr="0004269F" w:rsidDel="00FD6105">
                <w:rPr>
                  <w:rStyle w:val="Siln"/>
                  <w:lang w:val="en-GB"/>
                </w:rPr>
                <w:delText xml:space="preserve"> System Approaches and Advanced Methods.</w:delText>
              </w:r>
              <w:r w:rsidRPr="0004269F" w:rsidDel="00FD6105">
                <w:rPr>
                  <w:lang w:val="en-GB"/>
                </w:rPr>
                <w:delText xml:space="preserve"> 1</w:delText>
              </w:r>
              <w:r w:rsidRPr="0004269F" w:rsidDel="00FD6105">
                <w:rPr>
                  <w:vertAlign w:val="superscript"/>
                  <w:lang w:val="en-GB"/>
                </w:rPr>
                <w:delText>st</w:delText>
              </w:r>
              <w:r w:rsidRPr="0004269F" w:rsidDel="00FD6105">
                <w:rPr>
                  <w:lang w:val="en-GB"/>
                </w:rPr>
                <w:delText xml:space="preserve"> Ed. Hershey-New York: IGI Global Publishing, 2011,</w:delText>
              </w:r>
              <w:r w:rsidRPr="0004269F" w:rsidDel="00FD6105">
                <w:rPr>
                  <w:i/>
                  <w:lang w:val="en-GB"/>
                </w:rPr>
                <w:delText xml:space="preserve"> </w:delText>
              </w:r>
              <w:r w:rsidRPr="0004269F" w:rsidDel="00FD6105">
                <w:rPr>
                  <w:lang w:val="en-GB"/>
                </w:rPr>
                <w:delText>pp. 65-90. ISBN 978-1-60960-156-0.</w:delText>
              </w:r>
            </w:del>
          </w:p>
          <w:p w:rsidR="00311D7B" w:rsidRPr="0004269F" w:rsidDel="00FD6105" w:rsidRDefault="00311D7B">
            <w:pPr>
              <w:rPr>
                <w:del w:id="1902" w:author="Dokulil Jiří" w:date="2018-11-18T20:08:00Z"/>
                <w:lang w:val="en-GB" w:eastAsia="en-US"/>
              </w:rPr>
              <w:pPrChange w:id="1903" w:author="Dokulil Jiří" w:date="2018-11-19T02:18:00Z">
                <w:pPr>
                  <w:pStyle w:val="Odstavecseseznamem"/>
                  <w:numPr>
                    <w:numId w:val="48"/>
                  </w:numPr>
                  <w:autoSpaceDE w:val="0"/>
                  <w:autoSpaceDN w:val="0"/>
                  <w:adjustRightInd w:val="0"/>
                  <w:ind w:left="397" w:hanging="397"/>
                  <w:jc w:val="both"/>
                </w:pPr>
              </w:pPrChange>
            </w:pPr>
            <w:del w:id="1904" w:author="Dokulil Jiří" w:date="2018-11-18T20:08:00Z">
              <w:r w:rsidRPr="0004269F" w:rsidDel="00FD6105">
                <w:rPr>
                  <w:lang w:val="en-GB" w:eastAsia="en-US"/>
                </w:rPr>
                <w:delText xml:space="preserve">BUMBA, J., KELNAR, L. a SLUKA, V., 2000. </w:delText>
              </w:r>
              <w:r w:rsidRPr="0004269F" w:rsidDel="00FD6105">
                <w:rPr>
                  <w:i/>
                  <w:lang w:val="en-GB" w:eastAsia="en-US"/>
                </w:rPr>
                <w:delText>Postupy a metodiky analýz a hodnocení rizik pro účely zákona o prevenci závažných havárií</w:delText>
              </w:r>
              <w:r w:rsidRPr="0004269F" w:rsidDel="00FD6105">
                <w:rPr>
                  <w:lang w:val="en-GB" w:eastAsia="en-US"/>
                </w:rPr>
                <w:delText>. 1. vyd. Praha: Výzkumný ústav bezpečnosti práce. 211 s.</w:delText>
              </w:r>
            </w:del>
          </w:p>
          <w:p w:rsidR="00311D7B" w:rsidRPr="0004269F" w:rsidDel="00FD6105" w:rsidRDefault="00311D7B">
            <w:pPr>
              <w:rPr>
                <w:del w:id="1905" w:author="Dokulil Jiří" w:date="2018-11-18T20:08:00Z"/>
                <w:lang w:val="en-GB"/>
              </w:rPr>
              <w:pPrChange w:id="1906" w:author="Dokulil Jiří" w:date="2018-11-19T02:18:00Z">
                <w:pPr>
                  <w:pStyle w:val="Odstavecseseznamem"/>
                  <w:numPr>
                    <w:numId w:val="48"/>
                  </w:numPr>
                  <w:autoSpaceDE w:val="0"/>
                  <w:autoSpaceDN w:val="0"/>
                  <w:adjustRightInd w:val="0"/>
                  <w:ind w:left="397" w:hanging="397"/>
                  <w:jc w:val="both"/>
                </w:pPr>
              </w:pPrChange>
            </w:pPr>
            <w:del w:id="1907" w:author="Dokulil Jiří" w:date="2018-11-18T20:08:00Z">
              <w:r w:rsidRPr="0004269F" w:rsidDel="00FD6105">
                <w:rPr>
                  <w:lang w:val="en-GB"/>
                </w:rPr>
                <w:delText xml:space="preserve">FLAUS. J. M. 2013. </w:delText>
              </w:r>
              <w:r w:rsidRPr="0004269F" w:rsidDel="00FD6105">
                <w:rPr>
                  <w:i/>
                  <w:lang w:val="en-GB"/>
                </w:rPr>
                <w:delText>Risk Analysis. Socio-Technical and Industrial Systems</w:delText>
              </w:r>
              <w:r w:rsidRPr="0004269F" w:rsidDel="00FD6105">
                <w:rPr>
                  <w:lang w:val="en-GB"/>
                </w:rPr>
                <w:delText>. 1</w:delText>
              </w:r>
              <w:r w:rsidRPr="0004269F" w:rsidDel="00FD6105">
                <w:rPr>
                  <w:vertAlign w:val="superscript"/>
                  <w:lang w:val="en-GB"/>
                </w:rPr>
                <w:delText>st</w:delText>
              </w:r>
              <w:r w:rsidRPr="0004269F" w:rsidDel="00FD6105">
                <w:rPr>
                  <w:lang w:val="en-GB"/>
                </w:rPr>
                <w:delText xml:space="preserve"> Ed. Hoboken, New Jersey: John Wiley &amp; Sons, Inc., 400 p. ISBN 978-1-84821-492-7.  </w:delText>
              </w:r>
            </w:del>
          </w:p>
          <w:p w:rsidR="00311D7B" w:rsidRPr="0004269F" w:rsidDel="00FD6105" w:rsidRDefault="00311D7B">
            <w:pPr>
              <w:rPr>
                <w:del w:id="1908" w:author="Dokulil Jiří" w:date="2018-11-18T20:08:00Z"/>
                <w:lang w:val="en-GB" w:eastAsia="en-US"/>
              </w:rPr>
              <w:pPrChange w:id="1909" w:author="Dokulil Jiří" w:date="2018-11-19T02:18:00Z">
                <w:pPr>
                  <w:pStyle w:val="Odstavecseseznamem"/>
                  <w:numPr>
                    <w:numId w:val="48"/>
                  </w:numPr>
                  <w:autoSpaceDE w:val="0"/>
                  <w:autoSpaceDN w:val="0"/>
                  <w:adjustRightInd w:val="0"/>
                  <w:ind w:left="397" w:hanging="397"/>
                  <w:jc w:val="both"/>
                </w:pPr>
              </w:pPrChange>
            </w:pPr>
            <w:del w:id="1910" w:author="Dokulil Jiří" w:date="2018-11-18T20:08:00Z">
              <w:r w:rsidRPr="0004269F" w:rsidDel="00FD6105">
                <w:rPr>
                  <w:lang w:val="en-GB"/>
                </w:rPr>
                <w:delText xml:space="preserve">International Organization for Standardization. 2009. ISO Guide 73. </w:delText>
              </w:r>
              <w:r w:rsidRPr="0004269F" w:rsidDel="00FD6105">
                <w:rPr>
                  <w:i/>
                  <w:lang w:val="en-GB"/>
                </w:rPr>
                <w:delText>Risk Management- Vocabulary</w:delText>
              </w:r>
              <w:r w:rsidRPr="0004269F" w:rsidDel="00FD6105">
                <w:rPr>
                  <w:lang w:val="en-GB"/>
                </w:rPr>
                <w:delText>.</w:delText>
              </w:r>
              <w:r w:rsidRPr="0004269F" w:rsidDel="00FD6105">
                <w:rPr>
                  <w:i/>
                  <w:lang w:val="en-GB"/>
                </w:rPr>
                <w:delText xml:space="preserve"> </w:delText>
              </w:r>
              <w:r w:rsidRPr="0004269F" w:rsidDel="00FD6105">
                <w:rPr>
                  <w:lang w:val="en-GB"/>
                </w:rPr>
                <w:delText>1</w:delText>
              </w:r>
              <w:r w:rsidRPr="0004269F" w:rsidDel="00FD6105">
                <w:rPr>
                  <w:vertAlign w:val="superscript"/>
                  <w:lang w:val="en-GB"/>
                </w:rPr>
                <w:delText>st</w:delText>
              </w:r>
              <w:r w:rsidRPr="0004269F" w:rsidDel="00FD6105">
                <w:rPr>
                  <w:lang w:val="en-GB"/>
                </w:rPr>
                <w:delText> Ed. Geneva: International Organization for Standardization, 2009, p. 3-10.</w:delText>
              </w:r>
            </w:del>
          </w:p>
          <w:p w:rsidR="00311D7B" w:rsidRPr="0004269F" w:rsidDel="00FD6105" w:rsidRDefault="00311D7B">
            <w:pPr>
              <w:rPr>
                <w:del w:id="1911" w:author="Dokulil Jiří" w:date="2018-11-18T20:08:00Z"/>
                <w:lang w:val="en-GB" w:eastAsia="en-US"/>
              </w:rPr>
              <w:pPrChange w:id="1912" w:author="Dokulil Jiří" w:date="2018-11-19T02:18:00Z">
                <w:pPr>
                  <w:pStyle w:val="Odstavecseseznamem"/>
                  <w:numPr>
                    <w:numId w:val="48"/>
                  </w:numPr>
                  <w:autoSpaceDE w:val="0"/>
                  <w:autoSpaceDN w:val="0"/>
                  <w:adjustRightInd w:val="0"/>
                  <w:ind w:left="397" w:hanging="397"/>
                  <w:jc w:val="both"/>
                </w:pPr>
              </w:pPrChange>
            </w:pPr>
            <w:del w:id="1913" w:author="Dokulil Jiří" w:date="2018-11-18T20:08:00Z">
              <w:r w:rsidRPr="0004269F" w:rsidDel="00FD6105">
                <w:rPr>
                  <w:lang w:val="en-GB"/>
                </w:rPr>
                <w:delText xml:space="preserve">International Organization for Standardization. 2009. ISO 31000. </w:delText>
              </w:r>
              <w:r w:rsidRPr="0004269F" w:rsidDel="00FD6105">
                <w:rPr>
                  <w:i/>
                  <w:lang w:val="en-GB"/>
                </w:rPr>
                <w:delText>Risk Management- Principles and Guidelines</w:delText>
              </w:r>
              <w:r w:rsidRPr="0004269F" w:rsidDel="00FD6105">
                <w:rPr>
                  <w:lang w:val="en-GB"/>
                </w:rPr>
                <w:delText>. 1</w:delText>
              </w:r>
              <w:r w:rsidRPr="0004269F" w:rsidDel="00FD6105">
                <w:rPr>
                  <w:vertAlign w:val="superscript"/>
                  <w:lang w:val="en-GB"/>
                </w:rPr>
                <w:delText>st</w:delText>
              </w:r>
              <w:r w:rsidRPr="0004269F" w:rsidDel="00FD6105">
                <w:rPr>
                  <w:lang w:val="en-GB"/>
                </w:rPr>
                <w:delText> Ed. Geneva: International Organization for Standardization. 34 p.</w:delText>
              </w:r>
            </w:del>
          </w:p>
          <w:p w:rsidR="00311D7B" w:rsidRPr="0004269F" w:rsidDel="00FD6105" w:rsidRDefault="00311D7B">
            <w:pPr>
              <w:rPr>
                <w:del w:id="1914" w:author="Dokulil Jiří" w:date="2018-11-18T20:08:00Z"/>
                <w:lang w:val="en-GB" w:eastAsia="en-US"/>
              </w:rPr>
              <w:pPrChange w:id="1915" w:author="Dokulil Jiří" w:date="2018-11-19T02:18:00Z">
                <w:pPr>
                  <w:pStyle w:val="Odstavecseseznamem"/>
                  <w:numPr>
                    <w:numId w:val="48"/>
                  </w:numPr>
                  <w:autoSpaceDE w:val="0"/>
                  <w:autoSpaceDN w:val="0"/>
                  <w:adjustRightInd w:val="0"/>
                  <w:ind w:left="397" w:hanging="397"/>
                  <w:jc w:val="both"/>
                </w:pPr>
              </w:pPrChange>
            </w:pPr>
            <w:del w:id="1916" w:author="Dokulil Jiří" w:date="2018-11-18T20:08:00Z">
              <w:r w:rsidRPr="0004269F" w:rsidDel="00FD6105">
                <w:rPr>
                  <w:lang w:val="en-GB"/>
                </w:rPr>
                <w:delText xml:space="preserve">International Organization for Standardization. 2009. ISO 31010. </w:delText>
              </w:r>
              <w:r w:rsidRPr="0004269F" w:rsidDel="00FD6105">
                <w:rPr>
                  <w:i/>
                  <w:lang w:val="en-GB"/>
                </w:rPr>
                <w:delText>Risk Management- Risk Assessment Techniques</w:delText>
              </w:r>
              <w:r w:rsidRPr="0004269F" w:rsidDel="00FD6105">
                <w:rPr>
                  <w:lang w:val="en-GB"/>
                </w:rPr>
                <w:delText>. 1</w:delText>
              </w:r>
              <w:r w:rsidRPr="0004269F" w:rsidDel="00FD6105">
                <w:rPr>
                  <w:vertAlign w:val="superscript"/>
                  <w:lang w:val="en-GB"/>
                </w:rPr>
                <w:delText>st</w:delText>
              </w:r>
              <w:r w:rsidRPr="0004269F" w:rsidDel="00FD6105">
                <w:rPr>
                  <w:lang w:val="en-GB"/>
                </w:rPr>
                <w:delText> Ed. Geneva: International Organization for Standardization. 176 p.</w:delText>
              </w:r>
            </w:del>
          </w:p>
          <w:p w:rsidR="00311D7B" w:rsidRPr="0004269F" w:rsidDel="00FD6105" w:rsidRDefault="00311D7B">
            <w:pPr>
              <w:rPr>
                <w:del w:id="1917" w:author="Dokulil Jiří" w:date="2018-11-18T20:08:00Z"/>
                <w:lang w:val="en-GB" w:eastAsia="en-US"/>
              </w:rPr>
              <w:pPrChange w:id="1918" w:author="Dokulil Jiří" w:date="2018-11-19T02:18:00Z">
                <w:pPr>
                  <w:pStyle w:val="Odstavecseseznamem"/>
                  <w:numPr>
                    <w:numId w:val="48"/>
                  </w:numPr>
                  <w:autoSpaceDE w:val="0"/>
                  <w:autoSpaceDN w:val="0"/>
                  <w:adjustRightInd w:val="0"/>
                  <w:ind w:left="397" w:hanging="397"/>
                  <w:jc w:val="both"/>
                </w:pPr>
              </w:pPrChange>
            </w:pPr>
            <w:del w:id="1919" w:author="Dokulil Jiří" w:date="2018-11-18T20:08:00Z">
              <w:r w:rsidRPr="0004269F" w:rsidDel="00FD6105">
                <w:rPr>
                  <w:lang w:val="en-GB"/>
                </w:rPr>
                <w:delText>PRITCHARD, C.</w:delText>
              </w:r>
              <w:r w:rsidRPr="0004269F" w:rsidDel="00FD6105">
                <w:rPr>
                  <w:lang w:val="en-GB" w:eastAsia="en-US"/>
                </w:rPr>
                <w:delText xml:space="preserve"> L., 2015. </w:delText>
              </w:r>
              <w:r w:rsidRPr="0004269F" w:rsidDel="00FD6105">
                <w:rPr>
                  <w:i/>
                  <w:lang w:val="en-GB" w:eastAsia="en-US"/>
                </w:rPr>
                <w:delText>Risk Management. Concepts and Guidance</w:delText>
              </w:r>
              <w:r w:rsidRPr="0004269F" w:rsidDel="00FD6105">
                <w:rPr>
                  <w:lang w:val="en-GB" w:eastAsia="en-US"/>
                </w:rPr>
                <w:delText>. 5</w:delText>
              </w:r>
              <w:r w:rsidRPr="0004269F" w:rsidDel="00FD6105">
                <w:rPr>
                  <w:vertAlign w:val="superscript"/>
                  <w:lang w:val="en-GB" w:eastAsia="en-US"/>
                </w:rPr>
                <w:delText>th</w:delText>
              </w:r>
              <w:r w:rsidRPr="0004269F" w:rsidDel="00FD6105">
                <w:rPr>
                  <w:lang w:val="en-GB" w:eastAsia="en-US"/>
                </w:rPr>
                <w:delText xml:space="preserve"> Ed. Boca Raton: CRC Press, p. 23-47. ISBN 978-1-4822-5845-5.</w:delText>
              </w:r>
            </w:del>
          </w:p>
          <w:p w:rsidR="00311D7B" w:rsidRPr="0004269F" w:rsidRDefault="00311D7B">
            <w:pPr>
              <w:rPr>
                <w:lang w:val="en-GB" w:eastAsia="en-US"/>
              </w:rPr>
              <w:pPrChange w:id="1920" w:author="Dokulil Jiří" w:date="2018-11-19T02:18:00Z">
                <w:pPr>
                  <w:pStyle w:val="Odstavecseseznamem"/>
                  <w:numPr>
                    <w:numId w:val="48"/>
                  </w:numPr>
                  <w:autoSpaceDE w:val="0"/>
                  <w:autoSpaceDN w:val="0"/>
                  <w:adjustRightInd w:val="0"/>
                  <w:spacing w:after="60"/>
                  <w:ind w:left="397" w:hanging="397"/>
                  <w:jc w:val="both"/>
                </w:pPr>
              </w:pPrChange>
            </w:pPr>
            <w:del w:id="1921" w:author="Dokulil Jiří" w:date="2018-11-18T20:08:00Z">
              <w:r w:rsidRPr="0004269F" w:rsidDel="00FD6105">
                <w:rPr>
                  <w:szCs w:val="24"/>
                  <w:lang w:val="en-GB"/>
                </w:rPr>
                <w:delText xml:space="preserve">VOSE, D. 2008. </w:delText>
              </w:r>
              <w:r w:rsidRPr="0004269F" w:rsidDel="00FD6105">
                <w:rPr>
                  <w:i/>
                  <w:szCs w:val="24"/>
                  <w:lang w:val="en-GB"/>
                </w:rPr>
                <w:delText>Risk Analysis</w:delText>
              </w:r>
              <w:r w:rsidRPr="0004269F" w:rsidDel="00FD6105">
                <w:rPr>
                  <w:szCs w:val="24"/>
                  <w:lang w:val="en-GB"/>
                </w:rPr>
                <w:delText>. 3</w:delText>
              </w:r>
              <w:r w:rsidRPr="0004269F" w:rsidDel="00FD6105">
                <w:rPr>
                  <w:szCs w:val="24"/>
                  <w:vertAlign w:val="superscript"/>
                  <w:lang w:val="en-GB"/>
                </w:rPr>
                <w:delText>rd</w:delText>
              </w:r>
              <w:r w:rsidRPr="0004269F" w:rsidDel="00FD6105">
                <w:rPr>
                  <w:szCs w:val="24"/>
                  <w:lang w:val="en-GB"/>
                </w:rPr>
                <w:delText xml:space="preserve"> Ed. Chichester: John Wiley &amp; Sons, Ltd. 735 p. ISBN 978</w:delText>
              </w:r>
              <w:r w:rsidRPr="0004269F" w:rsidDel="00FD6105">
                <w:rPr>
                  <w:szCs w:val="24"/>
                  <w:lang w:val="en-GB"/>
                </w:rPr>
                <w:noBreakHyphen/>
                <w:delText>0-470-5.</w:delText>
              </w:r>
            </w:del>
          </w:p>
        </w:tc>
      </w:tr>
      <w:tr w:rsidR="00311D7B" w:rsidRPr="0004269F" w:rsidTr="00F02ED2">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311D7B" w:rsidRPr="0004269F" w:rsidRDefault="00311D7B" w:rsidP="00F02ED2">
            <w:pPr>
              <w:jc w:val="center"/>
              <w:rPr>
                <w:b/>
                <w:lang w:val="en-GB"/>
              </w:rPr>
            </w:pPr>
            <w:r w:rsidRPr="0004269F">
              <w:rPr>
                <w:b/>
                <w:lang w:val="en-GB"/>
              </w:rPr>
              <w:t>Informace ke kombinované nebo distanční formě</w:t>
            </w:r>
          </w:p>
        </w:tc>
      </w:tr>
      <w:tr w:rsidR="00311D7B" w:rsidRPr="0004269F" w:rsidTr="00F02ED2">
        <w:tc>
          <w:tcPr>
            <w:tcW w:w="4787" w:type="dxa"/>
            <w:gridSpan w:val="3"/>
            <w:tcBorders>
              <w:top w:val="single" w:sz="2" w:space="0" w:color="auto"/>
            </w:tcBorders>
            <w:shd w:val="clear" w:color="auto" w:fill="F7CAAC"/>
          </w:tcPr>
          <w:p w:rsidR="00311D7B" w:rsidRPr="0004269F" w:rsidRDefault="00311D7B" w:rsidP="00F02ED2">
            <w:pPr>
              <w:jc w:val="both"/>
              <w:rPr>
                <w:lang w:val="en-GB"/>
              </w:rPr>
            </w:pPr>
            <w:r w:rsidRPr="0004269F">
              <w:rPr>
                <w:b/>
                <w:lang w:val="en-GB"/>
              </w:rPr>
              <w:t>Rozsah konzultací (soustředění)</w:t>
            </w:r>
          </w:p>
        </w:tc>
        <w:tc>
          <w:tcPr>
            <w:tcW w:w="889" w:type="dxa"/>
            <w:tcBorders>
              <w:top w:val="single" w:sz="2" w:space="0" w:color="auto"/>
            </w:tcBorders>
          </w:tcPr>
          <w:p w:rsidR="00311D7B" w:rsidRPr="0004269F" w:rsidRDefault="00311D7B" w:rsidP="00F02ED2">
            <w:pPr>
              <w:jc w:val="center"/>
              <w:rPr>
                <w:lang w:val="en-GB"/>
              </w:rPr>
            </w:pPr>
            <w:del w:id="1922" w:author="Dokulil Jiří" w:date="2018-11-18T20:38:00Z">
              <w:r w:rsidDel="0008343B">
                <w:rPr>
                  <w:lang w:val="en-GB"/>
                </w:rPr>
                <w:delText>16</w:delText>
              </w:r>
            </w:del>
            <w:ins w:id="1923" w:author="Dokulil Jiří" w:date="2018-11-18T20:38:00Z">
              <w:r w:rsidR="0008343B">
                <w:rPr>
                  <w:lang w:val="en-GB"/>
                </w:rPr>
                <w:t>20</w:t>
              </w:r>
            </w:ins>
          </w:p>
        </w:tc>
        <w:tc>
          <w:tcPr>
            <w:tcW w:w="4179" w:type="dxa"/>
            <w:gridSpan w:val="5"/>
            <w:tcBorders>
              <w:top w:val="single" w:sz="2" w:space="0" w:color="auto"/>
            </w:tcBorders>
            <w:shd w:val="clear" w:color="auto" w:fill="F7CAAC"/>
          </w:tcPr>
          <w:p w:rsidR="00311D7B" w:rsidRPr="0004269F" w:rsidRDefault="00311D7B" w:rsidP="00F02ED2">
            <w:pPr>
              <w:jc w:val="both"/>
              <w:rPr>
                <w:b/>
                <w:lang w:val="en-GB"/>
              </w:rPr>
            </w:pPr>
            <w:r w:rsidRPr="0004269F">
              <w:rPr>
                <w:b/>
                <w:lang w:val="en-GB"/>
              </w:rPr>
              <w:t xml:space="preserve">hodin </w:t>
            </w:r>
          </w:p>
        </w:tc>
      </w:tr>
      <w:tr w:rsidR="00311D7B" w:rsidRPr="0004269F" w:rsidTr="00F02ED2">
        <w:tc>
          <w:tcPr>
            <w:tcW w:w="9855" w:type="dxa"/>
            <w:gridSpan w:val="9"/>
            <w:shd w:val="clear" w:color="auto" w:fill="F7CAAC"/>
          </w:tcPr>
          <w:p w:rsidR="00311D7B" w:rsidRPr="0004269F" w:rsidRDefault="00311D7B" w:rsidP="00F02ED2">
            <w:pPr>
              <w:jc w:val="both"/>
              <w:rPr>
                <w:b/>
                <w:lang w:val="en-GB"/>
              </w:rPr>
            </w:pPr>
            <w:r w:rsidRPr="0004269F">
              <w:rPr>
                <w:b/>
                <w:lang w:val="en-GB"/>
              </w:rPr>
              <w:t>Informace o způsobu kontaktu s vyučujícím</w:t>
            </w:r>
          </w:p>
        </w:tc>
      </w:tr>
      <w:tr w:rsidR="00311D7B" w:rsidRPr="0004269F" w:rsidTr="00F02ED2">
        <w:trPr>
          <w:trHeight w:val="302"/>
        </w:trPr>
        <w:tc>
          <w:tcPr>
            <w:tcW w:w="9855" w:type="dxa"/>
            <w:gridSpan w:val="9"/>
          </w:tcPr>
          <w:p w:rsidR="00311D7B" w:rsidRPr="0004269F" w:rsidRDefault="00311D7B" w:rsidP="00F02ED2">
            <w:pPr>
              <w:spacing w:before="60" w:after="60"/>
              <w:jc w:val="both"/>
              <w:rPr>
                <w:lang w:val="en-GB"/>
              </w:rPr>
            </w:pPr>
            <w:r w:rsidRPr="00B16B6D">
              <w:rPr>
                <w:lang w:val="en-GB"/>
              </w:rPr>
              <w:t>Possibility of professional consultations at scheduled consultation hours or on individual agreement.</w:t>
            </w:r>
          </w:p>
        </w:tc>
      </w:tr>
    </w:tbl>
    <w:p w:rsidR="00311D7B" w:rsidRPr="0004269F" w:rsidRDefault="00311D7B" w:rsidP="00311D7B">
      <w:pPr>
        <w:rPr>
          <w:lang w:val="en-GB"/>
        </w:rPr>
      </w:pPr>
    </w:p>
    <w:p w:rsidR="00311D7B" w:rsidRPr="00A926DB" w:rsidRDefault="00311D7B" w:rsidP="00311D7B">
      <w:pPr>
        <w:spacing w:after="160" w:line="259" w:lineRule="auto"/>
        <w:rPr>
          <w:lang w:val="en-GB"/>
        </w:rPr>
      </w:pPr>
      <w:r w:rsidRPr="0004269F">
        <w:rPr>
          <w:lang w:val="en-GB"/>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Procesy  hodnocení a ovládaní rizik</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08343B" w:rsidP="00F02ED2">
            <w:pPr>
              <w:jc w:val="both"/>
            </w:pPr>
            <w:ins w:id="1924" w:author="Dokulil Jiří" w:date="2018-11-18T20:39:00Z">
              <w:r>
                <w:t>p</w:t>
              </w:r>
            </w:ins>
            <w:del w:id="1925" w:author="Dokulil Jiří" w:date="2018-11-18T20:39:00Z">
              <w:r w:rsidR="00311D7B" w:rsidDel="0008343B">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5</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08343B" w:rsidRDefault="0008343B" w:rsidP="0008343B">
            <w:pPr>
              <w:spacing w:before="60"/>
              <w:jc w:val="both"/>
              <w:rPr>
                <w:ins w:id="1926" w:author="Dokulil Jiří" w:date="2018-11-18T20:39:00Z"/>
              </w:rPr>
            </w:pPr>
            <w:ins w:id="1927" w:author="Dokulil Jiří" w:date="2018-11-18T20:39:00Z">
              <w:r w:rsidRPr="00482B9D">
                <w:rPr>
                  <w:b/>
                </w:rPr>
                <w:t>Prerekvizity</w:t>
              </w:r>
              <w:r>
                <w:t>: „Matematika I“, „Management“, „Informatika“, „</w:t>
              </w:r>
            </w:ins>
            <w:ins w:id="1928" w:author="Dokulil Jiří" w:date="2018-11-18T20:40:00Z">
              <w:r w:rsidRPr="0008343B">
                <w:t>Základy lineární algebry a optimalizace</w:t>
              </w:r>
            </w:ins>
            <w:ins w:id="1929" w:author="Dokulil Jiří" w:date="2018-11-18T20:39:00Z">
              <w:r>
                <w:t>“ a „</w:t>
              </w:r>
              <w:r w:rsidRPr="002C0D28">
                <w:t>Krizový management a bezpečnostní systém v</w:t>
              </w:r>
              <w:r>
                <w:t> </w:t>
              </w:r>
              <w:r w:rsidRPr="002C0D28">
                <w:t>ČR</w:t>
              </w:r>
              <w:r>
                <w:t>“, anebo absolvování předmětů analogického zaměření.</w:t>
              </w:r>
            </w:ins>
          </w:p>
          <w:p w:rsidR="0008343B" w:rsidRDefault="0008343B" w:rsidP="0008343B">
            <w:pPr>
              <w:jc w:val="both"/>
              <w:rPr>
                <w:ins w:id="1930" w:author="Dokulil Jiří" w:date="2018-11-18T20:39:00Z"/>
              </w:rPr>
            </w:pPr>
            <w:ins w:id="1931" w:author="Dokulil Jiří" w:date="2018-11-18T20:39:00Z">
              <w:r w:rsidRPr="002A6F57">
                <w:rPr>
                  <w:b/>
                </w:rPr>
                <w:t>Korekvizity</w:t>
              </w:r>
              <w:r>
                <w:t>:  „Aplikovaná informatika“, „</w:t>
              </w:r>
              <w:r w:rsidRPr="00BE15D0">
                <w:t>Veřejné právo</w:t>
              </w:r>
              <w:r>
                <w:t>“, „</w:t>
              </w:r>
              <w:r w:rsidRPr="00BE15D0">
                <w:rPr>
                  <w:bCs/>
                  <w:iCs/>
                </w:rPr>
                <w:t>Ochrana obyvatelstva</w:t>
              </w:r>
              <w:r>
                <w:rPr>
                  <w:bCs/>
                  <w:iCs/>
                </w:rPr>
                <w:t xml:space="preserve"> a IZS“</w:t>
              </w:r>
              <w:r>
                <w:t xml:space="preserve">, „Bezpečnost a ochrana </w:t>
              </w:r>
              <w:r w:rsidRPr="00BE15D0">
                <w:t>objektů a osob</w:t>
              </w:r>
              <w:r>
                <w:t xml:space="preserve">“, „Kybernetická bezpečnost“, </w:t>
              </w:r>
              <w:r w:rsidRPr="00FC29F7">
                <w:t>Řízení finančních rizik</w:t>
              </w:r>
              <w:r>
                <w:t>“, „</w:t>
              </w:r>
              <w:r w:rsidRPr="00BE15D0">
                <w:t>Krizový management v</w:t>
              </w:r>
              <w:r>
                <w:t> </w:t>
              </w:r>
              <w:r w:rsidRPr="00BE15D0">
                <w:t>podniku</w:t>
              </w:r>
              <w:r>
                <w:t>“, „</w:t>
              </w:r>
              <w:r w:rsidRPr="002B4230">
                <w:t>Ekonomika krizových situací</w:t>
              </w:r>
              <w:r>
                <w:t>“, „</w:t>
              </w:r>
              <w:r w:rsidRPr="00280C9D">
                <w:t xml:space="preserve">Bezpečnost </w:t>
              </w:r>
              <w:r w:rsidRPr="000A7951">
                <w:t xml:space="preserve">a ochrana zdraví </w:t>
              </w:r>
              <w:r w:rsidRPr="00280C9D">
                <w:t>na pracovišti</w:t>
              </w:r>
              <w:r>
                <w:t>“ a „Integrovaný systém managementu“.</w:t>
              </w:r>
            </w:ins>
          </w:p>
          <w:p w:rsidR="00311D7B" w:rsidRDefault="0008343B" w:rsidP="0008343B">
            <w:pPr>
              <w:jc w:val="both"/>
            </w:pPr>
            <w:ins w:id="1932" w:author="Dokulil Jiří" w:date="2018-11-18T20:39:00Z">
              <w:r>
                <w:rPr>
                  <w:b/>
                </w:rPr>
                <w:t xml:space="preserve">Ekvivalence: </w:t>
              </w:r>
              <w:r>
                <w:t>nejsou</w:t>
              </w:r>
            </w:ins>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w:t>
            </w:r>
          </w:p>
          <w:p w:rsidR="00311D7B" w:rsidRDefault="00311D7B" w:rsidP="00F02ED2">
            <w:pPr>
              <w:jc w:val="both"/>
            </w:pPr>
            <w:del w:id="1933" w:author="Dokulil Jiří" w:date="2018-11-18T20:39:00Z">
              <w:r w:rsidDel="0008343B">
                <w:delText>cvičení</w:delText>
              </w:r>
            </w:del>
            <w:ins w:id="1934" w:author="Dokulil Jiří" w:date="2018-11-18T20:39:00Z">
              <w:r w:rsidR="0008343B">
                <w:t>semináře</w:t>
              </w:r>
            </w:ins>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08343B" w:rsidRDefault="0008343B">
            <w:pPr>
              <w:rPr>
                <w:ins w:id="1935" w:author="Dokulil Jiří" w:date="2018-11-18T20:42:00Z"/>
              </w:rPr>
              <w:pPrChange w:id="1936" w:author="Dokulil Jiří" w:date="2018-11-18T20:42:00Z">
                <w:pPr>
                  <w:pStyle w:val="Odstavecseseznamem"/>
                  <w:numPr>
                    <w:numId w:val="51"/>
                  </w:numPr>
                  <w:ind w:left="358" w:hanging="283"/>
                </w:pPr>
              </w:pPrChange>
            </w:pPr>
            <w:ins w:id="1937" w:author="Dokulil Jiří" w:date="2018-11-18T20:42:00Z">
              <w:r>
                <w:t>Požadavky k</w:t>
              </w:r>
            </w:ins>
            <w:ins w:id="1938" w:author="Dokulil Jiří" w:date="2018-11-18T20:43:00Z">
              <w:r>
                <w:t> </w:t>
              </w:r>
            </w:ins>
            <w:ins w:id="1939" w:author="Dokulil Jiří" w:date="2018-11-18T20:42:00Z">
              <w:r>
                <w:t>zápočtu:</w:t>
              </w:r>
            </w:ins>
          </w:p>
          <w:p w:rsidR="00A17C36" w:rsidRPr="00A17C36" w:rsidRDefault="00A17C36" w:rsidP="00A17C36">
            <w:pPr>
              <w:pStyle w:val="Odstavecseseznamem"/>
              <w:numPr>
                <w:ilvl w:val="0"/>
                <w:numId w:val="51"/>
              </w:numPr>
              <w:rPr>
                <w:ins w:id="1940" w:author="Dokulil Jiří" w:date="2018-11-18T20:47:00Z"/>
              </w:rPr>
            </w:pPr>
            <w:ins w:id="1941" w:author="Dokulil Jiří" w:date="2018-11-18T20:47:00Z">
              <w:r w:rsidRPr="00A17C36">
                <w:t xml:space="preserve">minimálně 75 % aktivní účast na </w:t>
              </w:r>
            </w:ins>
            <w:ins w:id="1942" w:author="Dokulil Jiří" w:date="2018-11-18T20:49:00Z">
              <w:r>
                <w:t>seminářích</w:t>
              </w:r>
            </w:ins>
            <w:ins w:id="1943" w:author="Dokulil Jiří" w:date="2018-11-18T20:47:00Z">
              <w:r w:rsidRPr="00A17C36">
                <w:t xml:space="preserve">; při neúčasti na </w:t>
              </w:r>
            </w:ins>
            <w:ins w:id="1944" w:author="Dokulil Jiří" w:date="2018-11-18T20:49:00Z">
              <w:r>
                <w:t>seminářích</w:t>
              </w:r>
            </w:ins>
            <w:ins w:id="1945" w:author="Dokulil Jiří" w:date="2018-11-18T20:47:00Z">
              <w:r w:rsidRPr="00A17C36">
                <w:t>, kde budou obhajovány případové studie a zpracovávány závěrečný, resp. průběžné testy, si student s vyučujícím domluví individuální termín realizace;</w:t>
              </w:r>
            </w:ins>
          </w:p>
          <w:p w:rsidR="00311D7B" w:rsidDel="00A17C36" w:rsidRDefault="00311D7B" w:rsidP="00711150">
            <w:pPr>
              <w:pStyle w:val="Odstavecseseznamem"/>
              <w:numPr>
                <w:ilvl w:val="0"/>
                <w:numId w:val="51"/>
              </w:numPr>
              <w:ind w:left="358" w:hanging="283"/>
              <w:rPr>
                <w:del w:id="1946" w:author="Dokulil Jiří" w:date="2018-11-18T20:47:00Z"/>
              </w:rPr>
            </w:pPr>
            <w:del w:id="1947" w:author="Dokulil Jiří" w:date="2018-11-18T20:47:00Z">
              <w:r w:rsidDel="00A17C36">
                <w:delText>obhájená seminární práce;</w:delText>
              </w:r>
            </w:del>
          </w:p>
          <w:p w:rsidR="00311D7B" w:rsidRDefault="00A17C36">
            <w:pPr>
              <w:pStyle w:val="Odstavecseseznamem"/>
              <w:numPr>
                <w:ilvl w:val="0"/>
                <w:numId w:val="51"/>
              </w:numPr>
              <w:ind w:left="358" w:hanging="284"/>
              <w:rPr>
                <w:ins w:id="1948" w:author="Dokulil Jiří" w:date="2018-11-18T20:48:00Z"/>
              </w:rPr>
              <w:pPrChange w:id="1949" w:author="Dokulil Jiří" w:date="2018-11-18T20:48:00Z">
                <w:pPr>
                  <w:pStyle w:val="Odstavecseseznamem"/>
                  <w:numPr>
                    <w:numId w:val="51"/>
                  </w:numPr>
                  <w:ind w:left="540" w:hanging="360"/>
                </w:pPr>
              </w:pPrChange>
            </w:pPr>
            <w:ins w:id="1950" w:author="Dokulil Jiří" w:date="2018-11-18T20:47:00Z">
              <w:r>
                <w:t>obhájená případová studie</w:t>
              </w:r>
            </w:ins>
            <w:del w:id="1951" w:author="Dokulil Jiří" w:date="2018-11-18T20:47:00Z">
              <w:r w:rsidR="00311D7B" w:rsidDel="00A17C36">
                <w:delText>minimálně 80% účast na cvičeních a semináříc</w:delText>
              </w:r>
            </w:del>
            <w:del w:id="1952" w:author="Dokulil Jiří" w:date="2018-11-18T20:48:00Z">
              <w:r w:rsidR="00311D7B" w:rsidDel="00A17C36">
                <w:delText>h</w:delText>
              </w:r>
            </w:del>
            <w:r w:rsidR="00311D7B">
              <w:t>;</w:t>
            </w:r>
          </w:p>
          <w:p w:rsidR="00A17C36" w:rsidRDefault="00A17C36">
            <w:pPr>
              <w:pStyle w:val="Odstavecseseznamem"/>
              <w:numPr>
                <w:ilvl w:val="0"/>
                <w:numId w:val="51"/>
              </w:numPr>
              <w:ind w:left="358" w:hanging="284"/>
              <w:rPr>
                <w:ins w:id="1953" w:author="Dokulil Jiří" w:date="2018-11-18T20:48:00Z"/>
              </w:rPr>
              <w:pPrChange w:id="1954" w:author="Dokulil Jiří" w:date="2018-11-18T20:48:00Z">
                <w:pPr>
                  <w:pStyle w:val="Odstavecseseznamem"/>
                  <w:numPr>
                    <w:numId w:val="51"/>
                  </w:numPr>
                  <w:ind w:left="540" w:hanging="360"/>
                </w:pPr>
              </w:pPrChange>
            </w:pPr>
            <w:ins w:id="1955" w:author="Dokulil Jiří" w:date="2018-11-18T20:48:00Z">
              <w:r>
                <w:t xml:space="preserve">u kombinovaných studentů – absolvování </w:t>
              </w:r>
              <w:r w:rsidR="00680730">
                <w:t>dvou kontrolních testů.</w:t>
              </w:r>
            </w:ins>
          </w:p>
          <w:p w:rsidR="00680730" w:rsidRDefault="00680730">
            <w:pPr>
              <w:rPr>
                <w:ins w:id="1956" w:author="Dokulil Jiří" w:date="2018-11-18T21:14:00Z"/>
              </w:rPr>
              <w:pPrChange w:id="1957" w:author="Dokulil Jiří" w:date="2018-11-18T21:14:00Z">
                <w:pPr>
                  <w:pStyle w:val="Odstavecseseznamem"/>
                  <w:numPr>
                    <w:numId w:val="51"/>
                  </w:numPr>
                  <w:ind w:left="540" w:hanging="360"/>
                </w:pPr>
              </w:pPrChange>
            </w:pPr>
          </w:p>
          <w:p w:rsidR="00680730" w:rsidRDefault="00680730">
            <w:pPr>
              <w:rPr>
                <w:ins w:id="1958" w:author="Dokulil Jiří" w:date="2018-11-18T20:48:00Z"/>
              </w:rPr>
              <w:pPrChange w:id="1959" w:author="Dokulil Jiří" w:date="2018-11-18T21:14:00Z">
                <w:pPr>
                  <w:pStyle w:val="Odstavecseseznamem"/>
                  <w:numPr>
                    <w:numId w:val="51"/>
                  </w:numPr>
                  <w:ind w:left="540" w:hanging="360"/>
                </w:pPr>
              </w:pPrChange>
            </w:pPr>
            <w:ins w:id="1960" w:author="Dokulil Jiří" w:date="2018-11-18T21:15:00Z">
              <w:r>
                <w:t>Požadavky ke zkoušce:</w:t>
              </w:r>
            </w:ins>
          </w:p>
          <w:p w:rsidR="00680730" w:rsidRDefault="00A17C36">
            <w:pPr>
              <w:pStyle w:val="Odstavecseseznamem"/>
              <w:numPr>
                <w:ilvl w:val="0"/>
                <w:numId w:val="98"/>
              </w:numPr>
              <w:rPr>
                <w:ins w:id="1961" w:author="Dokulil Jiří" w:date="2018-11-18T21:15:00Z"/>
              </w:rPr>
              <w:pPrChange w:id="1962" w:author="Dokulil Jiří" w:date="2018-11-18T21:15:00Z">
                <w:pPr>
                  <w:pStyle w:val="Odstavecseseznamem"/>
                  <w:numPr>
                    <w:numId w:val="51"/>
                  </w:numPr>
                  <w:ind w:left="540" w:hanging="360"/>
                </w:pPr>
              </w:pPrChange>
            </w:pPr>
            <w:ins w:id="1963" w:author="Dokulil Jiří" w:date="2018-11-18T20:48:00Z">
              <w:r>
                <w:t>absolvování zápočtového test</w:t>
              </w:r>
            </w:ins>
            <w:ins w:id="1964" w:author="Dokulil Jiří" w:date="2018-11-18T20:50:00Z">
              <w:r>
                <w:t>u</w:t>
              </w:r>
            </w:ins>
            <w:ins w:id="1965" w:author="Dokulil Jiří" w:date="2018-11-18T20:48:00Z">
              <w:r>
                <w:t xml:space="preserve"> a průběžné</w:t>
              </w:r>
            </w:ins>
            <w:ins w:id="1966" w:author="Dokulil Jiří" w:date="2018-11-18T20:50:00Z">
              <w:r>
                <w:t>ho</w:t>
              </w:r>
            </w:ins>
            <w:ins w:id="1967" w:author="Dokulil Jiří" w:date="2018-11-18T20:48:00Z">
              <w:r>
                <w:t xml:space="preserve"> testu s hodnocením minimálně „E“ v souladu s „European Credit Transfer System“;</w:t>
              </w:r>
            </w:ins>
          </w:p>
          <w:p w:rsidR="00A17C36" w:rsidRDefault="00A17C36">
            <w:pPr>
              <w:pStyle w:val="Odstavecseseznamem"/>
              <w:numPr>
                <w:ilvl w:val="0"/>
                <w:numId w:val="98"/>
              </w:numPr>
              <w:pPrChange w:id="1968" w:author="Dokulil Jiří" w:date="2018-11-18T21:15:00Z">
                <w:pPr>
                  <w:pStyle w:val="Odstavecseseznamem"/>
                  <w:numPr>
                    <w:numId w:val="51"/>
                  </w:numPr>
                  <w:ind w:left="540" w:hanging="360"/>
                </w:pPr>
              </w:pPrChange>
            </w:pPr>
            <w:ins w:id="1969" w:author="Dokulil Jiří" w:date="2018-11-18T20:48:00Z">
              <w:r>
                <w:t>písemná nebo ústní zkouška v závislosti na počtu studentů.</w:t>
              </w:r>
            </w:ins>
          </w:p>
        </w:tc>
      </w:tr>
      <w:tr w:rsidR="00311D7B" w:rsidTr="00F02ED2">
        <w:trPr>
          <w:trHeight w:val="554"/>
        </w:trPr>
        <w:tc>
          <w:tcPr>
            <w:tcW w:w="9855" w:type="dxa"/>
            <w:gridSpan w:val="8"/>
            <w:tcBorders>
              <w:top w:val="nil"/>
            </w:tcBorders>
          </w:tcPr>
          <w:p w:rsidR="00311D7B" w:rsidDel="00A17C36" w:rsidRDefault="00311D7B" w:rsidP="00F02ED2">
            <w:pPr>
              <w:ind w:left="3440" w:hanging="283"/>
              <w:jc w:val="both"/>
              <w:rPr>
                <w:del w:id="1970" w:author="Dokulil Jiří" w:date="2018-11-18T20:48:00Z"/>
              </w:rPr>
            </w:pPr>
            <w:del w:id="1971" w:author="Dokulil Jiří" w:date="2018-11-18T20:48:00Z">
              <w:r w:rsidDel="00A17C36">
                <w:delText>c) absolvovaný zápočtový test s hodnocením minimálně 21 bodů;</w:delText>
              </w:r>
            </w:del>
          </w:p>
          <w:p w:rsidR="00311D7B" w:rsidRDefault="00311D7B" w:rsidP="00F02ED2">
            <w:pPr>
              <w:ind w:left="3157"/>
              <w:jc w:val="both"/>
            </w:pPr>
            <w:del w:id="1972" w:author="Dokulil Jiří" w:date="2018-11-18T20:48:00Z">
              <w:r w:rsidDel="00A17C36">
                <w:delText>d) kombinovaná zkouška klasifikována dle kreditového systému ECTS.</w:delText>
              </w:r>
            </w:del>
          </w:p>
        </w:tc>
      </w:tr>
      <w:tr w:rsidR="00311D7B" w:rsidRPr="00CC053E"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2A2FED" w:rsidRDefault="00311D7B" w:rsidP="00F02ED2">
            <w:pPr>
              <w:jc w:val="both"/>
            </w:pPr>
            <w:r w:rsidRPr="002A2FED">
              <w:rPr>
                <w:bCs/>
              </w:rPr>
              <w:t xml:space="preserve">prof. Ing. František Božek, CSc. </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3280B">
            <w:pPr>
              <w:jc w:val="both"/>
            </w:pPr>
            <w:r>
              <w:t xml:space="preserve">Garant stanovuje koncepci předmětu, podílí se na přednáškách v rozsahu 50 % a dále stanovuje koncepci </w:t>
            </w:r>
            <w:del w:id="1973" w:author="PS" w:date="2018-11-24T18:30:00Z">
              <w:r w:rsidDel="0093280B">
                <w:delText xml:space="preserve">cvičení </w:delText>
              </w:r>
            </w:del>
            <w:ins w:id="1974" w:author="PS" w:date="2018-11-24T18:30:00Z">
              <w:r w:rsidR="0093280B">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A17C36">
            <w:pPr>
              <w:jc w:val="both"/>
            </w:pPr>
            <w:r>
              <w:t>prof. Ing. František Božek, CSc. (</w:t>
            </w:r>
            <w:del w:id="1975" w:author="Dokulil Jiří" w:date="2018-11-18T20:49:00Z">
              <w:r w:rsidDel="00A17C36">
                <w:delText xml:space="preserve">přednášky </w:delText>
              </w:r>
            </w:del>
            <w:ins w:id="1976" w:author="Dokulil Jiří" w:date="2018-11-18T20:49:00Z">
              <w:r w:rsidR="00A17C36">
                <w:t xml:space="preserve">přednášející, vede semináře </w:t>
              </w:r>
            </w:ins>
            <w:r>
              <w:t>- 50 %)</w:t>
            </w:r>
          </w:p>
        </w:tc>
      </w:tr>
      <w:tr w:rsidR="00311D7B" w:rsidTr="00F02ED2">
        <w:trPr>
          <w:trHeight w:val="154"/>
        </w:trPr>
        <w:tc>
          <w:tcPr>
            <w:tcW w:w="9855" w:type="dxa"/>
            <w:gridSpan w:val="8"/>
            <w:tcBorders>
              <w:top w:val="nil"/>
            </w:tcBorders>
          </w:tcPr>
          <w:p w:rsidR="00311D7B" w:rsidRDefault="00311D7B" w:rsidP="00F02ED2">
            <w:pPr>
              <w:ind w:firstLine="3022"/>
              <w:jc w:val="both"/>
              <w:rPr>
                <w:bCs/>
              </w:rPr>
            </w:pPr>
            <w:r w:rsidRPr="00ED35E3">
              <w:rPr>
                <w:sz w:val="16"/>
                <w:szCs w:val="16"/>
              </w:rPr>
              <w:t xml:space="preserve">  </w:t>
            </w:r>
            <w:r>
              <w:t>Ing. Slavomíra Vargová, PhD. (</w:t>
            </w:r>
            <w:del w:id="1977" w:author="Dokulil Jiří" w:date="2018-11-18T20:50:00Z">
              <w:r w:rsidDel="00A17C36">
                <w:delText xml:space="preserve">přednášky </w:delText>
              </w:r>
            </w:del>
            <w:ins w:id="1978" w:author="Dokulil Jiří" w:date="2018-11-18T20:50:00Z">
              <w:r w:rsidR="00A17C36">
                <w:t>přednášející</w:t>
              </w:r>
            </w:ins>
            <w:ins w:id="1979" w:author="PS" w:date="2018-11-24T18:30:00Z">
              <w:r w:rsidR="0093280B">
                <w:t xml:space="preserve"> 30 %</w:t>
              </w:r>
            </w:ins>
            <w:ins w:id="1980" w:author="Dokulil Jiří" w:date="2018-11-18T20:50:00Z">
              <w:r w:rsidR="00A17C36">
                <w:t xml:space="preserve">, vede semináře </w:t>
              </w:r>
            </w:ins>
            <w:del w:id="1981" w:author="PS" w:date="2018-11-24T18:30:00Z">
              <w:r w:rsidDel="0093280B">
                <w:rPr>
                  <w:bCs/>
                </w:rPr>
                <w:delText>– 30 %</w:delText>
              </w:r>
            </w:del>
            <w:r>
              <w:rPr>
                <w:bCs/>
              </w:rPr>
              <w:t>)</w:t>
            </w:r>
          </w:p>
          <w:p w:rsidR="00311D7B" w:rsidRDefault="00311D7B" w:rsidP="00F02ED2">
            <w:pPr>
              <w:ind w:firstLine="3022"/>
              <w:jc w:val="both"/>
            </w:pPr>
            <w:r w:rsidRPr="00ED35E3">
              <w:rPr>
                <w:bCs/>
                <w:sz w:val="16"/>
                <w:szCs w:val="16"/>
              </w:rPr>
              <w:t xml:space="preserve">  </w:t>
            </w:r>
            <w:r>
              <w:rPr>
                <w:bCs/>
              </w:rPr>
              <w:t>Ing. Aleš Papadakis (</w:t>
            </w:r>
            <w:del w:id="1982" w:author="Dokulil Jiří" w:date="2018-11-18T20:50:00Z">
              <w:r w:rsidDel="00A17C36">
                <w:rPr>
                  <w:bCs/>
                </w:rPr>
                <w:delText xml:space="preserve">přednášky </w:delText>
              </w:r>
            </w:del>
            <w:ins w:id="1983" w:author="Dokulil Jiří" w:date="2018-11-18T20:50:00Z">
              <w:r w:rsidR="00A17C36">
                <w:rPr>
                  <w:bCs/>
                </w:rPr>
                <w:t>přednášející</w:t>
              </w:r>
            </w:ins>
            <w:ins w:id="1984" w:author="PS" w:date="2018-11-24T18:30:00Z">
              <w:r w:rsidR="0093280B">
                <w:rPr>
                  <w:bCs/>
                </w:rPr>
                <w:t xml:space="preserve"> 20 %</w:t>
              </w:r>
            </w:ins>
            <w:ins w:id="1985" w:author="Dokulil Jiří" w:date="2018-11-18T20:50:00Z">
              <w:r w:rsidR="00A17C36">
                <w:rPr>
                  <w:bCs/>
                </w:rPr>
                <w:t>, vede semináře</w:t>
              </w:r>
              <w:del w:id="1986" w:author="PS" w:date="2018-11-24T18:30:00Z">
                <w:r w:rsidR="00A17C36" w:rsidDel="0093280B">
                  <w:rPr>
                    <w:bCs/>
                  </w:rPr>
                  <w:delText xml:space="preserve"> </w:delText>
                </w:r>
              </w:del>
            </w:ins>
            <w:del w:id="1987" w:author="PS" w:date="2018-11-24T18:30:00Z">
              <w:r w:rsidDel="0093280B">
                <w:rPr>
                  <w:bCs/>
                </w:rPr>
                <w:delText>– 20 %</w:delText>
              </w:r>
            </w:del>
            <w:r>
              <w:rPr>
                <w:bCs/>
              </w:rPr>
              <w:t>) – odborník z praxe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452"/>
        </w:trPr>
        <w:tc>
          <w:tcPr>
            <w:tcW w:w="9855" w:type="dxa"/>
            <w:gridSpan w:val="8"/>
            <w:tcBorders>
              <w:top w:val="nil"/>
              <w:bottom w:val="single" w:sz="12" w:space="0" w:color="auto"/>
            </w:tcBorders>
          </w:tcPr>
          <w:p w:rsidR="00A17C36" w:rsidRDefault="00A17C36" w:rsidP="00A17C36">
            <w:pPr>
              <w:numPr>
                <w:ilvl w:val="12"/>
                <w:numId w:val="0"/>
              </w:numPr>
              <w:jc w:val="both"/>
              <w:rPr>
                <w:ins w:id="1988" w:author="Dokulil Jiří" w:date="2018-11-18T20:52:00Z"/>
              </w:rPr>
            </w:pPr>
            <w:ins w:id="1989" w:author="Dokulil Jiří" w:date="2018-11-18T20:52:00Z">
              <w:r>
                <w:t xml:space="preserve">Výuka předmětu „Procesy hodnocení a ovládání 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ins>
          </w:p>
          <w:p w:rsidR="00A17C36" w:rsidRDefault="00A17C36" w:rsidP="00A17C36">
            <w:pPr>
              <w:numPr>
                <w:ilvl w:val="12"/>
                <w:numId w:val="0"/>
              </w:numPr>
              <w:jc w:val="both"/>
              <w:rPr>
                <w:ins w:id="1990" w:author="Dokulil Jiří" w:date="2018-11-18T20:52:00Z"/>
              </w:rPr>
            </w:pPr>
            <w:ins w:id="1991" w:author="Dokulil Jiří" w:date="2018-11-18T20:52:00Z">
              <w:r>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ins>
          </w:p>
          <w:p w:rsidR="00A17C36" w:rsidRDefault="00A17C36" w:rsidP="00A17C36">
            <w:pPr>
              <w:numPr>
                <w:ilvl w:val="12"/>
                <w:numId w:val="0"/>
              </w:numPr>
              <w:jc w:val="both"/>
              <w:rPr>
                <w:ins w:id="1992" w:author="Dokulil Jiří" w:date="2018-11-18T20:52:00Z"/>
              </w:rPr>
            </w:pPr>
            <w:ins w:id="1993" w:author="Dokulil Jiří" w:date="2018-11-18T20:52:00Z">
              <w:r>
                <w:t>Cílem předmětu je připravit studenty, aby dokázali v prostředí nejistot a neurčitostí kvalitativně vyhodnotit, stanovit priority a efektivně ošetřit rizika s akcentem na praktickou využitelnost v provozu firem, organizacích veřejné správy. regionu a parciálně v oblasti bezpečnostních služeb, informačních a komunikačních technologií a ochrany kritické infrastruktury.</w:t>
              </w:r>
            </w:ins>
          </w:p>
          <w:p w:rsidR="00311D7B" w:rsidRPr="006678F0" w:rsidDel="00A17C36" w:rsidRDefault="00A17C36" w:rsidP="00A17C36">
            <w:pPr>
              <w:numPr>
                <w:ilvl w:val="12"/>
                <w:numId w:val="0"/>
              </w:numPr>
              <w:jc w:val="both"/>
              <w:rPr>
                <w:del w:id="1994" w:author="Dokulil Jiří" w:date="2018-11-18T20:52:00Z"/>
              </w:rPr>
            </w:pPr>
            <w:ins w:id="1995" w:author="Dokulil Jiří" w:date="2018-11-18T20:52:00Z">
              <w:r>
                <w:t xml:space="preserve">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w:t>
              </w:r>
              <w:r>
                <w:lastRenderedPageBreak/>
                <w:t>zakončen obhájením případové studie vypracované skupinou 3-5 studentů na předem zadaná témata, optimálně dle zaměření bakalářských prací, pokud jsou již známa.</w:t>
              </w:r>
            </w:ins>
            <w:del w:id="1996" w:author="Dokulil Jiří" w:date="2018-11-18T20:52:00Z">
              <w:r w:rsidR="00311D7B" w:rsidRPr="006678F0" w:rsidDel="00A17C36">
                <w:delText>Student získá základní znalosti a dovednosti z oblasti hodnocení a ovládání rizik, čímž pochopí význam práce s riziky,</w:delText>
              </w:r>
              <w:r w:rsidR="00311D7B" w:rsidDel="00A17C36">
                <w:delText xml:space="preserve"> jejich klasifikací,</w:delText>
              </w:r>
              <w:r w:rsidR="00311D7B" w:rsidRPr="006678F0" w:rsidDel="00A17C36">
                <w:delText xml:space="preserve"> způsobů vyhodnocování</w:delText>
              </w:r>
              <w:r w:rsidR="00311D7B" w:rsidDel="00A17C36">
                <w:delText xml:space="preserve"> </w:delText>
              </w:r>
              <w:r w:rsidR="00311D7B" w:rsidRPr="006678F0" w:rsidDel="00A17C36">
                <w:delText>s cílem jejich efektivní redukce</w:delText>
              </w:r>
              <w:r w:rsidR="00311D7B" w:rsidDel="00A17C36">
                <w:delText xml:space="preserve"> aplikací různých forem opatření</w:delText>
              </w:r>
              <w:r w:rsidR="00311D7B" w:rsidRPr="006678F0" w:rsidDel="00A17C36">
                <w:delText>.</w:delText>
              </w:r>
            </w:del>
          </w:p>
          <w:p w:rsidR="00A17C36" w:rsidRDefault="00311D7B" w:rsidP="00F02ED2">
            <w:pPr>
              <w:numPr>
                <w:ilvl w:val="12"/>
                <w:numId w:val="0"/>
              </w:numPr>
              <w:jc w:val="both"/>
            </w:pPr>
            <w:del w:id="1997" w:author="Dokulil Jiří" w:date="2018-11-18T20:52:00Z">
              <w:r w:rsidRPr="00663112" w:rsidDel="00A17C36">
                <w:delText>Předmět je zakončen obhájením seminárních prací orientovaných do sféry aplikace hodnocení a ovládání rizik a</w:delText>
              </w:r>
              <w:r w:rsidDel="00A17C36">
                <w:delText> </w:delText>
              </w:r>
              <w:r w:rsidRPr="00663112" w:rsidDel="00A17C36">
                <w:delText>následnou zkouškou teoretického aparátu. Cílem je verifikovat schopnost studentů aplikovat nabyté vědomosti v praxi.</w:delText>
              </w:r>
            </w:del>
          </w:p>
          <w:p w:rsidR="00A17C36" w:rsidRPr="0093280B" w:rsidRDefault="00A17C36" w:rsidP="00A17C36">
            <w:pPr>
              <w:numPr>
                <w:ilvl w:val="12"/>
                <w:numId w:val="0"/>
              </w:numPr>
              <w:spacing w:after="60"/>
              <w:jc w:val="both"/>
              <w:rPr>
                <w:ins w:id="1998" w:author="Dokulil Jiří" w:date="2018-11-18T20:53:00Z"/>
              </w:rPr>
            </w:pPr>
            <w:ins w:id="1999" w:author="Dokulil Jiří" w:date="2018-11-18T20:53:00Z">
              <w:del w:id="2000" w:author="PS" w:date="2018-11-24T18:31:00Z">
                <w:r w:rsidRPr="0093280B" w:rsidDel="0093280B">
                  <w:rPr>
                    <w:rPrChange w:id="2001" w:author="PS" w:date="2018-11-24T18:31:00Z">
                      <w:rPr>
                        <w:b/>
                      </w:rPr>
                    </w:rPrChange>
                  </w:rPr>
                  <w:delText>Témata předmětu po jednotlivých blocích výuky</w:delText>
                </w:r>
                <w:r w:rsidRPr="0093280B" w:rsidDel="0093280B">
                  <w:delText xml:space="preserve"> (p = přednáška; s = seminář, c = cvičení</w:delText>
                </w:r>
                <w:r w:rsidRPr="00704D88" w:rsidDel="0093280B">
                  <w:delText>)</w:delText>
                </w:r>
              </w:del>
            </w:ins>
            <w:ins w:id="2002" w:author="PS" w:date="2018-11-24T18:31:00Z">
              <w:r w:rsidR="0093280B" w:rsidRPr="0093280B">
                <w:rPr>
                  <w:rPrChange w:id="2003" w:author="PS" w:date="2018-11-24T18:31:00Z">
                    <w:rPr>
                      <w:b/>
                    </w:rPr>
                  </w:rPrChange>
                </w:rPr>
                <w:t>Hlavní témata:</w:t>
              </w:r>
            </w:ins>
          </w:p>
          <w:p w:rsidR="00A17C36" w:rsidRDefault="00A17C36">
            <w:pPr>
              <w:pStyle w:val="Odstavecseseznamem"/>
              <w:numPr>
                <w:ilvl w:val="0"/>
                <w:numId w:val="126"/>
              </w:numPr>
              <w:jc w:val="both"/>
              <w:rPr>
                <w:ins w:id="2004" w:author="Dokulil Jiří" w:date="2018-11-18T20:53:00Z"/>
              </w:rPr>
              <w:pPrChange w:id="2005" w:author="PS" w:date="2018-11-24T18:31:00Z">
                <w:pPr>
                  <w:pStyle w:val="Odstavecseseznamem"/>
                  <w:numPr>
                    <w:numId w:val="46"/>
                  </w:numPr>
                  <w:ind w:hanging="360"/>
                  <w:jc w:val="both"/>
                </w:pPr>
              </w:pPrChange>
            </w:pPr>
            <w:ins w:id="2006" w:author="Dokulil Jiří" w:date="2018-11-18T20:53:00Z">
              <w:r>
                <w:t>Úvod do studia předmětu (seznámení studentů se strukturou předmětu, podmínkami udělení zápočtu a průběhem zkoušky) a terminologie managementu rizika (2p, 2s);</w:t>
              </w:r>
            </w:ins>
          </w:p>
          <w:p w:rsidR="00A17C36" w:rsidRDefault="00A17C36">
            <w:pPr>
              <w:pStyle w:val="Odstavecseseznamem"/>
              <w:numPr>
                <w:ilvl w:val="0"/>
                <w:numId w:val="126"/>
              </w:numPr>
              <w:jc w:val="both"/>
              <w:rPr>
                <w:ins w:id="2007" w:author="Dokulil Jiří" w:date="2018-11-18T20:53:00Z"/>
              </w:rPr>
              <w:pPrChange w:id="2008" w:author="PS" w:date="2018-11-24T18:31:00Z">
                <w:pPr>
                  <w:pStyle w:val="Odstavecseseznamem"/>
                  <w:numPr>
                    <w:numId w:val="46"/>
                  </w:numPr>
                  <w:ind w:hanging="360"/>
                  <w:jc w:val="both"/>
                </w:pPr>
              </w:pPrChange>
            </w:pPr>
            <w:ins w:id="2009" w:author="Dokulil Jiří" w:date="2018-11-18T20:53:00Z">
              <w:r>
                <w:t>Klasifikační aspekty rizik (2p, 2s);</w:t>
              </w:r>
            </w:ins>
          </w:p>
          <w:p w:rsidR="00A17C36" w:rsidRDefault="00A17C36">
            <w:pPr>
              <w:pStyle w:val="Odstavecseseznamem"/>
              <w:numPr>
                <w:ilvl w:val="0"/>
                <w:numId w:val="126"/>
              </w:numPr>
              <w:jc w:val="both"/>
              <w:rPr>
                <w:ins w:id="2010" w:author="Dokulil Jiří" w:date="2018-11-18T20:53:00Z"/>
              </w:rPr>
              <w:pPrChange w:id="2011" w:author="PS" w:date="2018-11-24T18:31:00Z">
                <w:pPr>
                  <w:pStyle w:val="Odstavecseseznamem"/>
                  <w:numPr>
                    <w:numId w:val="46"/>
                  </w:numPr>
                  <w:ind w:hanging="360"/>
                  <w:jc w:val="both"/>
                </w:pPr>
              </w:pPrChange>
            </w:pPr>
            <w:ins w:id="2012" w:author="Dokulil Jiří" w:date="2018-11-18T20:53:00Z">
              <w:r>
                <w:t>Obecné schéma managementu rizika, metody sběru a interpretace vstupních dat (2p, 2s);</w:t>
              </w:r>
            </w:ins>
          </w:p>
          <w:p w:rsidR="00A17C36" w:rsidRDefault="00A17C36">
            <w:pPr>
              <w:pStyle w:val="Odstavecseseznamem"/>
              <w:numPr>
                <w:ilvl w:val="0"/>
                <w:numId w:val="126"/>
              </w:numPr>
              <w:jc w:val="both"/>
              <w:rPr>
                <w:ins w:id="2013" w:author="Dokulil Jiří" w:date="2018-11-18T20:53:00Z"/>
              </w:rPr>
              <w:pPrChange w:id="2014" w:author="PS" w:date="2018-11-24T18:31:00Z">
                <w:pPr>
                  <w:pStyle w:val="Odstavecseseznamem"/>
                  <w:numPr>
                    <w:numId w:val="46"/>
                  </w:numPr>
                  <w:ind w:hanging="360"/>
                  <w:jc w:val="both"/>
                </w:pPr>
              </w:pPrChange>
            </w:pPr>
            <w:ins w:id="2015" w:author="Dokulil Jiří" w:date="2018-11-18T20:53:00Z">
              <w:r>
                <w:t>Identifikace, sestavení registru a slovní hodnocení úrovně hrozeb</w:t>
              </w:r>
              <w:r w:rsidRPr="003231AE">
                <w:t xml:space="preserve"> </w:t>
              </w:r>
              <w:r>
                <w:t>(2p, 2s);</w:t>
              </w:r>
            </w:ins>
          </w:p>
          <w:p w:rsidR="00A17C36" w:rsidRDefault="00A17C36">
            <w:pPr>
              <w:pStyle w:val="Odstavecseseznamem"/>
              <w:numPr>
                <w:ilvl w:val="0"/>
                <w:numId w:val="126"/>
              </w:numPr>
              <w:jc w:val="both"/>
              <w:rPr>
                <w:ins w:id="2016" w:author="Dokulil Jiří" w:date="2018-11-18T20:53:00Z"/>
              </w:rPr>
              <w:pPrChange w:id="2017" w:author="PS" w:date="2018-11-24T18:31:00Z">
                <w:pPr>
                  <w:pStyle w:val="Odstavecseseznamem"/>
                  <w:numPr>
                    <w:numId w:val="46"/>
                  </w:numPr>
                  <w:ind w:hanging="360"/>
                  <w:jc w:val="both"/>
                </w:pPr>
              </w:pPrChange>
            </w:pPr>
            <w:ins w:id="2018" w:author="Dokulil Jiří" w:date="2018-11-18T20:53:00Z">
              <w:r>
                <w:t>Identifikace, sestavení registru a slovní hodnocení zranitelnosti ohrožených aktiv</w:t>
              </w:r>
              <w:r w:rsidRPr="005A7B16">
                <w:t xml:space="preserve"> </w:t>
              </w:r>
              <w:r>
                <w:t>(2p, 2s);</w:t>
              </w:r>
            </w:ins>
          </w:p>
          <w:p w:rsidR="00A17C36" w:rsidRDefault="00A17C36">
            <w:pPr>
              <w:pStyle w:val="Odstavecseseznamem"/>
              <w:numPr>
                <w:ilvl w:val="0"/>
                <w:numId w:val="126"/>
              </w:numPr>
              <w:jc w:val="both"/>
              <w:rPr>
                <w:ins w:id="2019" w:author="Dokulil Jiří" w:date="2018-11-18T20:53:00Z"/>
              </w:rPr>
              <w:pPrChange w:id="2020" w:author="PS" w:date="2018-11-24T18:31:00Z">
                <w:pPr>
                  <w:pStyle w:val="Odstavecseseznamem"/>
                  <w:numPr>
                    <w:numId w:val="46"/>
                  </w:numPr>
                  <w:ind w:hanging="360"/>
                  <w:jc w:val="both"/>
                </w:pPr>
              </w:pPrChange>
            </w:pPr>
            <w:ins w:id="2021" w:author="Dokulil Jiří" w:date="2018-11-18T20:53:00Z">
              <w:r>
                <w:t>Kvalitativní hodnocení (screening) rizika (6p, 6s);</w:t>
              </w:r>
            </w:ins>
          </w:p>
          <w:p w:rsidR="00A17C36" w:rsidRDefault="00A17C36">
            <w:pPr>
              <w:pStyle w:val="Odstavecseseznamem"/>
              <w:numPr>
                <w:ilvl w:val="0"/>
                <w:numId w:val="126"/>
              </w:numPr>
              <w:jc w:val="both"/>
              <w:rPr>
                <w:ins w:id="2022" w:author="Dokulil Jiří" w:date="2018-11-18T20:53:00Z"/>
              </w:rPr>
              <w:pPrChange w:id="2023" w:author="PS" w:date="2018-11-24T18:31:00Z">
                <w:pPr>
                  <w:pStyle w:val="Odstavecseseznamem"/>
                  <w:numPr>
                    <w:numId w:val="46"/>
                  </w:numPr>
                  <w:ind w:hanging="360"/>
                  <w:jc w:val="both"/>
                </w:pPr>
              </w:pPrChange>
            </w:pPr>
            <w:ins w:id="2024" w:author="Dokulil Jiří" w:date="2018-11-18T20:53:00Z">
              <w:r>
                <w:t>Integrované hodnocení rizik a riziková pozice subjektu, resp. regionu (2p, 2s);</w:t>
              </w:r>
            </w:ins>
          </w:p>
          <w:p w:rsidR="00A17C36" w:rsidRDefault="00A17C36">
            <w:pPr>
              <w:pStyle w:val="Odstavecseseznamem"/>
              <w:numPr>
                <w:ilvl w:val="0"/>
                <w:numId w:val="126"/>
              </w:numPr>
              <w:jc w:val="both"/>
              <w:rPr>
                <w:ins w:id="2025" w:author="Dokulil Jiří" w:date="2018-11-18T20:53:00Z"/>
              </w:rPr>
              <w:pPrChange w:id="2026" w:author="PS" w:date="2018-11-24T18:31:00Z">
                <w:pPr>
                  <w:pStyle w:val="Odstavecseseznamem"/>
                  <w:numPr>
                    <w:numId w:val="46"/>
                  </w:numPr>
                  <w:ind w:hanging="360"/>
                  <w:jc w:val="both"/>
                </w:pPr>
              </w:pPrChange>
            </w:pPr>
            <w:ins w:id="2027" w:author="Dokulil Jiří" w:date="2018-11-18T20:53:00Z">
              <w:r>
                <w:rPr>
                  <w:lang w:eastAsia="en-US"/>
                </w:rPr>
                <w:t xml:space="preserve">Hodnocení akceptovatelnosti rizika </w:t>
              </w:r>
              <w:r>
                <w:t>(2p, 2s);</w:t>
              </w:r>
            </w:ins>
          </w:p>
          <w:p w:rsidR="006E5893" w:rsidRDefault="00A17C36">
            <w:pPr>
              <w:pStyle w:val="Odstavecseseznamem"/>
              <w:numPr>
                <w:ilvl w:val="0"/>
                <w:numId w:val="126"/>
              </w:numPr>
              <w:jc w:val="both"/>
              <w:rPr>
                <w:ins w:id="2028" w:author="Dokulil Jiří" w:date="2018-11-19T02:19:00Z"/>
              </w:rPr>
              <w:pPrChange w:id="2029" w:author="PS" w:date="2018-11-24T18:31:00Z">
                <w:pPr>
                  <w:numPr>
                    <w:numId w:val="26"/>
                  </w:numPr>
                  <w:tabs>
                    <w:tab w:val="num" w:pos="720"/>
                  </w:tabs>
                  <w:ind w:left="720" w:hanging="360"/>
                  <w:jc w:val="both"/>
                </w:pPr>
              </w:pPrChange>
            </w:pPr>
            <w:ins w:id="2030" w:author="Dokulil Jiří" w:date="2018-11-18T20:53:00Z">
              <w:r>
                <w:rPr>
                  <w:lang w:eastAsia="en-US"/>
                </w:rPr>
                <w:t xml:space="preserve">Postupy, zásady a způsoby prevence, mitigace a monitoringu rizik </w:t>
              </w:r>
              <w:r>
                <w:t>(2p, 2s);</w:t>
              </w:r>
              <w:r w:rsidRPr="00973CB3">
                <w:rPr>
                  <w:lang w:eastAsia="en-US"/>
                </w:rPr>
                <w:t xml:space="preserve"> </w:t>
              </w:r>
            </w:ins>
          </w:p>
          <w:p w:rsidR="006E5893" w:rsidRDefault="00A17C36">
            <w:pPr>
              <w:pStyle w:val="Odstavecseseznamem"/>
              <w:numPr>
                <w:ilvl w:val="0"/>
                <w:numId w:val="126"/>
              </w:numPr>
              <w:jc w:val="both"/>
              <w:rPr>
                <w:ins w:id="2031" w:author="Dokulil Jiří" w:date="2018-11-19T02:19:00Z"/>
              </w:rPr>
              <w:pPrChange w:id="2032" w:author="PS" w:date="2018-11-24T18:31:00Z">
                <w:pPr>
                  <w:numPr>
                    <w:numId w:val="26"/>
                  </w:numPr>
                  <w:tabs>
                    <w:tab w:val="num" w:pos="720"/>
                  </w:tabs>
                  <w:ind w:left="720" w:hanging="360"/>
                  <w:jc w:val="both"/>
                </w:pPr>
              </w:pPrChange>
            </w:pPr>
            <w:ins w:id="2033" w:author="Dokulil Jiří" w:date="2018-11-18T20:53:00Z">
              <w:r>
                <w:rPr>
                  <w:lang w:eastAsia="en-US"/>
                </w:rPr>
                <w:t>Návrh a výběr opatření k prevenci a minimalizaci rizik užitím invenčních metod (2p, 2s);</w:t>
              </w:r>
            </w:ins>
          </w:p>
          <w:p w:rsidR="006E5893" w:rsidRDefault="00A17C36">
            <w:pPr>
              <w:pStyle w:val="Odstavecseseznamem"/>
              <w:numPr>
                <w:ilvl w:val="0"/>
                <w:numId w:val="126"/>
              </w:numPr>
              <w:jc w:val="both"/>
              <w:rPr>
                <w:ins w:id="2034" w:author="Dokulil Jiří" w:date="2018-11-19T02:19:00Z"/>
              </w:rPr>
              <w:pPrChange w:id="2035" w:author="PS" w:date="2018-11-24T18:31:00Z">
                <w:pPr>
                  <w:numPr>
                    <w:numId w:val="26"/>
                  </w:numPr>
                  <w:tabs>
                    <w:tab w:val="num" w:pos="720"/>
                  </w:tabs>
                  <w:ind w:left="720" w:hanging="360"/>
                  <w:jc w:val="both"/>
                </w:pPr>
              </w:pPrChange>
            </w:pPr>
            <w:ins w:id="2036" w:author="Dokulil Jiří" w:date="2018-11-18T20:53:00Z">
              <w:r>
                <w:rPr>
                  <w:lang w:eastAsia="en-US"/>
                </w:rPr>
                <w:t xml:space="preserve">Případová studie - </w:t>
              </w:r>
              <w:r>
                <w:t xml:space="preserve">obhajoba případových studií zpracovaných skupinami studentů a zápočtový test (4p, 4s). </w:t>
              </w:r>
              <w:r>
                <w:rPr>
                  <w:lang w:eastAsia="en-US"/>
                </w:rPr>
                <w:t xml:space="preserve">   </w:t>
              </w:r>
              <w:r>
                <w:t xml:space="preserve"> </w:t>
              </w:r>
            </w:ins>
          </w:p>
          <w:p w:rsidR="00311D7B" w:rsidRPr="00A17C36" w:rsidDel="00A17C36" w:rsidRDefault="00311D7B">
            <w:pPr>
              <w:pStyle w:val="Odstavecseseznamem"/>
              <w:numPr>
                <w:ilvl w:val="0"/>
                <w:numId w:val="95"/>
              </w:numPr>
              <w:jc w:val="both"/>
              <w:rPr>
                <w:del w:id="2037" w:author="Dokulil Jiří" w:date="2018-11-18T20:53:00Z"/>
                <w:rPrChange w:id="2038" w:author="Dokulil Jiří" w:date="2018-11-18T20:54:00Z">
                  <w:rPr>
                    <w:del w:id="2039" w:author="Dokulil Jiří" w:date="2018-11-18T20:53:00Z"/>
                    <w:u w:val="single"/>
                  </w:rPr>
                </w:rPrChange>
              </w:rPr>
              <w:pPrChange w:id="2040" w:author="Dokulil Jiří" w:date="2018-11-19T02:19:00Z">
                <w:pPr>
                  <w:numPr>
                    <w:ilvl w:val="12"/>
                  </w:numPr>
                  <w:jc w:val="both"/>
                </w:pPr>
              </w:pPrChange>
            </w:pPr>
            <w:del w:id="2041" w:author="Dokulil Jiří" w:date="2018-11-18T20:53:00Z">
              <w:r w:rsidRPr="006E5893" w:rsidDel="00A17C36">
                <w:rPr>
                  <w:u w:val="single"/>
                </w:rPr>
                <w:delText>Hlavní témata:</w:delText>
              </w:r>
            </w:del>
          </w:p>
          <w:p w:rsidR="00311D7B" w:rsidDel="00A17C36" w:rsidRDefault="00311D7B">
            <w:pPr>
              <w:pStyle w:val="Odstavecseseznamem"/>
              <w:rPr>
                <w:del w:id="2042" w:author="Dokulil Jiří" w:date="2018-11-18T20:53:00Z"/>
              </w:rPr>
              <w:pPrChange w:id="2043" w:author="Dokulil Jiří" w:date="2018-11-19T02:19:00Z">
                <w:pPr>
                  <w:pStyle w:val="Odstavecseseznamem"/>
                  <w:numPr>
                    <w:numId w:val="26"/>
                  </w:numPr>
                  <w:tabs>
                    <w:tab w:val="num" w:pos="720"/>
                  </w:tabs>
                  <w:ind w:hanging="360"/>
                  <w:jc w:val="both"/>
                </w:pPr>
              </w:pPrChange>
            </w:pPr>
            <w:del w:id="2044" w:author="Dokulil Jiří" w:date="2018-11-18T20:53:00Z">
              <w:r w:rsidDel="00A17C36">
                <w:delText>Úvod do studia předmětu, terminologie oblasti rizik.</w:delText>
              </w:r>
            </w:del>
          </w:p>
          <w:p w:rsidR="00311D7B" w:rsidDel="00A17C36" w:rsidRDefault="00311D7B">
            <w:pPr>
              <w:pStyle w:val="Odstavecseseznamem"/>
              <w:rPr>
                <w:del w:id="2045" w:author="Dokulil Jiří" w:date="2018-11-18T20:53:00Z"/>
              </w:rPr>
              <w:pPrChange w:id="2046" w:author="Dokulil Jiří" w:date="2018-11-19T02:19:00Z">
                <w:pPr>
                  <w:pStyle w:val="Odstavecseseznamem"/>
                  <w:numPr>
                    <w:numId w:val="26"/>
                  </w:numPr>
                  <w:tabs>
                    <w:tab w:val="num" w:pos="720"/>
                  </w:tabs>
                  <w:ind w:hanging="360"/>
                  <w:jc w:val="both"/>
                </w:pPr>
              </w:pPrChange>
            </w:pPr>
            <w:del w:id="2047" w:author="Dokulil Jiří" w:date="2018-11-18T20:53:00Z">
              <w:r w:rsidDel="00A17C36">
                <w:delText xml:space="preserve">Klasifikace rizik. </w:delText>
              </w:r>
            </w:del>
          </w:p>
          <w:p w:rsidR="00311D7B" w:rsidDel="00A17C36" w:rsidRDefault="00311D7B">
            <w:pPr>
              <w:pStyle w:val="Odstavecseseznamem"/>
              <w:rPr>
                <w:del w:id="2048" w:author="Dokulil Jiří" w:date="2018-11-18T20:53:00Z"/>
              </w:rPr>
              <w:pPrChange w:id="2049" w:author="Dokulil Jiří" w:date="2018-11-19T02:19:00Z">
                <w:pPr>
                  <w:numPr>
                    <w:numId w:val="26"/>
                  </w:numPr>
                  <w:tabs>
                    <w:tab w:val="num" w:pos="720"/>
                  </w:tabs>
                  <w:ind w:left="720" w:hanging="360"/>
                  <w:jc w:val="both"/>
                </w:pPr>
              </w:pPrChange>
            </w:pPr>
            <w:del w:id="2050" w:author="Dokulil Jiří" w:date="2018-11-18T20:53:00Z">
              <w:r w:rsidDel="00A17C36">
                <w:delText xml:space="preserve">Identifikace nebezpečí (hrozeb) a stanovení jejich úrovně. </w:delText>
              </w:r>
            </w:del>
          </w:p>
          <w:p w:rsidR="00311D7B" w:rsidDel="00A17C36" w:rsidRDefault="00311D7B">
            <w:pPr>
              <w:pStyle w:val="Odstavecseseznamem"/>
              <w:rPr>
                <w:del w:id="2051" w:author="Dokulil Jiří" w:date="2018-11-18T20:53:00Z"/>
              </w:rPr>
              <w:pPrChange w:id="2052" w:author="Dokulil Jiří" w:date="2018-11-19T02:19:00Z">
                <w:pPr>
                  <w:numPr>
                    <w:numId w:val="26"/>
                  </w:numPr>
                  <w:tabs>
                    <w:tab w:val="num" w:pos="720"/>
                  </w:tabs>
                  <w:ind w:left="720" w:hanging="360"/>
                  <w:jc w:val="both"/>
                </w:pPr>
              </w:pPrChange>
            </w:pPr>
            <w:del w:id="2053" w:author="Dokulil Jiří" w:date="2018-11-18T20:53:00Z">
              <w:r w:rsidDel="00A17C36">
                <w:delText>Metody sběru a interpretace dat a stanovení cílů a rozsahu analýzy.</w:delText>
              </w:r>
            </w:del>
          </w:p>
          <w:p w:rsidR="00311D7B" w:rsidDel="00A17C36" w:rsidRDefault="00311D7B">
            <w:pPr>
              <w:pStyle w:val="Odstavecseseznamem"/>
              <w:rPr>
                <w:del w:id="2054" w:author="Dokulil Jiří" w:date="2018-11-18T20:53:00Z"/>
              </w:rPr>
              <w:pPrChange w:id="2055" w:author="Dokulil Jiří" w:date="2018-11-19T02:19:00Z">
                <w:pPr>
                  <w:numPr>
                    <w:numId w:val="26"/>
                  </w:numPr>
                  <w:tabs>
                    <w:tab w:val="num" w:pos="720"/>
                  </w:tabs>
                  <w:ind w:left="720" w:hanging="360"/>
                  <w:jc w:val="both"/>
                </w:pPr>
              </w:pPrChange>
            </w:pPr>
            <w:del w:id="2056" w:author="Dokulil Jiří" w:date="2018-11-18T20:53:00Z">
              <w:r w:rsidDel="00A17C36">
                <w:delText xml:space="preserve">Identifikace ohrožených aktiv a stanovení úrovně následků. </w:delText>
              </w:r>
            </w:del>
          </w:p>
          <w:p w:rsidR="00311D7B" w:rsidDel="00A17C36" w:rsidRDefault="00311D7B">
            <w:pPr>
              <w:pStyle w:val="Odstavecseseznamem"/>
              <w:rPr>
                <w:del w:id="2057" w:author="Dokulil Jiří" w:date="2018-11-18T20:53:00Z"/>
              </w:rPr>
              <w:pPrChange w:id="2058" w:author="Dokulil Jiří" w:date="2018-11-19T02:19:00Z">
                <w:pPr>
                  <w:numPr>
                    <w:numId w:val="26"/>
                  </w:numPr>
                  <w:tabs>
                    <w:tab w:val="num" w:pos="720"/>
                  </w:tabs>
                  <w:ind w:left="720" w:hanging="360"/>
                  <w:jc w:val="both"/>
                </w:pPr>
              </w:pPrChange>
            </w:pPr>
            <w:del w:id="2059" w:author="Dokulil Jiří" w:date="2018-11-18T20:53:00Z">
              <w:r w:rsidDel="00A17C36">
                <w:delText xml:space="preserve">Kvalitativní vyhodnocení rizika. </w:delText>
              </w:r>
            </w:del>
          </w:p>
          <w:p w:rsidR="00311D7B" w:rsidDel="00A17C36" w:rsidRDefault="00311D7B">
            <w:pPr>
              <w:pStyle w:val="Odstavecseseznamem"/>
              <w:rPr>
                <w:del w:id="2060" w:author="Dokulil Jiří" w:date="2018-11-18T20:53:00Z"/>
              </w:rPr>
              <w:pPrChange w:id="2061" w:author="Dokulil Jiří" w:date="2018-11-19T02:19:00Z">
                <w:pPr>
                  <w:numPr>
                    <w:numId w:val="26"/>
                  </w:numPr>
                  <w:tabs>
                    <w:tab w:val="num" w:pos="720"/>
                  </w:tabs>
                  <w:ind w:left="720" w:hanging="360"/>
                  <w:jc w:val="both"/>
                </w:pPr>
              </w:pPrChange>
            </w:pPr>
            <w:del w:id="2062" w:author="Dokulil Jiří" w:date="2018-11-18T20:53:00Z">
              <w:r w:rsidDel="00A17C36">
                <w:delText>Stanovení referenční úrovně rizika a jeho přijatelnosti</w:delText>
              </w:r>
            </w:del>
          </w:p>
          <w:p w:rsidR="00311D7B" w:rsidDel="00A17C36" w:rsidRDefault="00311D7B">
            <w:pPr>
              <w:pStyle w:val="Odstavecseseznamem"/>
              <w:rPr>
                <w:del w:id="2063" w:author="Dokulil Jiří" w:date="2018-11-18T20:53:00Z"/>
              </w:rPr>
              <w:pPrChange w:id="2064" w:author="Dokulil Jiří" w:date="2018-11-19T02:19:00Z">
                <w:pPr>
                  <w:numPr>
                    <w:numId w:val="26"/>
                  </w:numPr>
                  <w:tabs>
                    <w:tab w:val="num" w:pos="720"/>
                  </w:tabs>
                  <w:ind w:left="720" w:hanging="360"/>
                  <w:jc w:val="both"/>
                </w:pPr>
              </w:pPrChange>
            </w:pPr>
            <w:del w:id="2065" w:author="Dokulil Jiří" w:date="2018-11-18T20:53:00Z">
              <w:r w:rsidDel="00A17C36">
                <w:delText xml:space="preserve">Návrh opatření k redukci (mitigaci) rizika. </w:delText>
              </w:r>
            </w:del>
          </w:p>
          <w:p w:rsidR="00311D7B" w:rsidDel="00A17C36" w:rsidRDefault="00311D7B">
            <w:pPr>
              <w:pStyle w:val="Odstavecseseznamem"/>
              <w:rPr>
                <w:del w:id="2066" w:author="Dokulil Jiří" w:date="2018-11-18T20:53:00Z"/>
              </w:rPr>
              <w:pPrChange w:id="2067" w:author="Dokulil Jiří" w:date="2018-11-19T02:19:00Z">
                <w:pPr>
                  <w:numPr>
                    <w:numId w:val="26"/>
                  </w:numPr>
                  <w:tabs>
                    <w:tab w:val="num" w:pos="720"/>
                  </w:tabs>
                  <w:ind w:left="720" w:hanging="360"/>
                  <w:jc w:val="both"/>
                </w:pPr>
              </w:pPrChange>
            </w:pPr>
            <w:del w:id="2068" w:author="Dokulil Jiří" w:date="2018-11-18T20:53:00Z">
              <w:r w:rsidDel="00A17C36">
                <w:delText>Monitoring rizika.</w:delText>
              </w:r>
            </w:del>
          </w:p>
          <w:p w:rsidR="00311D7B" w:rsidRDefault="00311D7B">
            <w:pPr>
              <w:pStyle w:val="Odstavecseseznamem"/>
              <w:pPrChange w:id="2069" w:author="Dokulil Jiří" w:date="2018-11-19T02:19:00Z">
                <w:pPr>
                  <w:numPr>
                    <w:numId w:val="26"/>
                  </w:numPr>
                  <w:tabs>
                    <w:tab w:val="num" w:pos="720"/>
                  </w:tabs>
                  <w:ind w:left="720" w:hanging="360"/>
                  <w:jc w:val="both"/>
                </w:pPr>
              </w:pPrChange>
            </w:pPr>
            <w:del w:id="2070" w:author="Dokulil Jiří" w:date="2018-11-18T20:53:00Z">
              <w:r w:rsidDel="00A17C36">
                <w:delText>Případové studie.</w:delText>
              </w:r>
            </w:del>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lastRenderedPageBreak/>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3987"/>
        </w:trPr>
        <w:tc>
          <w:tcPr>
            <w:tcW w:w="9855" w:type="dxa"/>
            <w:gridSpan w:val="8"/>
            <w:tcBorders>
              <w:top w:val="nil"/>
            </w:tcBorders>
          </w:tcPr>
          <w:p w:rsidR="00311D7B" w:rsidRPr="00912DEC" w:rsidRDefault="00311D7B" w:rsidP="00F02ED2">
            <w:pPr>
              <w:jc w:val="both"/>
              <w:rPr>
                <w:b/>
                <w:lang w:val="en-GB"/>
              </w:rPr>
            </w:pPr>
            <w:r w:rsidRPr="00912DEC">
              <w:rPr>
                <w:b/>
                <w:lang w:val="en-GB"/>
              </w:rPr>
              <w:t>Povinná literatura:</w:t>
            </w:r>
          </w:p>
          <w:p w:rsidR="00680730" w:rsidRDefault="00680730" w:rsidP="00680730">
            <w:pPr>
              <w:jc w:val="both"/>
              <w:rPr>
                <w:ins w:id="2071" w:author="Dokulil Jiří" w:date="2018-11-18T21:07:00Z"/>
              </w:rPr>
            </w:pPr>
            <w:ins w:id="2072" w:author="Dokulil Jiří" w:date="2018-11-18T21:07:00Z">
              <w:r>
                <w:t>BABINEC, F. 2005. Management rizika. Loss Prevention &amp; Safety Promotion. 1. vyd. Opava: Slezská univerzita, s. 21-93.</w:t>
              </w:r>
            </w:ins>
          </w:p>
          <w:p w:rsidR="00680730" w:rsidRDefault="00680730" w:rsidP="00680730">
            <w:pPr>
              <w:jc w:val="both"/>
              <w:rPr>
                <w:ins w:id="2073" w:author="Dokulil Jiří" w:date="2018-11-18T21:07:00Z"/>
              </w:rPr>
            </w:pPr>
            <w:ins w:id="2074" w:author="Dokulil Jiří" w:date="2018-11-18T21:07:00Z">
              <w:r>
                <w:t>BOŽEK, F. a URBAN, R. 2008. Management rizika. 1. vyd. Brno: UO, s. 9-88. ISBN 978 80 7231 259 7.</w:t>
              </w:r>
            </w:ins>
          </w:p>
          <w:p w:rsidR="00680730" w:rsidRDefault="00680730" w:rsidP="00680730">
            <w:pPr>
              <w:jc w:val="both"/>
              <w:rPr>
                <w:ins w:id="2075" w:author="Dokulil Jiří" w:date="2018-11-18T21:07:00Z"/>
              </w:rPr>
            </w:pPr>
            <w:ins w:id="2076" w:author="Dokulil Jiří" w:date="2018-11-18T21:07:00Z">
              <w:r>
                <w:t>SMEJKAL, V. a RAIS, K. 2013. Řízení rizik ve firmách a jiných organizacích. 4. vyd. Praha: Grada Publishing a.s., s. 89-164; 235-244. ISBN 978-80-247-4644-9.</w:t>
              </w:r>
            </w:ins>
          </w:p>
          <w:p w:rsidR="00680730" w:rsidRDefault="00680730" w:rsidP="00680730">
            <w:pPr>
              <w:jc w:val="both"/>
              <w:rPr>
                <w:ins w:id="2077" w:author="Dokulil Jiří" w:date="2018-11-18T21:07:00Z"/>
              </w:rPr>
            </w:pPr>
            <w:ins w:id="2078" w:author="Dokulil Jiří" w:date="2018-11-18T21:07:00Z">
              <w:r>
                <w:t>TICHÝ, M. 2006. Ovládání rizika: Analýza a management. 1. vyd. Praha: C. H. Beck, s. 3-26; 39-66; 117-196. ISBN 978-80-7179-415-5.</w:t>
              </w:r>
            </w:ins>
          </w:p>
          <w:p w:rsidR="00311D7B" w:rsidDel="00680730" w:rsidRDefault="006E5893" w:rsidP="00680730">
            <w:pPr>
              <w:jc w:val="both"/>
              <w:rPr>
                <w:del w:id="2079" w:author="Dokulil Jiří" w:date="2018-11-18T21:07:00Z"/>
                <w:lang w:val="en-GB"/>
              </w:rPr>
            </w:pPr>
            <w:ins w:id="2080" w:author="Dokulil Jiří" w:date="2018-11-19T02:20:00Z">
              <w:r>
                <w:t>Studijní materiály – LS Moodle (vyuka.flkr.utb.cz – kurz Procesy hodnocení a ovládání rizik).</w:t>
              </w:r>
            </w:ins>
            <w:del w:id="2081" w:author="Dokulil Jiří" w:date="2018-11-18T21:07:00Z">
              <w:r w:rsidR="00311D7B" w:rsidDel="00680730">
                <w:delText xml:space="preserve">ALSTON, Gregory. </w:delText>
              </w:r>
              <w:r w:rsidR="00311D7B" w:rsidDel="00680730">
                <w:rPr>
                  <w:i/>
                  <w:iCs/>
                </w:rPr>
                <w:delText>How safe is safe enough?: leadership, safety and risk management</w:delText>
              </w:r>
              <w:r w:rsidR="00311D7B" w:rsidDel="00680730">
                <w:delText>. London: Routledge, Taylor &amp; Francis Group, 2016. ISBN 978-1-138-25356-8.</w:delText>
              </w:r>
            </w:del>
          </w:p>
          <w:p w:rsidR="00311D7B" w:rsidRPr="00CC053E" w:rsidDel="00680730" w:rsidRDefault="00311D7B" w:rsidP="00F02ED2">
            <w:pPr>
              <w:jc w:val="both"/>
              <w:rPr>
                <w:del w:id="2082" w:author="Dokulil Jiří" w:date="2018-11-18T21:07:00Z"/>
              </w:rPr>
            </w:pPr>
            <w:del w:id="2083" w:author="Dokulil Jiří" w:date="2018-11-18T21:07:00Z">
              <w:r w:rsidRPr="00CC053E" w:rsidDel="00680730">
                <w:rPr>
                  <w:lang w:val="en-GB"/>
                </w:rPr>
                <w:delText>BRODER, J. F. 2006</w:delText>
              </w:r>
              <w:r w:rsidDel="00680730">
                <w:rPr>
                  <w:lang w:val="en-GB"/>
                </w:rPr>
                <w:delText xml:space="preserve"> </w:delText>
              </w:r>
              <w:r w:rsidRPr="00CC053E" w:rsidDel="00680730">
                <w:rPr>
                  <w:i/>
                  <w:iCs/>
                  <w:lang w:val="en-GB"/>
                </w:rPr>
                <w:delText>Risk Analysis and the Security Survey</w:delText>
              </w:r>
              <w:r w:rsidRPr="00CC053E" w:rsidDel="00680730">
                <w:rPr>
                  <w:lang w:val="en-GB"/>
                </w:rPr>
                <w:delText>. 3</w:delText>
              </w:r>
              <w:r w:rsidRPr="00CC053E" w:rsidDel="00680730">
                <w:rPr>
                  <w:vertAlign w:val="superscript"/>
                  <w:lang w:val="en-GB"/>
                </w:rPr>
                <w:delText>rd</w:delText>
              </w:r>
              <w:r w:rsidRPr="00CC053E" w:rsidDel="00680730">
                <w:rPr>
                  <w:lang w:val="en-GB"/>
                </w:rPr>
                <w:delText xml:space="preserve"> Ed. New York, NY: Elsevier Inc.,. 371 pp.                           ISBN 978-0-7506-7922-0.</w:delText>
              </w:r>
            </w:del>
          </w:p>
          <w:p w:rsidR="00311D7B" w:rsidDel="00680730" w:rsidRDefault="00311D7B" w:rsidP="00F02ED2">
            <w:pPr>
              <w:jc w:val="both"/>
              <w:rPr>
                <w:del w:id="2084" w:author="Dokulil Jiří" w:date="2018-11-18T21:07:00Z"/>
              </w:rPr>
            </w:pPr>
            <w:del w:id="2085" w:author="Dokulil Jiří" w:date="2018-11-18T21:07:00Z">
              <w:r w:rsidRPr="00CC053E" w:rsidDel="00680730">
                <w:rPr>
                  <w:lang w:val="en-GB"/>
                </w:rPr>
                <w:delText>SUTTON, I.</w:delText>
              </w:r>
              <w:r w:rsidDel="00680730">
                <w:rPr>
                  <w:lang w:val="en-GB"/>
                </w:rPr>
                <w:delText xml:space="preserve"> </w:delText>
              </w:r>
              <w:r w:rsidRPr="00CC053E" w:rsidDel="00680730">
                <w:rPr>
                  <w:lang w:val="en-GB"/>
                </w:rPr>
                <w:delText xml:space="preserve">2010 </w:delText>
              </w:r>
              <w:r w:rsidRPr="00CC053E" w:rsidDel="00680730">
                <w:rPr>
                  <w:i/>
                  <w:iCs/>
                  <w:lang w:val="en-GB"/>
                </w:rPr>
                <w:delText>Process Risk and Reliability Management: Operational Integrity Management</w:delText>
              </w:r>
              <w:r w:rsidRPr="00CC053E" w:rsidDel="00680730">
                <w:rPr>
                  <w:lang w:val="en-GB"/>
                </w:rPr>
                <w:delText>. 1</w:delText>
              </w:r>
              <w:r w:rsidRPr="00CC053E" w:rsidDel="00680730">
                <w:rPr>
                  <w:vertAlign w:val="superscript"/>
                  <w:lang w:val="en-GB"/>
                </w:rPr>
                <w:delText>st</w:delText>
              </w:r>
              <w:r w:rsidRPr="00CC053E" w:rsidDel="00680730">
                <w:rPr>
                  <w:lang w:val="en-GB"/>
                </w:rPr>
                <w:delText xml:space="preserve"> Ed. Oxford: Elsevier Inc.,. 856 pp. ISBN 978-1-4377-7805-2</w:delText>
              </w:r>
            </w:del>
          </w:p>
          <w:p w:rsidR="00311D7B" w:rsidDel="00680730" w:rsidRDefault="00311D7B" w:rsidP="00F02ED2">
            <w:pPr>
              <w:jc w:val="both"/>
              <w:rPr>
                <w:del w:id="2086" w:author="Dokulil Jiří" w:date="2018-11-18T21:07:00Z"/>
              </w:rPr>
            </w:pPr>
            <w:del w:id="2087" w:author="Dokulil Jiří" w:date="2018-11-18T21:07:00Z">
              <w:r w:rsidRPr="00817F93" w:rsidDel="00680730">
                <w:delText>ISO, 2009.</w:delText>
              </w:r>
              <w:r w:rsidDel="00680730">
                <w:delText xml:space="preserve"> </w:delText>
              </w:r>
              <w:r w:rsidRPr="00817F93" w:rsidDel="00680730">
                <w:delText>ISO. 31010: Risk management–Risk assessment tech</w:delText>
              </w:r>
              <w:r w:rsidDel="00680730">
                <w:delText>niques. Event (London). Geneva</w:delText>
              </w:r>
            </w:del>
          </w:p>
          <w:p w:rsidR="00311D7B" w:rsidDel="00680730" w:rsidRDefault="00311D7B" w:rsidP="00F02ED2">
            <w:pPr>
              <w:jc w:val="both"/>
              <w:rPr>
                <w:del w:id="2088" w:author="Dokulil Jiří" w:date="2018-11-18T21:07:00Z"/>
              </w:rPr>
            </w:pPr>
            <w:del w:id="2089" w:author="Dokulil Jiří" w:date="2018-11-18T21:07:00Z">
              <w:r w:rsidRPr="00CC053E" w:rsidDel="00680730">
                <w:delText>ISO Guide 73:2009. Risk Management-Vocabulary.  Geneva: ISO, 2009. 24 pp.</w:delText>
              </w:r>
            </w:del>
          </w:p>
          <w:p w:rsidR="00311D7B" w:rsidRPr="00CC053E" w:rsidDel="00680730" w:rsidRDefault="00311D7B" w:rsidP="00F02ED2">
            <w:pPr>
              <w:jc w:val="both"/>
              <w:rPr>
                <w:del w:id="2090" w:author="Dokulil Jiří" w:date="2018-11-18T21:07:00Z"/>
              </w:rPr>
            </w:pPr>
            <w:del w:id="2091" w:author="Dokulil Jiří" w:date="2018-11-18T21:07:00Z">
              <w:r w:rsidRPr="00CC053E" w:rsidDel="00680730">
                <w:rPr>
                  <w:lang w:val="en-GB"/>
                </w:rPr>
                <w:delText xml:space="preserve">ISO 12 100. </w:delText>
              </w:r>
              <w:r w:rsidRPr="00CC053E" w:rsidDel="00680730">
                <w:rPr>
                  <w:i/>
                  <w:iCs/>
                  <w:lang w:val="en-GB"/>
                </w:rPr>
                <w:delText>Safety of Machinery-General Principles for Design-Risk Assessment and Risk Reduction</w:delText>
              </w:r>
              <w:r w:rsidRPr="00CC053E" w:rsidDel="00680730">
                <w:rPr>
                  <w:lang w:val="en-GB"/>
                </w:rPr>
                <w:delText>. Geneva: 2009. 77 pp.</w:delText>
              </w:r>
            </w:del>
          </w:p>
          <w:p w:rsidR="00680730" w:rsidRPr="00CC053E" w:rsidRDefault="00311D7B" w:rsidP="00F02ED2">
            <w:pPr>
              <w:jc w:val="both"/>
            </w:pPr>
            <w:del w:id="2092" w:author="Dokulil Jiří" w:date="2018-11-18T21:07:00Z">
              <w:r w:rsidRPr="00CC053E" w:rsidDel="00680730">
                <w:delText xml:space="preserve">BABINEC, F. 2005. </w:delText>
              </w:r>
              <w:r w:rsidRPr="00CC053E" w:rsidDel="00680730">
                <w:rPr>
                  <w:i/>
                  <w:iCs/>
                </w:rPr>
                <w:delText xml:space="preserve">Management rizika. </w:delText>
              </w:r>
              <w:r w:rsidRPr="00CC053E" w:rsidDel="00680730">
                <w:rPr>
                  <w:i/>
                  <w:iCs/>
                  <w:lang w:val="en-GB"/>
                </w:rPr>
                <w:delText>Loss Prevention &amp; Safety Promotion</w:delText>
              </w:r>
              <w:r w:rsidRPr="00CC053E" w:rsidDel="00680730">
                <w:rPr>
                  <w:lang w:val="en-GB"/>
                </w:rPr>
                <w:delText xml:space="preserve">. </w:delText>
              </w:r>
              <w:r w:rsidRPr="00CC053E" w:rsidDel="00680730">
                <w:delText>1. vyd. Opava: Slezská univerzita, 2005, 93 s</w:delText>
              </w:r>
              <w:r w:rsidRPr="00CC053E" w:rsidDel="00680730">
                <w:rPr>
                  <w:lang w:val="en-US"/>
                </w:rPr>
                <w:delText>.</w:delText>
              </w:r>
            </w:del>
          </w:p>
          <w:p w:rsidR="00311D7B" w:rsidRPr="00912DEC" w:rsidRDefault="00311D7B" w:rsidP="00F02ED2">
            <w:pPr>
              <w:spacing w:before="60"/>
              <w:jc w:val="both"/>
              <w:rPr>
                <w:b/>
              </w:rPr>
            </w:pPr>
            <w:r w:rsidRPr="00912DEC">
              <w:rPr>
                <w:b/>
              </w:rPr>
              <w:t>Doporučená literatura:</w:t>
            </w:r>
          </w:p>
          <w:p w:rsidR="00680730" w:rsidRDefault="00680730" w:rsidP="00680730">
            <w:pPr>
              <w:jc w:val="both"/>
              <w:rPr>
                <w:ins w:id="2093" w:author="Dokulil Jiří" w:date="2018-11-18T21:07:00Z"/>
              </w:rPr>
            </w:pPr>
            <w:ins w:id="2094" w:author="Dokulil Jiří" w:date="2018-11-18T21:07:00Z">
              <w:r>
                <w:t xml:space="preserve">BERNATÍK, A., 2006. Prevence závažných havárií I. 1. vyd. Ostrava: Sdružení požárního a bezpečnostního inženýrství, s. 22-70. ISBN 80-86634-89-2. </w:t>
              </w:r>
            </w:ins>
          </w:p>
          <w:p w:rsidR="00680730" w:rsidRDefault="00680730" w:rsidP="00680730">
            <w:pPr>
              <w:jc w:val="both"/>
              <w:rPr>
                <w:ins w:id="2095" w:author="Dokulil Jiří" w:date="2018-11-18T21:07:00Z"/>
              </w:rPr>
            </w:pPr>
            <w:ins w:id="2096" w:author="Dokulil Jiří" w:date="2018-11-18T21:07:00Z">
              <w:r>
                <w:t>BOŽEK, F. et al. 2011. Regional Risk Assessment. In Olej, V., Obršálová, I., Křupka, J. (Eds.). Environmental Modeling for Sustainable Regional Development: System Approaches and Advanced Methods. 1st Ed. Hershey-New York: IGI Global Publishing, 2011, pp. 65-90. ISBN 978-1-60960-156-0.</w:t>
              </w:r>
            </w:ins>
          </w:p>
          <w:p w:rsidR="00680730" w:rsidRDefault="00680730" w:rsidP="00680730">
            <w:pPr>
              <w:jc w:val="both"/>
              <w:rPr>
                <w:ins w:id="2097" w:author="Dokulil Jiří" w:date="2018-11-18T21:07:00Z"/>
              </w:rPr>
            </w:pPr>
            <w:ins w:id="2098" w:author="Dokulil Jiří" w:date="2018-11-18T21:07:00Z">
              <w:r>
                <w:t>BUMBA, J., KELNAR, L. a SLUKA, V., 2000. Postupy a metodiky analýz a hodnocení rizik pro účely zákona o prevenci závažných havárií. 1. vyd. Praha: Výzkumný ústav bezpečnosti práce. 211 s.</w:t>
              </w:r>
            </w:ins>
          </w:p>
          <w:p w:rsidR="00680730" w:rsidRDefault="00680730" w:rsidP="00680730">
            <w:pPr>
              <w:jc w:val="both"/>
              <w:rPr>
                <w:ins w:id="2099" w:author="Dokulil Jiří" w:date="2018-11-18T21:07:00Z"/>
              </w:rPr>
            </w:pPr>
            <w:ins w:id="2100" w:author="Dokulil Jiří" w:date="2018-11-18T21:07:00Z">
              <w:r>
                <w:t xml:space="preserve">FLAUS. J. M. 2013. Risk Analysis. Socio-Technical and Industrial Systems. 1st Ed. Hoboken, New Jersey: John Wiley &amp; Sons, Inc., 400 p. ISBN 978-1-84821-492-7.  </w:t>
              </w:r>
            </w:ins>
          </w:p>
          <w:p w:rsidR="00680730" w:rsidRDefault="006E5893" w:rsidP="00680730">
            <w:pPr>
              <w:jc w:val="both"/>
              <w:rPr>
                <w:ins w:id="2101" w:author="Dokulil Jiří" w:date="2018-11-18T21:07:00Z"/>
              </w:rPr>
            </w:pPr>
            <w:ins w:id="2102" w:author="Dokulil Jiří" w:date="2018-11-18T21:07:00Z">
              <w:r>
                <w:t>[</w:t>
              </w:r>
              <w:r w:rsidR="00680730">
                <w:t>International Organization for Standardization. 2009. ISO Guide 73. Risk Management- Vocabulary. 1st Ed. Geneva: International Organization for Standardization, 2009, p. 3-10.</w:t>
              </w:r>
            </w:ins>
          </w:p>
          <w:p w:rsidR="00680730" w:rsidRDefault="00680730" w:rsidP="00680730">
            <w:pPr>
              <w:jc w:val="both"/>
              <w:rPr>
                <w:ins w:id="2103" w:author="Dokulil Jiří" w:date="2018-11-18T21:07:00Z"/>
              </w:rPr>
            </w:pPr>
            <w:ins w:id="2104" w:author="Dokulil Jiří" w:date="2018-11-18T21:07:00Z">
              <w:r>
                <w:t>International Organization for Standardization. 2009. ISO 31000. Risk Management- Principles and Guidelines. 1st Ed. Geneva: International Organization for Standardization. 34 p.</w:t>
              </w:r>
            </w:ins>
          </w:p>
          <w:p w:rsidR="00680730" w:rsidRDefault="00680730" w:rsidP="00680730">
            <w:pPr>
              <w:jc w:val="both"/>
              <w:rPr>
                <w:ins w:id="2105" w:author="Dokulil Jiří" w:date="2018-11-18T21:07:00Z"/>
              </w:rPr>
            </w:pPr>
            <w:ins w:id="2106" w:author="Dokulil Jiří" w:date="2018-11-18T21:07:00Z">
              <w:r>
                <w:t>International Organization for Standardization. 2009. ISO 31010. Risk Management- Risk Assessment Techniques. 1st Ed. Geneva: International Organization for Standardization. 176 p.</w:t>
              </w:r>
            </w:ins>
          </w:p>
          <w:p w:rsidR="00680730" w:rsidRDefault="00680730" w:rsidP="00680730">
            <w:pPr>
              <w:jc w:val="both"/>
              <w:rPr>
                <w:ins w:id="2107" w:author="Dokulil Jiří" w:date="2018-11-18T21:07:00Z"/>
              </w:rPr>
            </w:pPr>
            <w:ins w:id="2108" w:author="Dokulil Jiří" w:date="2018-11-18T21:07:00Z">
              <w:r>
                <w:t>PRITCHARD, C. L., 2015. Risk Management. Concepts and Guidance. 5th Ed. Boca Raton: CRC Press, p. 23-47. ISBN 978-1-4822-5845-5.</w:t>
              </w:r>
            </w:ins>
          </w:p>
          <w:p w:rsidR="00680730" w:rsidRDefault="00680730" w:rsidP="00680730">
            <w:pPr>
              <w:jc w:val="both"/>
              <w:rPr>
                <w:ins w:id="2109" w:author="Dokulil Jiří" w:date="2018-11-18T21:08:00Z"/>
              </w:rPr>
            </w:pPr>
            <w:ins w:id="2110" w:author="Dokulil Jiří" w:date="2018-11-18T21:07:00Z">
              <w:r>
                <w:t>VOSE, D. 2008. Risk Analysis. 3rd Ed. Chichester: John Wiley &amp; Sons, Ltd. 735 p. ISBN 978 0-470-5.</w:t>
              </w:r>
            </w:ins>
          </w:p>
          <w:p w:rsidR="00311D7B" w:rsidDel="00680730" w:rsidRDefault="00311D7B" w:rsidP="00680730">
            <w:pPr>
              <w:jc w:val="both"/>
              <w:rPr>
                <w:del w:id="2111" w:author="Dokulil Jiří" w:date="2018-11-18T21:07:00Z"/>
              </w:rPr>
            </w:pPr>
            <w:del w:id="2112" w:author="Dokulil Jiří" w:date="2018-11-18T21:07:00Z">
              <w:r w:rsidDel="00680730">
                <w:delText xml:space="preserve">WAGNER, Daniel. </w:delText>
              </w:r>
              <w:r w:rsidDel="00680730">
                <w:rPr>
                  <w:i/>
                  <w:iCs/>
                </w:rPr>
                <w:delText>Managing country risk: a practitioner’s guide to effective cross-border risk analysis</w:delText>
              </w:r>
              <w:r w:rsidDel="00680730">
                <w:delText>. Boca Raton: CRC Press, c2012. ISBN 978-1-4665-0047-1.</w:delText>
              </w:r>
            </w:del>
          </w:p>
          <w:p w:rsidR="00311D7B" w:rsidRPr="00CC053E" w:rsidDel="00680730" w:rsidRDefault="00311D7B" w:rsidP="00F02ED2">
            <w:pPr>
              <w:jc w:val="both"/>
              <w:rPr>
                <w:del w:id="2113" w:author="Dokulil Jiří" w:date="2018-11-18T21:07:00Z"/>
              </w:rPr>
            </w:pPr>
            <w:del w:id="2114" w:author="Dokulil Jiří" w:date="2018-11-18T21:07:00Z">
              <w:r w:rsidRPr="00CC053E" w:rsidDel="00680730">
                <w:delText xml:space="preserve">TICHÝ, M. 2006. </w:delText>
              </w:r>
              <w:r w:rsidRPr="00CC053E" w:rsidDel="00680730">
                <w:rPr>
                  <w:i/>
                  <w:iCs/>
                </w:rPr>
                <w:delText>Ovládání rizika: Analýza a management</w:delText>
              </w:r>
              <w:r w:rsidRPr="00CC053E" w:rsidDel="00680730">
                <w:delText xml:space="preserve">. </w:delText>
              </w:r>
              <w:r w:rsidDel="00680730">
                <w:delText>1</w:delText>
              </w:r>
              <w:r w:rsidRPr="00CC053E" w:rsidDel="00680730">
                <w:delText>. vyd. Praha: Beck, 2006. 396 s. ISBN 978-80-7179-415-5.</w:delText>
              </w:r>
            </w:del>
          </w:p>
          <w:p w:rsidR="00311D7B" w:rsidRDefault="00311D7B" w:rsidP="00F02ED2">
            <w:pPr>
              <w:jc w:val="both"/>
            </w:pPr>
          </w:p>
        </w:tc>
      </w:tr>
      <w:tr w:rsidR="00311D7B" w:rsidRPr="0004269F" w:rsidTr="00F02ED2">
        <w:tc>
          <w:tcPr>
            <w:tcW w:w="9855" w:type="dxa"/>
            <w:gridSpan w:val="8"/>
            <w:tcBorders>
              <w:top w:val="single" w:sz="4" w:space="0" w:color="auto"/>
              <w:left w:val="single" w:sz="2" w:space="0" w:color="auto"/>
              <w:bottom w:val="single" w:sz="2" w:space="0" w:color="auto"/>
              <w:right w:val="single" w:sz="2" w:space="0" w:color="auto"/>
            </w:tcBorders>
            <w:shd w:val="clear" w:color="auto" w:fill="F7CAAC"/>
          </w:tcPr>
          <w:p w:rsidR="00311D7B" w:rsidRPr="0004269F" w:rsidRDefault="00311D7B" w:rsidP="00F02ED2">
            <w:pPr>
              <w:jc w:val="center"/>
              <w:rPr>
                <w:b/>
                <w:lang w:val="en-GB"/>
              </w:rPr>
            </w:pPr>
            <w:r w:rsidRPr="0004269F">
              <w:rPr>
                <w:b/>
                <w:lang w:val="en-GB"/>
              </w:rPr>
              <w:t>Informace ke kombinované nebo distanční formě</w:t>
            </w:r>
          </w:p>
        </w:tc>
      </w:tr>
      <w:tr w:rsidR="00311D7B" w:rsidRPr="0004269F" w:rsidTr="00F02ED2">
        <w:tc>
          <w:tcPr>
            <w:tcW w:w="4787" w:type="dxa"/>
            <w:gridSpan w:val="3"/>
            <w:tcBorders>
              <w:top w:val="single" w:sz="2" w:space="0" w:color="auto"/>
            </w:tcBorders>
            <w:shd w:val="clear" w:color="auto" w:fill="F7CAAC"/>
          </w:tcPr>
          <w:p w:rsidR="00311D7B" w:rsidRPr="0004269F" w:rsidRDefault="00311D7B" w:rsidP="00F02ED2">
            <w:pPr>
              <w:jc w:val="both"/>
              <w:rPr>
                <w:lang w:val="en-GB"/>
              </w:rPr>
            </w:pPr>
            <w:r w:rsidRPr="0004269F">
              <w:rPr>
                <w:b/>
                <w:lang w:val="en-GB"/>
              </w:rPr>
              <w:t>Rozsah konzultací (soustředění)</w:t>
            </w:r>
          </w:p>
        </w:tc>
        <w:tc>
          <w:tcPr>
            <w:tcW w:w="889" w:type="dxa"/>
            <w:tcBorders>
              <w:top w:val="single" w:sz="2" w:space="0" w:color="auto"/>
            </w:tcBorders>
          </w:tcPr>
          <w:p w:rsidR="00311D7B" w:rsidRPr="0004269F" w:rsidRDefault="00311D7B" w:rsidP="00F02ED2">
            <w:pPr>
              <w:jc w:val="center"/>
              <w:rPr>
                <w:lang w:val="en-GB"/>
              </w:rPr>
            </w:pPr>
            <w:del w:id="2115" w:author="Dokulil Jiří" w:date="2018-11-18T21:09:00Z">
              <w:r w:rsidDel="00680730">
                <w:rPr>
                  <w:lang w:val="en-GB"/>
                </w:rPr>
                <w:delText>16</w:delText>
              </w:r>
            </w:del>
            <w:ins w:id="2116" w:author="Dokulil Jiří" w:date="2018-11-18T21:09:00Z">
              <w:r w:rsidR="00680730">
                <w:rPr>
                  <w:lang w:val="en-GB"/>
                </w:rPr>
                <w:t>20</w:t>
              </w:r>
            </w:ins>
          </w:p>
        </w:tc>
        <w:tc>
          <w:tcPr>
            <w:tcW w:w="4179" w:type="dxa"/>
            <w:gridSpan w:val="4"/>
            <w:tcBorders>
              <w:top w:val="single" w:sz="2" w:space="0" w:color="auto"/>
            </w:tcBorders>
            <w:shd w:val="clear" w:color="auto" w:fill="F7CAAC"/>
          </w:tcPr>
          <w:p w:rsidR="00311D7B" w:rsidRPr="0004269F" w:rsidRDefault="00311D7B" w:rsidP="00F02ED2">
            <w:pPr>
              <w:jc w:val="both"/>
              <w:rPr>
                <w:b/>
                <w:lang w:val="en-GB"/>
              </w:rPr>
            </w:pPr>
            <w:r w:rsidRPr="0004269F">
              <w:rPr>
                <w:b/>
                <w:lang w:val="en-GB"/>
              </w:rPr>
              <w:t xml:space="preserve">hodin </w:t>
            </w:r>
          </w:p>
        </w:tc>
      </w:tr>
      <w:tr w:rsidR="00311D7B" w:rsidRPr="0004269F" w:rsidTr="00F02ED2">
        <w:tc>
          <w:tcPr>
            <w:tcW w:w="9855" w:type="dxa"/>
            <w:gridSpan w:val="8"/>
            <w:shd w:val="clear" w:color="auto" w:fill="F7CAAC"/>
          </w:tcPr>
          <w:p w:rsidR="00311D7B" w:rsidRPr="0004269F" w:rsidRDefault="00311D7B" w:rsidP="00F02ED2">
            <w:pPr>
              <w:jc w:val="both"/>
              <w:rPr>
                <w:b/>
                <w:lang w:val="en-GB"/>
              </w:rPr>
            </w:pPr>
            <w:r w:rsidRPr="0004269F">
              <w:rPr>
                <w:b/>
                <w:lang w:val="en-GB"/>
              </w:rPr>
              <w:t>Informace o způsobu kontaktu s vyučujícím</w:t>
            </w:r>
          </w:p>
        </w:tc>
      </w:tr>
      <w:tr w:rsidR="00311D7B" w:rsidRPr="0004269F" w:rsidTr="00F02ED2">
        <w:trPr>
          <w:trHeight w:val="302"/>
        </w:trPr>
        <w:tc>
          <w:tcPr>
            <w:tcW w:w="9855" w:type="dxa"/>
            <w:gridSpan w:val="8"/>
          </w:tcPr>
          <w:p w:rsidR="00311D7B" w:rsidRPr="0004269F" w:rsidRDefault="00311D7B" w:rsidP="00F02ED2">
            <w:pPr>
              <w:spacing w:before="60" w:after="60"/>
              <w:jc w:val="both"/>
              <w:rPr>
                <w:lang w:val="en-GB"/>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Pr="0004269F" w:rsidRDefault="00311D7B" w:rsidP="00311D7B">
      <w:pPr>
        <w:rPr>
          <w:lang w:val="en-GB"/>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Del="006E5893" w:rsidRDefault="00311D7B" w:rsidP="00311D7B">
      <w:pPr>
        <w:rPr>
          <w:del w:id="2117" w:author="Dokulil Jiří" w:date="2018-11-19T02:21:00Z"/>
        </w:rPr>
      </w:pPr>
    </w:p>
    <w:p w:rsidR="00311D7B" w:rsidDel="006E5893" w:rsidRDefault="00311D7B" w:rsidP="00311D7B">
      <w:pPr>
        <w:rPr>
          <w:del w:id="2118" w:author="Dokulil Jiří" w:date="2018-11-19T02:21:00Z"/>
        </w:rPr>
      </w:pPr>
    </w:p>
    <w:p w:rsidR="00311D7B" w:rsidDel="006E5893" w:rsidRDefault="00311D7B" w:rsidP="00311D7B">
      <w:pPr>
        <w:rPr>
          <w:del w:id="2119" w:author="Dokulil Jiří" w:date="2018-11-19T02:21:00Z"/>
        </w:rPr>
      </w:pPr>
    </w:p>
    <w:p w:rsidR="00311D7B" w:rsidDel="006E5893" w:rsidRDefault="00311D7B" w:rsidP="00311D7B">
      <w:pPr>
        <w:rPr>
          <w:del w:id="2120" w:author="Dokulil Jiří" w:date="2018-11-19T02:21:00Z"/>
        </w:rPr>
      </w:pPr>
    </w:p>
    <w:p w:rsidR="00311D7B" w:rsidDel="006E5893" w:rsidRDefault="00311D7B" w:rsidP="00311D7B">
      <w:pPr>
        <w:rPr>
          <w:del w:id="2121" w:author="Dokulil Jiří" w:date="2018-11-19T02:21:00Z"/>
        </w:rPr>
      </w:pPr>
    </w:p>
    <w:p w:rsidR="00311D7B" w:rsidDel="006E5893" w:rsidRDefault="00311D7B" w:rsidP="00311D7B">
      <w:pPr>
        <w:rPr>
          <w:del w:id="2122" w:author="Dokulil Jiří" w:date="2018-11-19T02:21:00Z"/>
        </w:rPr>
      </w:pPr>
    </w:p>
    <w:p w:rsidR="00311D7B" w:rsidDel="006E5893" w:rsidRDefault="00311D7B" w:rsidP="00311D7B">
      <w:pPr>
        <w:rPr>
          <w:del w:id="2123" w:author="Dokulil Jiří" w:date="2018-11-19T02:21:00Z"/>
        </w:rPr>
      </w:pPr>
    </w:p>
    <w:p w:rsidR="00311D7B" w:rsidDel="006E5893" w:rsidRDefault="00311D7B" w:rsidP="00311D7B">
      <w:pPr>
        <w:rPr>
          <w:del w:id="2124" w:author="Dokulil Jiří" w:date="2018-11-19T02:21:00Z"/>
        </w:rPr>
      </w:pPr>
    </w:p>
    <w:p w:rsidR="00311D7B" w:rsidDel="006E5893" w:rsidRDefault="00311D7B" w:rsidP="00311D7B">
      <w:pPr>
        <w:rPr>
          <w:del w:id="2125" w:author="Dokulil Jiří" w:date="2018-11-19T02:21:00Z"/>
        </w:rPr>
      </w:pPr>
    </w:p>
    <w:p w:rsidR="00311D7B" w:rsidDel="006E5893" w:rsidRDefault="00311D7B" w:rsidP="00311D7B">
      <w:pPr>
        <w:rPr>
          <w:del w:id="2126" w:author="Dokulil Jiří" w:date="2018-11-19T02:21:00Z"/>
        </w:rPr>
      </w:pPr>
    </w:p>
    <w:p w:rsidR="00311D7B" w:rsidDel="006E5893" w:rsidRDefault="00311D7B" w:rsidP="00311D7B">
      <w:pPr>
        <w:rPr>
          <w:del w:id="2127" w:author="Dokulil Jiří" w:date="2018-11-19T02:21:00Z"/>
        </w:rPr>
      </w:pPr>
    </w:p>
    <w:p w:rsidR="00311D7B" w:rsidDel="006E5893" w:rsidRDefault="00311D7B" w:rsidP="00311D7B">
      <w:pPr>
        <w:rPr>
          <w:del w:id="2128" w:author="Dokulil Jiří" w:date="2018-11-19T02:21:00Z"/>
        </w:rPr>
      </w:pPr>
    </w:p>
    <w:p w:rsidR="00311D7B" w:rsidDel="006E5893" w:rsidRDefault="00311D7B" w:rsidP="00311D7B">
      <w:pPr>
        <w:rPr>
          <w:del w:id="2129" w:author="Dokulil Jiří" w:date="2018-11-19T02:21:00Z"/>
        </w:rPr>
      </w:pPr>
    </w:p>
    <w:p w:rsidR="00311D7B" w:rsidDel="006E5893" w:rsidRDefault="00311D7B" w:rsidP="00311D7B">
      <w:pPr>
        <w:rPr>
          <w:del w:id="2130" w:author="Dokulil Jiří" w:date="2018-11-19T02:21:00Z"/>
        </w:rPr>
      </w:pPr>
    </w:p>
    <w:p w:rsidR="00311D7B" w:rsidDel="006E5893" w:rsidRDefault="00311D7B" w:rsidP="00311D7B">
      <w:pPr>
        <w:rPr>
          <w:del w:id="2131" w:author="Dokulil Jiří" w:date="2018-11-19T02:21:00Z"/>
        </w:rPr>
      </w:pPr>
    </w:p>
    <w:p w:rsidR="00311D7B" w:rsidDel="006E5893" w:rsidRDefault="00311D7B" w:rsidP="00311D7B">
      <w:pPr>
        <w:rPr>
          <w:del w:id="2132" w:author="Dokulil Jiří" w:date="2018-11-19T02:21:00Z"/>
        </w:rPr>
      </w:pPr>
    </w:p>
    <w:p w:rsidR="00311D7B" w:rsidDel="006E5893" w:rsidRDefault="00311D7B" w:rsidP="00311D7B">
      <w:pPr>
        <w:rPr>
          <w:del w:id="2133" w:author="Dokulil Jiří" w:date="2018-11-19T02:21:00Z"/>
        </w:rPr>
      </w:pPr>
    </w:p>
    <w:p w:rsidR="00311D7B" w:rsidDel="006E5893" w:rsidRDefault="00311D7B" w:rsidP="00311D7B">
      <w:pPr>
        <w:rPr>
          <w:del w:id="2134" w:author="Dokulil Jiří" w:date="2018-11-19T02:21:00Z"/>
        </w:rPr>
      </w:pPr>
    </w:p>
    <w:p w:rsidR="00311D7B" w:rsidDel="006E5893" w:rsidRDefault="00311D7B" w:rsidP="00311D7B">
      <w:pPr>
        <w:rPr>
          <w:del w:id="2135" w:author="Dokulil Jiří" w:date="2018-11-19T02:21:00Z"/>
        </w:rPr>
      </w:pPr>
    </w:p>
    <w:p w:rsidR="00311D7B" w:rsidDel="006E5893" w:rsidRDefault="00311D7B" w:rsidP="00311D7B">
      <w:pPr>
        <w:rPr>
          <w:del w:id="2136" w:author="Dokulil Jiří" w:date="2018-11-19T02:21:00Z"/>
        </w:rPr>
      </w:pPr>
    </w:p>
    <w:p w:rsidR="00311D7B" w:rsidDel="006E5893" w:rsidRDefault="00311D7B" w:rsidP="00311D7B">
      <w:pPr>
        <w:rPr>
          <w:del w:id="2137" w:author="Dokulil Jiří" w:date="2018-11-19T02:21:00Z"/>
        </w:rPr>
      </w:pPr>
    </w:p>
    <w:p w:rsidR="00311D7B" w:rsidDel="006E5893" w:rsidRDefault="00311D7B" w:rsidP="00311D7B">
      <w:pPr>
        <w:rPr>
          <w:del w:id="2138" w:author="Dokulil Jiří" w:date="2018-11-19T02:21:00Z"/>
        </w:rPr>
      </w:pPr>
    </w:p>
    <w:p w:rsidR="00311D7B" w:rsidDel="006E5893" w:rsidRDefault="00311D7B" w:rsidP="00311D7B">
      <w:pPr>
        <w:rPr>
          <w:del w:id="2139" w:author="Dokulil Jiří" w:date="2018-11-19T02:21:00Z"/>
        </w:rPr>
      </w:pPr>
    </w:p>
    <w:p w:rsidR="00311D7B" w:rsidDel="006E5893" w:rsidRDefault="00311D7B" w:rsidP="00311D7B">
      <w:pPr>
        <w:rPr>
          <w:del w:id="2140" w:author="Dokulil Jiří" w:date="2018-11-19T02:21:00Z"/>
        </w:rPr>
      </w:pPr>
    </w:p>
    <w:p w:rsidR="00311D7B" w:rsidDel="006E5893" w:rsidRDefault="00311D7B" w:rsidP="00311D7B">
      <w:pPr>
        <w:rPr>
          <w:del w:id="2141" w:author="Dokulil Jiří" w:date="2018-11-19T02:21:00Z"/>
        </w:rPr>
      </w:pPr>
    </w:p>
    <w:p w:rsidR="00311D7B" w:rsidDel="006E5893" w:rsidRDefault="00311D7B" w:rsidP="00311D7B">
      <w:pPr>
        <w:rPr>
          <w:del w:id="2142" w:author="Dokulil Jiří" w:date="2018-11-19T02:21:00Z"/>
        </w:rPr>
      </w:pPr>
    </w:p>
    <w:p w:rsidR="00311D7B" w:rsidDel="006E5893" w:rsidRDefault="00311D7B" w:rsidP="00311D7B">
      <w:pPr>
        <w:rPr>
          <w:del w:id="2143" w:author="Dokulil Jiří" w:date="2018-11-19T02:21:00Z"/>
        </w:rPr>
      </w:pPr>
    </w:p>
    <w:p w:rsidR="00311D7B" w:rsidDel="006E5893" w:rsidRDefault="00311D7B" w:rsidP="00311D7B">
      <w:pPr>
        <w:rPr>
          <w:del w:id="2144" w:author="Dokulil Jiří" w:date="2018-11-19T02:21:00Z"/>
        </w:rPr>
      </w:pPr>
    </w:p>
    <w:p w:rsidR="00311D7B" w:rsidDel="006E5893" w:rsidRDefault="00311D7B" w:rsidP="00311D7B">
      <w:pPr>
        <w:rPr>
          <w:del w:id="2145" w:author="Dokulil Jiří" w:date="2018-11-19T02:21:00Z"/>
        </w:rPr>
      </w:pPr>
    </w:p>
    <w:p w:rsidR="00311D7B" w:rsidDel="006E5893" w:rsidRDefault="00311D7B" w:rsidP="00311D7B">
      <w:pPr>
        <w:rPr>
          <w:del w:id="2146" w:author="Dokulil Jiří" w:date="2018-11-19T02:21:00Z"/>
        </w:rPr>
      </w:pPr>
    </w:p>
    <w:p w:rsidR="00311D7B" w:rsidDel="006E5893" w:rsidRDefault="00311D7B" w:rsidP="00311D7B">
      <w:pPr>
        <w:rPr>
          <w:del w:id="2147" w:author="Dokulil Jiří" w:date="2018-11-19T02:21:00Z"/>
        </w:rPr>
      </w:pPr>
    </w:p>
    <w:p w:rsidR="00311D7B" w:rsidDel="006E5893" w:rsidRDefault="00311D7B" w:rsidP="00311D7B">
      <w:pPr>
        <w:rPr>
          <w:del w:id="2148" w:author="Dokulil Jiří" w:date="2018-11-19T02:21:00Z"/>
        </w:rPr>
      </w:pPr>
    </w:p>
    <w:p w:rsidR="00311D7B" w:rsidDel="006E5893" w:rsidRDefault="00311D7B" w:rsidP="00311D7B">
      <w:pPr>
        <w:rPr>
          <w:del w:id="2149" w:author="Dokulil Jiří" w:date="2018-11-19T02:21:00Z"/>
        </w:rPr>
      </w:pPr>
    </w:p>
    <w:p w:rsidR="00311D7B" w:rsidDel="006E5893" w:rsidRDefault="00311D7B" w:rsidP="00311D7B">
      <w:pPr>
        <w:rPr>
          <w:del w:id="2150" w:author="Dokulil Jiří" w:date="2018-11-19T02:21:00Z"/>
        </w:rPr>
      </w:pPr>
    </w:p>
    <w:p w:rsidR="00311D7B" w:rsidDel="006E5893" w:rsidRDefault="00311D7B" w:rsidP="00311D7B">
      <w:pPr>
        <w:rPr>
          <w:del w:id="2151" w:author="Dokulil Jiří" w:date="2018-11-19T02:21:00Z"/>
        </w:rPr>
      </w:pPr>
    </w:p>
    <w:p w:rsidR="00311D7B" w:rsidDel="006E5893" w:rsidRDefault="00311D7B" w:rsidP="00311D7B">
      <w:pPr>
        <w:rPr>
          <w:del w:id="2152" w:author="Dokulil Jiří" w:date="2018-11-19T02:21:00Z"/>
        </w:rPr>
      </w:pPr>
    </w:p>
    <w:p w:rsidR="00311D7B" w:rsidDel="006E5893" w:rsidRDefault="00311D7B" w:rsidP="00311D7B">
      <w:pPr>
        <w:rPr>
          <w:del w:id="2153" w:author="Dokulil Jiří" w:date="2018-11-19T02:21:00Z"/>
        </w:rPr>
      </w:pPr>
    </w:p>
    <w:p w:rsidR="00311D7B" w:rsidDel="006E5893" w:rsidRDefault="00311D7B" w:rsidP="00311D7B">
      <w:pPr>
        <w:rPr>
          <w:del w:id="2154" w:author="Dokulil Jiří" w:date="2018-11-19T02:21:00Z"/>
        </w:rPr>
      </w:pPr>
    </w:p>
    <w:p w:rsidR="00311D7B" w:rsidDel="006E5893" w:rsidRDefault="00311D7B" w:rsidP="00311D7B">
      <w:pPr>
        <w:rPr>
          <w:del w:id="2155" w:author="Dokulil Jiří" w:date="2018-11-19T02:21:00Z"/>
        </w:rPr>
      </w:pPr>
    </w:p>
    <w:p w:rsidR="00311D7B" w:rsidDel="006E5893" w:rsidRDefault="00311D7B" w:rsidP="00311D7B">
      <w:pPr>
        <w:rPr>
          <w:del w:id="2156" w:author="Dokulil Jiří" w:date="2018-11-19T02:21:00Z"/>
        </w:rPr>
      </w:pPr>
    </w:p>
    <w:p w:rsidR="00311D7B" w:rsidDel="006E5893" w:rsidRDefault="00311D7B" w:rsidP="00311D7B">
      <w:pPr>
        <w:rPr>
          <w:del w:id="2157" w:author="Dokulil Jiří" w:date="2018-11-19T02:21:00Z"/>
        </w:rPr>
      </w:pPr>
    </w:p>
    <w:p w:rsidR="00311D7B" w:rsidDel="006E5893" w:rsidRDefault="00311D7B" w:rsidP="00311D7B">
      <w:pPr>
        <w:rPr>
          <w:del w:id="2158" w:author="Dokulil Jiří" w:date="2018-11-19T02:21:00Z"/>
        </w:rPr>
      </w:pPr>
    </w:p>
    <w:p w:rsidR="00311D7B" w:rsidDel="006E5893" w:rsidRDefault="00311D7B" w:rsidP="00311D7B">
      <w:pPr>
        <w:rPr>
          <w:del w:id="2159" w:author="Dokulil Jiří" w:date="2018-11-19T02:21:00Z"/>
        </w:rPr>
      </w:pPr>
    </w:p>
    <w:p w:rsidR="00311D7B" w:rsidDel="006E5893" w:rsidRDefault="00311D7B" w:rsidP="00311D7B">
      <w:pPr>
        <w:rPr>
          <w:del w:id="2160" w:author="Dokulil Jiří" w:date="2018-11-19T02:21:00Z"/>
        </w:rPr>
      </w:pPr>
    </w:p>
    <w:p w:rsidR="00311D7B" w:rsidDel="006E5893" w:rsidRDefault="00311D7B" w:rsidP="00311D7B">
      <w:pPr>
        <w:rPr>
          <w:del w:id="2161" w:author="Dokulil Jiří" w:date="2018-11-19T02:21:00Z"/>
        </w:rPr>
      </w:pPr>
    </w:p>
    <w:p w:rsidR="00311D7B" w:rsidDel="006E5893" w:rsidRDefault="00311D7B" w:rsidP="00311D7B">
      <w:pPr>
        <w:rPr>
          <w:del w:id="2162" w:author="Dokulil Jiří" w:date="2018-11-19T02:21:00Z"/>
        </w:rPr>
      </w:pPr>
    </w:p>
    <w:p w:rsidR="00311D7B" w:rsidDel="006E5893" w:rsidRDefault="00311D7B" w:rsidP="00311D7B">
      <w:pPr>
        <w:rPr>
          <w:del w:id="2163" w:author="Dokulil Jiří" w:date="2018-11-19T02:21:00Z"/>
        </w:rPr>
      </w:pPr>
    </w:p>
    <w:p w:rsidR="00311D7B" w:rsidDel="006E5893" w:rsidRDefault="00311D7B" w:rsidP="00311D7B">
      <w:pPr>
        <w:rPr>
          <w:del w:id="2164" w:author="Dokulil Jiří" w:date="2018-11-19T02:21:00Z"/>
        </w:rPr>
      </w:pPr>
    </w:p>
    <w:p w:rsidR="00311D7B" w:rsidDel="006E5893" w:rsidRDefault="00311D7B" w:rsidP="00311D7B">
      <w:pPr>
        <w:rPr>
          <w:del w:id="2165" w:author="Dokulil Jiří" w:date="2018-11-19T02:20:00Z"/>
        </w:rPr>
      </w:pPr>
    </w:p>
    <w:p w:rsidR="00311D7B" w:rsidDel="006E5893" w:rsidRDefault="00311D7B" w:rsidP="00311D7B">
      <w:pPr>
        <w:rPr>
          <w:del w:id="2166" w:author="Dokulil Jiří" w:date="2018-11-19T02:21:00Z"/>
        </w:rPr>
      </w:pPr>
    </w:p>
    <w:p w:rsidR="00311D7B" w:rsidDel="006E5893" w:rsidRDefault="00311D7B" w:rsidP="00311D7B">
      <w:pPr>
        <w:rPr>
          <w:del w:id="2167" w:author="Dokulil Jiří" w:date="2018-11-19T02:2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RPr="00566BAB" w:rsidTr="00F02ED2">
        <w:tc>
          <w:tcPr>
            <w:tcW w:w="9855" w:type="dxa"/>
            <w:gridSpan w:val="8"/>
            <w:shd w:val="clear" w:color="auto" w:fill="C6D9F1" w:themeFill="text2" w:themeFillTint="33"/>
          </w:tcPr>
          <w:p w:rsidR="00311D7B" w:rsidRPr="00566BAB" w:rsidRDefault="00311D7B" w:rsidP="00F02ED2">
            <w:pPr>
              <w:jc w:val="both"/>
              <w:rPr>
                <w:b/>
                <w:sz w:val="28"/>
                <w:szCs w:val="28"/>
              </w:rPr>
            </w:pPr>
            <w:r w:rsidRPr="00566BAB">
              <w:rPr>
                <w:b/>
                <w:sz w:val="28"/>
                <w:szCs w:val="28"/>
              </w:rPr>
              <w:br w:type="page"/>
            </w:r>
            <w:r w:rsidRPr="00E36A4E">
              <w:rPr>
                <w:b/>
                <w:sz w:val="28"/>
                <w:szCs w:val="28"/>
                <w:shd w:val="clear" w:color="auto" w:fill="C6D9F1" w:themeFill="text2" w:themeFillTint="33"/>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bCs/>
                <w:iCs/>
              </w:rPr>
              <w:t>Projektový 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680730" w:rsidRDefault="00311D7B" w:rsidP="00F02ED2">
            <w:pPr>
              <w:jc w:val="both"/>
              <w:rPr>
                <w:ins w:id="2168" w:author="Dokulil Jiří" w:date="2018-11-18T21:11:00Z"/>
              </w:rPr>
            </w:pPr>
            <w:del w:id="2169" w:author="Dokulil Jiří" w:date="2018-11-18T21:10:00Z">
              <w:r w:rsidRPr="0044539B" w:rsidDel="00680730">
                <w:delText>Požadavkem pro udělení zápočtu je</w:delText>
              </w:r>
            </w:del>
            <w:ins w:id="2170" w:author="Dokulil Jiří" w:date="2018-11-18T21:10:00Z">
              <w:r w:rsidR="00680730">
                <w:t>Požadavky k zápočtu -</w:t>
              </w:r>
            </w:ins>
            <w:r w:rsidRPr="0044539B">
              <w:t xml:space="preserve"> aktivní účast na </w:t>
            </w:r>
            <w:r>
              <w:t>seminářích</w:t>
            </w:r>
            <w:r w:rsidRPr="0044539B">
              <w:t xml:space="preserve"> (min. 80%), průběžné plnění zadaných úkolů do </w:t>
            </w:r>
            <w:r>
              <w:t>seminářů, vypracování a prezentace projektu,</w:t>
            </w:r>
            <w:r w:rsidRPr="0044539B">
              <w:t xml:space="preserve"> úspěšné absolvování písemného zápočtového testu (min. 60%)</w:t>
            </w:r>
            <w:ins w:id="2171" w:author="Dokulil Jiří" w:date="2018-11-18T21:11:00Z">
              <w:r w:rsidR="00680730">
                <w:t>.</w:t>
              </w:r>
            </w:ins>
          </w:p>
          <w:p w:rsidR="00311D7B" w:rsidRDefault="00680730" w:rsidP="00680730">
            <w:pPr>
              <w:jc w:val="both"/>
            </w:pPr>
            <w:ins w:id="2172" w:author="Dokulil Jiří" w:date="2018-11-18T21:11:00Z">
              <w:r>
                <w:t xml:space="preserve">Průběh zkoušky - </w:t>
              </w:r>
            </w:ins>
            <w:del w:id="2173" w:author="Dokulil Jiří" w:date="2018-11-18T21:11:00Z">
              <w:r w:rsidR="00311D7B" w:rsidRPr="0044539B" w:rsidDel="00680730">
                <w:delText>.</w:delText>
              </w:r>
              <w:r w:rsidR="00311D7B" w:rsidDel="00680730">
                <w:rPr>
                  <w:rFonts w:ascii="Tahoma" w:hAnsi="Tahoma" w:cs="Tahoma"/>
                  <w:color w:val="000000"/>
                  <w:sz w:val="17"/>
                  <w:szCs w:val="17"/>
                  <w:shd w:val="clear" w:color="auto" w:fill="FFFFFF"/>
                </w:rPr>
                <w:delText> </w:delText>
              </w:r>
              <w:r w:rsidR="00311D7B" w:rsidRPr="0044539B" w:rsidDel="00680730">
                <w:delText>P</w:delText>
              </w:r>
            </w:del>
            <w:ins w:id="2174" w:author="Dokulil Jiří" w:date="2018-11-18T21:11:00Z">
              <w:r>
                <w:t>p</w:t>
              </w:r>
            </w:ins>
            <w:r w:rsidR="00311D7B" w:rsidRPr="0044539B">
              <w:t xml:space="preserve">ožadavkem pro </w:t>
            </w:r>
            <w:r w:rsidR="00311D7B">
              <w:t xml:space="preserve">absolvování zkoušky je </w:t>
            </w:r>
            <w:r w:rsidR="00311D7B" w:rsidRPr="0044539B">
              <w:t>úspěšné</w:t>
            </w:r>
            <w:r w:rsidR="00311D7B">
              <w:t xml:space="preserve"> napsání zkouškového testu (min. 5</w:t>
            </w:r>
            <w:r w:rsidR="00311D7B" w:rsidRPr="0044539B">
              <w:t>0%)</w:t>
            </w:r>
            <w:r w:rsidR="00311D7B">
              <w:t xml:space="preserve"> a následné úspěšné absolvování ústní části zkoušky.</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Pavel Taraba,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2E5420">
            <w:pPr>
              <w:jc w:val="both"/>
            </w:pPr>
            <w:r>
              <w:t xml:space="preserve">Garant stanovuje koncepci předmětu, podílí se na přednáškách v rozsahu </w:t>
            </w:r>
            <w:del w:id="2175" w:author="PS" w:date="2018-11-24T18:33:00Z">
              <w:r w:rsidDel="0093280B">
                <w:delText xml:space="preserve">80 </w:delText>
              </w:r>
            </w:del>
            <w:ins w:id="2176" w:author="PS" w:date="2018-11-24T18:33:00Z">
              <w:r w:rsidR="0093280B">
                <w:t xml:space="preserve">90 </w:t>
              </w:r>
            </w:ins>
            <w:r>
              <w:t xml:space="preserve">% a dále stanovuje koncepci </w:t>
            </w:r>
            <w:del w:id="2177" w:author="PS" w:date="2018-11-25T15:01:00Z">
              <w:r w:rsidDel="002E5420">
                <w:delText xml:space="preserve">cvičení </w:delText>
              </w:r>
            </w:del>
            <w:ins w:id="2178" w:author="PS" w:date="2018-11-25T15:01:00Z">
              <w:r w:rsidR="002E5420">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93280B">
            <w:pPr>
              <w:jc w:val="both"/>
            </w:pPr>
            <w:r w:rsidRPr="0052049E">
              <w:t xml:space="preserve">Ing. Pavel Taraba, Ph.D. </w:t>
            </w:r>
            <w:r>
              <w:t>(</w:t>
            </w:r>
            <w:del w:id="2179" w:author="Dokulil Jiří" w:date="2018-11-18T21:11:00Z">
              <w:r w:rsidDel="00680730">
                <w:delText xml:space="preserve">přednášky </w:delText>
              </w:r>
            </w:del>
            <w:ins w:id="2180" w:author="Dokulil Jiří" w:date="2018-11-18T21:11:00Z">
              <w:r w:rsidR="00680730">
                <w:t>přednášející</w:t>
              </w:r>
            </w:ins>
            <w:ins w:id="2181" w:author="PS" w:date="2018-11-24T18:32:00Z">
              <w:r w:rsidR="0093280B">
                <w:t xml:space="preserve"> - </w:t>
              </w:r>
            </w:ins>
            <w:ins w:id="2182" w:author="Dokulil Jiří" w:date="2018-11-18T21:11:00Z">
              <w:del w:id="2183" w:author="PS" w:date="2018-11-24T18:33:00Z">
                <w:r w:rsidR="00680730" w:rsidDel="0093280B">
                  <w:delText>,</w:delText>
                </w:r>
              </w:del>
              <w:r w:rsidR="00680730">
                <w:t xml:space="preserve"> </w:t>
              </w:r>
            </w:ins>
            <w:ins w:id="2184" w:author="PS" w:date="2018-11-24T18:32:00Z">
              <w:r w:rsidR="0093280B">
                <w:t>90</w:t>
              </w:r>
              <w:r w:rsidR="0093280B" w:rsidRPr="0052049E">
                <w:t xml:space="preserve"> %</w:t>
              </w:r>
            </w:ins>
            <w:ins w:id="2185" w:author="PS" w:date="2018-11-24T18:33:00Z">
              <w:r w:rsidR="0093280B">
                <w:t xml:space="preserve">, </w:t>
              </w:r>
            </w:ins>
            <w:ins w:id="2186" w:author="Dokulil Jiří" w:date="2018-11-18T21:11:00Z">
              <w:r w:rsidR="00680730">
                <w:t xml:space="preserve">vede semináře </w:t>
              </w:r>
            </w:ins>
            <w:r>
              <w:t>-</w:t>
            </w:r>
            <w:del w:id="2187" w:author="PS" w:date="2018-11-24T18:32:00Z">
              <w:r w:rsidDel="0093280B">
                <w:delText xml:space="preserve"> 90</w:delText>
              </w:r>
              <w:r w:rsidRPr="0052049E" w:rsidDel="0093280B">
                <w:delText xml:space="preserve"> %</w:delText>
              </w:r>
            </w:del>
            <w:r w:rsidRPr="0052049E">
              <w:t>)</w:t>
            </w:r>
          </w:p>
        </w:tc>
      </w:tr>
      <w:tr w:rsidR="00311D7B" w:rsidTr="00F02ED2">
        <w:trPr>
          <w:trHeight w:val="227"/>
        </w:trPr>
        <w:tc>
          <w:tcPr>
            <w:tcW w:w="9855" w:type="dxa"/>
            <w:gridSpan w:val="8"/>
            <w:tcBorders>
              <w:top w:val="nil"/>
            </w:tcBorders>
          </w:tcPr>
          <w:p w:rsidR="00311D7B" w:rsidRDefault="00311D7B" w:rsidP="00F02ED2">
            <w:pPr>
              <w:ind w:firstLine="3022"/>
              <w:jc w:val="both"/>
            </w:pPr>
            <w:r w:rsidRPr="00ED35E3">
              <w:rPr>
                <w:sz w:val="16"/>
                <w:szCs w:val="16"/>
              </w:rPr>
              <w:t xml:space="preserve">  </w:t>
            </w:r>
            <w:r>
              <w:t>Ing. Aleš Papadakis (</w:t>
            </w:r>
            <w:del w:id="2188" w:author="Dokulil Jiří" w:date="2018-11-18T21:11:00Z">
              <w:r w:rsidDel="00680730">
                <w:delText xml:space="preserve">přednášky </w:delText>
              </w:r>
            </w:del>
            <w:ins w:id="2189" w:author="Dokulil Jiří" w:date="2018-11-18T21:11:00Z">
              <w:r w:rsidR="00680730">
                <w:t>přednášející</w:t>
              </w:r>
            </w:ins>
            <w:ins w:id="2190" w:author="PS" w:date="2018-11-24T18:33:00Z">
              <w:r w:rsidR="0093280B">
                <w:t xml:space="preserve"> – 10 %</w:t>
              </w:r>
            </w:ins>
            <w:ins w:id="2191" w:author="Dokulil Jiří" w:date="2018-11-18T21:11:00Z">
              <w:r w:rsidR="00680730">
                <w:t>, vede semináře</w:t>
              </w:r>
              <w:del w:id="2192" w:author="PS" w:date="2018-11-24T18:33:00Z">
                <w:r w:rsidR="00680730" w:rsidDel="0093280B">
                  <w:delText xml:space="preserve"> </w:delText>
                </w:r>
              </w:del>
            </w:ins>
            <w:del w:id="2193" w:author="PS" w:date="2018-11-24T18:33:00Z">
              <w:r w:rsidDel="0093280B">
                <w:delText>– 10 %</w:delText>
              </w:r>
            </w:del>
            <w:r>
              <w:t>) – odborník z praxe</w:t>
            </w:r>
          </w:p>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rPr>
                <w:ins w:id="2194" w:author="Dokulil Jiří" w:date="2018-11-18T21:12:00Z"/>
              </w:rPr>
            </w:pPr>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rsidR="00680730" w:rsidRDefault="00680730" w:rsidP="00F02ED2"/>
          <w:p w:rsidR="00311D7B" w:rsidRPr="009C4E5C" w:rsidRDefault="00311D7B" w:rsidP="00F02ED2">
            <w:pPr>
              <w:rPr>
                <w:u w:val="single"/>
              </w:rPr>
            </w:pPr>
            <w:r w:rsidRPr="009C4E5C">
              <w:rPr>
                <w:u w:val="single"/>
              </w:rPr>
              <w:t>Hlavní témata:</w:t>
            </w:r>
          </w:p>
          <w:p w:rsidR="00311D7B" w:rsidRDefault="00311D7B">
            <w:pPr>
              <w:numPr>
                <w:ilvl w:val="0"/>
                <w:numId w:val="127"/>
              </w:numPr>
              <w:pPrChange w:id="2195" w:author="PS" w:date="2018-11-24T18:33:00Z">
                <w:pPr>
                  <w:numPr>
                    <w:numId w:val="27"/>
                  </w:numPr>
                  <w:tabs>
                    <w:tab w:val="num" w:pos="720"/>
                  </w:tabs>
                  <w:ind w:left="720" w:hanging="360"/>
                </w:pPr>
              </w:pPrChange>
            </w:pPr>
            <w:r>
              <w:t>Úvod do projektového managementu</w:t>
            </w:r>
            <w:r w:rsidRPr="00543BEA">
              <w:t>. </w:t>
            </w:r>
          </w:p>
          <w:p w:rsidR="00311D7B" w:rsidRDefault="00311D7B">
            <w:pPr>
              <w:numPr>
                <w:ilvl w:val="0"/>
                <w:numId w:val="127"/>
              </w:numPr>
              <w:pPrChange w:id="2196" w:author="PS" w:date="2018-11-24T18:33:00Z">
                <w:pPr>
                  <w:numPr>
                    <w:numId w:val="27"/>
                  </w:numPr>
                  <w:tabs>
                    <w:tab w:val="num" w:pos="720"/>
                  </w:tabs>
                  <w:ind w:left="720" w:hanging="360"/>
                </w:pPr>
              </w:pPrChange>
            </w:pPr>
            <w:r w:rsidRPr="00543BEA">
              <w:t xml:space="preserve">Základní </w:t>
            </w:r>
            <w:r>
              <w:t>pojmy projektového managementu.</w:t>
            </w:r>
          </w:p>
          <w:p w:rsidR="00311D7B" w:rsidRDefault="00311D7B">
            <w:pPr>
              <w:numPr>
                <w:ilvl w:val="0"/>
                <w:numId w:val="127"/>
              </w:numPr>
              <w:pPrChange w:id="2197" w:author="PS" w:date="2018-11-24T18:33:00Z">
                <w:pPr>
                  <w:numPr>
                    <w:numId w:val="27"/>
                  </w:numPr>
                  <w:tabs>
                    <w:tab w:val="num" w:pos="720"/>
                  </w:tabs>
                  <w:ind w:left="720" w:hanging="360"/>
                </w:pPr>
              </w:pPrChange>
            </w:pPr>
            <w:r>
              <w:t>Vymezení projektového managementu v organizaci.</w:t>
            </w:r>
          </w:p>
          <w:p w:rsidR="00311D7B" w:rsidRDefault="00311D7B">
            <w:pPr>
              <w:numPr>
                <w:ilvl w:val="0"/>
                <w:numId w:val="127"/>
              </w:numPr>
              <w:pPrChange w:id="2198" w:author="PS" w:date="2018-11-24T18:33:00Z">
                <w:pPr>
                  <w:numPr>
                    <w:numId w:val="27"/>
                  </w:numPr>
                  <w:tabs>
                    <w:tab w:val="num" w:pos="720"/>
                  </w:tabs>
                  <w:ind w:left="720" w:hanging="360"/>
                </w:pPr>
              </w:pPrChange>
            </w:pPr>
            <w:r w:rsidRPr="00543BEA">
              <w:t>Fáze životního cyklu p</w:t>
            </w:r>
            <w:r>
              <w:t>rojektu. Logický rámec projektu.</w:t>
            </w:r>
          </w:p>
          <w:p w:rsidR="00311D7B" w:rsidRDefault="00311D7B">
            <w:pPr>
              <w:numPr>
                <w:ilvl w:val="0"/>
                <w:numId w:val="127"/>
              </w:numPr>
              <w:pPrChange w:id="2199" w:author="PS" w:date="2018-11-24T18:33:00Z">
                <w:pPr>
                  <w:numPr>
                    <w:numId w:val="27"/>
                  </w:numPr>
                  <w:tabs>
                    <w:tab w:val="num" w:pos="720"/>
                  </w:tabs>
                  <w:ind w:left="720" w:hanging="360"/>
                </w:pPr>
              </w:pPrChange>
            </w:pPr>
            <w:r w:rsidRPr="00543BEA">
              <w:t>Role a odpovědnosti</w:t>
            </w:r>
            <w:r>
              <w:t xml:space="preserve"> členů projektového týmu.</w:t>
            </w:r>
          </w:p>
          <w:p w:rsidR="00311D7B" w:rsidRDefault="00311D7B">
            <w:pPr>
              <w:numPr>
                <w:ilvl w:val="0"/>
                <w:numId w:val="127"/>
              </w:numPr>
              <w:pPrChange w:id="2200" w:author="PS" w:date="2018-11-24T18:33:00Z">
                <w:pPr>
                  <w:numPr>
                    <w:numId w:val="27"/>
                  </w:numPr>
                  <w:tabs>
                    <w:tab w:val="num" w:pos="720"/>
                  </w:tabs>
                  <w:ind w:left="720" w:hanging="360"/>
                </w:pPr>
              </w:pPrChange>
            </w:pPr>
            <w:r w:rsidRPr="00543BEA">
              <w:t>Kompe</w:t>
            </w:r>
            <w:r>
              <w:t>tentnost projektového manažera.</w:t>
            </w:r>
          </w:p>
          <w:p w:rsidR="00311D7B" w:rsidRDefault="00311D7B">
            <w:pPr>
              <w:numPr>
                <w:ilvl w:val="0"/>
                <w:numId w:val="127"/>
              </w:numPr>
              <w:pPrChange w:id="2201" w:author="PS" w:date="2018-11-24T18:33:00Z">
                <w:pPr>
                  <w:numPr>
                    <w:numId w:val="27"/>
                  </w:numPr>
                  <w:tabs>
                    <w:tab w:val="num" w:pos="720"/>
                  </w:tabs>
                  <w:ind w:left="720" w:hanging="360"/>
                </w:pPr>
              </w:pPrChange>
            </w:pPr>
            <w:r w:rsidRPr="00543BEA">
              <w:t xml:space="preserve">Vytvoření WBS, za použití </w:t>
            </w:r>
            <w:r>
              <w:t>vybraných nástrojů a technik.</w:t>
            </w:r>
          </w:p>
          <w:p w:rsidR="00311D7B" w:rsidRDefault="00311D7B">
            <w:pPr>
              <w:numPr>
                <w:ilvl w:val="0"/>
                <w:numId w:val="127"/>
              </w:numPr>
              <w:pPrChange w:id="2202" w:author="PS" w:date="2018-11-24T18:33:00Z">
                <w:pPr>
                  <w:numPr>
                    <w:numId w:val="27"/>
                  </w:numPr>
                  <w:tabs>
                    <w:tab w:val="num" w:pos="720"/>
                  </w:tabs>
                  <w:ind w:left="720" w:hanging="360"/>
                </w:pPr>
              </w:pPrChange>
            </w:pPr>
            <w:r w:rsidRPr="00543BEA">
              <w:t>Časové plánování projektu. M</w:t>
            </w:r>
            <w:r>
              <w:t>etody síťové analýzy. CPM, PERT.</w:t>
            </w:r>
          </w:p>
          <w:p w:rsidR="00311D7B" w:rsidRDefault="00311D7B">
            <w:pPr>
              <w:numPr>
                <w:ilvl w:val="0"/>
                <w:numId w:val="127"/>
              </w:numPr>
              <w:pPrChange w:id="2203" w:author="PS" w:date="2018-11-24T18:33:00Z">
                <w:pPr>
                  <w:numPr>
                    <w:numId w:val="27"/>
                  </w:numPr>
                  <w:tabs>
                    <w:tab w:val="num" w:pos="720"/>
                  </w:tabs>
                  <w:ind w:left="720" w:hanging="360"/>
                </w:pPr>
              </w:pPrChange>
            </w:pPr>
            <w:r w:rsidRPr="00543BEA">
              <w:t>Náklady proje</w:t>
            </w:r>
            <w:r>
              <w:t>ktu. Příprava rozpočtu projektu.</w:t>
            </w:r>
          </w:p>
          <w:p w:rsidR="00311D7B" w:rsidRDefault="00311D7B">
            <w:pPr>
              <w:numPr>
                <w:ilvl w:val="0"/>
                <w:numId w:val="127"/>
              </w:numPr>
              <w:pPrChange w:id="2204" w:author="PS" w:date="2018-11-24T18:33:00Z">
                <w:pPr>
                  <w:numPr>
                    <w:numId w:val="27"/>
                  </w:numPr>
                  <w:tabs>
                    <w:tab w:val="num" w:pos="720"/>
                  </w:tabs>
                  <w:ind w:left="720" w:hanging="360"/>
                </w:pPr>
              </w:pPrChange>
            </w:pPr>
            <w:r w:rsidRPr="00543BEA">
              <w:t>Řízení rizik projektu. Skórovací meto</w:t>
            </w:r>
            <w:r>
              <w:t>da s mapou rizik. Metoda RIPRAN.</w:t>
            </w:r>
          </w:p>
          <w:p w:rsidR="00311D7B" w:rsidRDefault="00311D7B">
            <w:pPr>
              <w:numPr>
                <w:ilvl w:val="0"/>
                <w:numId w:val="127"/>
              </w:numPr>
              <w:pPrChange w:id="2205" w:author="PS" w:date="2018-11-24T18:33:00Z">
                <w:pPr>
                  <w:numPr>
                    <w:numId w:val="27"/>
                  </w:numPr>
                  <w:tabs>
                    <w:tab w:val="num" w:pos="720"/>
                  </w:tabs>
                  <w:ind w:left="720" w:hanging="360"/>
                </w:pPr>
              </w:pPrChange>
            </w:pPr>
            <w:r w:rsidRPr="00543BEA">
              <w:t>Analýza opti</w:t>
            </w:r>
            <w:r>
              <w:t>málního využití lidských zdrojů.</w:t>
            </w:r>
          </w:p>
          <w:p w:rsidR="00311D7B" w:rsidRDefault="00311D7B">
            <w:pPr>
              <w:numPr>
                <w:ilvl w:val="0"/>
                <w:numId w:val="127"/>
              </w:numPr>
              <w:pPrChange w:id="2206" w:author="PS" w:date="2018-11-24T18:33:00Z">
                <w:pPr>
                  <w:numPr>
                    <w:numId w:val="27"/>
                  </w:numPr>
                  <w:tabs>
                    <w:tab w:val="num" w:pos="720"/>
                  </w:tabs>
                  <w:ind w:left="720" w:hanging="360"/>
                </w:pPr>
              </w:pPrChange>
            </w:pPr>
            <w:r>
              <w:t>Zájmové skupiny projektu.</w:t>
            </w:r>
          </w:p>
          <w:p w:rsidR="00311D7B" w:rsidRDefault="00311D7B">
            <w:pPr>
              <w:numPr>
                <w:ilvl w:val="0"/>
                <w:numId w:val="127"/>
              </w:numPr>
              <w:pPrChange w:id="2207" w:author="PS" w:date="2018-11-24T18:33:00Z">
                <w:pPr>
                  <w:numPr>
                    <w:numId w:val="27"/>
                  </w:numPr>
                  <w:tabs>
                    <w:tab w:val="num" w:pos="720"/>
                  </w:tabs>
                  <w:ind w:left="720" w:hanging="360"/>
                </w:pPr>
              </w:pPrChange>
            </w:pPr>
            <w:r>
              <w:t>Monitoring a kontrola projektu.</w:t>
            </w:r>
          </w:p>
          <w:p w:rsidR="00311D7B" w:rsidRPr="00543BEA" w:rsidRDefault="00311D7B">
            <w:pPr>
              <w:numPr>
                <w:ilvl w:val="0"/>
                <w:numId w:val="127"/>
              </w:numPr>
              <w:pPrChange w:id="2208" w:author="PS" w:date="2018-11-24T18:33:00Z">
                <w:pPr>
                  <w:numPr>
                    <w:numId w:val="27"/>
                  </w:numPr>
                  <w:tabs>
                    <w:tab w:val="num" w:pos="720"/>
                  </w:tabs>
                  <w:ind w:left="720" w:hanging="360"/>
                </w:pPr>
              </w:pPrChange>
            </w:pPr>
            <w:r w:rsidRPr="00543BEA">
              <w:t xml:space="preserve">Zhodnocení projektu. Identifikace možných příčin </w:t>
            </w:r>
            <w:r>
              <w:t>úspěchu nebo neúspěchu projektu.</w:t>
            </w:r>
          </w:p>
          <w:p w:rsidR="00311D7B" w:rsidRDefault="00311D7B" w:rsidP="00F02ED2">
            <w:pPr>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9154FC" w:rsidRDefault="00311D7B" w:rsidP="00F02ED2">
            <w:pPr>
              <w:rPr>
                <w:b/>
                <w:color w:val="000000"/>
              </w:rPr>
            </w:pPr>
            <w:r w:rsidRPr="009154FC">
              <w:rPr>
                <w:b/>
                <w:color w:val="000000"/>
              </w:rPr>
              <w:t>Povinná literatura:</w:t>
            </w:r>
          </w:p>
          <w:p w:rsidR="00311D7B" w:rsidRPr="00232DD1" w:rsidRDefault="00311D7B" w:rsidP="00F02ED2">
            <w:r w:rsidRPr="00CD5BC5">
              <w:t>DOLEŽAL, Jan.</w:t>
            </w:r>
            <w:r w:rsidRPr="00232DD1">
              <w:t> </w:t>
            </w:r>
            <w:r w:rsidRPr="00CD5BC5">
              <w:rPr>
                <w:i/>
              </w:rPr>
              <w:t>Projektový management: komplexně, prakticky a podle světových standardů.</w:t>
            </w:r>
            <w:r w:rsidRPr="00CD5BC5">
              <w:t xml:space="preserve"> Praha: Grada Publishing, 2016, 418 s. Expert. ISBN 978-80-247-5620-2.</w:t>
            </w:r>
          </w:p>
          <w:p w:rsidR="00311D7B" w:rsidRDefault="00311D7B" w:rsidP="00F02ED2">
            <w:r w:rsidRPr="00A60C35">
              <w:t>SVOZILOVÁ, Alena.</w:t>
            </w:r>
            <w:r w:rsidRPr="00232DD1">
              <w:t> </w:t>
            </w:r>
            <w:r w:rsidRPr="00A60C35">
              <w:rPr>
                <w:i/>
              </w:rPr>
              <w:t>Projektový management: Systémový přístup k řízení projektů.</w:t>
            </w:r>
            <w:r w:rsidRPr="00A60C35">
              <w:t xml:space="preserve"> 3., aktualizované a rozšířené vydání. Praha: Grada, 2016, 421 s. Expert. ISBN 978-80-271-0075-0.</w:t>
            </w:r>
          </w:p>
          <w:p w:rsidR="00311D7B" w:rsidRPr="009154FC" w:rsidRDefault="00311D7B" w:rsidP="00F02ED2">
            <w:pPr>
              <w:spacing w:before="60"/>
              <w:rPr>
                <w:b/>
              </w:rPr>
            </w:pPr>
            <w:r w:rsidRPr="009154FC">
              <w:rPr>
                <w:b/>
              </w:rPr>
              <w:t>Doporučená literatura:</w:t>
            </w:r>
          </w:p>
          <w:p w:rsidR="00311D7B" w:rsidRPr="00232DD1" w:rsidRDefault="00311D7B" w:rsidP="00F02ED2">
            <w:r w:rsidRPr="00CD5BC5">
              <w:t>DOLEŽAL, Jan a Jiří KRÁTKÝ.</w:t>
            </w:r>
            <w:r w:rsidRPr="00232DD1">
              <w:t> </w:t>
            </w:r>
            <w:r w:rsidRPr="00CD5BC5">
              <w:rPr>
                <w:i/>
              </w:rPr>
              <w:t>Projektový management v praxi: naučte se řídit projekty!.</w:t>
            </w:r>
            <w:r w:rsidRPr="00CD5BC5">
              <w:t xml:space="preserve"> Praha: Grada, 2017, 171 s. ISBN 978-80-247-5693-6.</w:t>
            </w:r>
          </w:p>
          <w:p w:rsidR="00311D7B" w:rsidRPr="00232DD1" w:rsidRDefault="00311D7B" w:rsidP="00F02ED2">
            <w:r w:rsidRPr="00022BE1">
              <w:t>GIDO, Jack a James P. CLEMENTS.</w:t>
            </w:r>
            <w:r w:rsidRPr="00232DD1">
              <w:t> </w:t>
            </w:r>
            <w:r w:rsidRPr="00022BE1">
              <w:rPr>
                <w:i/>
              </w:rPr>
              <w:t>Successful project management.</w:t>
            </w:r>
            <w:r w:rsidRPr="00022BE1">
              <w:t xml:space="preserve"> 6th ed. Stamford: Cengage Learning, c2015, xxix, 516 s. ISBN 978-1-285-06837-4.</w:t>
            </w:r>
          </w:p>
          <w:p w:rsidR="00311D7B" w:rsidRPr="00641D37" w:rsidRDefault="00311D7B" w:rsidP="00F02ED2">
            <w:r w:rsidRPr="00641D37">
              <w:t>KENDRICK, Tom.</w:t>
            </w:r>
            <w:r w:rsidRPr="00232DD1">
              <w:t> </w:t>
            </w:r>
            <w:r w:rsidRPr="00641D37">
              <w:rPr>
                <w:i/>
              </w:rPr>
              <w:t>Identifying and managing project risk: essential tools for failure-proofing your project.</w:t>
            </w:r>
            <w:r w:rsidRPr="00641D37">
              <w:t xml:space="preserve"> Third edition. New York: American Management Association, 2015, viii, 390. ISBN 978-0-8144-3608-0.</w:t>
            </w:r>
          </w:p>
          <w:p w:rsidR="00311D7B" w:rsidRPr="00232DD1" w:rsidRDefault="00311D7B" w:rsidP="00F02ED2">
            <w:r w:rsidRPr="00232DD1">
              <w:t>KERZNER, Harold. </w:t>
            </w:r>
            <w:r w:rsidRPr="00232DD1">
              <w:rPr>
                <w:i/>
              </w:rPr>
              <w:t>Project management: a systems approach to planning, scheduling, and controlling.</w:t>
            </w:r>
            <w:r w:rsidRPr="00232DD1">
              <w:t xml:space="preserve"> 11th ed. Hoboken, New Jersey: John Wiley, c2013, xxvii, 1264 s. ISBN 978-1-118-02227-6.</w:t>
            </w:r>
          </w:p>
          <w:p w:rsidR="00311D7B" w:rsidRDefault="00311D7B" w:rsidP="00F02ED2">
            <w:pPr>
              <w:rPr>
                <w:ins w:id="2209" w:author="Dokulil Jiří" w:date="2018-11-18T21:13:00Z"/>
              </w:rPr>
            </w:pPr>
            <w:r w:rsidRPr="001D6A22">
              <w:lastRenderedPageBreak/>
              <w:t>PINTO, Jeffrey K.</w:t>
            </w:r>
            <w:r w:rsidRPr="00232DD1">
              <w:t> </w:t>
            </w:r>
            <w:r w:rsidRPr="001D6A22">
              <w:rPr>
                <w:i/>
              </w:rPr>
              <w:t>Project management: achieving competitive advantage.</w:t>
            </w:r>
            <w:r w:rsidRPr="001D6A22">
              <w:t xml:space="preserve"> Fourth edition. Boston: Pearson, 2016, 562 s. ISBN 978-1-292-09479-3.</w:t>
            </w:r>
          </w:p>
          <w:p w:rsidR="00680730" w:rsidRDefault="00680730" w:rsidP="00680730">
            <w:ins w:id="2210" w:author="Dokulil Jiří" w:date="2018-11-18T21:13:00Z">
              <w:r w:rsidRPr="00680730">
                <w:t xml:space="preserve">Studijní materiály – LS Moodle (vyuka.flkr.utb.cz – kurz </w:t>
              </w:r>
              <w:r>
                <w:t>Projektový management</w:t>
              </w:r>
              <w:r w:rsidRPr="00680730">
                <w:t>)</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2211" w:author="Dokulil Jiří" w:date="2018-11-18T21:14:00Z">
              <w:r w:rsidR="00680730">
                <w:t>4</w:t>
              </w:r>
            </w:ins>
            <w:del w:id="2212" w:author="Dokulil Jiří" w:date="2018-11-18T21:14:00Z">
              <w:r w:rsidDel="00680730">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213" w:author="Dokulil Jiří" w:date="2018-11-17T01:46:00Z">
              <w:r w:rsidDel="00C04369">
                <w:rPr>
                  <w:b/>
                </w:rPr>
                <w:delText> </w:delText>
              </w:r>
            </w:del>
            <w:ins w:id="2214" w:author="Dokulil Jiří" w:date="2018-11-17T01:46:00Z">
              <w:r w:rsidR="00C04369">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bottom w:val="double" w:sz="4" w:space="0" w:color="000000"/>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000000"/>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000000"/>
            </w:tcBorders>
          </w:tcPr>
          <w:p w:rsidR="00311D7B" w:rsidRPr="00DB4FD9" w:rsidRDefault="00311D7B" w:rsidP="00F02ED2">
            <w:pPr>
              <w:jc w:val="both"/>
              <w:rPr>
                <w:b/>
              </w:rPr>
            </w:pPr>
            <w:r w:rsidRPr="00DB4FD9">
              <w:rPr>
                <w:b/>
              </w:rPr>
              <w:t>Provozní havárie a jejich prevence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680730" w:rsidP="00F02ED2">
            <w:pPr>
              <w:jc w:val="both"/>
            </w:pPr>
            <w:ins w:id="2215" w:author="Dokulil Jiří" w:date="2018-11-18T21:14:00Z">
              <w:r>
                <w:t>p</w:t>
              </w:r>
            </w:ins>
            <w:del w:id="2216" w:author="Dokulil Jiří" w:date="2018-11-18T21:14:00Z">
              <w:r w:rsidR="00311D7B" w:rsidDel="00680730">
                <w:delText>P</w:delText>
              </w:r>
            </w:del>
            <w:r w:rsidR="00311D7B">
              <w:t>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rPr>
          <w:trHeight w:val="1091"/>
        </w:trPr>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vAlign w:val="center"/>
          </w:tcPr>
          <w:p w:rsidR="00680730" w:rsidRDefault="00680730">
            <w:pPr>
              <w:rPr>
                <w:ins w:id="2217" w:author="Dokulil Jiří" w:date="2018-11-18T21:15:00Z"/>
              </w:rPr>
              <w:pPrChange w:id="2218" w:author="Dokulil Jiří" w:date="2018-11-19T02:21:00Z">
                <w:pPr>
                  <w:pStyle w:val="Odstavecseseznamem"/>
                  <w:numPr>
                    <w:numId w:val="50"/>
                  </w:numPr>
                  <w:ind w:left="354" w:hanging="280"/>
                </w:pPr>
              </w:pPrChange>
            </w:pPr>
            <w:ins w:id="2219" w:author="Dokulil Jiří" w:date="2018-11-18T21:15:00Z">
              <w:r>
                <w:t>Požadavky k</w:t>
              </w:r>
            </w:ins>
            <w:ins w:id="2220" w:author="Dokulil Jiří" w:date="2018-11-19T02:21:00Z">
              <w:r w:rsidR="006E5893">
                <w:t>e klasifikovanému</w:t>
              </w:r>
            </w:ins>
            <w:ins w:id="2221" w:author="Dokulil Jiří" w:date="2018-11-18T21:15:00Z">
              <w:r>
                <w:t xml:space="preserve"> zápočtu - </w:t>
              </w:r>
            </w:ins>
            <w:ins w:id="2222" w:author="Dokulil Jiří" w:date="2018-11-18T21:16:00Z">
              <w:r w:rsidRPr="00680730">
                <w:t>obhájená seminární práce</w:t>
              </w:r>
              <w:r>
                <w:t>, minimálně 80% účast na seminářích, absolvovaný zápočtový test s hodnocením minimálně 21 bodů.</w:t>
              </w:r>
            </w:ins>
          </w:p>
          <w:p w:rsidR="00311D7B" w:rsidDel="00680730" w:rsidRDefault="00311D7B">
            <w:pPr>
              <w:rPr>
                <w:del w:id="2223" w:author="Dokulil Jiří" w:date="2018-11-18T21:16:00Z"/>
              </w:rPr>
              <w:pPrChange w:id="2224" w:author="Dokulil Jiří" w:date="2018-11-18T21:15:00Z">
                <w:pPr>
                  <w:pStyle w:val="Odstavecseseznamem"/>
                  <w:numPr>
                    <w:numId w:val="50"/>
                  </w:numPr>
                  <w:ind w:left="354" w:hanging="280"/>
                </w:pPr>
              </w:pPrChange>
            </w:pPr>
            <w:del w:id="2225" w:author="Dokulil Jiří" w:date="2018-11-18T21:16:00Z">
              <w:r w:rsidDel="00680730">
                <w:delText>obhájená seminární práce;</w:delText>
              </w:r>
            </w:del>
          </w:p>
          <w:p w:rsidR="00311D7B" w:rsidDel="00680730" w:rsidRDefault="00311D7B" w:rsidP="00711150">
            <w:pPr>
              <w:pStyle w:val="Odstavecseseznamem"/>
              <w:numPr>
                <w:ilvl w:val="0"/>
                <w:numId w:val="50"/>
              </w:numPr>
              <w:ind w:left="354" w:hanging="280"/>
              <w:rPr>
                <w:del w:id="2226" w:author="Dokulil Jiří" w:date="2018-11-18T21:16:00Z"/>
              </w:rPr>
            </w:pPr>
            <w:del w:id="2227" w:author="Dokulil Jiří" w:date="2018-11-18T21:16:00Z">
              <w:r w:rsidDel="00680730">
                <w:delText xml:space="preserve">minimálně 80% účast na cvičeních a seminářích; </w:delText>
              </w:r>
            </w:del>
          </w:p>
          <w:p w:rsidR="00311D7B" w:rsidDel="00680730" w:rsidRDefault="00311D7B" w:rsidP="00711150">
            <w:pPr>
              <w:pStyle w:val="Odstavecseseznamem"/>
              <w:numPr>
                <w:ilvl w:val="0"/>
                <w:numId w:val="50"/>
              </w:numPr>
              <w:ind w:left="312" w:hanging="238"/>
              <w:rPr>
                <w:del w:id="2228" w:author="Dokulil Jiří" w:date="2018-11-18T21:16:00Z"/>
              </w:rPr>
            </w:pPr>
            <w:del w:id="2229" w:author="Dokulil Jiří" w:date="2018-11-18T21:16:00Z">
              <w:r w:rsidDel="00680730">
                <w:delText xml:space="preserve"> absolvovaný zápočtový test s hodnocením minimálně 21 bodů;</w:delText>
              </w:r>
            </w:del>
          </w:p>
          <w:p w:rsidR="00311D7B" w:rsidRDefault="00311D7B">
            <w:pPr>
              <w:pPrChange w:id="2230" w:author="Dokulil Jiří" w:date="2018-11-18T21:17:00Z">
                <w:pPr>
                  <w:ind w:left="354" w:hanging="283"/>
                </w:pPr>
              </w:pPrChange>
            </w:pPr>
            <w:del w:id="2231" w:author="Dokulil Jiří" w:date="2018-11-18T21:17:00Z">
              <w:r w:rsidDel="00B423B8">
                <w:delText>d)  kombinovaná zkouška klasifikována dle kreditového systému ECTS.</w:delText>
              </w:r>
            </w:del>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Pr="00CC053E" w:rsidRDefault="00311D7B" w:rsidP="00F02ED2">
            <w:pPr>
              <w:jc w:val="both"/>
            </w:pPr>
            <w:r>
              <w:t>Ing. Slavomíra Vargová, Ph</w:t>
            </w:r>
            <w:ins w:id="2232" w:author="PS" w:date="2018-11-24T18:34:00Z">
              <w:r w:rsidR="0093280B">
                <w:t>.</w:t>
              </w:r>
            </w:ins>
            <w:r>
              <w:t xml:space="preserve">D. </w:t>
            </w:r>
            <w:r>
              <w:rPr>
                <w:bCs/>
              </w:rPr>
              <w:t>(100%)</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F02ED2">
            <w:pPr>
              <w:jc w:val="both"/>
            </w:pPr>
            <w:del w:id="2233" w:author="PS" w:date="2018-11-24T18:34:00Z">
              <w:r w:rsidDel="0093280B">
                <w:rPr>
                  <w:bCs/>
                </w:rPr>
                <w:delText>100 %</w:delText>
              </w:r>
            </w:del>
            <w:ins w:id="2234" w:author="PS" w:date="2018-11-24T18:34:00Z">
              <w:r w:rsidR="0093280B">
                <w:rPr>
                  <w:bCs/>
                </w:rPr>
                <w:t>Garant stanovuje koncepci předmětu, vede přednášky a semináře.</w:t>
              </w:r>
            </w:ins>
          </w:p>
        </w:tc>
      </w:tr>
      <w:tr w:rsidR="00311D7B" w:rsidTr="00F02ED2">
        <w:trPr>
          <w:trHeight w:val="7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Pr="00CC053E" w:rsidRDefault="00311D7B" w:rsidP="00B423B8">
            <w:pPr>
              <w:jc w:val="both"/>
            </w:pPr>
            <w:r>
              <w:t>Ing. Slavomíra Vargová, Ph</w:t>
            </w:r>
            <w:ins w:id="2235" w:author="PS" w:date="2018-11-24T18:34:00Z">
              <w:r w:rsidR="0093280B">
                <w:t>.</w:t>
              </w:r>
            </w:ins>
            <w:r>
              <w:t>D. (</w:t>
            </w:r>
            <w:del w:id="2236" w:author="Dokulil Jiří" w:date="2018-11-18T21:17:00Z">
              <w:r w:rsidDel="00B423B8">
                <w:delText xml:space="preserve">přednášky </w:delText>
              </w:r>
            </w:del>
            <w:ins w:id="2237" w:author="Dokulil Jiří" w:date="2018-11-18T21:17:00Z">
              <w:r w:rsidR="00B423B8">
                <w:t xml:space="preserve">přednášející, vede semináře </w:t>
              </w:r>
            </w:ins>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numPr>
                <w:ilvl w:val="12"/>
                <w:numId w:val="0"/>
              </w:numPr>
              <w:spacing w:before="60" w:after="60"/>
              <w:jc w:val="both"/>
            </w:pPr>
            <w:r w:rsidRPr="008F4A7E">
              <w:t>Student získ</w:t>
            </w:r>
            <w:r>
              <w:t>á základní znalosti</w:t>
            </w:r>
            <w:r w:rsidRPr="008F4A7E">
              <w:t xml:space="preserve"> z oblasti </w:t>
            </w:r>
            <w:r>
              <w:t xml:space="preserve">havárií v provozu, jejich možných příčin a důsledků. Student bude schopen </w:t>
            </w:r>
            <w:r w:rsidRPr="008F4A7E">
              <w:t xml:space="preserve">popsat kauzalitu negativních jevů </w:t>
            </w:r>
            <w:r>
              <w:t>v provozu s ohledem na přítomnost zdrojů vzniku nežádoucích havárií. Na základě znalostí vzniku možných havárií bude student schopen navrhnout formy prevence vzniku průmyslových havárií a také možnosti zvládání následků vzniklých havárií.</w:t>
            </w:r>
          </w:p>
          <w:p w:rsidR="00311D7B" w:rsidRDefault="00311D7B" w:rsidP="00F02ED2">
            <w:pPr>
              <w:numPr>
                <w:ilvl w:val="12"/>
                <w:numId w:val="0"/>
              </w:numPr>
              <w:spacing w:before="60" w:after="60"/>
              <w:jc w:val="both"/>
              <w:rPr>
                <w:ins w:id="2238" w:author="Dokulil Jiří" w:date="2018-11-18T21:17:00Z"/>
              </w:rPr>
            </w:pPr>
            <w:r w:rsidRPr="008F4A7E">
              <w:t xml:space="preserve">Předmět je zakončen obhájením seminárních prací orientovaných na schopnost prokázat </w:t>
            </w:r>
            <w:r>
              <w:t xml:space="preserve">znalosti </w:t>
            </w:r>
            <w:r w:rsidRPr="008F4A7E">
              <w:t>s</w:t>
            </w:r>
            <w:r>
              <w:t xml:space="preserve"> popsáním příčinnosti a typových scénářů, které mohou vyústit do průmyslové havárie. </w:t>
            </w:r>
            <w:r w:rsidRPr="008F4A7E">
              <w:t>Cílem je vytvořit předpoklady pro schopnost studentů aplikovat nabyté vědomosti v praxi.</w:t>
            </w:r>
          </w:p>
          <w:p w:rsidR="00B423B8" w:rsidRPr="008F4A7E" w:rsidRDefault="00B423B8" w:rsidP="00F02ED2">
            <w:pPr>
              <w:numPr>
                <w:ilvl w:val="12"/>
                <w:numId w:val="0"/>
              </w:numPr>
              <w:spacing w:before="60" w:after="60"/>
              <w:jc w:val="both"/>
            </w:pPr>
          </w:p>
          <w:p w:rsidR="00311D7B" w:rsidRPr="00DF19BE" w:rsidRDefault="00311D7B" w:rsidP="00F02ED2">
            <w:pPr>
              <w:numPr>
                <w:ilvl w:val="12"/>
                <w:numId w:val="0"/>
              </w:numPr>
              <w:spacing w:after="60"/>
              <w:jc w:val="both"/>
              <w:rPr>
                <w:u w:val="single"/>
              </w:rPr>
            </w:pPr>
            <w:r w:rsidRPr="00DF19BE">
              <w:rPr>
                <w:u w:val="single"/>
              </w:rPr>
              <w:t>Hlavní témata:</w:t>
            </w:r>
          </w:p>
          <w:p w:rsidR="00311D7B" w:rsidRDefault="00311D7B" w:rsidP="0093280B">
            <w:pPr>
              <w:pStyle w:val="Odstavecseseznamem"/>
              <w:numPr>
                <w:ilvl w:val="0"/>
                <w:numId w:val="45"/>
              </w:numPr>
              <w:ind w:left="747" w:hanging="425"/>
              <w:jc w:val="both"/>
            </w:pPr>
            <w:r>
              <w:t>Úvod do studia předmětu, terminologie oblasti provozních havárií.</w:t>
            </w:r>
          </w:p>
          <w:p w:rsidR="00311D7B" w:rsidRDefault="00311D7B" w:rsidP="0093280B">
            <w:pPr>
              <w:pStyle w:val="Odstavecseseznamem"/>
              <w:numPr>
                <w:ilvl w:val="0"/>
                <w:numId w:val="45"/>
              </w:numPr>
              <w:ind w:left="747" w:hanging="425"/>
              <w:jc w:val="both"/>
            </w:pPr>
            <w:r>
              <w:t>Historie provozních havárií ve světě.</w:t>
            </w:r>
          </w:p>
          <w:p w:rsidR="00311D7B" w:rsidRPr="00992387" w:rsidRDefault="00311D7B" w:rsidP="0093280B">
            <w:pPr>
              <w:pStyle w:val="Odstavecseseznamem"/>
              <w:numPr>
                <w:ilvl w:val="0"/>
                <w:numId w:val="45"/>
              </w:numPr>
              <w:ind w:left="747" w:hanging="425"/>
              <w:jc w:val="both"/>
            </w:pPr>
            <w:r w:rsidRPr="00992387">
              <w:t>Právní rámec upravující oblast havárií v průmyslu.</w:t>
            </w:r>
          </w:p>
          <w:p w:rsidR="00311D7B" w:rsidRDefault="00311D7B" w:rsidP="0093280B">
            <w:pPr>
              <w:pStyle w:val="Odstavecseseznamem"/>
              <w:numPr>
                <w:ilvl w:val="0"/>
                <w:numId w:val="45"/>
              </w:numPr>
              <w:ind w:left="747" w:hanging="425"/>
              <w:jc w:val="both"/>
            </w:pPr>
            <w:r>
              <w:t>Posouzení rizik závažné havárie</w:t>
            </w:r>
            <w:ins w:id="2239" w:author="Dokulil Jiří" w:date="2018-11-18T21:19:00Z">
              <w:r w:rsidR="00B423B8">
                <w:t xml:space="preserve"> (2</w:t>
              </w:r>
            </w:ins>
            <w:ins w:id="2240" w:author="Dokulil Jiří" w:date="2018-11-18T21:23:00Z">
              <w:r w:rsidR="00B423B8">
                <w:t>p)</w:t>
              </w:r>
            </w:ins>
            <w:r>
              <w:t>.</w:t>
            </w:r>
          </w:p>
          <w:p w:rsidR="00311D7B" w:rsidRDefault="00311D7B" w:rsidP="0093280B">
            <w:pPr>
              <w:pStyle w:val="Odstavecseseznamem"/>
              <w:numPr>
                <w:ilvl w:val="0"/>
                <w:numId w:val="45"/>
              </w:numPr>
              <w:ind w:left="747" w:hanging="425"/>
              <w:jc w:val="both"/>
            </w:pPr>
            <w:r>
              <w:t>Reakční proměny</w:t>
            </w:r>
            <w:ins w:id="2241" w:author="Dokulil Jiří" w:date="2018-11-18T21:19:00Z">
              <w:r w:rsidR="00B423B8">
                <w:t xml:space="preserve"> (2p)</w:t>
              </w:r>
            </w:ins>
            <w:r>
              <w:t>.</w:t>
            </w:r>
          </w:p>
          <w:p w:rsidR="00311D7B" w:rsidRDefault="00311D7B" w:rsidP="0093280B">
            <w:pPr>
              <w:pStyle w:val="Odstavecseseznamem"/>
              <w:numPr>
                <w:ilvl w:val="0"/>
                <w:numId w:val="45"/>
              </w:numPr>
              <w:ind w:left="747" w:hanging="425"/>
              <w:jc w:val="both"/>
            </w:pPr>
            <w:r>
              <w:t xml:space="preserve">Výpočet důsledků vybraných událostí </w:t>
            </w:r>
            <w:ins w:id="2242" w:author="Dokulil Jiří" w:date="2018-11-18T21:18:00Z">
              <w:r w:rsidR="00B423B8">
                <w:t>-</w:t>
              </w:r>
            </w:ins>
            <w:del w:id="2243" w:author="Dokulil Jiří" w:date="2018-11-18T21:18:00Z">
              <w:r w:rsidDel="00B423B8">
                <w:delText>(</w:delText>
              </w:r>
            </w:del>
            <w:r>
              <w:t>typové důsledky</w:t>
            </w:r>
            <w:ins w:id="2244" w:author="Dokulil Jiří" w:date="2018-11-18T21:18:00Z">
              <w:r w:rsidR="00B423B8">
                <w:t xml:space="preserve"> (2p)</w:t>
              </w:r>
            </w:ins>
            <w:del w:id="2245" w:author="Dokulil Jiří" w:date="2018-11-18T21:18:00Z">
              <w:r w:rsidDel="00B423B8">
                <w:delText>)</w:delText>
              </w:r>
            </w:del>
            <w:r>
              <w:t>.</w:t>
            </w:r>
          </w:p>
          <w:p w:rsidR="00311D7B" w:rsidRDefault="00311D7B" w:rsidP="0093280B">
            <w:pPr>
              <w:pStyle w:val="Odstavecseseznamem"/>
              <w:numPr>
                <w:ilvl w:val="0"/>
                <w:numId w:val="45"/>
              </w:numPr>
              <w:ind w:left="747" w:hanging="425"/>
              <w:jc w:val="both"/>
            </w:pPr>
            <w:r>
              <w:t>Program prevence průmyslových havárií</w:t>
            </w:r>
            <w:ins w:id="2246" w:author="Dokulil Jiří" w:date="2018-11-18T21:18:00Z">
              <w:r w:rsidR="00B423B8">
                <w:t xml:space="preserve"> (2p)</w:t>
              </w:r>
            </w:ins>
            <w:r>
              <w:t>.</w:t>
            </w:r>
          </w:p>
          <w:p w:rsidR="00311D7B" w:rsidRDefault="00311D7B" w:rsidP="0093280B">
            <w:pPr>
              <w:pStyle w:val="Odstavecseseznamem"/>
              <w:numPr>
                <w:ilvl w:val="0"/>
                <w:numId w:val="45"/>
              </w:numPr>
              <w:ind w:left="747" w:hanging="425"/>
              <w:jc w:val="both"/>
            </w:pPr>
            <w:r>
              <w:t>Bezpečnostní dokumentace v</w:t>
            </w:r>
            <w:del w:id="2247" w:author="Dokulil Jiří" w:date="2018-11-18T21:19:00Z">
              <w:r w:rsidDel="00B423B8">
                <w:delText> </w:delText>
              </w:r>
            </w:del>
            <w:ins w:id="2248" w:author="Dokulil Jiří" w:date="2018-11-18T21:19:00Z">
              <w:r w:rsidR="00B423B8">
                <w:t> </w:t>
              </w:r>
            </w:ins>
            <w:r>
              <w:t>organizaci</w:t>
            </w:r>
            <w:ins w:id="2249" w:author="Dokulil Jiří" w:date="2018-11-18T21:19:00Z">
              <w:r w:rsidR="00B423B8">
                <w:t xml:space="preserve"> (3p)</w:t>
              </w:r>
            </w:ins>
            <w:r>
              <w:t>.</w:t>
            </w:r>
          </w:p>
          <w:p w:rsidR="00311D7B" w:rsidRDefault="00311D7B" w:rsidP="00F02ED2">
            <w:pPr>
              <w:ind w:left="360"/>
              <w:jc w:val="both"/>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983"/>
        </w:trPr>
        <w:tc>
          <w:tcPr>
            <w:tcW w:w="9855" w:type="dxa"/>
            <w:gridSpan w:val="8"/>
            <w:tcBorders>
              <w:top w:val="nil"/>
            </w:tcBorders>
          </w:tcPr>
          <w:p w:rsidR="00311D7B" w:rsidRDefault="00311D7B" w:rsidP="00F02ED2">
            <w:pPr>
              <w:jc w:val="both"/>
              <w:rPr>
                <w:b/>
              </w:rPr>
            </w:pPr>
            <w:r w:rsidRPr="00DF19BE">
              <w:rPr>
                <w:b/>
              </w:rPr>
              <w:t>Povinná literatura:</w:t>
            </w:r>
          </w:p>
          <w:p w:rsidR="00311D7B" w:rsidRDefault="00311D7B" w:rsidP="00F02ED2">
            <w:pPr>
              <w:jc w:val="both"/>
            </w:pPr>
            <w:r>
              <w:t xml:space="preserve">BARTLOVÁ, Ivana. </w:t>
            </w:r>
            <w:r>
              <w:rPr>
                <w:i/>
                <w:iCs/>
              </w:rPr>
              <w:t>Prevence a připravenost na závažné havárie</w:t>
            </w:r>
            <w:r>
              <w:t>. 2. vydání. V Ostravě: Sdružení požárního a bezpečnostního inženýrství, 2017. Spektrum (Sdružení požárního a bezpečnostního inženýrství). ISBN 978-80-7385-184-2.</w:t>
            </w:r>
          </w:p>
          <w:p w:rsidR="00311D7B" w:rsidRPr="00DF19BE" w:rsidRDefault="00311D7B" w:rsidP="00F02ED2">
            <w:pPr>
              <w:jc w:val="both"/>
              <w:rPr>
                <w:b/>
              </w:rPr>
            </w:pPr>
            <w:r>
              <w:t xml:space="preserve">ORAVEC, Milan, Slavomíra VARGOVÁ, Zuzana KOTIANOVÁ a Marek FIC. </w:t>
            </w:r>
            <w:r>
              <w:rPr>
                <w:i/>
                <w:iCs/>
              </w:rPr>
              <w:t>Manažérstvo priemyselných havárií - SEVESO III</w:t>
            </w:r>
            <w:r>
              <w:t>. Ostrava: SPBI, 2017. ISBN 978-80-7385-181-1.</w:t>
            </w:r>
          </w:p>
          <w:p w:rsidR="00311D7B" w:rsidRDefault="00311D7B" w:rsidP="00F02ED2">
            <w:pPr>
              <w:jc w:val="both"/>
            </w:pPr>
            <w:r>
              <w:t xml:space="preserve">BARTLOVÁ, Ivana a Karol BALOG. </w:t>
            </w:r>
            <w:r>
              <w:rPr>
                <w:i/>
                <w:iCs/>
              </w:rPr>
              <w:t>Analýza nebezpečí a prevence průmyslových havárií</w:t>
            </w:r>
            <w:r>
              <w:t>. 2. vyd. V Ostravě: Sdružení požárního a bezpečnostního inženýrství, 2007. Spektrum (Sdružení požárního a bezpečnostního inženýrství). ISBN 978-80-7385-005-0.</w:t>
            </w:r>
          </w:p>
          <w:p w:rsidR="00311D7B" w:rsidRDefault="00311D7B" w:rsidP="00F02ED2">
            <w:pPr>
              <w:jc w:val="both"/>
            </w:pPr>
            <w:r>
              <w:t xml:space="preserve">BARTLOVÁ, Ivana a Miloš PEŠÁK. </w:t>
            </w:r>
            <w:r>
              <w:rPr>
                <w:i/>
                <w:iCs/>
              </w:rPr>
              <w:t>Analýza nebezpečí a prevence průmyslových havárií II: analýza rizik a připravenost na průmyslové havárie</w:t>
            </w:r>
            <w:r>
              <w:t>. V Ostravě: Sdružení požárního a bezpečnostního inženýrství, 2003. ISBN 80-86634-30-2.</w:t>
            </w:r>
          </w:p>
          <w:p w:rsidR="00311D7B" w:rsidRDefault="00311D7B" w:rsidP="00F02ED2">
            <w:pPr>
              <w:jc w:val="both"/>
            </w:pPr>
            <w:r w:rsidRPr="00DF19BE">
              <w:rPr>
                <w:b/>
              </w:rPr>
              <w:t>Doporučená literatura</w:t>
            </w:r>
            <w:r>
              <w:t>:</w:t>
            </w:r>
          </w:p>
          <w:p w:rsidR="00311D7B" w:rsidRDefault="00311D7B" w:rsidP="00F02ED2">
            <w:pPr>
              <w:jc w:val="both"/>
            </w:pPr>
            <w:r>
              <w:t>Směrnice Evropského parlamentu a rady 2012/18/EU o kontrole nebezpečí závažných havárií s přítomností nebezpečných látek a o změně a následném zrušení směrnice Rady 96/82/ES</w:t>
            </w:r>
          </w:p>
          <w:p w:rsidR="00311D7B" w:rsidRDefault="00311D7B" w:rsidP="00F02ED2">
            <w:pPr>
              <w:jc w:val="both"/>
            </w:pPr>
            <w:r>
              <w:t>Zákon č. 224/2015 o prevenci závažných havárií způsobených nebezpečnými chemickými látkami nebo chemickými směsmi (Zákon o prevenci závažných havárií)</w:t>
            </w:r>
          </w:p>
          <w:p w:rsidR="00311D7B" w:rsidRDefault="00311D7B" w:rsidP="00F02ED2">
            <w:pPr>
              <w:jc w:val="both"/>
            </w:pPr>
            <w:r>
              <w:t>Vyhláška č. 227/2015 Sb.</w:t>
            </w:r>
            <w:r w:rsidRPr="003847D4">
              <w:t xml:space="preserve">, o náležitostech bezpečnostní dokumentace a rozsahu informací poskytovaných zpracovateli </w:t>
            </w:r>
            <w:r w:rsidRPr="003847D4">
              <w:lastRenderedPageBreak/>
              <w:t>posudku.</w:t>
            </w:r>
          </w:p>
          <w:p w:rsidR="00311D7B" w:rsidRDefault="00311D7B" w:rsidP="00F02ED2">
            <w:pPr>
              <w:jc w:val="both"/>
            </w:pPr>
            <w:r>
              <w:t>Vyhláška č. 225/2015 Sb., o stanovení rozsahu bezpečnostních opatření fyzické ochrany objektu zařazeného do skupiny A nebo skupiny B.</w:t>
            </w:r>
          </w:p>
          <w:p w:rsidR="00311D7B" w:rsidRDefault="00311D7B" w:rsidP="00F02ED2">
            <w:pPr>
              <w:jc w:val="both"/>
              <w:rPr>
                <w:ins w:id="2250" w:author="Dokulil Jiří" w:date="2018-11-19T02:21:00Z"/>
              </w:rPr>
            </w:pPr>
            <w:r>
              <w:t xml:space="preserve">ORAVEC, Milan, FIC Marek, Systém hodnotenia rizík pre posúdenie environmentálnej škody, dostupné na: </w:t>
            </w:r>
            <w:r w:rsidR="006E5893" w:rsidRPr="006E5893">
              <w:rPr>
                <w:rPrChange w:id="2251" w:author="Dokulil Jiří" w:date="2018-11-19T02:21:00Z">
                  <w:rPr>
                    <w:rStyle w:val="Hypertextovodkaz"/>
                  </w:rPr>
                </w:rPrChange>
              </w:rPr>
              <w:t>http://enviskody.enviroportal.sk/kalk/mr.pdf</w:t>
            </w:r>
          </w:p>
          <w:p w:rsidR="006E5893" w:rsidRDefault="006E5893" w:rsidP="00F02ED2">
            <w:pPr>
              <w:jc w:val="both"/>
              <w:rPr>
                <w:ins w:id="2252" w:author="Dokulil Jiří" w:date="2018-11-19T02:21:00Z"/>
              </w:rPr>
            </w:pPr>
            <w:ins w:id="2253" w:author="Dokulil Jiří" w:date="2018-11-19T02:21:00Z">
              <w:r>
                <w:t xml:space="preserve">Studijní materiály – LS Moodle (vyuka.flkr.utb.cz – kurz </w:t>
              </w:r>
            </w:ins>
            <w:ins w:id="2254" w:author="Dokulil Jiří" w:date="2018-11-19T02:22:00Z">
              <w:r>
                <w:t>Provozní havárie a jejich prevence</w:t>
              </w:r>
            </w:ins>
            <w:ins w:id="2255" w:author="Dokulil Jiří" w:date="2018-11-19T02:21:00Z">
              <w:r>
                <w:t>).</w:t>
              </w:r>
            </w:ins>
          </w:p>
          <w:p w:rsidR="006E5893" w:rsidRDefault="006E5893" w:rsidP="00F02ED2">
            <w:pPr>
              <w:jc w:val="both"/>
            </w:pPr>
          </w:p>
        </w:tc>
      </w:tr>
      <w:tr w:rsidR="00311D7B" w:rsidTr="00F02ED2">
        <w:trPr>
          <w:trHeight w:val="283"/>
        </w:trPr>
        <w:tc>
          <w:tcPr>
            <w:tcW w:w="9855" w:type="dxa"/>
            <w:gridSpan w:val="8"/>
            <w:tcBorders>
              <w:top w:val="nil"/>
              <w:left w:val="single" w:sz="4" w:space="0" w:color="auto"/>
              <w:bottom w:val="single" w:sz="4" w:space="0" w:color="auto"/>
              <w:right w:val="single" w:sz="4"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14</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256" w:author="Dokulil Jiří" w:date="2018-11-17T01:46:00Z">
              <w:r w:rsidDel="00C04369">
                <w:rPr>
                  <w:b/>
                </w:rPr>
                <w:delText> </w:delText>
              </w:r>
            </w:del>
            <w:ins w:id="2257" w:author="Dokulil Jiří" w:date="2018-11-19T02:22: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Provozní management</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6E5893"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Del="00B423B8" w:rsidRDefault="00311D7B" w:rsidP="00F02ED2">
            <w:pPr>
              <w:jc w:val="both"/>
              <w:rPr>
                <w:del w:id="2258" w:author="Dokulil Jiří" w:date="2018-11-18T21:24:00Z"/>
              </w:rPr>
            </w:pPr>
            <w:del w:id="2259" w:author="Dokulil Jiří" w:date="2018-11-18T21:24:00Z">
              <w:r w:rsidRPr="00897246" w:rsidDel="00B423B8">
                <w:delText>Způsob zakončení předmětu</w:delText>
              </w:r>
              <w:r w:rsidDel="00B423B8">
                <w:delText xml:space="preserve"> – písemná a ústní zkouška. </w:delText>
              </w:r>
            </w:del>
          </w:p>
          <w:p w:rsidR="00311D7B" w:rsidRDefault="00311D7B" w:rsidP="00B423B8">
            <w:pPr>
              <w:jc w:val="both"/>
              <w:rPr>
                <w:ins w:id="2260" w:author="Dokulil Jiří" w:date="2018-11-18T21:24:00Z"/>
              </w:rPr>
            </w:pPr>
            <w:r w:rsidRPr="00897246">
              <w:t xml:space="preserve">Požadavky </w:t>
            </w:r>
            <w:del w:id="2261" w:author="Dokulil Jiří" w:date="2018-11-18T21:24:00Z">
              <w:r w:rsidRPr="00897246" w:rsidDel="00B423B8">
                <w:delText>na zápočet</w:delText>
              </w:r>
            </w:del>
            <w:ins w:id="2262" w:author="Dokulil Jiří" w:date="2018-11-18T21:24:00Z">
              <w:r w:rsidR="00B423B8">
                <w:t>k zápočtu</w:t>
              </w:r>
            </w:ins>
            <w:r w:rsidRPr="00897246">
              <w:t xml:space="preserve"> - vypracování seminární práce dle požadavků vyučujícího, 80% aktivní účast na seminářích</w:t>
            </w:r>
            <w:r>
              <w:t>.</w:t>
            </w:r>
          </w:p>
          <w:p w:rsidR="00B423B8" w:rsidRDefault="00B423B8" w:rsidP="00B423B8">
            <w:pPr>
              <w:jc w:val="both"/>
            </w:pPr>
            <w:ins w:id="2263" w:author="Dokulil Jiří" w:date="2018-11-18T21:24:00Z">
              <w:r>
                <w:t>Průběh zkoušky</w:t>
              </w:r>
              <w:r w:rsidRPr="00B423B8">
                <w:t xml:space="preserve"> – písemná a ústní zkouška.</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David Tuček,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93280B">
            <w:pPr>
              <w:jc w:val="both"/>
            </w:pPr>
            <w:r>
              <w:t xml:space="preserve">Garant stanovuje koncepci předmětu, podílí se na přednáškách v rozsahu 50 % a dále stanovuje koncepci </w:t>
            </w:r>
            <w:del w:id="2264" w:author="PS" w:date="2018-11-24T18:35:00Z">
              <w:r w:rsidDel="0093280B">
                <w:delText xml:space="preserve">cvičení </w:delText>
              </w:r>
            </w:del>
            <w:ins w:id="2265" w:author="PS" w:date="2018-11-24T18:35:00Z">
              <w:r w:rsidR="0093280B">
                <w:t xml:space="preserve">seminářů </w:t>
              </w:r>
            </w:ins>
            <w:r>
              <w:t>a dohlíží na jejich jednotné vedení.</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del w:id="2266" w:author="Dokulil Jiří" w:date="2018-11-18T21:24:00Z">
              <w:r w:rsidDel="00B423B8">
                <w:delText>Přednášky: D</w:delText>
              </w:r>
            </w:del>
            <w:ins w:id="2267" w:author="Dokulil Jiří" w:date="2018-11-18T21:24:00Z">
              <w:r w:rsidR="00B423B8">
                <w:t>d</w:t>
              </w:r>
            </w:ins>
            <w:r>
              <w:t>oc. Ing. David Tuček, Ph.D. (</w:t>
            </w:r>
            <w:del w:id="2268" w:author="Dokulil Jiří" w:date="2018-11-18T21:24:00Z">
              <w:r w:rsidDel="00B423B8">
                <w:delText xml:space="preserve">přednášky </w:delText>
              </w:r>
            </w:del>
            <w:ins w:id="2269" w:author="Dokulil Jiří" w:date="2018-11-18T21:24:00Z">
              <w:r w:rsidR="00B423B8">
                <w:t xml:space="preserve">přednášející </w:t>
              </w:r>
            </w:ins>
            <w:r>
              <w:t>– 50 %)</w:t>
            </w:r>
          </w:p>
          <w:p w:rsidR="00311D7B" w:rsidRDefault="00311D7B" w:rsidP="00F02ED2">
            <w:pPr>
              <w:jc w:val="both"/>
            </w:pPr>
            <w:r>
              <w:t>Mgr. Marek Tomaštík, Ph.D. (</w:t>
            </w:r>
            <w:del w:id="2270" w:author="Dokulil Jiří" w:date="2018-11-18T21:25:00Z">
              <w:r w:rsidDel="00B423B8">
                <w:delText xml:space="preserve">přednášky </w:delText>
              </w:r>
            </w:del>
            <w:ins w:id="2271" w:author="Dokulil Jiří" w:date="2018-11-18T21:25:00Z">
              <w:r w:rsidR="00B423B8">
                <w:t>přednášející</w:t>
              </w:r>
            </w:ins>
            <w:ins w:id="2272" w:author="PS" w:date="2018-11-24T18:35:00Z">
              <w:r w:rsidR="0093280B">
                <w:t xml:space="preserve"> 40 %</w:t>
              </w:r>
            </w:ins>
            <w:ins w:id="2273" w:author="Dokulil Jiří" w:date="2018-11-18T21:25:00Z">
              <w:r w:rsidR="00B423B8">
                <w:t>, vede semináře</w:t>
              </w:r>
              <w:del w:id="2274" w:author="PS" w:date="2018-11-24T18:35:00Z">
                <w:r w:rsidR="00B423B8" w:rsidDel="0093280B">
                  <w:delText xml:space="preserve"> </w:delText>
                </w:r>
              </w:del>
            </w:ins>
            <w:del w:id="2275" w:author="PS" w:date="2018-11-24T18:35:00Z">
              <w:r w:rsidDel="0093280B">
                <w:delText>– 40 %)</w:delText>
              </w:r>
            </w:del>
            <w:ins w:id="2276" w:author="PS" w:date="2018-11-24T18:35:00Z">
              <w:r w:rsidR="0093280B">
                <w:t>)</w:t>
              </w:r>
            </w:ins>
          </w:p>
          <w:p w:rsidR="00311D7B" w:rsidRDefault="00311D7B" w:rsidP="00B423B8">
            <w:pPr>
              <w:jc w:val="both"/>
            </w:pPr>
            <w:r>
              <w:t>Ing. Vlastimil Kapsa, Ph.D. (</w:t>
            </w:r>
            <w:del w:id="2277" w:author="Dokulil Jiří" w:date="2018-11-18T21:25:00Z">
              <w:r w:rsidDel="00B423B8">
                <w:delText xml:space="preserve">přednášky </w:delText>
              </w:r>
            </w:del>
            <w:ins w:id="2278" w:author="Dokulil Jiří" w:date="2018-11-18T21:25:00Z">
              <w:r w:rsidR="00B423B8">
                <w:t xml:space="preserve">přednášející </w:t>
              </w:r>
            </w:ins>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2279" w:author="Dokulil Jiří" w:date="2018-11-18T21:25:00Z"/>
              </w:rPr>
            </w:pPr>
            <w:r w:rsidRPr="00D81DCA">
              <w:t xml:space="preserve">Cílem předmětu je seznámení studentů se základními přístupy provozních činností výrobních i nevýrobních podniků a metodami řízení produkčních a podpůrných procesů. Dále základní orientace v produktovém portfoliu firem, požadavcích legislativy na provozní procesy a produkty a požadavcích na kvalitu produktu. </w:t>
            </w:r>
            <w:r>
              <w:t xml:space="preserve">Dále se studenti seznámí </w:t>
            </w:r>
            <w:r w:rsidRPr="00D81DCA">
              <w:t>s praktickou aplikací vybraných přístupů a metod a orientace na moderní metody řízení výroby a zásob.  Záměr je uskutečňován prostřednictvím seznamování s progresivními metodami a informačními systémy řízení výroby průmyslových podniků, včetně seznámení s potřebnými poznatky z oblasti technické přípravy výroby, inovací výrobních programů a uspořádání výrobních systémů.</w:t>
            </w:r>
          </w:p>
          <w:p w:rsidR="00B423B8" w:rsidRDefault="00B423B8" w:rsidP="00F02ED2">
            <w:pPr>
              <w:jc w:val="both"/>
            </w:pPr>
          </w:p>
          <w:p w:rsidR="00311D7B" w:rsidRDefault="00311D7B" w:rsidP="00F02ED2">
            <w:pPr>
              <w:jc w:val="both"/>
            </w:pPr>
            <w:r w:rsidRPr="00F50701">
              <w:rPr>
                <w:u w:val="single"/>
              </w:rPr>
              <w:t>Hlavní témata:</w:t>
            </w:r>
          </w:p>
          <w:p w:rsidR="00311D7B" w:rsidRDefault="00311D7B" w:rsidP="0093280B">
            <w:pPr>
              <w:numPr>
                <w:ilvl w:val="0"/>
                <w:numId w:val="28"/>
              </w:numPr>
              <w:jc w:val="both"/>
            </w:pPr>
            <w:r>
              <w:t>Produktový a provozní management.</w:t>
            </w:r>
          </w:p>
          <w:p w:rsidR="00311D7B" w:rsidRDefault="00311D7B" w:rsidP="0093280B">
            <w:pPr>
              <w:numPr>
                <w:ilvl w:val="0"/>
                <w:numId w:val="28"/>
              </w:numPr>
              <w:jc w:val="both"/>
            </w:pPr>
            <w:r>
              <w:t>Podstata a cíle PM, vazby na strategický (taktický) management a další oblasti managementu. Typologie výrobních procesů, předmětné a technologické uspořádání pracovišť. Procesní toky.</w:t>
            </w:r>
          </w:p>
          <w:p w:rsidR="00311D7B" w:rsidRDefault="00311D7B" w:rsidP="0093280B">
            <w:pPr>
              <w:numPr>
                <w:ilvl w:val="0"/>
                <w:numId w:val="28"/>
              </w:numPr>
              <w:jc w:val="both"/>
            </w:pPr>
            <w:r>
              <w:t>Řízení výrobků a služeb.</w:t>
            </w:r>
          </w:p>
          <w:p w:rsidR="00311D7B" w:rsidRDefault="00311D7B" w:rsidP="0093280B">
            <w:pPr>
              <w:numPr>
                <w:ilvl w:val="0"/>
                <w:numId w:val="28"/>
              </w:numPr>
              <w:jc w:val="both"/>
            </w:pPr>
            <w:r w:rsidRPr="008A1B9F">
              <w:t>Informační zdroje pro řízení výroby a služeb, význam standardizace, normativní základna podniku. Normy spotřeby materiálu, využitelný časový fond, normy spotřeby živé práce, kapacitní normy.</w:t>
            </w:r>
          </w:p>
          <w:p w:rsidR="00311D7B" w:rsidRDefault="00311D7B" w:rsidP="0093280B">
            <w:pPr>
              <w:numPr>
                <w:ilvl w:val="0"/>
                <w:numId w:val="28"/>
              </w:numPr>
              <w:jc w:val="both"/>
            </w:pPr>
            <w:r>
              <w:t>Organizace výroby, členění výroby, věcná struktura výroby, časová struktura výroby.</w:t>
            </w:r>
          </w:p>
          <w:p w:rsidR="00311D7B" w:rsidRDefault="00311D7B" w:rsidP="0093280B">
            <w:pPr>
              <w:numPr>
                <w:ilvl w:val="0"/>
                <w:numId w:val="28"/>
              </w:numPr>
              <w:jc w:val="both"/>
            </w:pPr>
            <w:r>
              <w:t xml:space="preserve">Typy uspořádání pracovišť, řízení výroby. </w:t>
            </w:r>
          </w:p>
          <w:p w:rsidR="00311D7B" w:rsidRDefault="00311D7B" w:rsidP="0093280B">
            <w:pPr>
              <w:numPr>
                <w:ilvl w:val="0"/>
                <w:numId w:val="28"/>
              </w:numPr>
              <w:jc w:val="both"/>
            </w:pPr>
            <w:r>
              <w:t>Standardizace a technická normalizace, východiska standardizace, standardizace, stavebnicovost výrobního procesu.</w:t>
            </w:r>
          </w:p>
          <w:p w:rsidR="00311D7B" w:rsidRDefault="00311D7B" w:rsidP="0093280B">
            <w:pPr>
              <w:numPr>
                <w:ilvl w:val="0"/>
                <w:numId w:val="28"/>
              </w:numPr>
              <w:jc w:val="both"/>
            </w:pPr>
            <w:r>
              <w:t xml:space="preserve">Předvýrobní etapa produktu. Inovační činnost, design produktu, design technologie. </w:t>
            </w:r>
          </w:p>
          <w:p w:rsidR="00311D7B" w:rsidRDefault="00311D7B" w:rsidP="0093280B">
            <w:pPr>
              <w:numPr>
                <w:ilvl w:val="0"/>
                <w:numId w:val="28"/>
              </w:numPr>
              <w:jc w:val="both"/>
            </w:pPr>
            <w:r>
              <w:t>Operativní řízení výroby. Operativní plán, kapacitní plánování, technologické aspekty a varianty výrobních procesů. Specifika provozních procesů ve službách.</w:t>
            </w:r>
          </w:p>
          <w:p w:rsidR="00311D7B" w:rsidRDefault="00311D7B" w:rsidP="0093280B">
            <w:pPr>
              <w:numPr>
                <w:ilvl w:val="0"/>
                <w:numId w:val="28"/>
              </w:numPr>
              <w:jc w:val="both"/>
            </w:pPr>
            <w:r>
              <w:t xml:space="preserve">Lidský faktor v provozních činnostech. </w:t>
            </w:r>
          </w:p>
          <w:p w:rsidR="00311D7B" w:rsidRDefault="00311D7B" w:rsidP="0093280B">
            <w:pPr>
              <w:numPr>
                <w:ilvl w:val="0"/>
                <w:numId w:val="28"/>
              </w:numPr>
              <w:jc w:val="both"/>
            </w:pPr>
            <w:r>
              <w:t>Podpůrné procesy. Facility management. Zajištění provozuschopnosti strojů a zařízení, systémy údržby, TPM.</w:t>
            </w:r>
          </w:p>
          <w:p w:rsidR="00311D7B" w:rsidRDefault="00311D7B" w:rsidP="0093280B">
            <w:pPr>
              <w:numPr>
                <w:ilvl w:val="0"/>
                <w:numId w:val="28"/>
              </w:numPr>
              <w:jc w:val="both"/>
            </w:pPr>
            <w:r>
              <w:t>Management kvality v provozních činnostech, měření kvality produktu a procesů, principy Kaizen a Six Sigma.</w:t>
            </w:r>
          </w:p>
          <w:p w:rsidR="00311D7B" w:rsidRDefault="00311D7B" w:rsidP="0093280B">
            <w:pPr>
              <w:numPr>
                <w:ilvl w:val="0"/>
                <w:numId w:val="28"/>
              </w:numPr>
              <w:jc w:val="both"/>
            </w:pPr>
            <w:r>
              <w:t xml:space="preserve">Legislativní požadavky na provozní činnosti. </w:t>
            </w:r>
          </w:p>
          <w:p w:rsidR="00311D7B" w:rsidRDefault="00311D7B" w:rsidP="0093280B">
            <w:pPr>
              <w:numPr>
                <w:ilvl w:val="0"/>
                <w:numId w:val="28"/>
              </w:numPr>
              <w:jc w:val="both"/>
            </w:pPr>
            <w:r>
              <w:t>Cíle PM, hranice provozního systému, postavení a úloha provozního manažera v TOP managementu.</w:t>
            </w:r>
          </w:p>
          <w:p w:rsidR="00311D7B" w:rsidRDefault="00311D7B" w:rsidP="00F02ED2">
            <w:pPr>
              <w:jc w:val="both"/>
            </w:pPr>
          </w:p>
          <w:p w:rsidR="00311D7B" w:rsidRPr="00AB0288" w:rsidDel="00B423B8" w:rsidRDefault="00311D7B" w:rsidP="00F02ED2">
            <w:pPr>
              <w:jc w:val="both"/>
              <w:rPr>
                <w:del w:id="2280" w:author="Dokulil Jiří" w:date="2018-11-18T21:25:00Z"/>
                <w:b/>
              </w:rPr>
            </w:pPr>
            <w:r w:rsidRPr="00AB0288">
              <w:rPr>
                <w:b/>
              </w:rPr>
              <w:t>Výstupní kompetence</w:t>
            </w:r>
          </w:p>
          <w:p w:rsidR="00311D7B" w:rsidRDefault="00311D7B" w:rsidP="00F02ED2">
            <w:pPr>
              <w:jc w:val="both"/>
            </w:pPr>
          </w:p>
          <w:p w:rsidR="00311D7B" w:rsidRDefault="00311D7B" w:rsidP="00F02ED2">
            <w:pPr>
              <w:jc w:val="both"/>
            </w:pPr>
            <w:r w:rsidRPr="00694ADA">
              <w:t>Student bude mít dovednosti spojené s využíváním informací, schopnost analýzy a syntézy. Bude schopnost organizovat a plánovat výrobu. Bude rozumět základním podnikovým systémům. Bude znát hlavní kompetence provozního manažera. Bude schopen analyzovat výrobu, procovat se s</w:t>
            </w:r>
            <w:r>
              <w:t>ystémem</w:t>
            </w:r>
            <w:r w:rsidRPr="00694ADA">
              <w:t xml:space="preserve"> zásob, identifikovat základní</w:t>
            </w:r>
            <w:r>
              <w:t xml:space="preserve"> klíčové faktory konkurenceschop</w:t>
            </w:r>
            <w:r w:rsidRPr="00694ADA">
              <w:t>nosti a návrhu optimálníh</w:t>
            </w:r>
            <w:r>
              <w:t>o výrobního systému. Bude schopen nav</w:t>
            </w:r>
            <w:r w:rsidRPr="00694ADA">
              <w:t xml:space="preserve">rhovat budoucí </w:t>
            </w:r>
            <w:r>
              <w:t>o</w:t>
            </w:r>
            <w:r w:rsidRPr="00694ADA">
              <w:t>ptimální stav provozu.</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8E1DE4" w:rsidRDefault="00311D7B" w:rsidP="00F02ED2">
            <w:pPr>
              <w:jc w:val="both"/>
              <w:rPr>
                <w:b/>
              </w:rPr>
            </w:pPr>
            <w:r w:rsidRPr="008E1DE4">
              <w:rPr>
                <w:b/>
              </w:rPr>
              <w:lastRenderedPageBreak/>
              <w:t>Povinná literatura:</w:t>
            </w:r>
          </w:p>
          <w:p w:rsidR="00311D7B" w:rsidRPr="000A7D47" w:rsidRDefault="00311D7B" w:rsidP="00F02ED2">
            <w:pPr>
              <w:jc w:val="both"/>
              <w:rPr>
                <w:rFonts w:eastAsia="Arial Unicode MS"/>
                <w:shd w:val="clear" w:color="auto" w:fill="FFFFFF"/>
              </w:rPr>
            </w:pPr>
            <w:r w:rsidRPr="000A7D47">
              <w:rPr>
                <w:rFonts w:eastAsia="Arial Unicode MS"/>
                <w:caps/>
                <w:shd w:val="clear" w:color="auto" w:fill="FFFFFF"/>
              </w:rPr>
              <w:t>SVOBODOVÁ</w:t>
            </w:r>
            <w:r w:rsidRPr="000A7D47">
              <w:rPr>
                <w:rFonts w:eastAsia="Arial Unicode MS"/>
                <w:shd w:val="clear" w:color="auto" w:fill="FFFFFF"/>
              </w:rPr>
              <w:t>, Hana a </w:t>
            </w:r>
            <w:r w:rsidRPr="000A7D47">
              <w:rPr>
                <w:rFonts w:eastAsia="Arial Unicode MS"/>
                <w:caps/>
                <w:shd w:val="clear" w:color="auto" w:fill="FFFFFF"/>
              </w:rPr>
              <w:t>MEJDRECH</w:t>
            </w:r>
            <w:r w:rsidRPr="000A7D47">
              <w:rPr>
                <w:rFonts w:eastAsia="Arial Unicode MS"/>
                <w:shd w:val="clear" w:color="auto" w:fill="FFFFFF"/>
              </w:rPr>
              <w:t>, Vlastimil. </w:t>
            </w:r>
            <w:r w:rsidRPr="000A7D47">
              <w:rPr>
                <w:rFonts w:eastAsia="Arial Unicode MS"/>
                <w:i/>
                <w:iCs/>
                <w:shd w:val="clear" w:color="auto" w:fill="FFFFFF"/>
              </w:rPr>
              <w:t>Provozní management: příklady</w:t>
            </w:r>
            <w:r w:rsidRPr="000A7D47">
              <w:rPr>
                <w:rFonts w:eastAsia="Arial Unicode MS"/>
                <w:shd w:val="clear" w:color="auto" w:fill="FFFFFF"/>
              </w:rPr>
              <w:t>. Vydání třetí. Praha: Vysoká škola ekonomická v Praze, nakladatelství Oeconomica, 2017. 96 stran. Vysokoškolská skripta. </w:t>
            </w:r>
            <w:r w:rsidRPr="000A7D47">
              <w:t>ISBN 978-80-245-2227-2</w:t>
            </w:r>
            <w:r w:rsidRPr="000A7D47">
              <w:rPr>
                <w:rFonts w:eastAsia="Arial Unicode MS"/>
                <w:shd w:val="clear" w:color="auto" w:fill="FFFFFF"/>
              </w:rPr>
              <w:t>.</w:t>
            </w:r>
          </w:p>
          <w:p w:rsidR="00311D7B" w:rsidRPr="00F30163" w:rsidRDefault="00311D7B" w:rsidP="00F02ED2">
            <w:pPr>
              <w:jc w:val="both"/>
              <w:rPr>
                <w:rFonts w:eastAsia="Arial Unicode MS"/>
                <w:shd w:val="clear" w:color="auto" w:fill="FFFFFF"/>
              </w:rPr>
            </w:pPr>
            <w:r w:rsidRPr="00F30163">
              <w:rPr>
                <w:rFonts w:eastAsia="Arial Unicode MS"/>
                <w:caps/>
                <w:shd w:val="clear" w:color="auto" w:fill="FFFFFF"/>
              </w:rPr>
              <w:t>SVOBODOVÁ</w:t>
            </w:r>
            <w:r w:rsidRPr="00F30163">
              <w:rPr>
                <w:rFonts w:eastAsia="Arial Unicode MS"/>
                <w:shd w:val="clear" w:color="auto" w:fill="FFFFFF"/>
              </w:rPr>
              <w:t>, Hana a kol. </w:t>
            </w:r>
            <w:r w:rsidRPr="00F30163">
              <w:rPr>
                <w:rFonts w:eastAsia="Arial Unicode MS"/>
                <w:i/>
                <w:iCs/>
                <w:shd w:val="clear" w:color="auto" w:fill="FFFFFF"/>
              </w:rPr>
              <w:t>Produktový a provozní management = [Product and operation management]</w:t>
            </w:r>
            <w:r w:rsidRPr="00F30163">
              <w:rPr>
                <w:rFonts w:eastAsia="Arial Unicode MS"/>
                <w:shd w:val="clear" w:color="auto" w:fill="FFFFFF"/>
              </w:rPr>
              <w:t>. 2. vyd. Praha: Oeconomica, 2006. 153 s. </w:t>
            </w:r>
            <w:r w:rsidRPr="00F30163">
              <w:t>ISBN 80-245-1083-9</w:t>
            </w:r>
            <w:r w:rsidRPr="00F30163">
              <w:rPr>
                <w:rFonts w:eastAsia="Arial Unicode MS"/>
                <w:shd w:val="clear" w:color="auto" w:fill="FFFFFF"/>
              </w:rPr>
              <w:t>.</w:t>
            </w:r>
          </w:p>
          <w:p w:rsidR="00311D7B" w:rsidRDefault="00311D7B" w:rsidP="00F02ED2">
            <w:pPr>
              <w:jc w:val="both"/>
              <w:rPr>
                <w:rFonts w:eastAsia="Arial Unicode MS"/>
                <w:shd w:val="clear" w:color="auto" w:fill="FFFFFF"/>
              </w:rPr>
            </w:pPr>
            <w:r w:rsidRPr="00F30163">
              <w:rPr>
                <w:rFonts w:eastAsia="Arial Unicode MS"/>
                <w:caps/>
                <w:shd w:val="clear" w:color="auto" w:fill="FFFFFF"/>
              </w:rPr>
              <w:t>TOMEK</w:t>
            </w:r>
            <w:r w:rsidRPr="00F30163">
              <w:rPr>
                <w:rFonts w:eastAsia="Arial Unicode MS"/>
                <w:shd w:val="clear" w:color="auto" w:fill="FFFFFF"/>
              </w:rPr>
              <w:t>, Gustav a </w:t>
            </w:r>
            <w:r w:rsidRPr="00F30163">
              <w:rPr>
                <w:rFonts w:eastAsia="Arial Unicode MS"/>
                <w:caps/>
                <w:shd w:val="clear" w:color="auto" w:fill="FFFFFF"/>
              </w:rPr>
              <w:t>VÁVROVÁ</w:t>
            </w:r>
            <w:r w:rsidRPr="00F30163">
              <w:rPr>
                <w:rFonts w:eastAsia="Arial Unicode MS"/>
                <w:shd w:val="clear" w:color="auto" w:fill="FFFFFF"/>
              </w:rPr>
              <w:t>, Věra. </w:t>
            </w:r>
            <w:r w:rsidRPr="00F30163">
              <w:rPr>
                <w:rFonts w:eastAsia="Arial Unicode MS"/>
                <w:i/>
                <w:iCs/>
                <w:shd w:val="clear" w:color="auto" w:fill="FFFFFF"/>
              </w:rPr>
              <w:t>Integrované řízení výroby: od operativního řízení výroby k dodavatelskému řetězci</w:t>
            </w:r>
            <w:r w:rsidRPr="00F30163">
              <w:rPr>
                <w:rFonts w:eastAsia="Arial Unicode MS"/>
                <w:shd w:val="clear" w:color="auto" w:fill="FFFFFF"/>
              </w:rPr>
              <w:t>. 1. vyd. Praha: Grada, 2014. 366 s. Expert. </w:t>
            </w:r>
            <w:r w:rsidRPr="00F30163">
              <w:t>ISBN 978-80-247-4486-5</w:t>
            </w:r>
            <w:r w:rsidRPr="00F30163">
              <w:rPr>
                <w:rFonts w:eastAsia="Arial Unicode MS"/>
                <w:shd w:val="clear" w:color="auto" w:fill="FFFFFF"/>
              </w:rPr>
              <w:t>.</w:t>
            </w:r>
          </w:p>
          <w:p w:rsidR="00311D7B" w:rsidRPr="000A7D47" w:rsidRDefault="00311D7B" w:rsidP="00F02ED2">
            <w:pPr>
              <w:jc w:val="both"/>
              <w:rPr>
                <w:rFonts w:eastAsia="Arial Unicode MS"/>
                <w:shd w:val="clear" w:color="auto" w:fill="FFFFFF"/>
              </w:rPr>
            </w:pPr>
            <w:r w:rsidRPr="000A7D47">
              <w:rPr>
                <w:rFonts w:eastAsia="Arial Unicode MS"/>
                <w:caps/>
                <w:shd w:val="clear" w:color="auto" w:fill="FFFFFF"/>
              </w:rPr>
              <w:t>KAVAN</w:t>
            </w:r>
            <w:r w:rsidRPr="000A7D47">
              <w:rPr>
                <w:rFonts w:eastAsia="Arial Unicode MS"/>
                <w:shd w:val="clear" w:color="auto" w:fill="FFFFFF"/>
              </w:rPr>
              <w:t>, Michal. </w:t>
            </w:r>
            <w:r w:rsidRPr="000A7D47">
              <w:rPr>
                <w:rFonts w:eastAsia="Arial Unicode MS"/>
                <w:i/>
                <w:iCs/>
                <w:shd w:val="clear" w:color="auto" w:fill="FFFFFF"/>
              </w:rPr>
              <w:t>Výrobní a provozní management</w:t>
            </w:r>
            <w:r w:rsidRPr="000A7D47">
              <w:rPr>
                <w:rFonts w:eastAsia="Arial Unicode MS"/>
                <w:shd w:val="clear" w:color="auto" w:fill="FFFFFF"/>
              </w:rPr>
              <w:t>. 1. vyd. Praha: Grada Publishing, 2002. 424 s. </w:t>
            </w:r>
            <w:r w:rsidRPr="000A7D47">
              <w:t>ISBN 80-247-0199-5</w:t>
            </w:r>
            <w:r w:rsidRPr="000A7D47">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0A7D47">
              <w:rPr>
                <w:rFonts w:eastAsia="Arial Unicode MS"/>
                <w:caps/>
                <w:shd w:val="clear" w:color="auto" w:fill="FFFFFF"/>
              </w:rPr>
              <w:t>ŠTŮSEK</w:t>
            </w:r>
            <w:r w:rsidRPr="000A7D47">
              <w:rPr>
                <w:rFonts w:eastAsia="Arial Unicode MS"/>
                <w:shd w:val="clear" w:color="auto" w:fill="FFFFFF"/>
              </w:rPr>
              <w:t>, Jaromír, </w:t>
            </w:r>
            <w:r w:rsidRPr="000A7D47">
              <w:rPr>
                <w:rFonts w:eastAsia="Arial Unicode MS"/>
                <w:caps/>
                <w:shd w:val="clear" w:color="auto" w:fill="FFFFFF"/>
              </w:rPr>
              <w:t>ŘÍMOVSKÁ</w:t>
            </w:r>
            <w:r w:rsidRPr="000A7D47">
              <w:rPr>
                <w:rFonts w:eastAsia="Arial Unicode MS"/>
                <w:shd w:val="clear" w:color="auto" w:fill="FFFFFF"/>
              </w:rPr>
              <w:t>, Pavla a </w:t>
            </w:r>
            <w:r w:rsidRPr="000A7D47">
              <w:rPr>
                <w:rFonts w:eastAsia="Arial Unicode MS"/>
                <w:caps/>
                <w:shd w:val="clear" w:color="auto" w:fill="FFFFFF"/>
              </w:rPr>
              <w:t>MOULIS</w:t>
            </w:r>
            <w:r w:rsidRPr="000A7D47">
              <w:rPr>
                <w:rFonts w:eastAsia="Arial Unicode MS"/>
                <w:shd w:val="clear" w:color="auto" w:fill="FFFFFF"/>
              </w:rPr>
              <w:t>, Pavel. </w:t>
            </w:r>
            <w:r w:rsidRPr="000A7D47">
              <w:rPr>
                <w:rFonts w:eastAsia="Arial Unicode MS"/>
                <w:i/>
                <w:iCs/>
                <w:shd w:val="clear" w:color="auto" w:fill="FFFFFF"/>
              </w:rPr>
              <w:t>Management provozních systémů: téma monografie Studie organizace práce v provozních systémech</w:t>
            </w:r>
            <w:r w:rsidRPr="000A7D47">
              <w:rPr>
                <w:rFonts w:eastAsia="Arial Unicode MS"/>
                <w:shd w:val="clear" w:color="auto" w:fill="FFFFFF"/>
              </w:rPr>
              <w:t xml:space="preserve">. Vyd. 1. Praha: Česká zemědělská univerzita, Provozně ekonomická fakulta, </w:t>
            </w:r>
            <w:r w:rsidRPr="00694ADA">
              <w:rPr>
                <w:rFonts w:eastAsia="Arial Unicode MS"/>
                <w:shd w:val="clear" w:color="auto" w:fill="FFFFFF"/>
              </w:rPr>
              <w:t>2005. 138 s. </w:t>
            </w:r>
            <w:r w:rsidRPr="00694ADA">
              <w:t>ISBN 80-213-1044-8</w:t>
            </w:r>
            <w:r w:rsidRPr="00694ADA">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Management provozních systémů: téma monografie Úloha a zásady provozního managementu</w:t>
            </w:r>
            <w:r w:rsidRPr="00694ADA">
              <w:rPr>
                <w:rFonts w:eastAsia="Arial Unicode MS"/>
                <w:shd w:val="clear" w:color="auto" w:fill="FFFFFF"/>
              </w:rPr>
              <w:t>. Vyd. 1. Praha: Česká zemědělská univerzita, Provozně ekonomická fakulta, 2005. 105 s. </w:t>
            </w:r>
            <w:r w:rsidRPr="00694ADA">
              <w:t>ISBN 80-213-1043-X</w:t>
            </w:r>
            <w:r w:rsidRPr="00694ADA">
              <w:rPr>
                <w:rFonts w:eastAsia="Arial Unicode MS"/>
                <w:shd w:val="clear" w:color="auto" w:fill="FFFFFF"/>
              </w:rPr>
              <w:t>.</w:t>
            </w:r>
          </w:p>
          <w:p w:rsidR="00311D7B" w:rsidRPr="00E11B7F" w:rsidRDefault="00311D7B" w:rsidP="00F02ED2">
            <w:pPr>
              <w:shd w:val="clear" w:color="auto" w:fill="FFFFFF"/>
              <w:rPr>
                <w:color w:val="000000"/>
              </w:rPr>
            </w:pPr>
            <w:r w:rsidRPr="00E11B7F">
              <w:rPr>
                <w:color w:val="000000"/>
              </w:rPr>
              <w:t>PANNEERSELVAM, R., 2012. </w:t>
            </w:r>
            <w:r w:rsidRPr="00E11B7F">
              <w:rPr>
                <w:i/>
                <w:iCs/>
                <w:color w:val="000000"/>
              </w:rPr>
              <w:t>Production and operations management</w:t>
            </w:r>
            <w:r w:rsidRPr="00E11B7F">
              <w:rPr>
                <w:color w:val="000000"/>
              </w:rPr>
              <w:t>. 3rd ed. ISBN 81-203-4555-X.</w:t>
            </w:r>
          </w:p>
          <w:p w:rsidR="00311D7B" w:rsidRPr="00694ADA" w:rsidRDefault="00311D7B" w:rsidP="00F02ED2">
            <w:pPr>
              <w:shd w:val="clear" w:color="auto" w:fill="FFFFFF"/>
              <w:rPr>
                <w:color w:val="000000"/>
              </w:rPr>
            </w:pPr>
            <w:r w:rsidRPr="00E11B7F">
              <w:rPr>
                <w:color w:val="000000"/>
              </w:rPr>
              <w:t>HEIZER, Jay., Barry. RENDER a Chuck. MUNSON, 2017. </w:t>
            </w:r>
            <w:r w:rsidRPr="00E11B7F">
              <w:rPr>
                <w:i/>
                <w:iCs/>
                <w:color w:val="000000"/>
              </w:rPr>
              <w:t>Operations management: sustainability and supply chain management</w:t>
            </w:r>
            <w:r w:rsidRPr="00E11B7F">
              <w:rPr>
                <w:color w:val="000000"/>
              </w:rPr>
              <w:t>. Twelfth edition. Boston: Pearson. ISBN 978-013-4130-422.</w:t>
            </w:r>
          </w:p>
          <w:p w:rsidR="00311D7B" w:rsidRPr="006138EE" w:rsidRDefault="00311D7B" w:rsidP="00F02ED2">
            <w:pPr>
              <w:shd w:val="clear" w:color="auto" w:fill="FFFFFF"/>
              <w:rPr>
                <w:color w:val="000000"/>
              </w:rPr>
            </w:pPr>
            <w:r w:rsidRPr="006138EE">
              <w:rPr>
                <w:color w:val="000000"/>
              </w:rPr>
              <w:t>K. C. ARORA., 2004. </w:t>
            </w:r>
            <w:r w:rsidRPr="006138EE">
              <w:rPr>
                <w:i/>
                <w:iCs/>
                <w:color w:val="000000"/>
              </w:rPr>
              <w:t>Comprehensive production and operation management</w:t>
            </w:r>
            <w:r w:rsidRPr="006138EE">
              <w:rPr>
                <w:color w:val="000000"/>
              </w:rPr>
              <w:t>. Bangalore: Laxmi Publications. ISBN 978-817-0085-812.</w:t>
            </w:r>
          </w:p>
          <w:p w:rsidR="00311D7B" w:rsidRPr="00694ADA" w:rsidRDefault="00311D7B" w:rsidP="00F02ED2">
            <w:pPr>
              <w:shd w:val="clear" w:color="auto" w:fill="FFFFFF"/>
              <w:rPr>
                <w:color w:val="000000"/>
              </w:rPr>
            </w:pPr>
            <w:r w:rsidRPr="00694ADA">
              <w:rPr>
                <w:color w:val="000000"/>
              </w:rPr>
              <w:t>BRENNAN, Linda L., c2011. </w:t>
            </w:r>
            <w:r w:rsidRPr="00694ADA">
              <w:rPr>
                <w:i/>
                <w:iCs/>
                <w:color w:val="000000"/>
              </w:rPr>
              <w:t>McGraw-Hill 36-hour course, Operations management</w:t>
            </w:r>
            <w:r w:rsidRPr="00694ADA">
              <w:rPr>
                <w:color w:val="000000"/>
              </w:rPr>
              <w:t>. New York: McGraw-Hill. ISBN 978-007-1743-839.</w:t>
            </w:r>
          </w:p>
          <w:p w:rsidR="00311D7B" w:rsidRPr="00694ADA" w:rsidRDefault="00311D7B" w:rsidP="00F02ED2">
            <w:pPr>
              <w:spacing w:before="60"/>
              <w:jc w:val="both"/>
              <w:rPr>
                <w:rFonts w:eastAsia="Arial Unicode MS"/>
                <w:caps/>
                <w:shd w:val="clear" w:color="auto" w:fill="FFFFFF"/>
              </w:rPr>
            </w:pPr>
            <w:r w:rsidRPr="00694ADA">
              <w:rPr>
                <w:b/>
              </w:rPr>
              <w:t>Doporučená literatura</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ŠTŮSEK</w:t>
            </w:r>
            <w:r w:rsidRPr="00694ADA">
              <w:rPr>
                <w:rFonts w:eastAsia="Arial Unicode MS"/>
                <w:shd w:val="clear" w:color="auto" w:fill="FFFFFF"/>
              </w:rPr>
              <w:t>, Jaromír. </w:t>
            </w:r>
            <w:r w:rsidRPr="00694ADA">
              <w:rPr>
                <w:rFonts w:eastAsia="Arial Unicode MS"/>
                <w:i/>
                <w:iCs/>
                <w:shd w:val="clear" w:color="auto" w:fill="FFFFFF"/>
              </w:rPr>
              <w:t>Řízení provozu v logistických řetězcích</w:t>
            </w:r>
            <w:r w:rsidRPr="00694ADA">
              <w:rPr>
                <w:rFonts w:eastAsia="Arial Unicode MS"/>
                <w:shd w:val="clear" w:color="auto" w:fill="FFFFFF"/>
              </w:rPr>
              <w:t>. Vyd. 1. V Praze: C.H. Beck, 2007. xi, 227 s. C.H. Beck pro praxi. </w:t>
            </w:r>
            <w:r w:rsidRPr="00694ADA">
              <w:t>ISBN 978-80-7179-534-6</w:t>
            </w:r>
            <w:r w:rsidRPr="00694ADA">
              <w:rPr>
                <w:rFonts w:eastAsia="Arial Unicode MS"/>
                <w:shd w:val="clear" w:color="auto" w:fill="FFFFFF"/>
              </w:rPr>
              <w:t>.</w:t>
            </w:r>
          </w:p>
          <w:p w:rsidR="00311D7B" w:rsidRPr="00694ADA" w:rsidRDefault="00311D7B" w:rsidP="00F02ED2">
            <w:pPr>
              <w:jc w:val="both"/>
            </w:pPr>
            <w:r w:rsidRPr="00694ADA">
              <w:rPr>
                <w:caps/>
              </w:rPr>
              <w:t>TOMEK</w:t>
            </w:r>
            <w:r w:rsidRPr="00694ADA">
              <w:t>, Gustav a </w:t>
            </w:r>
            <w:r w:rsidRPr="00694ADA">
              <w:rPr>
                <w:caps/>
              </w:rPr>
              <w:t>VÁVROVÁ</w:t>
            </w:r>
            <w:r w:rsidRPr="00694ADA">
              <w:t>, Věra. </w:t>
            </w:r>
            <w:r w:rsidRPr="00694ADA">
              <w:rPr>
                <w:i/>
                <w:iCs/>
              </w:rPr>
              <w:t>Řízení výroby a nákupu</w:t>
            </w:r>
            <w:r w:rsidRPr="00694ADA">
              <w:t>. 1. vyd. Praha: Grada, 2007. 378 s. Expert. ISBN 978-80-247-1479-0.</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TOMEK</w:t>
            </w:r>
            <w:r w:rsidRPr="00694ADA">
              <w:rPr>
                <w:rFonts w:eastAsia="Arial Unicode MS"/>
                <w:shd w:val="clear" w:color="auto" w:fill="FFFFFF"/>
              </w:rPr>
              <w:t>, Gustav. </w:t>
            </w:r>
            <w:r w:rsidRPr="00694ADA">
              <w:rPr>
                <w:rFonts w:eastAsia="Arial Unicode MS"/>
                <w:i/>
                <w:iCs/>
                <w:shd w:val="clear" w:color="auto" w:fill="FFFFFF"/>
              </w:rPr>
              <w:t>Řízení výroby</w:t>
            </w:r>
            <w:r w:rsidRPr="00694ADA">
              <w:rPr>
                <w:rFonts w:eastAsia="Arial Unicode MS"/>
                <w:shd w:val="clear" w:color="auto" w:fill="FFFFFF"/>
              </w:rPr>
              <w:t>. 2., rozš. a dopl. vyd. Praha: Grada Publishing, 2000. 408 s. </w:t>
            </w:r>
            <w:r w:rsidRPr="00694ADA">
              <w:t>ISBN 80-7169-955-1</w:t>
            </w:r>
            <w:r w:rsidRPr="00694ADA">
              <w:rPr>
                <w:rFonts w:eastAsia="Arial Unicode MS"/>
                <w:shd w:val="clear" w:color="auto" w:fill="FFFFFF"/>
              </w:rPr>
              <w:t>.</w:t>
            </w:r>
          </w:p>
          <w:p w:rsidR="00311D7B" w:rsidRPr="00694ADA" w:rsidRDefault="00311D7B" w:rsidP="00F02ED2">
            <w:pPr>
              <w:jc w:val="both"/>
              <w:rPr>
                <w:rFonts w:eastAsia="Arial Unicode MS"/>
                <w:shd w:val="clear" w:color="auto" w:fill="FFFFFF"/>
              </w:rPr>
            </w:pPr>
            <w:r w:rsidRPr="00694ADA">
              <w:rPr>
                <w:rFonts w:eastAsia="Arial Unicode MS"/>
                <w:caps/>
                <w:shd w:val="clear" w:color="auto" w:fill="FFFFFF"/>
              </w:rPr>
              <w:t>ZADRAŽIL</w:t>
            </w:r>
            <w:r w:rsidRPr="00694ADA">
              <w:rPr>
                <w:rFonts w:eastAsia="Arial Unicode MS"/>
                <w:shd w:val="clear" w:color="auto" w:fill="FFFFFF"/>
              </w:rPr>
              <w:t>, Pavel. </w:t>
            </w:r>
            <w:r w:rsidRPr="00694ADA">
              <w:rPr>
                <w:rFonts w:eastAsia="Arial Unicode MS"/>
                <w:i/>
                <w:iCs/>
                <w:shd w:val="clear" w:color="auto" w:fill="FFFFFF"/>
              </w:rPr>
              <w:t>Provoz a hospodaření podniků se základy podnikání</w:t>
            </w:r>
            <w:r w:rsidRPr="00694ADA">
              <w:rPr>
                <w:rFonts w:eastAsia="Arial Unicode MS"/>
                <w:shd w:val="clear" w:color="auto" w:fill="FFFFFF"/>
              </w:rPr>
              <w:t>. Vyd. 1. V Praze: Česká zemědělská univerzita, Provozně ekonomická fakulta, Katedra řízení, 2006. 296 s. </w:t>
            </w:r>
            <w:r w:rsidRPr="00694ADA">
              <w:t>ISBN 80-213-1465-6</w:t>
            </w:r>
            <w:r w:rsidRPr="00694ADA">
              <w:rPr>
                <w:rFonts w:eastAsia="Arial Unicode MS"/>
                <w:shd w:val="clear" w:color="auto" w:fill="FFFFFF"/>
              </w:rPr>
              <w:t>.</w:t>
            </w:r>
          </w:p>
          <w:p w:rsidR="00311D7B" w:rsidRPr="00E11B7F" w:rsidRDefault="00311D7B" w:rsidP="00F02ED2">
            <w:pPr>
              <w:shd w:val="clear" w:color="auto" w:fill="FFFFFF"/>
              <w:rPr>
                <w:color w:val="000000"/>
              </w:rPr>
            </w:pPr>
            <w:r w:rsidRPr="00E11B7F">
              <w:rPr>
                <w:color w:val="000000"/>
              </w:rPr>
              <w:t>ANDERSON, Mary Ann, Edward ANDERSON a Geoffrey PARKER, 2013. </w:t>
            </w:r>
            <w:r w:rsidRPr="00E11B7F">
              <w:rPr>
                <w:i/>
                <w:iCs/>
                <w:color w:val="000000"/>
              </w:rPr>
              <w:t>Operations management for dummies</w:t>
            </w:r>
            <w:r w:rsidRPr="00E11B7F">
              <w:rPr>
                <w:color w:val="000000"/>
              </w:rPr>
              <w:t>. Mississauga, Ontario. --For dummies. ISBN 978-111-8551-066.</w:t>
            </w:r>
          </w:p>
          <w:p w:rsidR="00311D7B" w:rsidRPr="006138EE" w:rsidRDefault="00311D7B" w:rsidP="00F02ED2">
            <w:pPr>
              <w:shd w:val="clear" w:color="auto" w:fill="FFFFFF"/>
              <w:rPr>
                <w:color w:val="000000"/>
              </w:rPr>
            </w:pPr>
            <w:r w:rsidRPr="006138EE">
              <w:rPr>
                <w:color w:val="000000"/>
              </w:rPr>
              <w:t>CHARY, S.N., 2009. </w:t>
            </w:r>
            <w:r w:rsidRPr="006138EE">
              <w:rPr>
                <w:i/>
                <w:iCs/>
                <w:color w:val="000000"/>
              </w:rPr>
              <w:t>Production and operations management</w:t>
            </w:r>
            <w:r w:rsidRPr="006138EE">
              <w:rPr>
                <w:color w:val="000000"/>
              </w:rPr>
              <w:t>. 4th ed. New Delhi: Tata McGraw-Hill. ISBN 978-007-0091-535.</w:t>
            </w:r>
          </w:p>
          <w:p w:rsidR="00311D7B" w:rsidRPr="00694ADA" w:rsidRDefault="00311D7B" w:rsidP="00F02ED2">
            <w:pPr>
              <w:shd w:val="clear" w:color="auto" w:fill="FFFFFF"/>
              <w:rPr>
                <w:color w:val="000000"/>
              </w:rPr>
            </w:pPr>
            <w:r w:rsidRPr="00694ADA">
              <w:rPr>
                <w:color w:val="000000"/>
              </w:rPr>
              <w:t>HEIZER, Jay, 2016. </w:t>
            </w:r>
            <w:r w:rsidRPr="00694ADA">
              <w:rPr>
                <w:i/>
                <w:iCs/>
                <w:color w:val="000000"/>
              </w:rPr>
              <w:t>Principles of Operations Management: Sustainability and Supply Chain Management</w:t>
            </w:r>
            <w:r w:rsidRPr="00694ADA">
              <w:rPr>
                <w:color w:val="000000"/>
              </w:rPr>
              <w:t>. Pearson Education Limited, 768 s. ISBN 9781292153018.</w:t>
            </w:r>
          </w:p>
          <w:p w:rsidR="00311D7B" w:rsidRPr="000A7D47" w:rsidRDefault="00311D7B" w:rsidP="00F02ED2">
            <w:pPr>
              <w:jc w:val="both"/>
              <w:rPr>
                <w:rFonts w:eastAsia="Arial Unicode MS"/>
                <w:shd w:val="clear" w:color="auto" w:fill="FFFFFF"/>
              </w:rPr>
            </w:pP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2281" w:author="Dokulil Jiří" w:date="2018-11-18T21:26:00Z">
              <w:r w:rsidR="00B423B8">
                <w:t>4</w:t>
              </w:r>
            </w:ins>
            <w:del w:id="2282" w:author="Dokulil Jiří" w:date="2018-11-18T21:26:00Z">
              <w:r w:rsidDel="00B423B8">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283" w:author="Dokulil Jiří" w:date="2018-11-17T01:46:00Z">
              <w:r w:rsidDel="00C04369">
                <w:rPr>
                  <w:b/>
                </w:rPr>
                <w:delText> </w:delText>
              </w:r>
            </w:del>
            <w:ins w:id="2284" w:author="Dokulil Jiří" w:date="2018-11-19T02:22: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2A2FED" w:rsidRDefault="00311D7B" w:rsidP="00F02ED2">
            <w:pPr>
              <w:jc w:val="both"/>
              <w:rPr>
                <w:b/>
              </w:rPr>
            </w:pPr>
            <w:r w:rsidRPr="002A2FED">
              <w:rPr>
                <w:b/>
              </w:rPr>
              <w:t>Přeprava nebezpečných věcí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 xml:space="preserve">povinně volitelný </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6E5893" w:rsidP="00F02ED2">
            <w:pPr>
              <w:jc w:val="both"/>
              <w:rPr>
                <w:b/>
              </w:rPr>
            </w:pPr>
            <w:r>
              <w:rPr>
                <w:b/>
              </w:rPr>
              <w:t>K</w:t>
            </w:r>
            <w:r w:rsidR="00311D7B">
              <w:rPr>
                <w:b/>
              </w:rPr>
              <w:t>reditů</w:t>
            </w:r>
          </w:p>
        </w:tc>
        <w:tc>
          <w:tcPr>
            <w:tcW w:w="1207" w:type="dxa"/>
            <w:gridSpan w:val="2"/>
          </w:tcPr>
          <w:p w:rsidR="00311D7B" w:rsidRDefault="00311D7B" w:rsidP="00F02ED2">
            <w:pPr>
              <w:jc w:val="both"/>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B423B8" w:rsidP="00F02ED2">
            <w:pPr>
              <w:jc w:val="both"/>
            </w:pPr>
            <w:ins w:id="2285" w:author="Dokulil Jiří" w:date="2018-11-18T21:26:00Z">
              <w:r>
                <w:t>z</w:t>
              </w:r>
            </w:ins>
            <w:del w:id="2286" w:author="Dokulil Jiří" w:date="2018-11-18T21:26:00Z">
              <w:r w:rsidR="00311D7B" w:rsidDel="00B423B8">
                <w:delText>Z</w:delText>
              </w:r>
            </w:del>
            <w:r w:rsidR="00311D7B">
              <w:t>ápočet, zkouška</w:t>
            </w:r>
            <w:del w:id="2287" w:author="Dokulil Jiří" w:date="2018-11-18T21:26:00Z">
              <w:r w:rsidR="00311D7B" w:rsidDel="00B423B8">
                <w:delText>.</w:delText>
              </w:r>
            </w:del>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E66388" w:rsidRDefault="00311D7B" w:rsidP="00F02ED2">
            <w:pPr>
              <w:jc w:val="both"/>
              <w:rPr>
                <w:ins w:id="2288" w:author="Dokulil Jiří" w:date="2018-11-18T21:26:00Z"/>
              </w:rPr>
            </w:pPr>
            <w:del w:id="2289" w:author="Dokulil Jiří" w:date="2018-11-18T21:26:00Z">
              <w:r w:rsidRPr="0064506C" w:rsidDel="00B423B8">
                <w:delText>Požadavkem pro udělení zápočtu je</w:delText>
              </w:r>
            </w:del>
            <w:ins w:id="2290" w:author="Dokulil Jiří" w:date="2018-11-18T21:26:00Z">
              <w:r w:rsidR="00B423B8">
                <w:t>Požadavky k zápočtu -</w:t>
              </w:r>
            </w:ins>
            <w:r w:rsidRPr="0064506C">
              <w:t xml:space="preserve"> aktivní účast na seminářích (účast minimálně 80 </w:t>
            </w:r>
            <w:del w:id="2291" w:author="Dokulil Jiří" w:date="2018-11-19T00:09:00Z">
              <w:r w:rsidRPr="0064506C" w:rsidDel="00605CD6">
                <w:delText>procent</w:delText>
              </w:r>
            </w:del>
            <w:ins w:id="2292" w:author="Dokulil Jiří" w:date="2018-11-19T00:09:00Z">
              <w:r w:rsidR="00605CD6">
                <w:t>%</w:t>
              </w:r>
            </w:ins>
            <w:r w:rsidRPr="0064506C">
              <w:t>), průběžné plnění zadaných úkolů do seminářů a napsání zápočtové práce.</w:t>
            </w:r>
          </w:p>
          <w:p w:rsidR="00311D7B" w:rsidRDefault="00311D7B" w:rsidP="00E66388">
            <w:pPr>
              <w:jc w:val="both"/>
            </w:pPr>
            <w:del w:id="2293" w:author="Dokulil Jiří" w:date="2018-11-18T21:26:00Z">
              <w:r w:rsidRPr="0064506C" w:rsidDel="00E66388">
                <w:delText xml:space="preserve"> </w:delText>
              </w:r>
            </w:del>
            <w:ins w:id="2294" w:author="Dokulil Jiří" w:date="2018-11-18T21:27:00Z">
              <w:r w:rsidR="00E66388">
                <w:t>Průběh zkoušky</w:t>
              </w:r>
            </w:ins>
            <w:del w:id="2295" w:author="Dokulil Jiří" w:date="2018-11-18T21:27:00Z">
              <w:r w:rsidRPr="0064506C" w:rsidDel="00E66388">
                <w:delText>Zkouška je</w:delText>
              </w:r>
            </w:del>
            <w:r w:rsidRPr="0064506C">
              <w:t xml:space="preserve"> </w:t>
            </w:r>
            <w:ins w:id="2296" w:author="Dokulil Jiří" w:date="2018-11-18T21:27:00Z">
              <w:r w:rsidR="00E66388">
                <w:t xml:space="preserve">– zkouška je </w:t>
              </w:r>
            </w:ins>
            <w:r w:rsidRPr="0064506C">
              <w:t>kombinovaná.</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Jan Strohmandl,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704D88">
            <w:pPr>
              <w:jc w:val="both"/>
            </w:pPr>
            <w:r>
              <w:t xml:space="preserve">Garant stanovuje koncepci předmětu, podílí se na přednáškách v rozsahu </w:t>
            </w:r>
            <w:del w:id="2297" w:author="PS" w:date="2018-11-24T18:36:00Z">
              <w:r w:rsidDel="0093280B">
                <w:delText xml:space="preserve">50 </w:delText>
              </w:r>
            </w:del>
            <w:ins w:id="2298" w:author="PS" w:date="2018-11-24T18:36:00Z">
              <w:r w:rsidR="0093280B">
                <w:t xml:space="preserve">80 </w:t>
              </w:r>
            </w:ins>
            <w:r>
              <w:t xml:space="preserve">% a </w:t>
            </w:r>
            <w:del w:id="2299" w:author="PS" w:date="2018-11-24T18:36:00Z">
              <w:r w:rsidDel="00704D88">
                <w:delText>dále stanovuje koncepci cvičení a dohlíží na jejich jednotné vedení.</w:delText>
              </w:r>
            </w:del>
            <w:ins w:id="2300" w:author="PS" w:date="2018-11-24T18:36:00Z">
              <w:r w:rsidR="00704D88">
                <w:t>vede semináře.</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rsidRPr="009214AB">
              <w:t>Ing. Jan Strohmandl, Ph.D. (</w:t>
            </w:r>
            <w:del w:id="2301" w:author="Dokulil Jiří" w:date="2018-11-18T21:27:00Z">
              <w:r w:rsidDel="00E66388">
                <w:delText xml:space="preserve">přednášky </w:delText>
              </w:r>
            </w:del>
            <w:ins w:id="2302" w:author="Dokulil Jiří" w:date="2018-11-18T21:27:00Z">
              <w:r w:rsidR="00E66388">
                <w:t>přednášející</w:t>
              </w:r>
            </w:ins>
            <w:ins w:id="2303" w:author="PS" w:date="2018-11-24T18:36:00Z">
              <w:r w:rsidR="0093280B">
                <w:t xml:space="preserve"> 80 %</w:t>
              </w:r>
            </w:ins>
            <w:ins w:id="2304" w:author="Dokulil Jiří" w:date="2018-11-18T21:27:00Z">
              <w:r w:rsidR="00E66388">
                <w:t xml:space="preserve">, vede semináře </w:t>
              </w:r>
            </w:ins>
            <w:del w:id="2305" w:author="PS" w:date="2018-11-24T18:36:00Z">
              <w:r w:rsidDel="0093280B">
                <w:delText xml:space="preserve">- </w:delText>
              </w:r>
              <w:r w:rsidRPr="009214AB" w:rsidDel="0093280B">
                <w:delText>80 %</w:delText>
              </w:r>
            </w:del>
            <w:r w:rsidRPr="009214AB">
              <w:t>)</w:t>
            </w:r>
            <w:del w:id="2306" w:author="Dokulil Jiří" w:date="2018-11-18T21:27:00Z">
              <w:r w:rsidRPr="009214AB" w:rsidDel="00E66388">
                <w:delText xml:space="preserve">, </w:delText>
              </w:r>
            </w:del>
          </w:p>
          <w:p w:rsidR="00311D7B" w:rsidRDefault="00311D7B" w:rsidP="00E66388">
            <w:pPr>
              <w:jc w:val="both"/>
            </w:pPr>
            <w:r w:rsidRPr="009214AB">
              <w:t>doc. Ing. Miroslav Tomek, PhD. (</w:t>
            </w:r>
            <w:del w:id="2307" w:author="Dokulil Jiří" w:date="2018-11-18T21:27:00Z">
              <w:r w:rsidDel="00E66388">
                <w:delText xml:space="preserve">přednášky </w:delText>
              </w:r>
            </w:del>
            <w:ins w:id="2308" w:author="Dokulil Jiří" w:date="2018-11-18T21:27:00Z">
              <w:r w:rsidR="00E66388">
                <w:t xml:space="preserve">přednášející </w:t>
              </w:r>
            </w:ins>
            <w:r>
              <w:t xml:space="preserve">- </w:t>
            </w:r>
            <w:r w:rsidRPr="009214AB">
              <w:t>20 %)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pStyle w:val="Odstavecseseznamem"/>
              <w:ind w:left="0"/>
              <w:jc w:val="both"/>
              <w:rPr>
                <w:ins w:id="2309" w:author="Dokulil Jiří" w:date="2018-11-18T21:27:00Z"/>
              </w:rPr>
            </w:pPr>
            <w:r w:rsidRPr="007B2811">
              <w:t>S</w:t>
            </w:r>
            <w:r w:rsidRPr="0064506C">
              <w:t>tudenti jsou seznámeni se současnými zásadami a způsoby přepravy nebezpečných věcí v logistických systémech, které jsou pravidelně ve 2</w:t>
            </w:r>
            <w:r>
              <w:t xml:space="preserve"> – l</w:t>
            </w:r>
            <w:r w:rsidRPr="0064506C">
              <w:t xml:space="preserve">etých intervalech doplňované o nové poznatky. V předmětu jsou studentům objasněny základní povinnosti dopravce, přepravce a bezpečnostního technika, podmínky třídění, balení, označování nebezpečných věcí </w:t>
            </w:r>
            <w:r>
              <w:br/>
            </w:r>
            <w:r w:rsidRPr="0064506C">
              <w:t>a zásady logistického zabezpečení. Zvláštní pozornost je věnovaná zásadám přepravy radioaktivního materiálu. Dále jsou studenti obeznámeni se zvláštnostmi, které vyplývají v rámci použití jednotlivých druhů doprav při přepravě nebezpečných věcí, včetně zásad zpracování nezbytných průvodních dokladů. Součástí výuky je i seznámení studentů se zásadami používání softwarových produktů využitelných v oblasti přeprav nebezpečných věcí.</w:t>
            </w:r>
          </w:p>
          <w:p w:rsidR="00E66388" w:rsidRDefault="00E66388" w:rsidP="00F02ED2">
            <w:pPr>
              <w:pStyle w:val="Odstavecseseznamem"/>
              <w:ind w:left="0"/>
              <w:jc w:val="both"/>
            </w:pPr>
          </w:p>
          <w:p w:rsidR="00311D7B" w:rsidRPr="00F50701" w:rsidRDefault="00311D7B" w:rsidP="00F02ED2">
            <w:pPr>
              <w:pStyle w:val="Odstavecseseznamem"/>
              <w:ind w:left="0"/>
              <w:jc w:val="both"/>
              <w:rPr>
                <w:u w:val="single"/>
              </w:rPr>
            </w:pPr>
            <w:r w:rsidRPr="00F50701">
              <w:rPr>
                <w:u w:val="single"/>
              </w:rPr>
              <w:t>Hlavní témata:</w:t>
            </w:r>
          </w:p>
          <w:p w:rsidR="00311D7B" w:rsidRDefault="00311D7B" w:rsidP="00704D88">
            <w:pPr>
              <w:numPr>
                <w:ilvl w:val="0"/>
                <w:numId w:val="34"/>
              </w:numPr>
            </w:pPr>
            <w:r w:rsidRPr="00226E81">
              <w:t>Úvod, základní pojmy, místo a úloha logistiky při přepravě nebezpečných věcí.</w:t>
            </w:r>
          </w:p>
          <w:p w:rsidR="00311D7B" w:rsidRDefault="00311D7B" w:rsidP="00704D88">
            <w:pPr>
              <w:numPr>
                <w:ilvl w:val="0"/>
                <w:numId w:val="34"/>
              </w:numPr>
            </w:pPr>
            <w:r w:rsidRPr="00226E81">
              <w:t>Nebezpečné zboží v logistických systémech.</w:t>
            </w:r>
          </w:p>
          <w:p w:rsidR="00311D7B" w:rsidRDefault="00311D7B" w:rsidP="00704D88">
            <w:pPr>
              <w:numPr>
                <w:ilvl w:val="0"/>
                <w:numId w:val="34"/>
              </w:numPr>
            </w:pPr>
            <w:r w:rsidRPr="00226E81">
              <w:t>Právní normy (ADR, RID, ADN, IMDG Code, ICAO T. I.). Klasifikace nebezpečných věcí.</w:t>
            </w:r>
          </w:p>
          <w:p w:rsidR="00311D7B" w:rsidRDefault="00311D7B" w:rsidP="00704D88">
            <w:pPr>
              <w:numPr>
                <w:ilvl w:val="0"/>
                <w:numId w:val="34"/>
              </w:numPr>
            </w:pPr>
            <w:r w:rsidRPr="00226E81">
              <w:t>Rizika přepravy nebezpečných věcí a produktů</w:t>
            </w:r>
            <w:r>
              <w:t xml:space="preserve"> </w:t>
            </w:r>
            <w:r>
              <w:rPr>
                <w:sz w:val="18"/>
              </w:rPr>
              <w:t>(biologický odpad, přeprava zemřelých, přeprava zvířat)</w:t>
            </w:r>
            <w:r w:rsidRPr="00226E81">
              <w:t xml:space="preserve">. </w:t>
            </w:r>
          </w:p>
          <w:p w:rsidR="00311D7B" w:rsidRDefault="00311D7B" w:rsidP="00704D88">
            <w:pPr>
              <w:numPr>
                <w:ilvl w:val="0"/>
                <w:numId w:val="34"/>
              </w:numPr>
            </w:pPr>
            <w:r w:rsidRPr="00226E81">
              <w:t>Management přepravy nebezpečných věcí a produktů.</w:t>
            </w:r>
          </w:p>
          <w:p w:rsidR="00311D7B" w:rsidRDefault="00311D7B" w:rsidP="00704D88">
            <w:pPr>
              <w:numPr>
                <w:ilvl w:val="0"/>
                <w:numId w:val="34"/>
              </w:numPr>
            </w:pPr>
            <w:r w:rsidRPr="00226E81">
              <w:t xml:space="preserve">Bezpečnostní označení obalů a dopravní techniky. </w:t>
            </w:r>
          </w:p>
          <w:p w:rsidR="00311D7B" w:rsidRDefault="00311D7B" w:rsidP="00704D88">
            <w:pPr>
              <w:numPr>
                <w:ilvl w:val="0"/>
                <w:numId w:val="34"/>
              </w:numPr>
            </w:pPr>
            <w:r>
              <w:t>T</w:t>
            </w:r>
            <w:r w:rsidRPr="00226E81">
              <w:t>echnické prostředky na zajištění přepravy nebezpečných věcí a produktů.</w:t>
            </w:r>
          </w:p>
          <w:p w:rsidR="00311D7B" w:rsidRDefault="00311D7B" w:rsidP="00704D88">
            <w:pPr>
              <w:numPr>
                <w:ilvl w:val="0"/>
                <w:numId w:val="34"/>
              </w:numPr>
            </w:pPr>
            <w:r w:rsidRPr="00226E81">
              <w:t>Přepravní podmínky při přepravě nebezpečných věcí prostředky silniční dopravy (ADR).</w:t>
            </w:r>
          </w:p>
          <w:p w:rsidR="00311D7B" w:rsidRDefault="00311D7B" w:rsidP="00704D88">
            <w:pPr>
              <w:numPr>
                <w:ilvl w:val="0"/>
                <w:numId w:val="34"/>
              </w:numPr>
            </w:pPr>
            <w:r w:rsidRPr="00226E81">
              <w:t>Přepravní podmínky při přepravě nebezpečných věcí prostředky železniční dopravy (RID).</w:t>
            </w:r>
          </w:p>
          <w:p w:rsidR="00311D7B" w:rsidRDefault="00311D7B" w:rsidP="00704D88">
            <w:pPr>
              <w:numPr>
                <w:ilvl w:val="0"/>
                <w:numId w:val="34"/>
              </w:numPr>
            </w:pPr>
            <w:r w:rsidRPr="00226E81">
              <w:t xml:space="preserve">Přepravní podmínky při přepravě nebezpečných věcí prostředky vodní dopravy (ADN a IMDG Code). </w:t>
            </w:r>
          </w:p>
          <w:p w:rsidR="00311D7B" w:rsidRDefault="00311D7B" w:rsidP="00704D88">
            <w:pPr>
              <w:numPr>
                <w:ilvl w:val="0"/>
                <w:numId w:val="34"/>
              </w:numPr>
            </w:pPr>
            <w:r w:rsidRPr="00226E81">
              <w:t>Přepravní podmínky při přepravě nebezpečných věcí prostředky letecké dopravy (ICAO T. I).</w:t>
            </w:r>
          </w:p>
          <w:p w:rsidR="00311D7B" w:rsidRDefault="00311D7B" w:rsidP="00704D88">
            <w:pPr>
              <w:numPr>
                <w:ilvl w:val="0"/>
                <w:numId w:val="34"/>
              </w:numPr>
            </w:pPr>
            <w:r w:rsidRPr="00226E81">
              <w:t>Přepravní podmínky při přepravě radioaktivního materiálu.</w:t>
            </w:r>
          </w:p>
          <w:p w:rsidR="00311D7B" w:rsidRDefault="00311D7B" w:rsidP="00704D88">
            <w:pPr>
              <w:numPr>
                <w:ilvl w:val="0"/>
                <w:numId w:val="34"/>
              </w:numPr>
            </w:pPr>
            <w:r w:rsidRPr="00226E81">
              <w:t>Nehody při přepravě nebezpečných věcí a jejich řešení z pohledu dopravce a přepravce.</w:t>
            </w:r>
          </w:p>
          <w:p w:rsidR="00311D7B" w:rsidRDefault="00311D7B" w:rsidP="00704D88">
            <w:pPr>
              <w:numPr>
                <w:ilvl w:val="0"/>
                <w:numId w:val="34"/>
              </w:numPr>
            </w:pPr>
            <w:r w:rsidRPr="00226E81">
              <w:t>Aplikace softwarových produktů ADRem, RIDem, Převodník odpadů, MEDEKR K0.</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50"/>
        </w:trPr>
        <w:tc>
          <w:tcPr>
            <w:tcW w:w="9855" w:type="dxa"/>
            <w:gridSpan w:val="8"/>
            <w:tcBorders>
              <w:top w:val="nil"/>
            </w:tcBorders>
          </w:tcPr>
          <w:p w:rsidR="00311D7B" w:rsidRPr="00F50701" w:rsidRDefault="00311D7B" w:rsidP="00F02ED2">
            <w:pPr>
              <w:jc w:val="both"/>
              <w:rPr>
                <w:b/>
              </w:rPr>
            </w:pPr>
            <w:r w:rsidRPr="00F50701">
              <w:rPr>
                <w:b/>
                <w:bCs/>
              </w:rPr>
              <w:t>Povinná literatura:</w:t>
            </w:r>
            <w:r w:rsidRPr="00F50701">
              <w:rPr>
                <w:b/>
              </w:rPr>
              <w:t xml:space="preserve"> </w:t>
            </w:r>
          </w:p>
          <w:p w:rsidR="00311D7B" w:rsidRPr="00F50701" w:rsidRDefault="00311D7B" w:rsidP="00F02ED2">
            <w:pPr>
              <w:jc w:val="both"/>
            </w:pPr>
            <w:r w:rsidRPr="00F50701">
              <w:t>ADR platná pro roky 2017 a 2018. 2017. [on-line]. Dostupné z: https://www.mdcr.cz/Dokumenty/Silnicni-doprava/Nakladni-doprava/Preprava-nebezpecnych-veci-(ADR)</w:t>
            </w:r>
          </w:p>
          <w:p w:rsidR="00311D7B" w:rsidRPr="00F50701" w:rsidRDefault="00311D7B" w:rsidP="00F02ED2">
            <w:pPr>
              <w:jc w:val="both"/>
            </w:pPr>
            <w:r w:rsidRPr="00F50701">
              <w:t>Sdělení Ministerstva zahraničních věcí o přijetí změn Řádu pro mezinárodní železniční přepravu nebezpečných věcí (RID), který je přípojkem C k Úmluvě o mezinárodní železniční přepravě (COTIF). 2017. [on-line]. Dostupné z: https://www.epravo.cz/_dataPublic/sbirky/2017m/sb0011-2017m.pdf</w:t>
            </w:r>
          </w:p>
          <w:p w:rsidR="00311D7B" w:rsidRPr="00F50701" w:rsidRDefault="00311D7B" w:rsidP="00F02ED2">
            <w:pPr>
              <w:jc w:val="both"/>
            </w:pPr>
            <w:r w:rsidRPr="00F50701">
              <w:t>SÚJB. 2011. Přeprava radioaktivních látek bezpečnostní návod BN-JB-1.13. [on line]. Dostupné z: https://www.sujb.cz/fileadmin/sujb/docs/dokumenty/publikace/Preprava_radioaktivnich_latek_final.pdf</w:t>
            </w:r>
          </w:p>
          <w:p w:rsidR="00311D7B" w:rsidRPr="00F50701" w:rsidRDefault="00311D7B" w:rsidP="00F02ED2">
            <w:pPr>
              <w:jc w:val="both"/>
            </w:pPr>
            <w:r w:rsidRPr="00F50701">
              <w:t xml:space="preserve">SKŘEHOT Petr a kol. 2009. </w:t>
            </w:r>
            <w:r w:rsidRPr="00F50701">
              <w:rPr>
                <w:i/>
              </w:rPr>
              <w:t>Prevence nehod a havárií. 1. Díl: Nebezpečné látky a materiály.</w:t>
            </w:r>
            <w:r w:rsidRPr="00F50701">
              <w:t xml:space="preserve"> Praha: Výzkumný ústav bezpečnosti práce, v.v.i &amp; T_SOFT a.s. ISBN 978-80-86973-70-8.</w:t>
            </w:r>
          </w:p>
          <w:p w:rsidR="00311D7B" w:rsidRPr="00F50701" w:rsidRDefault="00311D7B" w:rsidP="00F02ED2">
            <w:pPr>
              <w:jc w:val="both"/>
            </w:pPr>
            <w:r w:rsidRPr="00F50701">
              <w:t xml:space="preserve">PROCHÁZKOVÁ </w:t>
            </w:r>
            <w:hyperlink r:id="rId13" w:history="1">
              <w:r w:rsidRPr="00F50701">
                <w:t>Dana</w:t>
              </w:r>
            </w:hyperlink>
            <w:r w:rsidRPr="00F50701">
              <w:t>, PROCHÁZKA </w:t>
            </w:r>
            <w:hyperlink r:id="rId14" w:history="1">
              <w:r w:rsidRPr="00F50701">
                <w:t>Jan</w:t>
              </w:r>
            </w:hyperlink>
            <w:r w:rsidRPr="00F50701">
              <w:t xml:space="preserve">, PATÁKOVÁ </w:t>
            </w:r>
            <w:hyperlink r:id="rId15" w:history="1">
              <w:r w:rsidRPr="00F50701">
                <w:t>Hana</w:t>
              </w:r>
            </w:hyperlink>
            <w:r w:rsidRPr="00F50701">
              <w:t xml:space="preserve">, PROCHÁZKA </w:t>
            </w:r>
            <w:hyperlink r:id="rId16" w:history="1">
              <w:r w:rsidRPr="00F50701">
                <w:t>Zdenko</w:t>
              </w:r>
            </w:hyperlink>
            <w:r w:rsidRPr="00F50701">
              <w:t>, </w:t>
            </w:r>
            <w:hyperlink r:id="rId17" w:history="1">
              <w:r w:rsidRPr="00F50701">
                <w:t xml:space="preserve"> STRYMPLOVÁ</w:t>
              </w:r>
            </w:hyperlink>
            <w:r w:rsidRPr="00F50701">
              <w:t xml:space="preserve"> Veronika. 2014. </w:t>
            </w:r>
            <w:r w:rsidRPr="00F50701">
              <w:rPr>
                <w:i/>
              </w:rPr>
              <w:t>Kritické vyhodnocení přepravy nebezpečných látek po pozemních komunikacích v ČR.</w:t>
            </w:r>
            <w:r w:rsidRPr="00F50701">
              <w:t xml:space="preserve"> Praha: České Vysoké Učení Technické V Praze, Fakulta Dopravní, Ústav Bezpečnostních Technologií a Inženýrství. ISBN: 9788001055991</w:t>
            </w:r>
          </w:p>
          <w:p w:rsidR="00311D7B" w:rsidRPr="00F50701" w:rsidRDefault="00311D7B" w:rsidP="00F02ED2">
            <w:pPr>
              <w:jc w:val="both"/>
              <w:rPr>
                <w:b/>
              </w:rPr>
            </w:pPr>
            <w:r w:rsidRPr="00F50701">
              <w:rPr>
                <w:b/>
                <w:bCs/>
              </w:rPr>
              <w:t>Doporučená literatura:</w:t>
            </w:r>
          </w:p>
          <w:p w:rsidR="00311D7B" w:rsidRPr="00F50701" w:rsidRDefault="00311D7B" w:rsidP="00F02ED2">
            <w:pPr>
              <w:jc w:val="both"/>
            </w:pPr>
            <w:r w:rsidRPr="00F50701">
              <w:t xml:space="preserve">ZIMOVÁ Magdalena, PODOLSKÁ Zdeňka, CWIKOVÁ Petra, RAJDL Luboš, 2017. </w:t>
            </w:r>
            <w:r w:rsidRPr="00F50701">
              <w:rPr>
                <w:i/>
              </w:rPr>
              <w:t xml:space="preserve">Metodické doporučení státního </w:t>
            </w:r>
            <w:r w:rsidRPr="00F50701">
              <w:rPr>
                <w:i/>
              </w:rPr>
              <w:lastRenderedPageBreak/>
              <w:t>zdravotního ústavu pro přepravu nebezpečných odpadů ze zdravotní a veterinární péče z hlediska požadavků evropské dohody o mezinárodní silniční přepravě nebezpečných věcí</w:t>
            </w:r>
            <w:r w:rsidRPr="00F50701">
              <w:t xml:space="preserve"> – ADR. Praha: Státní zdravotní ústav. ISSN 1804-9613</w:t>
            </w:r>
          </w:p>
          <w:p w:rsidR="00311D7B" w:rsidRPr="00F50701" w:rsidRDefault="00311D7B" w:rsidP="00F02ED2">
            <w:pPr>
              <w:jc w:val="both"/>
            </w:pPr>
            <w:r w:rsidRPr="00F50701">
              <w:t xml:space="preserve">TOMEK Miroslav, STROHMANDL Jan, RAK Jakub, 2014. </w:t>
            </w:r>
            <w:r w:rsidRPr="00F50701">
              <w:rPr>
                <w:rStyle w:val="Zdraznn"/>
                <w:iCs/>
              </w:rPr>
              <w:t>Safety and risk transport of dangerous goods and their minimization.</w:t>
            </w:r>
            <w:r w:rsidRPr="00F50701">
              <w:t xml:space="preserve"> Kaunas: Transport Means 2014: </w:t>
            </w:r>
            <w:r w:rsidRPr="00F50701">
              <w:rPr>
                <w:i/>
              </w:rPr>
              <w:t>proceedings of the 18</w:t>
            </w:r>
            <w:r w:rsidRPr="00F50701">
              <w:rPr>
                <w:i/>
                <w:vertAlign w:val="superscript"/>
              </w:rPr>
              <w:t>th</w:t>
            </w:r>
            <w:r w:rsidRPr="00F50701">
              <w:rPr>
                <w:i/>
              </w:rPr>
              <w:t xml:space="preserve"> international Conferenc</w:t>
            </w:r>
            <w:r w:rsidRPr="00F50701">
              <w:t xml:space="preserve">e, Kaunas University </w:t>
            </w:r>
            <w:r w:rsidRPr="00F50701">
              <w:br/>
              <w:t xml:space="preserve">of Technology Lithuania, ISSN 2351-4604, p. 281 - 284. </w:t>
            </w:r>
          </w:p>
          <w:p w:rsidR="00311D7B" w:rsidRDefault="00311D7B" w:rsidP="00F02ED2">
            <w:pPr>
              <w:jc w:val="both"/>
            </w:pPr>
            <w:r w:rsidRPr="00F50701">
              <w:rPr>
                <w:color w:val="000000"/>
              </w:rPr>
              <w:t>MV - GŘ HZS. </w:t>
            </w:r>
            <w:r w:rsidRPr="00F50701">
              <w:rPr>
                <w:i/>
                <w:iCs/>
                <w:color w:val="000000"/>
              </w:rPr>
              <w:t>Koncepce ochrany obyvatelstva do roku 2020 s výhledem do roku 2030</w:t>
            </w:r>
            <w:r w:rsidRPr="00F50701">
              <w:rPr>
                <w:color w:val="000000"/>
              </w:rPr>
              <w:t>. Praha, 2013.</w:t>
            </w:r>
            <w:r w:rsidRPr="00406803">
              <w:rPr>
                <w:color w:val="000000"/>
                <w:sz w:val="18"/>
                <w:szCs w:val="18"/>
              </w:rPr>
              <w:t>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2310" w:author="Dokulil Jiří" w:date="2018-11-18T21:28:00Z">
              <w:r w:rsidR="00E66388">
                <w:t>4</w:t>
              </w:r>
            </w:ins>
            <w:del w:id="2311" w:author="Dokulil Jiří" w:date="2018-11-18T21:28:00Z">
              <w:r w:rsidDel="00E66388">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312" w:author="Dokulil Jiří" w:date="2018-11-17T01:46:00Z">
              <w:r w:rsidDel="00C04369">
                <w:rPr>
                  <w:b/>
                </w:rPr>
                <w:delText> </w:delText>
              </w:r>
            </w:del>
            <w:ins w:id="2313" w:author="Dokulil Jiří" w:date="2018-11-19T02:22:00Z">
              <w:r w:rsidR="006E5893">
                <w:rPr>
                  <w:b/>
                </w:rPr>
                <w:t> </w:t>
              </w:r>
            </w:ins>
            <w:r>
              <w:rPr>
                <w:b/>
              </w:rPr>
              <w:t>vyučujícím</w:t>
            </w:r>
          </w:p>
        </w:tc>
      </w:tr>
      <w:tr w:rsidR="00311D7B" w:rsidTr="00F02ED2">
        <w:trPr>
          <w:trHeight w:val="137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8B50FB" w:rsidRDefault="00311D7B" w:rsidP="00F02ED2">
            <w:pPr>
              <w:jc w:val="both"/>
              <w:rPr>
                <w:b/>
              </w:rPr>
            </w:pPr>
            <w:r w:rsidRPr="008B50FB">
              <w:rPr>
                <w:b/>
              </w:rPr>
              <w:t>Psychologie krizových situací</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r>
              <w:t>U studentů se předpokládá základní znalost psychologie z 1. ročníku.</w:t>
            </w: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E66388">
            <w:pPr>
              <w:jc w:val="both"/>
            </w:pPr>
            <w:del w:id="2314" w:author="Dokulil Jiří" w:date="2018-11-18T21:28:00Z">
              <w:r w:rsidRPr="00812ECC" w:rsidDel="00E66388">
                <w:delText>Zápočet v podobě</w:delText>
              </w:r>
            </w:del>
            <w:ins w:id="2315" w:author="Dokulil Jiří" w:date="2018-11-18T21:28:00Z">
              <w:r w:rsidR="00E66388">
                <w:t>Požadavky k</w:t>
              </w:r>
            </w:ins>
            <w:ins w:id="2316" w:author="Dokulil Jiří" w:date="2018-11-19T00:09:00Z">
              <w:r w:rsidR="00605CD6">
                <w:t>e klasifikovanému</w:t>
              </w:r>
            </w:ins>
            <w:ins w:id="2317" w:author="Dokulil Jiří" w:date="2018-11-18T21:28:00Z">
              <w:r w:rsidR="00E66388">
                <w:t> zápočtu - absolvování</w:t>
              </w:r>
            </w:ins>
            <w:r w:rsidRPr="00812ECC">
              <w:t xml:space="preserve"> písemného testu</w:t>
            </w:r>
            <w:ins w:id="2318" w:author="Dokulil Jiří" w:date="2018-11-18T21:30:00Z">
              <w:r w:rsidR="00E66388">
                <w:t xml:space="preserve"> </w:t>
              </w:r>
            </w:ins>
            <w:del w:id="2319" w:author="Dokulil Jiří" w:date="2018-11-18T21:30:00Z">
              <w:r w:rsidRPr="00812ECC" w:rsidDel="00E66388">
                <w:delText xml:space="preserve">. Pro získání zápočtu je nutno dosáhnout </w:delText>
              </w:r>
            </w:del>
            <w:ins w:id="2320" w:author="Dokulil Jiří" w:date="2018-11-18T21:30:00Z">
              <w:r w:rsidR="00E66388">
                <w:t>(</w:t>
              </w:r>
            </w:ins>
            <w:r w:rsidRPr="00812ECC">
              <w:t>úspěšnost</w:t>
            </w:r>
            <w:del w:id="2321" w:author="Dokulil Jiří" w:date="2018-11-18T21:30:00Z">
              <w:r w:rsidRPr="00812ECC" w:rsidDel="00E66388">
                <w:delText>i</w:delText>
              </w:r>
            </w:del>
            <w:r w:rsidRPr="00812ECC">
              <w:t xml:space="preserve"> minimálně 60%</w:t>
            </w:r>
            <w:ins w:id="2322" w:author="Dokulil Jiří" w:date="2018-11-18T21:30:00Z">
              <w:r w:rsidR="00E66388">
                <w:t>),</w:t>
              </w:r>
            </w:ins>
            <w:ins w:id="2323" w:author="Dokulil Jiří" w:date="2018-11-19T00:09:00Z">
              <w:r w:rsidR="00605CD6">
                <w:t xml:space="preserve"> </w:t>
              </w:r>
            </w:ins>
            <w:del w:id="2324" w:author="Dokulil Jiří" w:date="2018-11-18T21:30:00Z">
              <w:r w:rsidRPr="00812ECC" w:rsidDel="00E66388">
                <w:delText>. M</w:delText>
              </w:r>
            </w:del>
            <w:ins w:id="2325" w:author="Dokulil Jiří" w:date="2018-11-18T21:30:00Z">
              <w:r w:rsidR="00E66388">
                <w:t>m</w:t>
              </w:r>
            </w:ins>
            <w:r w:rsidRPr="00812ECC">
              <w:t>inimálně 80% účast na seminářích.</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Veronika Kavková,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E66388">
            <w:pPr>
              <w:jc w:val="both"/>
            </w:pPr>
            <w:del w:id="2326" w:author="PS" w:date="2018-11-24T18:37:00Z">
              <w:r w:rsidDel="00704D88">
                <w:delText>100% vede přednášky i semináře</w:delText>
              </w:r>
            </w:del>
            <w:ins w:id="2327" w:author="PS" w:date="2018-11-24T18:37:00Z">
              <w:r w:rsidR="00704D88">
                <w:t>Garant stanovuje koncepci předměti, vede přednášky a seminíře.</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704D88">
            <w:pPr>
              <w:jc w:val="both"/>
            </w:pPr>
            <w:r>
              <w:t>Mgr. Veronika Kavková, Ph.D.</w:t>
            </w:r>
            <w:ins w:id="2328" w:author="Dokulil Jiří" w:date="2018-11-18T21:31:00Z">
              <w:r w:rsidR="00E66388">
                <w:t xml:space="preserve"> (přednášející</w:t>
              </w:r>
            </w:ins>
            <w:ins w:id="2329" w:author="PS" w:date="2018-11-24T18:37:00Z">
              <w:r w:rsidR="00704D88">
                <w:t xml:space="preserve"> – 100 %</w:t>
              </w:r>
            </w:ins>
            <w:ins w:id="2330" w:author="Dokulil Jiří" w:date="2018-11-18T21:31:00Z">
              <w:del w:id="2331" w:author="PS" w:date="2018-11-24T18:37:00Z">
                <w:r w:rsidR="00E66388" w:rsidDel="00704D88">
                  <w:delText>, vede semináře – 100 %</w:delText>
                </w:r>
              </w:del>
              <w:r w:rsidR="00E66388">
                <w:t>)</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pPr>
            <w:r>
              <w:t>Cílem předmětu je porozumění příčin krizových situací a jejich zákonitostem na psychologické rovině.</w:t>
            </w:r>
          </w:p>
          <w:p w:rsidR="00311D7B" w:rsidRDefault="00311D7B" w:rsidP="00F02ED2">
            <w:pPr>
              <w:jc w:val="both"/>
            </w:pPr>
            <w:r>
              <w:t xml:space="preserve">Dále též utváření kompetencí směřujících ke zvládání a prevenci těchto situací. </w:t>
            </w:r>
            <w:r w:rsidRPr="009E7523">
              <w:t xml:space="preserve">Student </w:t>
            </w:r>
            <w:r>
              <w:t xml:space="preserve">tak </w:t>
            </w:r>
            <w:r w:rsidRPr="009E7523">
              <w:t>získá znalosti o strategiích k vyrovnávání se s krizovými situacemi na rovině komunikační, emoční, behaviorální a psychohygienické.</w:t>
            </w:r>
          </w:p>
          <w:p w:rsidR="00311D7B" w:rsidRDefault="00311D7B" w:rsidP="00F02ED2">
            <w:pPr>
              <w:jc w:val="both"/>
            </w:pPr>
          </w:p>
          <w:p w:rsidR="00311D7B" w:rsidRDefault="00311D7B" w:rsidP="00F02ED2">
            <w:pPr>
              <w:jc w:val="both"/>
              <w:rPr>
                <w:b/>
              </w:rPr>
            </w:pPr>
            <w:r w:rsidRPr="009E7523">
              <w:rPr>
                <w:b/>
              </w:rPr>
              <w:t>Obsah předmětu:</w:t>
            </w:r>
          </w:p>
          <w:p w:rsidR="00E66388" w:rsidRDefault="00E66388" w:rsidP="00F02ED2">
            <w:pPr>
              <w:ind w:left="463" w:hanging="426"/>
              <w:jc w:val="both"/>
              <w:rPr>
                <w:ins w:id="2332" w:author="Dokulil Jiří" w:date="2018-11-18T21:32:00Z"/>
              </w:rPr>
            </w:pPr>
          </w:p>
          <w:p w:rsidR="00311D7B" w:rsidRPr="009E7523" w:rsidRDefault="00311D7B">
            <w:pPr>
              <w:pStyle w:val="Odstavecseseznamem"/>
              <w:numPr>
                <w:ilvl w:val="0"/>
                <w:numId w:val="128"/>
              </w:numPr>
              <w:jc w:val="both"/>
              <w:pPrChange w:id="2333" w:author="PS" w:date="2018-11-24T18:38:00Z">
                <w:pPr>
                  <w:jc w:val="both"/>
                </w:pPr>
              </w:pPrChange>
            </w:pPr>
            <w:del w:id="2334" w:author="Dokulil Jiří" w:date="2018-11-18T21:33:00Z">
              <w:r w:rsidRPr="009E7523" w:rsidDel="00E66388">
                <w:delText>1.</w:delText>
              </w:r>
              <w:r w:rsidRPr="009E7523" w:rsidDel="00E66388">
                <w:tab/>
              </w:r>
            </w:del>
            <w:r w:rsidRPr="009E7523">
              <w:t>Úvod do psychologie (psychologie krizových situací, osobnost a zvládání krizí)</w:t>
            </w:r>
            <w:ins w:id="2335" w:author="PS" w:date="2018-11-24T18:38:00Z">
              <w:r w:rsidR="00704D88">
                <w:t>.</w:t>
              </w:r>
            </w:ins>
          </w:p>
          <w:p w:rsidR="00311D7B" w:rsidRPr="009E7523" w:rsidRDefault="00311D7B">
            <w:pPr>
              <w:pStyle w:val="Odstavecseseznamem"/>
              <w:numPr>
                <w:ilvl w:val="0"/>
                <w:numId w:val="128"/>
              </w:numPr>
              <w:jc w:val="both"/>
              <w:pPrChange w:id="2336" w:author="PS" w:date="2018-11-24T18:38:00Z">
                <w:pPr>
                  <w:jc w:val="both"/>
                </w:pPr>
              </w:pPrChange>
            </w:pPr>
            <w:del w:id="2337" w:author="Dokulil Jiří" w:date="2018-11-18T21:33:00Z">
              <w:r w:rsidRPr="009E7523" w:rsidDel="00E66388">
                <w:delText>2.</w:delText>
              </w:r>
              <w:r w:rsidRPr="009E7523" w:rsidDel="00E66388">
                <w:tab/>
              </w:r>
            </w:del>
            <w:r w:rsidRPr="009E7523">
              <w:t>Běžné zátěžové situace v životě člověka I (frustrace, deprivace, stres)</w:t>
            </w:r>
            <w:ins w:id="2338" w:author="PS" w:date="2018-11-24T18:38:00Z">
              <w:r w:rsidR="00704D88">
                <w:t>.</w:t>
              </w:r>
            </w:ins>
          </w:p>
          <w:p w:rsidR="00311D7B" w:rsidRPr="009E7523" w:rsidRDefault="00311D7B">
            <w:pPr>
              <w:pStyle w:val="Odstavecseseznamem"/>
              <w:numPr>
                <w:ilvl w:val="0"/>
                <w:numId w:val="128"/>
              </w:numPr>
              <w:jc w:val="both"/>
              <w:pPrChange w:id="2339" w:author="PS" w:date="2018-11-24T18:38:00Z">
                <w:pPr>
                  <w:jc w:val="both"/>
                </w:pPr>
              </w:pPrChange>
            </w:pPr>
            <w:del w:id="2340" w:author="Dokulil Jiří" w:date="2018-11-18T21:33:00Z">
              <w:r w:rsidRPr="009E7523" w:rsidDel="00E66388">
                <w:delText>3.</w:delText>
              </w:r>
              <w:r w:rsidRPr="009E7523" w:rsidDel="00E66388">
                <w:tab/>
              </w:r>
            </w:del>
            <w:r w:rsidRPr="009E7523">
              <w:t>Běžné zátěžové situace v životě člověka II (stres, burn-out syndrom)</w:t>
            </w:r>
            <w:ins w:id="2341" w:author="PS" w:date="2018-11-24T18:38:00Z">
              <w:r w:rsidR="00704D88">
                <w:t>.</w:t>
              </w:r>
            </w:ins>
          </w:p>
          <w:p w:rsidR="00311D7B" w:rsidRPr="009E7523" w:rsidRDefault="00311D7B">
            <w:pPr>
              <w:pStyle w:val="Odstavecseseznamem"/>
              <w:numPr>
                <w:ilvl w:val="0"/>
                <w:numId w:val="128"/>
              </w:numPr>
              <w:jc w:val="both"/>
              <w:pPrChange w:id="2342" w:author="PS" w:date="2018-11-24T18:38:00Z">
                <w:pPr>
                  <w:jc w:val="both"/>
                </w:pPr>
              </w:pPrChange>
            </w:pPr>
            <w:del w:id="2343" w:author="Dokulil Jiří" w:date="2018-11-18T21:33:00Z">
              <w:r w:rsidRPr="009E7523" w:rsidDel="00E66388">
                <w:delText>4.</w:delText>
              </w:r>
              <w:r w:rsidRPr="009E7523" w:rsidDel="00E66388">
                <w:tab/>
              </w:r>
            </w:del>
            <w:r w:rsidRPr="009E7523">
              <w:t>Vymezení události, krize a krizové situace</w:t>
            </w:r>
            <w:ins w:id="2344" w:author="PS" w:date="2018-11-24T18:38:00Z">
              <w:r w:rsidR="00704D88">
                <w:t>.</w:t>
              </w:r>
            </w:ins>
          </w:p>
          <w:p w:rsidR="00311D7B" w:rsidRPr="009E7523" w:rsidRDefault="00311D7B">
            <w:pPr>
              <w:pStyle w:val="Odstavecseseznamem"/>
              <w:numPr>
                <w:ilvl w:val="0"/>
                <w:numId w:val="128"/>
              </w:numPr>
              <w:jc w:val="both"/>
              <w:pPrChange w:id="2345" w:author="PS" w:date="2018-11-24T18:38:00Z">
                <w:pPr>
                  <w:jc w:val="both"/>
                </w:pPr>
              </w:pPrChange>
            </w:pPr>
            <w:del w:id="2346" w:author="Dokulil Jiří" w:date="2018-11-18T21:33:00Z">
              <w:r w:rsidRPr="009E7523" w:rsidDel="00E66388">
                <w:delText>5.</w:delText>
              </w:r>
              <w:r w:rsidRPr="009E7523" w:rsidDel="00E66388">
                <w:tab/>
              </w:r>
            </w:del>
            <w:r w:rsidRPr="009E7523">
              <w:t>Reakce jedince v krizových situacích (akutní stresová reakce, PTSD)</w:t>
            </w:r>
            <w:ins w:id="2347" w:author="PS" w:date="2018-11-24T18:38:00Z">
              <w:r w:rsidR="00704D88">
                <w:t>.</w:t>
              </w:r>
            </w:ins>
          </w:p>
          <w:p w:rsidR="00311D7B" w:rsidRPr="009E7523" w:rsidRDefault="00311D7B">
            <w:pPr>
              <w:pStyle w:val="Odstavecseseznamem"/>
              <w:numPr>
                <w:ilvl w:val="0"/>
                <w:numId w:val="128"/>
              </w:numPr>
              <w:jc w:val="both"/>
              <w:pPrChange w:id="2348" w:author="PS" w:date="2018-11-24T18:38:00Z">
                <w:pPr>
                  <w:jc w:val="both"/>
                </w:pPr>
              </w:pPrChange>
            </w:pPr>
            <w:del w:id="2349" w:author="Dokulil Jiří" w:date="2018-11-18T21:33:00Z">
              <w:r w:rsidRPr="009E7523" w:rsidDel="00E66388">
                <w:delText>6.</w:delText>
              </w:r>
              <w:r w:rsidRPr="009E7523" w:rsidDel="00E66388">
                <w:tab/>
              </w:r>
            </w:del>
            <w:r w:rsidRPr="009E7523">
              <w:t>Skupinové a davové chová</w:t>
            </w:r>
            <w:r>
              <w:t>ní (</w:t>
            </w:r>
            <w:r w:rsidRPr="009E7523">
              <w:t>panika, davová psychóza, konformita)</w:t>
            </w:r>
            <w:ins w:id="2350" w:author="PS" w:date="2018-11-24T18:38:00Z">
              <w:r w:rsidR="00704D88">
                <w:t>.</w:t>
              </w:r>
            </w:ins>
          </w:p>
          <w:p w:rsidR="00311D7B" w:rsidRPr="009E7523" w:rsidRDefault="00311D7B">
            <w:pPr>
              <w:pStyle w:val="Odstavecseseznamem"/>
              <w:numPr>
                <w:ilvl w:val="0"/>
                <w:numId w:val="128"/>
              </w:numPr>
              <w:jc w:val="both"/>
              <w:pPrChange w:id="2351" w:author="PS" w:date="2018-11-24T18:38:00Z">
                <w:pPr>
                  <w:jc w:val="both"/>
                </w:pPr>
              </w:pPrChange>
            </w:pPr>
            <w:del w:id="2352" w:author="Dokulil Jiří" w:date="2018-11-18T21:33:00Z">
              <w:r w:rsidRPr="009E7523" w:rsidDel="00E66388">
                <w:delText>7.</w:delText>
              </w:r>
              <w:r w:rsidRPr="009E7523" w:rsidDel="00E66388">
                <w:tab/>
              </w:r>
            </w:del>
            <w:r w:rsidRPr="009E7523">
              <w:t>Prosociální chování</w:t>
            </w:r>
            <w:ins w:id="2353" w:author="PS" w:date="2018-11-24T18:38:00Z">
              <w:r w:rsidR="00704D88">
                <w:t>.</w:t>
              </w:r>
            </w:ins>
          </w:p>
          <w:p w:rsidR="00311D7B" w:rsidRPr="009E7523" w:rsidRDefault="00311D7B">
            <w:pPr>
              <w:pStyle w:val="Odstavecseseznamem"/>
              <w:numPr>
                <w:ilvl w:val="0"/>
                <w:numId w:val="128"/>
              </w:numPr>
              <w:jc w:val="both"/>
              <w:pPrChange w:id="2354" w:author="PS" w:date="2018-11-24T18:38:00Z">
                <w:pPr>
                  <w:jc w:val="both"/>
                </w:pPr>
              </w:pPrChange>
            </w:pPr>
            <w:del w:id="2355" w:author="Dokulil Jiří" w:date="2018-11-18T21:33:00Z">
              <w:r w:rsidRPr="009E7523" w:rsidDel="00E66388">
                <w:delText>8.</w:delText>
              </w:r>
              <w:r w:rsidRPr="009E7523" w:rsidDel="00E66388">
                <w:tab/>
              </w:r>
            </w:del>
            <w:r w:rsidRPr="009E7523">
              <w:t>Agrese, agresivita a práce s agresivním člověkem</w:t>
            </w:r>
            <w:ins w:id="2356" w:author="PS" w:date="2018-11-24T18:38:00Z">
              <w:r w:rsidR="00704D88">
                <w:t>.</w:t>
              </w:r>
            </w:ins>
          </w:p>
          <w:p w:rsidR="00311D7B" w:rsidRPr="009E7523" w:rsidRDefault="00311D7B">
            <w:pPr>
              <w:pStyle w:val="Odstavecseseznamem"/>
              <w:numPr>
                <w:ilvl w:val="0"/>
                <w:numId w:val="128"/>
              </w:numPr>
              <w:jc w:val="both"/>
              <w:pPrChange w:id="2357" w:author="PS" w:date="2018-11-24T18:38:00Z">
                <w:pPr>
                  <w:jc w:val="both"/>
                </w:pPr>
              </w:pPrChange>
            </w:pPr>
            <w:del w:id="2358" w:author="Dokulil Jiří" w:date="2018-11-18T21:33:00Z">
              <w:r w:rsidRPr="009E7523" w:rsidDel="00E66388">
                <w:delText>9.</w:delText>
              </w:r>
              <w:r w:rsidRPr="009E7523" w:rsidDel="00E66388">
                <w:tab/>
              </w:r>
            </w:del>
            <w:r w:rsidRPr="009E7523">
              <w:t>Konflikty, typy konfliktů a jejich řešení</w:t>
            </w:r>
            <w:ins w:id="2359" w:author="PS" w:date="2018-11-24T18:38:00Z">
              <w:r w:rsidR="00704D88">
                <w:t>.</w:t>
              </w:r>
            </w:ins>
          </w:p>
          <w:p w:rsidR="00311D7B" w:rsidRPr="009E7523" w:rsidRDefault="00311D7B">
            <w:pPr>
              <w:pStyle w:val="Odstavecseseznamem"/>
              <w:numPr>
                <w:ilvl w:val="0"/>
                <w:numId w:val="128"/>
              </w:numPr>
              <w:jc w:val="both"/>
              <w:pPrChange w:id="2360" w:author="PS" w:date="2018-11-24T18:38:00Z">
                <w:pPr>
                  <w:jc w:val="both"/>
                </w:pPr>
              </w:pPrChange>
            </w:pPr>
            <w:del w:id="2361" w:author="Dokulil Jiří" w:date="2018-11-18T21:33:00Z">
              <w:r w:rsidRPr="009E7523" w:rsidDel="00E66388">
                <w:delText>10.</w:delText>
              </w:r>
              <w:r w:rsidRPr="009E7523" w:rsidDel="00E66388">
                <w:tab/>
              </w:r>
            </w:del>
            <w:r w:rsidRPr="009E7523">
              <w:t>Komunikace jako prostředek zvládání krizových situací</w:t>
            </w:r>
            <w:ins w:id="2362" w:author="PS" w:date="2018-11-24T18:38:00Z">
              <w:r w:rsidR="00704D88">
                <w:t>.</w:t>
              </w:r>
            </w:ins>
          </w:p>
          <w:p w:rsidR="00311D7B" w:rsidRPr="009E7523" w:rsidRDefault="00311D7B">
            <w:pPr>
              <w:pStyle w:val="Odstavecseseznamem"/>
              <w:numPr>
                <w:ilvl w:val="0"/>
                <w:numId w:val="128"/>
              </w:numPr>
              <w:jc w:val="both"/>
              <w:pPrChange w:id="2363" w:author="PS" w:date="2018-11-24T18:38:00Z">
                <w:pPr>
                  <w:jc w:val="both"/>
                </w:pPr>
              </w:pPrChange>
            </w:pPr>
            <w:del w:id="2364" w:author="Dokulil Jiří" w:date="2018-11-18T21:33:00Z">
              <w:r w:rsidRPr="009E7523" w:rsidDel="00E66388">
                <w:delText>11.</w:delText>
              </w:r>
              <w:r w:rsidRPr="009E7523" w:rsidDel="00E66388">
                <w:tab/>
              </w:r>
            </w:del>
            <w:r w:rsidRPr="009E7523">
              <w:t>Asertivita jako strategie předcházení konfliktům</w:t>
            </w:r>
            <w:ins w:id="2365" w:author="PS" w:date="2018-11-24T18:38:00Z">
              <w:r w:rsidR="00704D88">
                <w:t>.</w:t>
              </w:r>
            </w:ins>
          </w:p>
          <w:p w:rsidR="00311D7B" w:rsidRPr="009E7523" w:rsidRDefault="00311D7B">
            <w:pPr>
              <w:pStyle w:val="Odstavecseseznamem"/>
              <w:numPr>
                <w:ilvl w:val="0"/>
                <w:numId w:val="128"/>
              </w:numPr>
              <w:jc w:val="both"/>
              <w:pPrChange w:id="2366" w:author="PS" w:date="2018-11-24T18:38:00Z">
                <w:pPr>
                  <w:jc w:val="both"/>
                </w:pPr>
              </w:pPrChange>
            </w:pPr>
            <w:del w:id="2367" w:author="Dokulil Jiří" w:date="2018-11-18T21:33:00Z">
              <w:r w:rsidRPr="009E7523" w:rsidDel="00E66388">
                <w:delText>12.</w:delText>
              </w:r>
              <w:r w:rsidRPr="009E7523" w:rsidDel="00E66388">
                <w:tab/>
              </w:r>
            </w:del>
            <w:r w:rsidRPr="009E7523">
              <w:t>Trauma a vyrovnávání se s</w:t>
            </w:r>
            <w:del w:id="2368" w:author="PS" w:date="2018-11-24T18:38:00Z">
              <w:r w:rsidRPr="009E7523" w:rsidDel="00704D88">
                <w:delText xml:space="preserve"> </w:delText>
              </w:r>
            </w:del>
            <w:ins w:id="2369" w:author="PS" w:date="2018-11-24T18:38:00Z">
              <w:r w:rsidR="00704D88">
                <w:t> </w:t>
              </w:r>
            </w:ins>
            <w:r w:rsidRPr="009E7523">
              <w:t>traumatem</w:t>
            </w:r>
            <w:ins w:id="2370" w:author="PS" w:date="2018-11-24T18:38:00Z">
              <w:r w:rsidR="00704D88">
                <w:t>.</w:t>
              </w:r>
            </w:ins>
          </w:p>
          <w:p w:rsidR="00311D7B" w:rsidRPr="009E7523" w:rsidRDefault="00311D7B">
            <w:pPr>
              <w:pStyle w:val="Odstavecseseznamem"/>
              <w:numPr>
                <w:ilvl w:val="0"/>
                <w:numId w:val="128"/>
              </w:numPr>
              <w:jc w:val="both"/>
              <w:pPrChange w:id="2371" w:author="PS" w:date="2018-11-24T18:38:00Z">
                <w:pPr>
                  <w:jc w:val="both"/>
                </w:pPr>
              </w:pPrChange>
            </w:pPr>
            <w:del w:id="2372" w:author="Dokulil Jiří" w:date="2018-11-18T21:33:00Z">
              <w:r w:rsidRPr="009E7523" w:rsidDel="00E66388">
                <w:delText>13.</w:delText>
              </w:r>
              <w:r w:rsidRPr="009E7523" w:rsidDel="00E66388">
                <w:tab/>
              </w:r>
            </w:del>
            <w:r w:rsidRPr="009E7523">
              <w:t>Krizová intervence</w:t>
            </w:r>
            <w:ins w:id="2373" w:author="PS" w:date="2018-11-24T18:38:00Z">
              <w:r w:rsidR="00704D88">
                <w:t>.</w:t>
              </w:r>
            </w:ins>
          </w:p>
          <w:p w:rsidR="00311D7B" w:rsidRDefault="00311D7B">
            <w:pPr>
              <w:pStyle w:val="Odstavecseseznamem"/>
              <w:numPr>
                <w:ilvl w:val="0"/>
                <w:numId w:val="128"/>
              </w:numPr>
              <w:jc w:val="both"/>
              <w:pPrChange w:id="2374" w:author="PS" w:date="2018-11-24T18:38:00Z">
                <w:pPr>
                  <w:jc w:val="both"/>
                </w:pPr>
              </w:pPrChange>
            </w:pPr>
            <w:del w:id="2375" w:author="Dokulil Jiří" w:date="2018-11-18T21:33:00Z">
              <w:r w:rsidRPr="009E7523" w:rsidDel="00E66388">
                <w:delText>14.</w:delText>
              </w:r>
              <w:r w:rsidRPr="009E7523" w:rsidDel="00E66388">
                <w:tab/>
              </w:r>
            </w:del>
            <w:r w:rsidRPr="009E7523">
              <w:t>Zvládání a prevence krizových situací, psychohygiena</w:t>
            </w:r>
            <w:ins w:id="2376" w:author="PS" w:date="2018-11-24T18:38:00Z">
              <w:r w:rsidR="00704D88">
                <w:t>.</w:t>
              </w:r>
            </w:ins>
          </w:p>
          <w:p w:rsidR="00311D7B" w:rsidRDefault="00311D7B" w:rsidP="00F02ED2">
            <w:pPr>
              <w:jc w:val="both"/>
            </w:pPr>
          </w:p>
          <w:p w:rsidR="00311D7B" w:rsidRPr="009E7523" w:rsidRDefault="00311D7B" w:rsidP="00F02ED2">
            <w:pPr>
              <w:jc w:val="both"/>
              <w:rPr>
                <w:b/>
              </w:rPr>
            </w:pP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5A2020" w:rsidRDefault="00311D7B" w:rsidP="00F02ED2">
            <w:pPr>
              <w:jc w:val="both"/>
              <w:rPr>
                <w:b/>
              </w:rPr>
            </w:pPr>
            <w:r w:rsidRPr="005A2020">
              <w:rPr>
                <w:b/>
              </w:rPr>
              <w:t>Povinná:</w:t>
            </w:r>
          </w:p>
          <w:p w:rsidR="00311D7B" w:rsidRDefault="00311D7B" w:rsidP="00F02ED2">
            <w:pPr>
              <w:jc w:val="both"/>
            </w:pPr>
            <w:r w:rsidRPr="005A2020">
              <w:t>EVANGELU, Jaroslava Ester. Krizová komunikace: efektivní zvládání krizových a zátěžových situací. Vyd. 1. Ostrava: Key Publishing, 2013. 95 s. Monografie. ISBN 978-80-7418-175-7.</w:t>
            </w:r>
          </w:p>
          <w:p w:rsidR="00311D7B" w:rsidRDefault="00311D7B" w:rsidP="00F02ED2">
            <w:pPr>
              <w:jc w:val="both"/>
            </w:pPr>
            <w:r w:rsidRPr="005A2020">
              <w:t>ŠPATENKOVÁ, Naděžda a kol. Krize a krizová intervence. Vydání 1. Praha: Grada, 2017. 285 stran. Psyché. ISBN 978-80-247-5327-0.</w:t>
            </w:r>
          </w:p>
          <w:p w:rsidR="00311D7B" w:rsidRDefault="00311D7B" w:rsidP="00F02ED2">
            <w:pPr>
              <w:jc w:val="both"/>
              <w:rPr>
                <w:b/>
              </w:rPr>
            </w:pPr>
            <w:r w:rsidRPr="005A2020">
              <w:rPr>
                <w:b/>
              </w:rPr>
              <w:t>Doporučená:</w:t>
            </w:r>
          </w:p>
          <w:p w:rsidR="00311D7B" w:rsidRPr="005A2020" w:rsidRDefault="00311D7B" w:rsidP="00F02ED2">
            <w:pPr>
              <w:jc w:val="both"/>
            </w:pPr>
            <w:r w:rsidRPr="005A2020">
              <w:t>PAULÍK, Karel. Psychologie lidské odolnosti. 2., přepracované a doplněné vydání. Praha: Grada, 2017. 362 stran. Psyché. ISBN 978-80-247-5646-2.</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2377" w:author="Dokulil Jiří" w:date="2018-11-18T21:34:00Z">
              <w:r w:rsidR="00E66388">
                <w:t>4</w:t>
              </w:r>
            </w:ins>
            <w:del w:id="2378" w:author="Dokulil Jiří" w:date="2018-11-18T21:34:00Z">
              <w:r w:rsidDel="00E66388">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379" w:author="Dokulil Jiří" w:date="2018-11-17T01:47:00Z">
              <w:r w:rsidDel="00C04369">
                <w:rPr>
                  <w:b/>
                </w:rPr>
                <w:delText> </w:delText>
              </w:r>
            </w:del>
            <w:ins w:id="2380" w:author="Dokulil Jiří" w:date="2018-11-19T00:08:00Z">
              <w:r w:rsidR="00605CD6">
                <w:rPr>
                  <w:b/>
                </w:rPr>
                <w:t> </w:t>
              </w:r>
            </w:ins>
            <w:r>
              <w:rPr>
                <w:b/>
              </w:rPr>
              <w:t>vyučujícím</w:t>
            </w:r>
          </w:p>
        </w:tc>
      </w:tr>
      <w:tr w:rsidR="00311D7B" w:rsidTr="00F02ED2">
        <w:trPr>
          <w:trHeight w:val="1183"/>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del w:id="2381" w:author="PS" w:date="2018-11-24T18:38:00Z">
        <w:r w:rsidDel="00704D88">
          <w:lastRenderedPageBreak/>
          <w:br w:type="page"/>
        </w:r>
      </w:del>
    </w:p>
    <w:tbl>
      <w:tblPr>
        <w:tblW w:w="9865" w:type="dxa"/>
        <w:tblInd w:w="-43" w:type="dxa"/>
        <w:tblLayout w:type="fixed"/>
        <w:tblCellMar>
          <w:left w:w="70" w:type="dxa"/>
          <w:right w:w="70" w:type="dxa"/>
        </w:tblCellMar>
        <w:tblLook w:val="0000" w:firstRow="0" w:lastRow="0" w:firstColumn="0" w:lastColumn="0" w:noHBand="0" w:noVBand="0"/>
      </w:tblPr>
      <w:tblGrid>
        <w:gridCol w:w="3086"/>
        <w:gridCol w:w="567"/>
        <w:gridCol w:w="1134"/>
        <w:gridCol w:w="889"/>
        <w:gridCol w:w="816"/>
        <w:gridCol w:w="2156"/>
        <w:gridCol w:w="539"/>
        <w:gridCol w:w="678"/>
      </w:tblGrid>
      <w:tr w:rsidR="00311D7B" w:rsidTr="00F02ED2">
        <w:tc>
          <w:tcPr>
            <w:tcW w:w="9865" w:type="dxa"/>
            <w:gridSpan w:val="8"/>
            <w:tcBorders>
              <w:top w:val="single" w:sz="4" w:space="0" w:color="000000"/>
              <w:left w:val="single" w:sz="4" w:space="0" w:color="000000"/>
              <w:bottom w:val="double" w:sz="4" w:space="0" w:color="000000"/>
              <w:right w:val="single" w:sz="4" w:space="0" w:color="000000"/>
            </w:tcBorders>
            <w:shd w:val="clear" w:color="auto" w:fill="BDD6EE"/>
          </w:tcPr>
          <w:p w:rsidR="00311D7B" w:rsidRDefault="00311D7B" w:rsidP="00F02ED2">
            <w:pPr>
              <w:jc w:val="both"/>
            </w:pPr>
            <w:r>
              <w:rPr>
                <w:b/>
                <w:sz w:val="28"/>
              </w:rPr>
              <w:t>B-III – Charakteristika studijního předmětu</w:t>
            </w:r>
          </w:p>
        </w:tc>
      </w:tr>
      <w:tr w:rsidR="00311D7B" w:rsidTr="00F02ED2">
        <w:tc>
          <w:tcPr>
            <w:tcW w:w="3086" w:type="dxa"/>
            <w:tcBorders>
              <w:top w:val="double" w:sz="4" w:space="0" w:color="000000"/>
              <w:left w:val="single" w:sz="4" w:space="0" w:color="000000"/>
              <w:bottom w:val="single" w:sz="4" w:space="0" w:color="000000"/>
            </w:tcBorders>
            <w:shd w:val="clear" w:color="auto" w:fill="F7CAAC"/>
          </w:tcPr>
          <w:p w:rsidR="00311D7B" w:rsidRDefault="00311D7B" w:rsidP="00F02ED2">
            <w:pPr>
              <w:jc w:val="both"/>
            </w:pPr>
            <w:r>
              <w:rPr>
                <w:b/>
              </w:rPr>
              <w:t>Název studijního předmětu</w:t>
            </w:r>
          </w:p>
        </w:tc>
        <w:tc>
          <w:tcPr>
            <w:tcW w:w="6779" w:type="dxa"/>
            <w:gridSpan w:val="7"/>
            <w:tcBorders>
              <w:top w:val="double" w:sz="4" w:space="0" w:color="000000"/>
              <w:left w:val="single" w:sz="4" w:space="0" w:color="000000"/>
              <w:bottom w:val="single" w:sz="4" w:space="0" w:color="000000"/>
              <w:right w:val="single" w:sz="4" w:space="0" w:color="000000"/>
            </w:tcBorders>
            <w:shd w:val="clear" w:color="auto" w:fill="auto"/>
          </w:tcPr>
          <w:p w:rsidR="00311D7B" w:rsidRPr="008B50FB" w:rsidRDefault="00311D7B" w:rsidP="00F02ED2">
            <w:pPr>
              <w:jc w:val="both"/>
              <w:rPr>
                <w:b/>
              </w:rPr>
            </w:pPr>
            <w:r w:rsidRPr="008B50FB">
              <w:rPr>
                <w:b/>
              </w:rPr>
              <w:t>Řízení finančních rizik</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Typ předmětu</w:t>
            </w:r>
          </w:p>
        </w:tc>
        <w:tc>
          <w:tcPr>
            <w:tcW w:w="3406" w:type="dxa"/>
            <w:gridSpan w:val="4"/>
            <w:tcBorders>
              <w:top w:val="single" w:sz="4" w:space="0" w:color="000000"/>
              <w:left w:val="single" w:sz="4" w:space="0" w:color="000000"/>
              <w:bottom w:val="single" w:sz="4" w:space="0" w:color="000000"/>
            </w:tcBorders>
            <w:shd w:val="clear" w:color="auto" w:fill="auto"/>
          </w:tcPr>
          <w:p w:rsidR="00311D7B" w:rsidRDefault="00E66388" w:rsidP="00F02ED2">
            <w:pPr>
              <w:jc w:val="both"/>
            </w:pPr>
            <w:ins w:id="2382" w:author="Dokulil Jiří" w:date="2018-11-18T21:34:00Z">
              <w:r>
                <w:t>p</w:t>
              </w:r>
            </w:ins>
            <w:del w:id="2383" w:author="Dokulil Jiří" w:date="2018-11-18T21:34:00Z">
              <w:r w:rsidR="00311D7B" w:rsidDel="00E66388">
                <w:delText>P</w:delText>
              </w:r>
            </w:del>
            <w:r w:rsidR="00311D7B">
              <w:t>ovinný</w:t>
            </w:r>
          </w:p>
        </w:tc>
        <w:tc>
          <w:tcPr>
            <w:tcW w:w="2695" w:type="dxa"/>
            <w:gridSpan w:val="2"/>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doporučený ročník / semestr</w:t>
            </w:r>
          </w:p>
        </w:tc>
        <w:tc>
          <w:tcPr>
            <w:tcW w:w="678" w:type="dxa"/>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center"/>
            </w:pPr>
            <w:r>
              <w:t>3/ZS</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Rozsah studijního předmětu</w:t>
            </w:r>
          </w:p>
        </w:tc>
        <w:tc>
          <w:tcPr>
            <w:tcW w:w="1701" w:type="dxa"/>
            <w:gridSpan w:val="2"/>
            <w:tcBorders>
              <w:top w:val="single" w:sz="4" w:space="0" w:color="000000"/>
              <w:left w:val="single" w:sz="4" w:space="0" w:color="000000"/>
              <w:bottom w:val="single" w:sz="4" w:space="0" w:color="000000"/>
            </w:tcBorders>
            <w:shd w:val="clear" w:color="auto" w:fill="auto"/>
          </w:tcPr>
          <w:p w:rsidR="00311D7B" w:rsidRDefault="00311D7B" w:rsidP="00F02ED2">
            <w:r>
              <w:t>14p – 28s</w:t>
            </w:r>
          </w:p>
        </w:tc>
        <w:tc>
          <w:tcPr>
            <w:tcW w:w="889"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 xml:space="preserve">hod. </w:t>
            </w:r>
          </w:p>
        </w:tc>
        <w:tc>
          <w:tcPr>
            <w:tcW w:w="816" w:type="dxa"/>
            <w:tcBorders>
              <w:top w:val="single" w:sz="4" w:space="0" w:color="000000"/>
              <w:left w:val="single" w:sz="4" w:space="0" w:color="000000"/>
              <w:bottom w:val="single" w:sz="4" w:space="0" w:color="000000"/>
            </w:tcBorders>
            <w:shd w:val="clear" w:color="auto" w:fill="auto"/>
          </w:tcPr>
          <w:p w:rsidR="00311D7B" w:rsidRDefault="00311D7B" w:rsidP="00F02ED2">
            <w:pPr>
              <w:snapToGrid w:val="0"/>
              <w:jc w:val="both"/>
              <w:rPr>
                <w:b/>
              </w:rPr>
            </w:pPr>
          </w:p>
        </w:tc>
        <w:tc>
          <w:tcPr>
            <w:tcW w:w="215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kreditů</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Pr="00617084" w:rsidRDefault="00311D7B" w:rsidP="00F02ED2">
            <w:pPr>
              <w:snapToGrid w:val="0"/>
              <w:jc w:val="both"/>
            </w:pPr>
            <w:r>
              <w:t>4</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Prerekvizity, korekvizity, ekvivalence</w:t>
            </w:r>
          </w:p>
        </w:tc>
        <w:tc>
          <w:tcPr>
            <w:tcW w:w="6779" w:type="dxa"/>
            <w:gridSpan w:val="7"/>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snapToGrid w:val="0"/>
              <w:jc w:val="both"/>
              <w:rPr>
                <w:b/>
                <w:sz w:val="22"/>
              </w:rPr>
            </w:pP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Způsob ověření studijních výsledků</w:t>
            </w:r>
          </w:p>
        </w:tc>
        <w:tc>
          <w:tcPr>
            <w:tcW w:w="3406" w:type="dxa"/>
            <w:gridSpan w:val="4"/>
            <w:tcBorders>
              <w:top w:val="single" w:sz="4" w:space="0" w:color="000000"/>
              <w:left w:val="single" w:sz="4" w:space="0" w:color="000000"/>
              <w:bottom w:val="single" w:sz="4" w:space="0" w:color="000000"/>
            </w:tcBorders>
            <w:shd w:val="clear" w:color="auto" w:fill="auto"/>
            <w:vAlign w:val="center"/>
          </w:tcPr>
          <w:p w:rsidR="00311D7B" w:rsidRDefault="00311D7B" w:rsidP="00F02ED2">
            <w:r>
              <w:t>zápočet, zkouška</w:t>
            </w:r>
          </w:p>
        </w:tc>
        <w:tc>
          <w:tcPr>
            <w:tcW w:w="215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Forma výuky</w:t>
            </w:r>
          </w:p>
        </w:tc>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jc w:val="both"/>
            </w:pPr>
            <w:r>
              <w:t>přednášky, semináře</w:t>
            </w: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r>
              <w:rPr>
                <w:b/>
              </w:rPr>
              <w:t>Forma způsobu ověření studijních výsledků a další požadavky na studenta</w:t>
            </w:r>
          </w:p>
        </w:tc>
        <w:tc>
          <w:tcPr>
            <w:tcW w:w="6779" w:type="dxa"/>
            <w:gridSpan w:val="7"/>
            <w:tcBorders>
              <w:top w:val="single" w:sz="4" w:space="0" w:color="000000"/>
              <w:left w:val="single" w:sz="4" w:space="0" w:color="000000"/>
              <w:right w:val="single" w:sz="4" w:space="0" w:color="000000"/>
            </w:tcBorders>
            <w:shd w:val="clear" w:color="auto" w:fill="auto"/>
          </w:tcPr>
          <w:p w:rsidR="00311D7B" w:rsidDel="00E66388" w:rsidRDefault="00311D7B" w:rsidP="00F02ED2">
            <w:pPr>
              <w:jc w:val="both"/>
              <w:rPr>
                <w:del w:id="2384" w:author="Dokulil Jiří" w:date="2018-11-18T21:34:00Z"/>
              </w:rPr>
            </w:pPr>
            <w:del w:id="2385" w:author="Dokulil Jiří" w:date="2018-11-18T21:34:00Z">
              <w:r w:rsidDel="00E66388">
                <w:delText>Způsob zakončení předmětu – zápočet a zkouška.</w:delText>
              </w:r>
            </w:del>
          </w:p>
          <w:p w:rsidR="00311D7B" w:rsidRDefault="00311D7B" w:rsidP="00F02ED2">
            <w:pPr>
              <w:jc w:val="both"/>
            </w:pPr>
            <w:r>
              <w:t xml:space="preserve">Požadavky </w:t>
            </w:r>
            <w:del w:id="2386" w:author="Dokulil Jiří" w:date="2018-11-18T21:34:00Z">
              <w:r w:rsidDel="00E66388">
                <w:delText>na zápočet</w:delText>
              </w:r>
            </w:del>
            <w:ins w:id="2387" w:author="Dokulil Jiří" w:date="2018-11-18T21:34:00Z">
              <w:r w:rsidR="00E66388">
                <w:t>k zápočtu</w:t>
              </w:r>
            </w:ins>
            <w:r>
              <w:t xml:space="preserve"> – 80% aktivní účast na </w:t>
            </w:r>
            <w:del w:id="2388" w:author="Dokulil Jiří" w:date="2018-11-18T21:34:00Z">
              <w:r w:rsidDel="00E66388">
                <w:delText>cvičeních</w:delText>
              </w:r>
            </w:del>
            <w:ins w:id="2389" w:author="Dokulil Jiří" w:date="2018-11-18T21:34:00Z">
              <w:r w:rsidR="00E66388">
                <w:t>seminářích</w:t>
              </w:r>
            </w:ins>
            <w:r>
              <w:t xml:space="preserve">, úspěšné absolvování </w:t>
            </w:r>
            <w:ins w:id="2390" w:author="Dokulil Jiří" w:date="2018-11-18T21:34:00Z">
              <w:r w:rsidR="00E66388">
                <w:t xml:space="preserve">zápočtového testu (v případě kombinované formy studia </w:t>
              </w:r>
            </w:ins>
            <w:r>
              <w:t>dvou zápočtových testů</w:t>
            </w:r>
            <w:ins w:id="2391" w:author="Dokulil Jiří" w:date="2018-11-18T21:35:00Z">
              <w:r w:rsidR="00E66388">
                <w:t>)</w:t>
              </w:r>
            </w:ins>
            <w:r>
              <w:t>.</w:t>
            </w:r>
          </w:p>
          <w:p w:rsidR="00311D7B" w:rsidRDefault="00311D7B" w:rsidP="00F02ED2">
            <w:pPr>
              <w:jc w:val="both"/>
            </w:pPr>
            <w:del w:id="2392" w:author="Dokulil Jiří" w:date="2018-11-18T21:35:00Z">
              <w:r w:rsidDel="00E66388">
                <w:delText>Požadavky na zkoušku</w:delText>
              </w:r>
            </w:del>
            <w:ins w:id="2393" w:author="Dokulil Jiří" w:date="2018-11-18T21:35:00Z">
              <w:r w:rsidR="00E66388">
                <w:t>Průběh zkoušky</w:t>
              </w:r>
            </w:ins>
            <w:r>
              <w:t xml:space="preserve"> – písemná a ústní zkouška, zvládnutí problematiky přednášené látky v rozsahu osnov předmětu (60 %).</w:t>
            </w:r>
          </w:p>
        </w:tc>
      </w:tr>
      <w:tr w:rsidR="00311D7B" w:rsidTr="00F02ED2">
        <w:trPr>
          <w:trHeight w:val="22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snapToGrid w:val="0"/>
              <w:jc w:val="both"/>
            </w:pPr>
          </w:p>
        </w:tc>
      </w:tr>
      <w:tr w:rsidR="00311D7B" w:rsidTr="00F02ED2">
        <w:trPr>
          <w:trHeight w:val="197"/>
        </w:trPr>
        <w:tc>
          <w:tcPr>
            <w:tcW w:w="3086" w:type="dxa"/>
            <w:tcBorders>
              <w:left w:val="single" w:sz="4" w:space="0" w:color="000000"/>
              <w:bottom w:val="single" w:sz="4" w:space="0" w:color="000000"/>
            </w:tcBorders>
            <w:shd w:val="clear" w:color="auto" w:fill="F7CAAC"/>
          </w:tcPr>
          <w:p w:rsidR="00311D7B" w:rsidRDefault="00311D7B" w:rsidP="00F02ED2">
            <w:pPr>
              <w:jc w:val="both"/>
            </w:pPr>
            <w:r>
              <w:rPr>
                <w:b/>
              </w:rPr>
              <w:t>Garant předmětu</w:t>
            </w:r>
          </w:p>
        </w:tc>
        <w:tc>
          <w:tcPr>
            <w:tcW w:w="6779" w:type="dxa"/>
            <w:gridSpan w:val="7"/>
            <w:tcBorders>
              <w:left w:val="single" w:sz="4" w:space="0" w:color="000000"/>
              <w:bottom w:val="single" w:sz="4" w:space="0" w:color="000000"/>
              <w:right w:val="single" w:sz="4" w:space="0" w:color="000000"/>
            </w:tcBorders>
            <w:shd w:val="clear" w:color="auto" w:fill="auto"/>
          </w:tcPr>
          <w:p w:rsidR="00311D7B" w:rsidRDefault="00311D7B" w:rsidP="00F02ED2">
            <w:pPr>
              <w:jc w:val="both"/>
            </w:pPr>
            <w:r>
              <w:t>Ing. et Ing. Jiří Konečný, Ph.D.</w:t>
            </w:r>
          </w:p>
        </w:tc>
      </w:tr>
      <w:tr w:rsidR="00311D7B" w:rsidTr="00F02ED2">
        <w:trPr>
          <w:trHeight w:val="243"/>
        </w:trPr>
        <w:tc>
          <w:tcPr>
            <w:tcW w:w="3086" w:type="dxa"/>
            <w:tcBorders>
              <w:left w:val="single" w:sz="4" w:space="0" w:color="000000"/>
              <w:bottom w:val="single" w:sz="4" w:space="0" w:color="000000"/>
            </w:tcBorders>
            <w:shd w:val="clear" w:color="auto" w:fill="F7CAAC"/>
          </w:tcPr>
          <w:p w:rsidR="00311D7B" w:rsidRDefault="00311D7B" w:rsidP="00F02ED2">
            <w:r>
              <w:rPr>
                <w:b/>
              </w:rPr>
              <w:t>Zapojení garanta do výuky předmětu</w:t>
            </w:r>
          </w:p>
        </w:tc>
        <w:tc>
          <w:tcPr>
            <w:tcW w:w="6779" w:type="dxa"/>
            <w:gridSpan w:val="7"/>
            <w:tcBorders>
              <w:left w:val="single" w:sz="4" w:space="0" w:color="000000"/>
              <w:bottom w:val="single" w:sz="4" w:space="0" w:color="000000"/>
              <w:right w:val="single" w:sz="4" w:space="0" w:color="000000"/>
            </w:tcBorders>
            <w:shd w:val="clear" w:color="auto" w:fill="auto"/>
          </w:tcPr>
          <w:p w:rsidR="00311D7B" w:rsidRDefault="00704D88" w:rsidP="00F02ED2">
            <w:pPr>
              <w:jc w:val="both"/>
            </w:pPr>
            <w:ins w:id="2394" w:author="PS" w:date="2018-11-24T18:39:00Z">
              <w:r>
                <w:t>Garant stanovuje koncepci předmětu, vede přdnášky v</w:t>
              </w:r>
            </w:ins>
            <w:ins w:id="2395" w:author="PS" w:date="2018-11-24T18:40:00Z">
              <w:r>
                <w:t> </w:t>
              </w:r>
            </w:ins>
            <w:ins w:id="2396" w:author="PS" w:date="2018-11-24T18:39:00Z">
              <w:r>
                <w:t xml:space="preserve">rozsahu </w:t>
              </w:r>
            </w:ins>
            <w:ins w:id="2397" w:author="PS" w:date="2018-11-24T18:40:00Z">
              <w:r>
                <w:t>90 % a dohlíží na vedení seminářů.</w:t>
              </w:r>
            </w:ins>
            <w:del w:id="2398" w:author="PS" w:date="2018-11-24T18:39:00Z">
              <w:r w:rsidR="00311D7B" w:rsidDel="00704D88">
                <w:delText>100 %</w:delText>
              </w:r>
            </w:del>
            <w:ins w:id="2399" w:author="Dokulil Jiří" w:date="2018-11-18T21:35:00Z">
              <w:del w:id="2400" w:author="PS" w:date="2018-11-24T18:39:00Z">
                <w:r w:rsidR="00E66388" w:rsidDel="00704D88">
                  <w:delText>90 %</w:delText>
                </w:r>
              </w:del>
            </w:ins>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Vyučující</w:t>
            </w:r>
          </w:p>
        </w:tc>
        <w:tc>
          <w:tcPr>
            <w:tcW w:w="6779" w:type="dxa"/>
            <w:gridSpan w:val="7"/>
            <w:tcBorders>
              <w:top w:val="single" w:sz="4" w:space="0" w:color="000000"/>
              <w:left w:val="single" w:sz="4" w:space="0" w:color="000000"/>
              <w:right w:val="single" w:sz="4" w:space="0" w:color="000000"/>
            </w:tcBorders>
            <w:shd w:val="clear" w:color="auto" w:fill="auto"/>
          </w:tcPr>
          <w:p w:rsidR="00311D7B" w:rsidRDefault="00311D7B" w:rsidP="00704D88">
            <w:pPr>
              <w:jc w:val="both"/>
            </w:pPr>
            <w:r>
              <w:t>Ing. et Ing. Jiří Konečný, Ph.D. (</w:t>
            </w:r>
            <w:del w:id="2401" w:author="Dokulil Jiří" w:date="2018-11-18T21:35:00Z">
              <w:r w:rsidDel="00E66388">
                <w:delText xml:space="preserve">přednášky </w:delText>
              </w:r>
            </w:del>
            <w:ins w:id="2402" w:author="Dokulil Jiří" w:date="2018-11-18T21:35:00Z">
              <w:r w:rsidR="00E66388">
                <w:t>přednášející</w:t>
              </w:r>
            </w:ins>
            <w:ins w:id="2403" w:author="PS" w:date="2018-11-24T18:38:00Z">
              <w:r w:rsidR="00704D88">
                <w:t xml:space="preserve"> – 90 %</w:t>
              </w:r>
            </w:ins>
            <w:ins w:id="2404" w:author="Dokulil Jiří" w:date="2018-11-18T21:35:00Z">
              <w:r w:rsidR="00E66388">
                <w:t>, vede semináře</w:t>
              </w:r>
              <w:del w:id="2405" w:author="PS" w:date="2018-11-24T18:39:00Z">
                <w:r w:rsidR="00E66388" w:rsidDel="00704D88">
                  <w:delText xml:space="preserve"> </w:delText>
                </w:r>
              </w:del>
            </w:ins>
            <w:del w:id="2406" w:author="PS" w:date="2018-11-24T18:39:00Z">
              <w:r w:rsidDel="00704D88">
                <w:delText>– 90 %</w:delText>
              </w:r>
            </w:del>
            <w:r>
              <w:t xml:space="preserve">), </w:t>
            </w:r>
          </w:p>
        </w:tc>
      </w:tr>
      <w:tr w:rsidR="00311D7B" w:rsidTr="00F02ED2">
        <w:trPr>
          <w:trHeight w:val="22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snapToGrid w:val="0"/>
              <w:ind w:firstLine="3022"/>
              <w:jc w:val="both"/>
            </w:pPr>
            <w:r w:rsidRPr="00A92EC7">
              <w:rPr>
                <w:sz w:val="16"/>
                <w:szCs w:val="16"/>
              </w:rPr>
              <w:t xml:space="preserve">  </w:t>
            </w:r>
            <w:r>
              <w:t>Ing. Jiří Dokulil (</w:t>
            </w:r>
            <w:del w:id="2407" w:author="Dokulil Jiří" w:date="2018-11-18T21:35:00Z">
              <w:r w:rsidDel="00E66388">
                <w:delText xml:space="preserve">přednášky </w:delText>
              </w:r>
            </w:del>
            <w:ins w:id="2408" w:author="Dokulil Jiří" w:date="2018-11-18T21:35:00Z">
              <w:r w:rsidR="00E66388">
                <w:t>přednášející</w:t>
              </w:r>
            </w:ins>
            <w:ins w:id="2409" w:author="PS" w:date="2018-11-24T18:39:00Z">
              <w:r w:rsidR="00704D88">
                <w:t xml:space="preserve"> – 10 %</w:t>
              </w:r>
            </w:ins>
            <w:ins w:id="2410" w:author="Dokulil Jiří" w:date="2018-11-18T21:35:00Z">
              <w:r w:rsidR="00E66388">
                <w:t xml:space="preserve">, vede semináře </w:t>
              </w:r>
            </w:ins>
            <w:del w:id="2411" w:author="PS" w:date="2018-11-24T18:39:00Z">
              <w:r w:rsidDel="00704D88">
                <w:delText>– 10 %</w:delText>
              </w:r>
            </w:del>
            <w:r>
              <w:t>)</w:t>
            </w:r>
          </w:p>
          <w:p w:rsidR="00311D7B" w:rsidRDefault="00311D7B" w:rsidP="00F02ED2">
            <w:pPr>
              <w:snapToGrid w:val="0"/>
              <w:jc w:val="both"/>
            </w:pPr>
          </w:p>
        </w:tc>
      </w:tr>
      <w:tr w:rsidR="00311D7B" w:rsidTr="00F02ED2">
        <w:tc>
          <w:tcPr>
            <w:tcW w:w="3086" w:type="dxa"/>
            <w:tcBorders>
              <w:top w:val="single" w:sz="4" w:space="0" w:color="000000"/>
              <w:left w:val="single" w:sz="4" w:space="0" w:color="000000"/>
              <w:bottom w:val="single" w:sz="4" w:space="0" w:color="000000"/>
            </w:tcBorders>
            <w:shd w:val="clear" w:color="auto" w:fill="F7CAAC"/>
          </w:tcPr>
          <w:p w:rsidR="00311D7B" w:rsidRDefault="00311D7B" w:rsidP="00F02ED2">
            <w:pPr>
              <w:jc w:val="both"/>
            </w:pPr>
            <w:r>
              <w:rPr>
                <w:b/>
              </w:rPr>
              <w:t>Stručná anotace předmětu</w:t>
            </w:r>
          </w:p>
        </w:tc>
        <w:tc>
          <w:tcPr>
            <w:tcW w:w="6779" w:type="dxa"/>
            <w:gridSpan w:val="7"/>
            <w:tcBorders>
              <w:top w:val="single" w:sz="4" w:space="0" w:color="000000"/>
              <w:left w:val="single" w:sz="4" w:space="0" w:color="000000"/>
              <w:right w:val="single" w:sz="4" w:space="0" w:color="000000"/>
            </w:tcBorders>
            <w:shd w:val="clear" w:color="auto" w:fill="auto"/>
          </w:tcPr>
          <w:p w:rsidR="00311D7B" w:rsidRDefault="00311D7B" w:rsidP="00F02ED2">
            <w:pPr>
              <w:snapToGrid w:val="0"/>
              <w:jc w:val="both"/>
              <w:rPr>
                <w:b/>
              </w:rPr>
            </w:pPr>
          </w:p>
        </w:tc>
      </w:tr>
      <w:tr w:rsidR="00311D7B" w:rsidTr="00F02ED2">
        <w:trPr>
          <w:trHeight w:val="3938"/>
        </w:trPr>
        <w:tc>
          <w:tcPr>
            <w:tcW w:w="9865" w:type="dxa"/>
            <w:gridSpan w:val="8"/>
            <w:tcBorders>
              <w:left w:val="single" w:sz="4" w:space="0" w:color="000000"/>
              <w:bottom w:val="single" w:sz="12" w:space="0" w:color="000000"/>
              <w:right w:val="single" w:sz="4" w:space="0" w:color="000000"/>
            </w:tcBorders>
            <w:shd w:val="clear" w:color="auto" w:fill="auto"/>
          </w:tcPr>
          <w:p w:rsidR="00311D7B" w:rsidRDefault="00311D7B" w:rsidP="00F02ED2">
            <w:pPr>
              <w:jc w:val="both"/>
            </w:pPr>
            <w:r>
              <w:t>Cílem předmětu je seznámit studenty s finančními riziky a jejich významem pro finanční zdraví podniku. Studenti se seznámí s jednotlivými druhy finančních rizik a vazbami mezi nimi, bude vysvětleno</w:t>
            </w:r>
            <w:ins w:id="2412" w:author="Dokulil Jiří" w:date="2018-11-19T00:08:00Z">
              <w:r w:rsidR="00605CD6">
                <w:t>,</w:t>
              </w:r>
            </w:ins>
            <w:r>
              <w:t xml:space="preserve"> jak lze jednotlivá finanční rizika měřit a jakými způsoby je možné tato rizika ovlivňovat a řídit. Studenti budou seznámeni s tradičními a moderními metodami řízení finančních rizik a s možnostmi využití řízení finančních rizik ve finanční i výrobní sféře. Výuka se zaměřuje na metodické základy dynamicky se rozvíjející disciplíny, zejména jejím praktickým aplikacím v širších souvislostech, jako jsou diverzifikace, analýza derivátů, zajištění, metody Value at Risk, či systémy rizikové klasifikace.</w:t>
            </w:r>
          </w:p>
          <w:p w:rsidR="00E66388" w:rsidRDefault="00E66388" w:rsidP="00F02ED2">
            <w:pPr>
              <w:jc w:val="both"/>
              <w:rPr>
                <w:ins w:id="2413" w:author="Dokulil Jiří" w:date="2018-11-18T21:36:00Z"/>
              </w:rPr>
            </w:pPr>
          </w:p>
          <w:p w:rsidR="00311D7B" w:rsidRPr="00704D88" w:rsidRDefault="00311D7B" w:rsidP="00F02ED2">
            <w:pPr>
              <w:jc w:val="both"/>
              <w:rPr>
                <w:u w:val="single"/>
                <w:rPrChange w:id="2414" w:author="PS" w:date="2018-11-24T18:39:00Z">
                  <w:rPr/>
                </w:rPrChange>
              </w:rPr>
            </w:pPr>
            <w:del w:id="2415" w:author="PS" w:date="2018-11-24T18:39:00Z">
              <w:r w:rsidRPr="00704D88" w:rsidDel="00704D88">
                <w:rPr>
                  <w:u w:val="single"/>
                  <w:rPrChange w:id="2416" w:author="PS" w:date="2018-11-24T18:39:00Z">
                    <w:rPr/>
                  </w:rPrChange>
                </w:rPr>
                <w:delText>Studenti budou seznámeni s následujícími tematickými celky:</w:delText>
              </w:r>
            </w:del>
            <w:ins w:id="2417" w:author="PS" w:date="2018-11-24T18:39:00Z">
              <w:r w:rsidR="00704D88" w:rsidRPr="00704D88">
                <w:rPr>
                  <w:u w:val="single"/>
                  <w:rPrChange w:id="2418" w:author="PS" w:date="2018-11-24T18:39:00Z">
                    <w:rPr/>
                  </w:rPrChange>
                </w:rPr>
                <w:t>Hlavní témata:</w:t>
              </w:r>
            </w:ins>
          </w:p>
          <w:p w:rsidR="00311D7B" w:rsidRDefault="00311D7B" w:rsidP="00704D88">
            <w:pPr>
              <w:numPr>
                <w:ilvl w:val="0"/>
                <w:numId w:val="43"/>
              </w:numPr>
              <w:suppressAutoHyphens/>
              <w:ind w:left="612" w:hanging="425"/>
            </w:pPr>
            <w:r>
              <w:t>Vymezení základních pojmů a cíl řízení finančních rizik.</w:t>
            </w:r>
          </w:p>
          <w:p w:rsidR="00311D7B" w:rsidRDefault="00311D7B">
            <w:pPr>
              <w:numPr>
                <w:ilvl w:val="0"/>
                <w:numId w:val="129"/>
              </w:numPr>
              <w:suppressAutoHyphens/>
              <w:pPrChange w:id="2419" w:author="PS" w:date="2018-11-24T18:39:00Z">
                <w:pPr>
                  <w:numPr>
                    <w:numId w:val="43"/>
                  </w:numPr>
                  <w:tabs>
                    <w:tab w:val="num" w:pos="0"/>
                  </w:tabs>
                  <w:suppressAutoHyphens/>
                  <w:ind w:left="720" w:hanging="360"/>
                </w:pPr>
              </w:pPrChange>
            </w:pPr>
            <w:r>
              <w:t>Druhy finančních rizik, základní charakteristiky investic.</w:t>
            </w:r>
          </w:p>
          <w:p w:rsidR="00311D7B" w:rsidRDefault="00311D7B">
            <w:pPr>
              <w:numPr>
                <w:ilvl w:val="0"/>
                <w:numId w:val="129"/>
              </w:numPr>
              <w:suppressAutoHyphens/>
              <w:rPr>
                <w:ins w:id="2420" w:author="Dokulil Jiří" w:date="2018-11-18T21:36:00Z"/>
              </w:rPr>
              <w:pPrChange w:id="2421" w:author="PS" w:date="2018-11-24T18:39:00Z">
                <w:pPr>
                  <w:numPr>
                    <w:numId w:val="43"/>
                  </w:numPr>
                  <w:tabs>
                    <w:tab w:val="num" w:pos="0"/>
                  </w:tabs>
                  <w:suppressAutoHyphens/>
                  <w:ind w:left="720" w:hanging="360"/>
                </w:pPr>
              </w:pPrChange>
            </w:pPr>
            <w:r>
              <w:t>Metody měření finančních rizik, možnosti řízení finančních rizik.</w:t>
            </w:r>
          </w:p>
          <w:p w:rsidR="00E66388" w:rsidRDefault="00E66388">
            <w:pPr>
              <w:numPr>
                <w:ilvl w:val="0"/>
                <w:numId w:val="129"/>
              </w:numPr>
              <w:suppressAutoHyphens/>
              <w:pPrChange w:id="2422" w:author="PS" w:date="2018-11-24T18:39:00Z">
                <w:pPr>
                  <w:numPr>
                    <w:numId w:val="43"/>
                  </w:numPr>
                  <w:tabs>
                    <w:tab w:val="num" w:pos="0"/>
                  </w:tabs>
                  <w:suppressAutoHyphens/>
                  <w:ind w:left="720" w:hanging="360"/>
                </w:pPr>
              </w:pPrChange>
            </w:pPr>
            <w:ins w:id="2423" w:author="Dokulil Jiří" w:date="2018-11-18T21:36:00Z">
              <w:r>
                <w:t>Metody finanční analýzy</w:t>
              </w:r>
              <w:r w:rsidR="00223BD0">
                <w:t xml:space="preserve"> (2p, 4s).</w:t>
              </w:r>
            </w:ins>
          </w:p>
          <w:p w:rsidR="00311D7B" w:rsidRDefault="00311D7B">
            <w:pPr>
              <w:numPr>
                <w:ilvl w:val="0"/>
                <w:numId w:val="129"/>
              </w:numPr>
              <w:suppressAutoHyphens/>
              <w:pPrChange w:id="2424" w:author="PS" w:date="2018-11-24T18:39:00Z">
                <w:pPr>
                  <w:numPr>
                    <w:numId w:val="43"/>
                  </w:numPr>
                  <w:tabs>
                    <w:tab w:val="num" w:pos="0"/>
                  </w:tabs>
                  <w:suppressAutoHyphens/>
                  <w:ind w:left="720" w:hanging="360"/>
                </w:pPr>
              </w:pPrChange>
            </w:pPr>
            <w:r>
              <w:t xml:space="preserve">Finanční deriváty – měnové deriváty, úrokové deriváty, oceňování úrokových nástrojů, kreditní deriváty, </w:t>
            </w:r>
          </w:p>
          <w:p w:rsidR="00311D7B" w:rsidRDefault="00311D7B">
            <w:pPr>
              <w:numPr>
                <w:ilvl w:val="0"/>
                <w:numId w:val="129"/>
              </w:numPr>
              <w:suppressAutoHyphens/>
              <w:pPrChange w:id="2425" w:author="PS" w:date="2018-11-24T18:39:00Z">
                <w:pPr>
                  <w:numPr>
                    <w:numId w:val="43"/>
                  </w:numPr>
                  <w:tabs>
                    <w:tab w:val="num" w:pos="0"/>
                  </w:tabs>
                  <w:suppressAutoHyphens/>
                  <w:ind w:left="720" w:hanging="360"/>
                </w:pPr>
              </w:pPrChange>
            </w:pPr>
            <w:r>
              <w:t xml:space="preserve">Finanční deriváty – opce, typy opcí, analýza rizik finančních derivátů, trendy v obchodování s deriváty. </w:t>
            </w:r>
          </w:p>
          <w:p w:rsidR="00311D7B" w:rsidRDefault="00311D7B">
            <w:pPr>
              <w:numPr>
                <w:ilvl w:val="0"/>
                <w:numId w:val="129"/>
              </w:numPr>
              <w:suppressAutoHyphens/>
              <w:pPrChange w:id="2426" w:author="PS" w:date="2018-11-24T18:39:00Z">
                <w:pPr>
                  <w:numPr>
                    <w:numId w:val="43"/>
                  </w:numPr>
                  <w:tabs>
                    <w:tab w:val="num" w:pos="0"/>
                  </w:tabs>
                  <w:suppressAutoHyphens/>
                  <w:ind w:left="720" w:hanging="360"/>
                </w:pPr>
              </w:pPrChange>
            </w:pPr>
            <w:r>
              <w:t>Měření a řízení tržního rizika – Value at Risk, zpětné testování, stresové testování.</w:t>
            </w:r>
          </w:p>
          <w:p w:rsidR="00311D7B" w:rsidRDefault="00311D7B">
            <w:pPr>
              <w:numPr>
                <w:ilvl w:val="0"/>
                <w:numId w:val="129"/>
              </w:numPr>
              <w:suppressAutoHyphens/>
              <w:pPrChange w:id="2427" w:author="PS" w:date="2018-11-24T18:39:00Z">
                <w:pPr>
                  <w:numPr>
                    <w:numId w:val="43"/>
                  </w:numPr>
                  <w:tabs>
                    <w:tab w:val="num" w:pos="0"/>
                  </w:tabs>
                  <w:suppressAutoHyphens/>
                  <w:ind w:left="720" w:hanging="360"/>
                </w:pPr>
              </w:pPrChange>
            </w:pPr>
            <w:r>
              <w:t>Měření a řízení tržního rizika – časové horizonty a jejich vliv na způsob řízení tržního rizika, kapitálové požadavky k tržnímu riziku.</w:t>
            </w:r>
          </w:p>
          <w:p w:rsidR="00311D7B" w:rsidRDefault="00311D7B">
            <w:pPr>
              <w:numPr>
                <w:ilvl w:val="0"/>
                <w:numId w:val="129"/>
              </w:numPr>
              <w:suppressAutoHyphens/>
              <w:pPrChange w:id="2428" w:author="PS" w:date="2018-11-24T18:39:00Z">
                <w:pPr>
                  <w:numPr>
                    <w:numId w:val="43"/>
                  </w:numPr>
                  <w:tabs>
                    <w:tab w:val="num" w:pos="0"/>
                  </w:tabs>
                  <w:suppressAutoHyphens/>
                  <w:ind w:left="720" w:hanging="360"/>
                </w:pPr>
              </w:pPrChange>
            </w:pPr>
            <w:r>
              <w:t>Měření a řízení kreditního rizika, vymáhací proces, reporting, krize a poučení z ní.</w:t>
            </w:r>
          </w:p>
          <w:p w:rsidR="00311D7B" w:rsidRDefault="00311D7B">
            <w:pPr>
              <w:numPr>
                <w:ilvl w:val="0"/>
                <w:numId w:val="129"/>
              </w:numPr>
              <w:suppressAutoHyphens/>
              <w:pPrChange w:id="2429" w:author="PS" w:date="2018-11-24T18:39:00Z">
                <w:pPr>
                  <w:numPr>
                    <w:numId w:val="43"/>
                  </w:numPr>
                  <w:tabs>
                    <w:tab w:val="num" w:pos="0"/>
                  </w:tabs>
                  <w:suppressAutoHyphens/>
                  <w:ind w:left="720" w:hanging="360"/>
                </w:pPr>
              </w:pPrChange>
            </w:pPr>
            <w:r>
              <w:t>Měření a řízení likvidního rizika, nástroje pro řízení rizika likvidity, používané postupy, riziko likvidity z pohledu finanční a ekonomické krize, riziko likvidity v rámci Basel II.</w:t>
            </w:r>
          </w:p>
          <w:p w:rsidR="00311D7B" w:rsidRDefault="00311D7B">
            <w:pPr>
              <w:numPr>
                <w:ilvl w:val="0"/>
                <w:numId w:val="129"/>
              </w:numPr>
              <w:suppressAutoHyphens/>
              <w:pPrChange w:id="2430" w:author="PS" w:date="2018-11-24T18:39:00Z">
                <w:pPr>
                  <w:numPr>
                    <w:numId w:val="43"/>
                  </w:numPr>
                  <w:tabs>
                    <w:tab w:val="num" w:pos="0"/>
                  </w:tabs>
                  <w:suppressAutoHyphens/>
                  <w:ind w:left="720" w:hanging="360"/>
                </w:pPr>
              </w:pPrChange>
            </w:pPr>
            <w:r>
              <w:t>Měření a řízení operačního rizika, Loss Distribution Approach (LDA), kritéria použití AMA přístupu pro výpočet kapitálového požadavku.</w:t>
            </w:r>
          </w:p>
          <w:p w:rsidR="00311D7B" w:rsidRDefault="00311D7B">
            <w:pPr>
              <w:numPr>
                <w:ilvl w:val="0"/>
                <w:numId w:val="129"/>
              </w:numPr>
              <w:suppressAutoHyphens/>
              <w:pPrChange w:id="2431" w:author="PS" w:date="2018-11-24T18:39:00Z">
                <w:pPr>
                  <w:numPr>
                    <w:numId w:val="43"/>
                  </w:numPr>
                  <w:tabs>
                    <w:tab w:val="num" w:pos="0"/>
                  </w:tabs>
                  <w:suppressAutoHyphens/>
                  <w:ind w:left="720" w:hanging="360"/>
                </w:pPr>
              </w:pPrChange>
            </w:pPr>
            <w:r w:rsidRPr="00A27502">
              <w:t>Sekuritizace – motivy pro sekuritizaci aktiv, mechanismus přenosu rizika, ratingové hodnocení, principy ocenění sekuritizovaných aktiv</w:t>
            </w:r>
            <w:r>
              <w:t>.</w:t>
            </w:r>
          </w:p>
          <w:p w:rsidR="00311D7B" w:rsidRDefault="00311D7B">
            <w:pPr>
              <w:numPr>
                <w:ilvl w:val="0"/>
                <w:numId w:val="129"/>
              </w:numPr>
              <w:suppressAutoHyphens/>
              <w:pPrChange w:id="2432" w:author="PS" w:date="2018-11-24T18:39:00Z">
                <w:pPr>
                  <w:numPr>
                    <w:numId w:val="43"/>
                  </w:numPr>
                  <w:tabs>
                    <w:tab w:val="num" w:pos="0"/>
                  </w:tabs>
                  <w:suppressAutoHyphens/>
                  <w:ind w:left="720" w:hanging="360"/>
                </w:pPr>
              </w:pPrChange>
            </w:pPr>
            <w:r>
              <w:t>Moderní metody řízení rizik na firemní úrovni.</w:t>
            </w:r>
          </w:p>
        </w:tc>
      </w:tr>
      <w:tr w:rsidR="00311D7B" w:rsidTr="00F02ED2">
        <w:trPr>
          <w:trHeight w:val="265"/>
        </w:trPr>
        <w:tc>
          <w:tcPr>
            <w:tcW w:w="3653" w:type="dxa"/>
            <w:gridSpan w:val="2"/>
            <w:tcBorders>
              <w:left w:val="single" w:sz="4" w:space="0" w:color="000000"/>
              <w:bottom w:val="single" w:sz="4" w:space="0" w:color="000000"/>
            </w:tcBorders>
            <w:shd w:val="clear" w:color="auto" w:fill="F7CAAC"/>
          </w:tcPr>
          <w:p w:rsidR="00311D7B" w:rsidRDefault="00311D7B" w:rsidP="00F02ED2">
            <w:pPr>
              <w:jc w:val="both"/>
            </w:pPr>
            <w:r>
              <w:rPr>
                <w:b/>
              </w:rPr>
              <w:t>Studijní literatura a studijní pomůcky</w:t>
            </w:r>
          </w:p>
        </w:tc>
        <w:tc>
          <w:tcPr>
            <w:tcW w:w="6212" w:type="dxa"/>
            <w:gridSpan w:val="6"/>
            <w:tcBorders>
              <w:left w:val="single" w:sz="4" w:space="0" w:color="000000"/>
              <w:right w:val="single" w:sz="4" w:space="0" w:color="000000"/>
            </w:tcBorders>
            <w:shd w:val="clear" w:color="auto" w:fill="auto"/>
          </w:tcPr>
          <w:p w:rsidR="00311D7B" w:rsidRDefault="00311D7B" w:rsidP="00F02ED2">
            <w:pPr>
              <w:snapToGrid w:val="0"/>
              <w:jc w:val="both"/>
            </w:pPr>
          </w:p>
        </w:tc>
      </w:tr>
      <w:tr w:rsidR="00311D7B" w:rsidTr="00F02ED2">
        <w:trPr>
          <w:trHeight w:val="907"/>
        </w:trPr>
        <w:tc>
          <w:tcPr>
            <w:tcW w:w="9865" w:type="dxa"/>
            <w:gridSpan w:val="8"/>
            <w:tcBorders>
              <w:left w:val="single" w:sz="4" w:space="0" w:color="000000"/>
              <w:bottom w:val="single" w:sz="4" w:space="0" w:color="000000"/>
              <w:right w:val="single" w:sz="4" w:space="0" w:color="000000"/>
            </w:tcBorders>
            <w:shd w:val="clear" w:color="auto" w:fill="auto"/>
          </w:tcPr>
          <w:p w:rsidR="00311D7B" w:rsidRDefault="00311D7B" w:rsidP="00F02ED2">
            <w:pPr>
              <w:jc w:val="both"/>
            </w:pPr>
            <w:r>
              <w:rPr>
                <w:b/>
              </w:rPr>
              <w:t>Povinná:</w:t>
            </w:r>
          </w:p>
          <w:p w:rsidR="00311D7B" w:rsidRDefault="00311D7B" w:rsidP="00F02ED2">
            <w:r>
              <w:t>ČIŽINSKÁ, Romana a MARINIČ, Pavel. Finanční řízení podniku: moderní metody a trendy. 1. vyd. Praha: Grada, 2010. 204 s. Prosperita firmy. ISBN 978-80-247-3158-2.</w:t>
            </w:r>
          </w:p>
          <w:p w:rsidR="00311D7B" w:rsidRDefault="00311D7B" w:rsidP="00F02ED2">
            <w:r>
              <w:t>VLACHÝ, Jan. Řízení finančních rizik. Praha: Vysoká škola finanční a správní, ©2006. 256 s. Eupress. ISBN 80-86754-56-1.</w:t>
            </w:r>
          </w:p>
          <w:p w:rsidR="00311D7B" w:rsidRDefault="00311D7B" w:rsidP="00F02ED2">
            <w:r>
              <w:t>ZEMÁNEK, Pavel a KONEČNÝ, Jiří. Finanční řízení podniku. Vyd. 1. Ve Zlíně: Univerzita Tomáše Bati, 2013. 84 s. ISBN 978-80-7454-115-5.</w:t>
            </w:r>
          </w:p>
          <w:p w:rsidR="00311D7B" w:rsidRDefault="00311D7B" w:rsidP="00F02ED2">
            <w:r>
              <w:t>ZMEŠKAL, Zdeněk, ČULÍK, Miroslav a TICHÝ, Tomáš. Finanční rozhodování za rizika: sbírka řešených příkladů. 4., upr. vyd. Ostrava: VŠB-TU Ostrava, 2013. 182 s. Series of textbooks; vol. 14. ISBN 978-80-248-3249-4.</w:t>
            </w:r>
          </w:p>
          <w:p w:rsidR="00311D7B" w:rsidRDefault="00311D7B" w:rsidP="00F02ED2">
            <w:pPr>
              <w:jc w:val="both"/>
            </w:pPr>
            <w:r>
              <w:rPr>
                <w:b/>
              </w:rPr>
              <w:t>Doporučená:</w:t>
            </w:r>
          </w:p>
          <w:p w:rsidR="00311D7B" w:rsidRDefault="00311D7B" w:rsidP="00F02ED2">
            <w:pPr>
              <w:jc w:val="both"/>
            </w:pPr>
            <w:r>
              <w:t xml:space="preserve">VALOVÁ, Ivana. Řízení rizik podle Basel II se specifickým zaměřením na interní rating v rámci úvěrového rizika. 1. </w:t>
            </w:r>
            <w:r>
              <w:lastRenderedPageBreak/>
              <w:t>vyd. Brno: Masarykova univerzita, 2010. 187 s. ISBN 978-80-210-5410-3.</w:t>
            </w:r>
          </w:p>
          <w:p w:rsidR="00311D7B" w:rsidRDefault="00311D7B" w:rsidP="00F02ED2">
            <w:pPr>
              <w:jc w:val="both"/>
            </w:pPr>
            <w:r>
              <w:t>KLJUČNIKOV, Aleksandr. Financial management in the segment of SMEs. First edition. Praha: Wolters Kluwer, 2017. 143 stran. ISBN 978-80-7552-585-7.</w:t>
            </w:r>
          </w:p>
          <w:p w:rsidR="00311D7B" w:rsidRDefault="00311D7B" w:rsidP="00F02ED2">
            <w:pPr>
              <w:jc w:val="both"/>
              <w:rPr>
                <w:ins w:id="2433" w:author="Dokulil Jiří" w:date="2018-11-18T21:39:00Z"/>
              </w:rPr>
            </w:pPr>
            <w:r>
              <w:t>ZOPOUNIDUS, Constantin a Galariotis, Emilios. Quantitative financial risk management: theory and practice. Hoboken: Wiley, [2015], ©2015. xix, 428 stran. The Frank J. Fabozzi series. ISBN 978-1-118-73818-4.</w:t>
            </w:r>
          </w:p>
          <w:p w:rsidR="00223BD0" w:rsidRDefault="00223BD0" w:rsidP="00223BD0">
            <w:pPr>
              <w:jc w:val="both"/>
            </w:pPr>
            <w:ins w:id="2434" w:author="Dokulil Jiří" w:date="2018-11-18T21:39:00Z">
              <w:r w:rsidRPr="00223BD0">
                <w:t xml:space="preserve">Studijní materiály – LS Moodle (vyuka.flkr.utb.cz – kurz </w:t>
              </w:r>
              <w:r>
                <w:t>Řízení finančních rizik</w:t>
              </w:r>
              <w:r w:rsidRPr="00223BD0">
                <w:t>)</w:t>
              </w:r>
            </w:ins>
          </w:p>
        </w:tc>
      </w:tr>
      <w:tr w:rsidR="00311D7B" w:rsidTr="00F02ED2">
        <w:tc>
          <w:tcPr>
            <w:tcW w:w="9865" w:type="dxa"/>
            <w:gridSpan w:val="8"/>
            <w:tcBorders>
              <w:top w:val="single" w:sz="12" w:space="0" w:color="000000"/>
              <w:left w:val="single" w:sz="2" w:space="0" w:color="000000"/>
              <w:bottom w:val="single" w:sz="2" w:space="0" w:color="000000"/>
              <w:right w:val="single" w:sz="2" w:space="0" w:color="000000"/>
            </w:tcBorders>
            <w:shd w:val="clear" w:color="auto" w:fill="F7CAAC"/>
          </w:tcPr>
          <w:p w:rsidR="00311D7B" w:rsidRDefault="00311D7B" w:rsidP="00F02ED2">
            <w:pPr>
              <w:jc w:val="center"/>
            </w:pPr>
            <w:r>
              <w:rPr>
                <w:b/>
              </w:rPr>
              <w:lastRenderedPageBreak/>
              <w:t>Informace ke kombinované nebo distanční formě</w:t>
            </w:r>
          </w:p>
        </w:tc>
      </w:tr>
      <w:tr w:rsidR="00311D7B" w:rsidTr="00F02ED2">
        <w:tc>
          <w:tcPr>
            <w:tcW w:w="4787" w:type="dxa"/>
            <w:gridSpan w:val="3"/>
            <w:tcBorders>
              <w:top w:val="single" w:sz="2" w:space="0" w:color="000000"/>
              <w:left w:val="single" w:sz="4" w:space="0" w:color="000000"/>
              <w:bottom w:val="single" w:sz="4" w:space="0" w:color="000000"/>
            </w:tcBorders>
            <w:shd w:val="clear" w:color="auto" w:fill="F7CAAC"/>
          </w:tcPr>
          <w:p w:rsidR="00311D7B" w:rsidRDefault="00311D7B" w:rsidP="00F02ED2">
            <w:pPr>
              <w:jc w:val="both"/>
            </w:pPr>
            <w:r>
              <w:rPr>
                <w:b/>
              </w:rPr>
              <w:t>Rozsah konzultací (soustředění)</w:t>
            </w:r>
          </w:p>
        </w:tc>
        <w:tc>
          <w:tcPr>
            <w:tcW w:w="889" w:type="dxa"/>
            <w:tcBorders>
              <w:top w:val="single" w:sz="2" w:space="0" w:color="000000"/>
              <w:left w:val="single" w:sz="4" w:space="0" w:color="000000"/>
              <w:bottom w:val="single" w:sz="4" w:space="0" w:color="000000"/>
            </w:tcBorders>
            <w:shd w:val="clear" w:color="auto" w:fill="auto"/>
          </w:tcPr>
          <w:p w:rsidR="00311D7B" w:rsidRDefault="00311D7B" w:rsidP="00F02ED2">
            <w:pPr>
              <w:snapToGrid w:val="0"/>
              <w:jc w:val="center"/>
            </w:pPr>
            <w:r>
              <w:t>1</w:t>
            </w:r>
            <w:ins w:id="2435" w:author="Dokulil Jiří" w:date="2018-11-18T21:39:00Z">
              <w:r w:rsidR="00223BD0">
                <w:t>6</w:t>
              </w:r>
            </w:ins>
            <w:del w:id="2436" w:author="Dokulil Jiří" w:date="2018-11-18T21:39:00Z">
              <w:r w:rsidDel="00223BD0">
                <w:delText>2</w:delText>
              </w:r>
            </w:del>
          </w:p>
        </w:tc>
        <w:tc>
          <w:tcPr>
            <w:tcW w:w="4189" w:type="dxa"/>
            <w:gridSpan w:val="4"/>
            <w:tcBorders>
              <w:top w:val="single" w:sz="2"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 xml:space="preserve">hodin </w:t>
            </w:r>
          </w:p>
        </w:tc>
      </w:tr>
      <w:tr w:rsidR="00311D7B" w:rsidTr="00F02ED2">
        <w:tc>
          <w:tcPr>
            <w:tcW w:w="9865" w:type="dxa"/>
            <w:gridSpan w:val="8"/>
            <w:tcBorders>
              <w:top w:val="single" w:sz="4" w:space="0" w:color="000000"/>
              <w:left w:val="single" w:sz="4" w:space="0" w:color="000000"/>
              <w:bottom w:val="single" w:sz="4" w:space="0" w:color="000000"/>
              <w:right w:val="single" w:sz="4" w:space="0" w:color="000000"/>
            </w:tcBorders>
            <w:shd w:val="clear" w:color="auto" w:fill="F7CAAC"/>
          </w:tcPr>
          <w:p w:rsidR="00311D7B" w:rsidRDefault="00311D7B" w:rsidP="00F02ED2">
            <w:pPr>
              <w:jc w:val="both"/>
            </w:pPr>
            <w:r>
              <w:rPr>
                <w:b/>
              </w:rPr>
              <w:t>Informace o způsobu kontaktu s</w:t>
            </w:r>
            <w:del w:id="2437" w:author="Dokulil Jiří" w:date="2018-11-17T01:47:00Z">
              <w:r w:rsidDel="00C04369">
                <w:rPr>
                  <w:b/>
                </w:rPr>
                <w:delText> </w:delText>
              </w:r>
            </w:del>
            <w:ins w:id="2438" w:author="Dokulil Jiří" w:date="2018-11-18T21:39:00Z">
              <w:r w:rsidR="00223BD0">
                <w:rPr>
                  <w:b/>
                </w:rPr>
                <w:t> </w:t>
              </w:r>
            </w:ins>
            <w:r>
              <w:rPr>
                <w:b/>
              </w:rPr>
              <w:t>vyučujícím</w:t>
            </w:r>
          </w:p>
        </w:tc>
      </w:tr>
      <w:tr w:rsidR="00311D7B" w:rsidTr="00F02ED2">
        <w:trPr>
          <w:trHeight w:val="1373"/>
        </w:trPr>
        <w:tc>
          <w:tcPr>
            <w:tcW w:w="9865" w:type="dxa"/>
            <w:gridSpan w:val="8"/>
            <w:tcBorders>
              <w:top w:val="single" w:sz="4" w:space="0" w:color="000000"/>
              <w:left w:val="single" w:sz="4" w:space="0" w:color="000000"/>
              <w:bottom w:val="single" w:sz="4" w:space="0" w:color="000000"/>
              <w:right w:val="single" w:sz="4" w:space="0" w:color="000000"/>
            </w:tcBorders>
            <w:shd w:val="clear" w:color="auto" w:fill="auto"/>
          </w:tcPr>
          <w:p w:rsidR="00311D7B" w:rsidRDefault="00311D7B" w:rsidP="00F02ED2">
            <w:pPr>
              <w:snapToGrid w:val="0"/>
              <w:jc w:val="both"/>
              <w:rPr>
                <w:b/>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p w:rsidR="00311D7B" w:rsidRDefault="00311D7B" w:rsidP="00311D7B">
      <w:r>
        <w:br w:type="page"/>
      </w:r>
    </w:p>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gridCol w:w="1275"/>
        <w:gridCol w:w="709"/>
        <w:gridCol w:w="709"/>
        <w:gridCol w:w="2693"/>
        <w:gridCol w:w="608"/>
      </w:tblGrid>
      <w:tr w:rsidR="00311D7B" w:rsidTr="00F02ED2">
        <w:tc>
          <w:tcPr>
            <w:tcW w:w="9855" w:type="dxa"/>
            <w:gridSpan w:val="6"/>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861"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5994" w:type="dxa"/>
            <w:gridSpan w:val="5"/>
            <w:tcBorders>
              <w:top w:val="double" w:sz="4" w:space="0" w:color="auto"/>
            </w:tcBorders>
          </w:tcPr>
          <w:p w:rsidR="00311D7B" w:rsidRPr="00D056B8" w:rsidRDefault="00311D7B" w:rsidP="00F02ED2">
            <w:pPr>
              <w:jc w:val="both"/>
              <w:rPr>
                <w:b/>
              </w:rPr>
            </w:pPr>
            <w:r w:rsidRPr="00D056B8">
              <w:rPr>
                <w:b/>
              </w:rPr>
              <w:t>Sběr a zpracování dat</w:t>
            </w:r>
          </w:p>
        </w:tc>
      </w:tr>
      <w:tr w:rsidR="00311D7B" w:rsidTr="00F02ED2">
        <w:tc>
          <w:tcPr>
            <w:tcW w:w="3861" w:type="dxa"/>
            <w:shd w:val="clear" w:color="auto" w:fill="F7CAAC"/>
          </w:tcPr>
          <w:p w:rsidR="00311D7B" w:rsidRDefault="00311D7B" w:rsidP="00F02ED2">
            <w:pPr>
              <w:jc w:val="both"/>
              <w:rPr>
                <w:b/>
              </w:rPr>
            </w:pPr>
            <w:r>
              <w:rPr>
                <w:b/>
              </w:rPr>
              <w:t>Typ předmětu</w:t>
            </w:r>
          </w:p>
        </w:tc>
        <w:tc>
          <w:tcPr>
            <w:tcW w:w="2693" w:type="dxa"/>
            <w:gridSpan w:val="3"/>
          </w:tcPr>
          <w:p w:rsidR="00311D7B" w:rsidRDefault="00311D7B" w:rsidP="00F02ED2">
            <w:pPr>
              <w:jc w:val="both"/>
            </w:pPr>
            <w:r>
              <w:t>povinně volitelný</w:t>
            </w:r>
          </w:p>
        </w:tc>
        <w:tc>
          <w:tcPr>
            <w:tcW w:w="2693" w:type="dxa"/>
            <w:shd w:val="clear" w:color="auto" w:fill="F7CAAC"/>
          </w:tcPr>
          <w:p w:rsidR="00311D7B" w:rsidRDefault="00311D7B" w:rsidP="00F02ED2">
            <w:pPr>
              <w:jc w:val="both"/>
            </w:pPr>
            <w:r>
              <w:rPr>
                <w:b/>
              </w:rPr>
              <w:t>doporučený ročník / semestr</w:t>
            </w:r>
          </w:p>
        </w:tc>
        <w:tc>
          <w:tcPr>
            <w:tcW w:w="608" w:type="dxa"/>
          </w:tcPr>
          <w:p w:rsidR="00311D7B" w:rsidRDefault="00311D7B" w:rsidP="00F02ED2">
            <w:pPr>
              <w:jc w:val="both"/>
            </w:pPr>
            <w:r>
              <w:t>1/LS</w:t>
            </w:r>
          </w:p>
        </w:tc>
      </w:tr>
      <w:tr w:rsidR="00311D7B" w:rsidTr="00F02ED2">
        <w:tc>
          <w:tcPr>
            <w:tcW w:w="3861" w:type="dxa"/>
            <w:shd w:val="clear" w:color="auto" w:fill="F7CAAC"/>
          </w:tcPr>
          <w:p w:rsidR="00311D7B" w:rsidRDefault="00311D7B" w:rsidP="00F02ED2">
            <w:pPr>
              <w:jc w:val="both"/>
              <w:rPr>
                <w:b/>
              </w:rPr>
            </w:pPr>
            <w:r>
              <w:rPr>
                <w:b/>
              </w:rPr>
              <w:t>Rozsah studijního předmětu</w:t>
            </w:r>
          </w:p>
        </w:tc>
        <w:tc>
          <w:tcPr>
            <w:tcW w:w="1275" w:type="dxa"/>
          </w:tcPr>
          <w:p w:rsidR="00311D7B" w:rsidRDefault="00311D7B" w:rsidP="00F02ED2">
            <w:pPr>
              <w:jc w:val="both"/>
            </w:pPr>
            <w:r>
              <w:t>28p – 14c</w:t>
            </w:r>
          </w:p>
        </w:tc>
        <w:tc>
          <w:tcPr>
            <w:tcW w:w="709" w:type="dxa"/>
            <w:shd w:val="clear" w:color="auto" w:fill="F7CAAC"/>
          </w:tcPr>
          <w:p w:rsidR="00311D7B" w:rsidRDefault="00311D7B" w:rsidP="00F02ED2">
            <w:pPr>
              <w:jc w:val="both"/>
              <w:rPr>
                <w:b/>
              </w:rPr>
            </w:pPr>
            <w:r>
              <w:rPr>
                <w:b/>
              </w:rPr>
              <w:t xml:space="preserve">hod. </w:t>
            </w:r>
          </w:p>
        </w:tc>
        <w:tc>
          <w:tcPr>
            <w:tcW w:w="709" w:type="dxa"/>
          </w:tcPr>
          <w:p w:rsidR="00311D7B" w:rsidRDefault="00311D7B" w:rsidP="00F02ED2">
            <w:pPr>
              <w:jc w:val="both"/>
            </w:pPr>
            <w:r>
              <w:t>42</w:t>
            </w:r>
          </w:p>
        </w:tc>
        <w:tc>
          <w:tcPr>
            <w:tcW w:w="2693" w:type="dxa"/>
            <w:shd w:val="clear" w:color="auto" w:fill="F7CAAC"/>
          </w:tcPr>
          <w:p w:rsidR="00311D7B" w:rsidRDefault="00311D7B" w:rsidP="00F02ED2">
            <w:pPr>
              <w:jc w:val="both"/>
              <w:rPr>
                <w:b/>
              </w:rPr>
            </w:pPr>
            <w:r>
              <w:rPr>
                <w:b/>
              </w:rPr>
              <w:t>kreditů</w:t>
            </w:r>
          </w:p>
        </w:tc>
        <w:tc>
          <w:tcPr>
            <w:tcW w:w="608" w:type="dxa"/>
          </w:tcPr>
          <w:p w:rsidR="00311D7B" w:rsidRDefault="00311D7B" w:rsidP="00F02ED2">
            <w:pPr>
              <w:jc w:val="both"/>
            </w:pPr>
            <w:r>
              <w:t>3</w:t>
            </w:r>
          </w:p>
        </w:tc>
      </w:tr>
      <w:tr w:rsidR="00311D7B" w:rsidTr="00F02ED2">
        <w:tc>
          <w:tcPr>
            <w:tcW w:w="3861" w:type="dxa"/>
            <w:shd w:val="clear" w:color="auto" w:fill="F7CAAC"/>
          </w:tcPr>
          <w:p w:rsidR="00311D7B" w:rsidRDefault="00311D7B" w:rsidP="00F02ED2">
            <w:pPr>
              <w:jc w:val="both"/>
              <w:rPr>
                <w:b/>
                <w:sz w:val="22"/>
              </w:rPr>
            </w:pPr>
            <w:r>
              <w:rPr>
                <w:b/>
              </w:rPr>
              <w:t>Prerekvizity, korekvizity, ekvivalence</w:t>
            </w:r>
          </w:p>
        </w:tc>
        <w:tc>
          <w:tcPr>
            <w:tcW w:w="5994" w:type="dxa"/>
            <w:gridSpan w:val="5"/>
          </w:tcPr>
          <w:p w:rsidR="00311D7B" w:rsidRDefault="00311D7B" w:rsidP="00F02ED2">
            <w:pPr>
              <w:jc w:val="both"/>
            </w:pPr>
          </w:p>
        </w:tc>
      </w:tr>
    </w:tbl>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61"/>
        <w:gridCol w:w="75"/>
        <w:gridCol w:w="1200"/>
        <w:gridCol w:w="709"/>
        <w:gridCol w:w="284"/>
        <w:gridCol w:w="1842"/>
        <w:gridCol w:w="1884"/>
        <w:tblGridChange w:id="2439">
          <w:tblGrid>
            <w:gridCol w:w="152"/>
            <w:gridCol w:w="2160"/>
            <w:gridCol w:w="1549"/>
            <w:gridCol w:w="1218"/>
            <w:gridCol w:w="57"/>
            <w:gridCol w:w="709"/>
            <w:gridCol w:w="284"/>
            <w:gridCol w:w="1842"/>
            <w:gridCol w:w="1884"/>
            <w:gridCol w:w="152"/>
          </w:tblGrid>
        </w:tblGridChange>
      </w:tblGrid>
      <w:tr w:rsidR="00311D7B" w:rsidTr="00F02ED2">
        <w:tc>
          <w:tcPr>
            <w:tcW w:w="3861" w:type="dxa"/>
            <w:shd w:val="clear" w:color="auto" w:fill="F7CAAC"/>
          </w:tcPr>
          <w:p w:rsidR="00311D7B" w:rsidRDefault="00311D7B" w:rsidP="00F02ED2">
            <w:pPr>
              <w:jc w:val="both"/>
              <w:rPr>
                <w:b/>
              </w:rPr>
            </w:pPr>
            <w:r>
              <w:rPr>
                <w:b/>
              </w:rPr>
              <w:t>Způsob ověření studijních výsledků</w:t>
            </w:r>
          </w:p>
        </w:tc>
        <w:tc>
          <w:tcPr>
            <w:tcW w:w="2268" w:type="dxa"/>
            <w:gridSpan w:val="4"/>
          </w:tcPr>
          <w:p w:rsidR="00311D7B" w:rsidRDefault="00311D7B" w:rsidP="00F02ED2">
            <w:pPr>
              <w:jc w:val="both"/>
            </w:pPr>
            <w:r>
              <w:t>klasifikovaný zápočet</w:t>
            </w:r>
          </w:p>
        </w:tc>
        <w:tc>
          <w:tcPr>
            <w:tcW w:w="1842" w:type="dxa"/>
            <w:shd w:val="clear" w:color="auto" w:fill="F7CAAC"/>
          </w:tcPr>
          <w:p w:rsidR="00311D7B" w:rsidRDefault="00311D7B" w:rsidP="00F02ED2">
            <w:pPr>
              <w:jc w:val="both"/>
              <w:rPr>
                <w:b/>
              </w:rPr>
            </w:pPr>
            <w:r>
              <w:rPr>
                <w:b/>
              </w:rPr>
              <w:t>Forma výuky</w:t>
            </w:r>
          </w:p>
        </w:tc>
        <w:tc>
          <w:tcPr>
            <w:tcW w:w="1884" w:type="dxa"/>
          </w:tcPr>
          <w:p w:rsidR="00311D7B" w:rsidRDefault="00311D7B" w:rsidP="00F02ED2">
            <w:pPr>
              <w:jc w:val="both"/>
            </w:pPr>
            <w:r>
              <w:t>přednášky,</w:t>
            </w:r>
          </w:p>
          <w:p w:rsidR="00311D7B" w:rsidRDefault="00311D7B" w:rsidP="00F02ED2">
            <w:pPr>
              <w:jc w:val="both"/>
            </w:pPr>
            <w:r>
              <w:t>cvičení</w:t>
            </w:r>
          </w:p>
        </w:tc>
      </w:tr>
      <w:tr w:rsidR="00704D88" w:rsidTr="00704D8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40" w:author="PS" w:date="2018-11-24T1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41" w:author="PS" w:date="2018-11-24T18:44:00Z">
            <w:trPr>
              <w:gridBefore w:val="1"/>
            </w:trPr>
          </w:trPrChange>
        </w:trPr>
        <w:tc>
          <w:tcPr>
            <w:tcW w:w="3936" w:type="dxa"/>
            <w:gridSpan w:val="2"/>
            <w:tcBorders>
              <w:right w:val="nil"/>
            </w:tcBorders>
            <w:shd w:val="clear" w:color="auto" w:fill="F7CAAC"/>
            <w:tcPrChange w:id="2442" w:author="PS" w:date="2018-11-24T18:44:00Z">
              <w:tcPr>
                <w:tcW w:w="4927" w:type="dxa"/>
                <w:gridSpan w:val="3"/>
                <w:shd w:val="clear" w:color="auto" w:fill="F7CAAC"/>
              </w:tcPr>
            </w:tcPrChange>
          </w:tcPr>
          <w:p w:rsidR="00704D88" w:rsidRDefault="00704D88" w:rsidP="00F02ED2">
            <w:pPr>
              <w:jc w:val="both"/>
              <w:rPr>
                <w:b/>
              </w:rPr>
            </w:pPr>
            <w:r>
              <w:rPr>
                <w:b/>
              </w:rPr>
              <w:t>Forma způsobu ověření studijních výsledků a další požadavky na studenta</w:t>
            </w:r>
          </w:p>
        </w:tc>
        <w:tc>
          <w:tcPr>
            <w:tcW w:w="5919" w:type="dxa"/>
            <w:gridSpan w:val="5"/>
            <w:vMerge w:val="restart"/>
            <w:tcBorders>
              <w:left w:val="nil"/>
            </w:tcBorders>
            <w:shd w:val="clear" w:color="auto" w:fill="auto"/>
            <w:tcPrChange w:id="2443" w:author="PS" w:date="2018-11-24T18:44:00Z">
              <w:tcPr>
                <w:tcW w:w="4928" w:type="dxa"/>
                <w:gridSpan w:val="6"/>
                <w:vMerge w:val="restart"/>
                <w:shd w:val="clear" w:color="auto" w:fill="F7CAAC"/>
              </w:tcPr>
            </w:tcPrChange>
          </w:tcPr>
          <w:p w:rsidR="00704D88" w:rsidDel="00F27803" w:rsidRDefault="00704D88" w:rsidP="00F02ED2">
            <w:pPr>
              <w:jc w:val="both"/>
              <w:rPr>
                <w:del w:id="2444" w:author="Dokulil Jiří" w:date="2018-11-18T21:43:00Z"/>
              </w:rPr>
            </w:pPr>
            <w:ins w:id="2445" w:author="PS" w:date="2018-11-24T18:43:00Z">
              <w:r>
                <w:t>Požadavky k zápočtu: aktivní účast na cvičeních (min 80 %), absolvování dvou písemných prací (každý alespoň na 50 %).</w:t>
              </w:r>
            </w:ins>
            <w:del w:id="2446" w:author="Dokulil Jiří" w:date="2018-11-18T21:43:00Z">
              <w:r w:rsidDel="00F27803">
                <w:delText>- absolvování dvou písemných prací (z každé min. 50%)</w:delText>
              </w:r>
            </w:del>
          </w:p>
          <w:p w:rsidR="00704D88" w:rsidRDefault="00704D88" w:rsidP="00F27803">
            <w:pPr>
              <w:jc w:val="both"/>
              <w:rPr>
                <w:b/>
              </w:rPr>
            </w:pPr>
          </w:p>
        </w:tc>
      </w:tr>
      <w:tr w:rsidR="00704D88" w:rsidTr="00704D8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47" w:author="PS" w:date="2018-11-24T1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17"/>
          <w:trPrChange w:id="2448" w:author="PS" w:date="2018-11-24T18:44:00Z">
            <w:trPr>
              <w:gridBefore w:val="1"/>
              <w:trHeight w:val="1373"/>
            </w:trPr>
          </w:trPrChange>
        </w:trPr>
        <w:tc>
          <w:tcPr>
            <w:tcW w:w="3936" w:type="dxa"/>
            <w:gridSpan w:val="2"/>
            <w:tcBorders>
              <w:right w:val="nil"/>
            </w:tcBorders>
            <w:tcPrChange w:id="2449" w:author="PS" w:date="2018-11-24T18:44:00Z">
              <w:tcPr>
                <w:tcW w:w="4927" w:type="dxa"/>
                <w:gridSpan w:val="3"/>
              </w:tcPr>
            </w:tcPrChange>
          </w:tcPr>
          <w:p w:rsidR="00704D88" w:rsidRDefault="00704D88" w:rsidP="00F02ED2">
            <w:pPr>
              <w:jc w:val="both"/>
            </w:pPr>
            <w:del w:id="2450" w:author="PS" w:date="2018-11-24T18:43:00Z">
              <w:r w:rsidDel="00704D88">
                <w:delText>Požadavky na zakončení předmětu:</w:delText>
              </w:r>
            </w:del>
            <w:ins w:id="2451" w:author="Dokulil Jiří" w:date="2018-11-18T21:42:00Z">
              <w:del w:id="2452" w:author="PS" w:date="2018-11-24T18:43:00Z">
                <w:r w:rsidDel="00704D88">
                  <w:delText>k zápočtu: aktivní účast na cvičeních (min 80 %), absolvování dvou písemných prací (každý alespo</w:delText>
                </w:r>
              </w:del>
            </w:ins>
            <w:ins w:id="2453" w:author="Dokulil Jiří" w:date="2018-11-18T21:43:00Z">
              <w:del w:id="2454" w:author="PS" w:date="2018-11-24T18:43:00Z">
                <w:r w:rsidDel="00704D88">
                  <w:delText>ň na 50 %).</w:delText>
                </w:r>
              </w:del>
            </w:ins>
          </w:p>
          <w:p w:rsidR="00704D88" w:rsidDel="00F27803" w:rsidRDefault="00704D88" w:rsidP="00F02ED2">
            <w:pPr>
              <w:jc w:val="both"/>
            </w:pPr>
            <w:del w:id="2455" w:author="Dokulil Jiří" w:date="2018-11-18T21:43:00Z">
              <w:r w:rsidDel="00F27803">
                <w:delText>-</w:delText>
              </w:r>
              <w:r w:rsidRPr="00897246" w:rsidDel="00F27803">
                <w:delText xml:space="preserve"> </w:delText>
              </w:r>
              <w:r w:rsidDel="00F27803">
                <w:delText>aktivní účast na cvičeních (min 80%),</w:delText>
              </w:r>
            </w:del>
          </w:p>
        </w:tc>
        <w:tc>
          <w:tcPr>
            <w:tcW w:w="5919" w:type="dxa"/>
            <w:gridSpan w:val="5"/>
            <w:vMerge/>
            <w:tcBorders>
              <w:left w:val="nil"/>
            </w:tcBorders>
            <w:shd w:val="clear" w:color="auto" w:fill="auto"/>
            <w:tcPrChange w:id="2456" w:author="PS" w:date="2018-11-24T18:44:00Z">
              <w:tcPr>
                <w:tcW w:w="4928" w:type="dxa"/>
                <w:gridSpan w:val="6"/>
                <w:vMerge/>
              </w:tcPr>
            </w:tcPrChange>
          </w:tcPr>
          <w:p w:rsidR="00704D88" w:rsidRDefault="00704D88" w:rsidP="00F27803">
            <w:pPr>
              <w:jc w:val="both"/>
            </w:pPr>
          </w:p>
        </w:tc>
      </w:tr>
      <w:tr w:rsidR="00311D7B" w:rsidTr="00704D8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57" w:author="PS" w:date="2018-11-24T18:4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2458" w:author="PS" w:date="2018-11-24T18:44:00Z">
            <w:trPr>
              <w:gridBefore w:val="1"/>
              <w:trHeight w:val="197"/>
            </w:trPr>
          </w:trPrChange>
        </w:trPr>
        <w:tc>
          <w:tcPr>
            <w:tcW w:w="3936" w:type="dxa"/>
            <w:gridSpan w:val="2"/>
            <w:tcBorders>
              <w:top w:val="nil"/>
            </w:tcBorders>
            <w:shd w:val="clear" w:color="auto" w:fill="F7CAAC"/>
            <w:tcPrChange w:id="2459" w:author="PS" w:date="2018-11-24T18:44:00Z">
              <w:tcPr>
                <w:tcW w:w="2160" w:type="dxa"/>
                <w:tcBorders>
                  <w:top w:val="nil"/>
                </w:tcBorders>
                <w:shd w:val="clear" w:color="auto" w:fill="F7CAAC"/>
              </w:tcPr>
            </w:tcPrChange>
          </w:tcPr>
          <w:p w:rsidR="00311D7B" w:rsidRDefault="00311D7B" w:rsidP="00F02ED2">
            <w:pPr>
              <w:jc w:val="both"/>
              <w:rPr>
                <w:b/>
              </w:rPr>
            </w:pPr>
            <w:r>
              <w:rPr>
                <w:b/>
              </w:rPr>
              <w:t>Garant předmětu</w:t>
            </w:r>
          </w:p>
        </w:tc>
        <w:tc>
          <w:tcPr>
            <w:tcW w:w="5919" w:type="dxa"/>
            <w:gridSpan w:val="5"/>
            <w:tcBorders>
              <w:top w:val="nil"/>
            </w:tcBorders>
            <w:tcPrChange w:id="2460" w:author="PS" w:date="2018-11-24T18:44:00Z">
              <w:tcPr>
                <w:tcW w:w="7695" w:type="dxa"/>
                <w:gridSpan w:val="8"/>
                <w:tcBorders>
                  <w:top w:val="nil"/>
                </w:tcBorders>
              </w:tcPr>
            </w:tcPrChange>
          </w:tcPr>
          <w:p w:rsidR="00311D7B" w:rsidRDefault="00311D7B" w:rsidP="00F02ED2">
            <w:pPr>
              <w:jc w:val="both"/>
            </w:pPr>
            <w:r>
              <w:t>RNDr. Martin Fajkus, Ph.D.</w:t>
            </w:r>
          </w:p>
        </w:tc>
      </w:tr>
      <w:tr w:rsidR="00704D88" w:rsidTr="00704D8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61" w:author="PS" w:date="2018-11-24T18:4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2462" w:author="PS" w:date="2018-11-24T18:45:00Z">
            <w:trPr>
              <w:gridBefore w:val="1"/>
            </w:trPr>
          </w:trPrChange>
        </w:trPr>
        <w:tc>
          <w:tcPr>
            <w:tcW w:w="3936" w:type="dxa"/>
            <w:gridSpan w:val="2"/>
            <w:shd w:val="clear" w:color="auto" w:fill="F7CAAC"/>
            <w:tcPrChange w:id="2463" w:author="PS" w:date="2018-11-24T18:45:00Z">
              <w:tcPr>
                <w:tcW w:w="4927" w:type="dxa"/>
                <w:gridSpan w:val="3"/>
                <w:shd w:val="clear" w:color="auto" w:fill="F7CAAC"/>
              </w:tcPr>
            </w:tcPrChange>
          </w:tcPr>
          <w:p w:rsidR="00704D88" w:rsidRDefault="00704D88" w:rsidP="00F02ED2">
            <w:pPr>
              <w:jc w:val="both"/>
              <w:rPr>
                <w:b/>
              </w:rPr>
            </w:pPr>
            <w:r>
              <w:rPr>
                <w:b/>
              </w:rPr>
              <w:t>Zapojení garanta do výuky předmětu</w:t>
            </w:r>
          </w:p>
        </w:tc>
        <w:tc>
          <w:tcPr>
            <w:tcW w:w="5919" w:type="dxa"/>
            <w:gridSpan w:val="5"/>
            <w:shd w:val="clear" w:color="auto" w:fill="auto"/>
            <w:tcPrChange w:id="2464" w:author="PS" w:date="2018-11-24T18:45:00Z">
              <w:tcPr>
                <w:tcW w:w="4928" w:type="dxa"/>
                <w:gridSpan w:val="6"/>
                <w:shd w:val="clear" w:color="auto" w:fill="F7CAAC"/>
              </w:tcPr>
            </w:tcPrChange>
          </w:tcPr>
          <w:p w:rsidR="00704D88" w:rsidRDefault="00704D88" w:rsidP="00F02ED2">
            <w:pPr>
              <w:jc w:val="both"/>
              <w:rPr>
                <w:b/>
              </w:rPr>
            </w:pPr>
            <w:ins w:id="2465" w:author="PS" w:date="2018-11-24T18:45:00Z">
              <w:r>
                <w:t xml:space="preserve">Garant </w:t>
              </w:r>
              <w:r w:rsidRPr="00704D88">
                <w:rPr>
                  <w:bdr w:val="single" w:sz="4" w:space="0" w:color="auto"/>
                  <w:rPrChange w:id="2466" w:author="PS" w:date="2018-11-24T18:45:00Z">
                    <w:rPr/>
                  </w:rPrChange>
                </w:rPr>
                <w:t>stanovuje koncepci předmětu, podílí se na přednáškách v rozsahu 100 % a vede cvičení</w:t>
              </w:r>
            </w:ins>
          </w:p>
        </w:tc>
      </w:tr>
      <w:tr w:rsidR="00311D7B" w:rsidTr="00F02ED2">
        <w:trPr>
          <w:trHeight w:val="366"/>
        </w:trPr>
        <w:tc>
          <w:tcPr>
            <w:tcW w:w="9855" w:type="dxa"/>
            <w:gridSpan w:val="7"/>
            <w:vAlign w:val="center"/>
          </w:tcPr>
          <w:p w:rsidR="00311D7B" w:rsidRDefault="00311D7B" w:rsidP="00704D88">
            <w:pPr>
              <w:jc w:val="both"/>
            </w:pPr>
            <w:del w:id="2467" w:author="PS" w:date="2018-11-24T18:45:00Z">
              <w:r w:rsidDel="00704D88">
                <w:delText xml:space="preserve">Garant stanovuje koncepci předmětu, podílí se na přednáškách v rozsahu 100 % a </w:delText>
              </w:r>
            </w:del>
            <w:del w:id="2468" w:author="PS" w:date="2018-11-24T18:41:00Z">
              <w:r w:rsidDel="00704D88">
                <w:delText>dále stanovuje koncepci cvičení a dohlíží na jejich jednotné vedení.</w:delText>
              </w:r>
            </w:del>
            <w:ins w:id="2469" w:author="PS" w:date="2018-11-24T18:41:00Z">
              <w:r w:rsidR="00704D88">
                <w:t>.</w:t>
              </w:r>
            </w:ins>
          </w:p>
        </w:tc>
      </w:tr>
      <w:tr w:rsidR="00311D7B" w:rsidTr="00704D88">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70" w:author="PS" w:date="2018-11-24T18:4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7"/>
          <w:trPrChange w:id="2471" w:author="PS" w:date="2018-11-24T18:45:00Z">
            <w:trPr>
              <w:gridBefore w:val="1"/>
              <w:trHeight w:val="197"/>
            </w:trPr>
          </w:trPrChange>
        </w:trPr>
        <w:tc>
          <w:tcPr>
            <w:tcW w:w="3936" w:type="dxa"/>
            <w:gridSpan w:val="2"/>
            <w:tcBorders>
              <w:top w:val="nil"/>
            </w:tcBorders>
            <w:shd w:val="clear" w:color="auto" w:fill="F7CAAC"/>
            <w:tcPrChange w:id="2472" w:author="PS" w:date="2018-11-24T18:45:00Z">
              <w:tcPr>
                <w:tcW w:w="2160" w:type="dxa"/>
                <w:tcBorders>
                  <w:top w:val="nil"/>
                </w:tcBorders>
                <w:shd w:val="clear" w:color="auto" w:fill="F7CAAC"/>
              </w:tcPr>
            </w:tcPrChange>
          </w:tcPr>
          <w:p w:rsidR="00311D7B" w:rsidRDefault="00311D7B" w:rsidP="00F02ED2">
            <w:pPr>
              <w:jc w:val="both"/>
              <w:rPr>
                <w:b/>
              </w:rPr>
            </w:pPr>
            <w:r>
              <w:rPr>
                <w:b/>
              </w:rPr>
              <w:t>Vyučující</w:t>
            </w:r>
          </w:p>
        </w:tc>
        <w:tc>
          <w:tcPr>
            <w:tcW w:w="5919" w:type="dxa"/>
            <w:gridSpan w:val="5"/>
            <w:tcBorders>
              <w:top w:val="nil"/>
            </w:tcBorders>
            <w:tcPrChange w:id="2473" w:author="PS" w:date="2018-11-24T18:45:00Z">
              <w:tcPr>
                <w:tcW w:w="7695" w:type="dxa"/>
                <w:gridSpan w:val="8"/>
                <w:tcBorders>
                  <w:top w:val="nil"/>
                </w:tcBorders>
              </w:tcPr>
            </w:tcPrChange>
          </w:tcPr>
          <w:p w:rsidR="00311D7B" w:rsidRDefault="00311D7B" w:rsidP="00F27803">
            <w:pPr>
              <w:jc w:val="both"/>
            </w:pPr>
            <w:r>
              <w:t xml:space="preserve">RNDr. Martin Fajkus, Ph.D. </w:t>
            </w:r>
            <w:del w:id="2474" w:author="Dokulil Jiří" w:date="2018-11-18T21:41:00Z">
              <w:r w:rsidDel="00F27803">
                <w:delText>– přednášky (100 %)</w:delText>
              </w:r>
            </w:del>
            <w:ins w:id="2475" w:author="Dokulil Jiří" w:date="2018-11-18T21:41:00Z">
              <w:r w:rsidR="00F27803">
                <w:t xml:space="preserve">(přednášející, vede cvičení </w:t>
              </w:r>
            </w:ins>
            <w:ins w:id="2476" w:author="Dokulil Jiří" w:date="2018-11-18T21:42:00Z">
              <w:r w:rsidR="00F27803">
                <w:t>–</w:t>
              </w:r>
            </w:ins>
            <w:ins w:id="2477" w:author="Dokulil Jiří" w:date="2018-11-18T21:41:00Z">
              <w:r w:rsidR="00F27803">
                <w:t xml:space="preserve"> 100 </w:t>
              </w:r>
            </w:ins>
            <w:ins w:id="2478" w:author="Dokulil Jiří" w:date="2018-11-18T21:42:00Z">
              <w:r w:rsidR="00F27803">
                <w:t>%)</w:t>
              </w:r>
            </w:ins>
          </w:p>
        </w:tc>
      </w:tr>
      <w:tr w:rsidR="00311D7B" w:rsidTr="00F02ED2">
        <w:tc>
          <w:tcPr>
            <w:tcW w:w="9855" w:type="dxa"/>
            <w:gridSpan w:val="7"/>
            <w:shd w:val="clear" w:color="auto" w:fill="F7CAAC"/>
          </w:tcPr>
          <w:p w:rsidR="00311D7B" w:rsidRDefault="00311D7B" w:rsidP="00F02ED2">
            <w:pPr>
              <w:jc w:val="both"/>
              <w:rPr>
                <w:b/>
              </w:rPr>
            </w:pPr>
            <w:r>
              <w:rPr>
                <w:b/>
              </w:rPr>
              <w:t>Stručná anotace předmětu</w:t>
            </w:r>
          </w:p>
        </w:tc>
      </w:tr>
      <w:tr w:rsidR="00311D7B" w:rsidTr="00F02ED2">
        <w:trPr>
          <w:trHeight w:val="366"/>
        </w:trPr>
        <w:tc>
          <w:tcPr>
            <w:tcW w:w="9855" w:type="dxa"/>
            <w:gridSpan w:val="7"/>
          </w:tcPr>
          <w:p w:rsidR="00311D7B" w:rsidRDefault="00311D7B" w:rsidP="00F02ED2">
            <w:pPr>
              <w:jc w:val="both"/>
            </w:pPr>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rsidR="00311D7B" w:rsidRDefault="00311D7B" w:rsidP="00F02ED2"/>
        </w:tc>
      </w:tr>
      <w:tr w:rsidR="00311D7B" w:rsidTr="00F02ED2">
        <w:trPr>
          <w:trHeight w:val="366"/>
        </w:trPr>
        <w:tc>
          <w:tcPr>
            <w:tcW w:w="9855" w:type="dxa"/>
            <w:gridSpan w:val="7"/>
            <w:shd w:val="clear" w:color="auto" w:fill="F7CAAC"/>
          </w:tcPr>
          <w:p w:rsidR="00311D7B" w:rsidRPr="00F27BAD" w:rsidRDefault="00311D7B" w:rsidP="00F02ED2">
            <w:r>
              <w:rPr>
                <w:b/>
              </w:rPr>
              <w:t>Studijní literatura a studijní pomůcky</w:t>
            </w:r>
          </w:p>
        </w:tc>
      </w:tr>
      <w:tr w:rsidR="00311D7B" w:rsidRPr="00C84851" w:rsidTr="00F02ED2">
        <w:trPr>
          <w:trHeight w:val="366"/>
        </w:trPr>
        <w:tc>
          <w:tcPr>
            <w:tcW w:w="9855" w:type="dxa"/>
            <w:gridSpan w:val="7"/>
          </w:tcPr>
          <w:p w:rsidR="00311D7B" w:rsidRPr="00F50701" w:rsidRDefault="00311D7B" w:rsidP="00F02ED2">
            <w:pPr>
              <w:jc w:val="both"/>
              <w:rPr>
                <w:b/>
              </w:rPr>
            </w:pPr>
            <w:r w:rsidRPr="00F50701">
              <w:rPr>
                <w:b/>
              </w:rPr>
              <w:t>Povinná literatura:</w:t>
            </w:r>
          </w:p>
          <w:p w:rsidR="00311D7B" w:rsidRPr="00F50701" w:rsidRDefault="00311D7B" w:rsidP="00F02ED2">
            <w:pPr>
              <w:pStyle w:val="Odstavecseseznamem"/>
              <w:ind w:left="0"/>
              <w:jc w:val="both"/>
            </w:pPr>
            <w:r w:rsidRPr="00F50701">
              <w:t xml:space="preserve">NEUBAUER, J., SEDLAČÍK, M., KŘÍŽ, O., 2016. </w:t>
            </w:r>
            <w:r w:rsidRPr="00F50701">
              <w:rPr>
                <w:i/>
              </w:rPr>
              <w:t>Základy statistiky.</w:t>
            </w:r>
            <w:r w:rsidRPr="00F50701">
              <w:t xml:space="preserve"> Praha: Grada Publishing, a.s. ISBN </w:t>
            </w:r>
            <w:r w:rsidRPr="00F50701">
              <w:rPr>
                <w:color w:val="000000"/>
              </w:rPr>
              <w:t>978-80-247-5786-5</w:t>
            </w:r>
          </w:p>
          <w:p w:rsidR="00311D7B" w:rsidRPr="00F50701" w:rsidRDefault="00311D7B" w:rsidP="00F02ED2">
            <w:pPr>
              <w:pStyle w:val="Odstavecseseznamem"/>
              <w:ind w:left="0"/>
              <w:jc w:val="both"/>
            </w:pPr>
            <w:r w:rsidRPr="00F50701">
              <w:rPr>
                <w:color w:val="000000"/>
              </w:rPr>
              <w:t xml:space="preserve">HENDL, J., 2015. </w:t>
            </w:r>
            <w:r w:rsidRPr="00F50701">
              <w:rPr>
                <w:i/>
                <w:color w:val="000000"/>
              </w:rPr>
              <w:t>Přehled statistických metod.</w:t>
            </w:r>
            <w:r w:rsidRPr="00F50701">
              <w:rPr>
                <w:color w:val="000000"/>
              </w:rPr>
              <w:t xml:space="preserve"> Praha: Portál. </w:t>
            </w:r>
            <w:r w:rsidRPr="00F50701">
              <w:rPr>
                <w:rStyle w:val="Siln"/>
              </w:rPr>
              <w:t>ISBN:</w:t>
            </w:r>
            <w:r w:rsidRPr="00F50701">
              <w:t xml:space="preserve"> 978-80-262-0981-2</w:t>
            </w:r>
          </w:p>
          <w:p w:rsidR="00311D7B" w:rsidRPr="00F50701" w:rsidRDefault="00311D7B" w:rsidP="00F02ED2">
            <w:pPr>
              <w:pStyle w:val="Odstavecseseznamem"/>
              <w:ind w:left="0"/>
              <w:jc w:val="both"/>
            </w:pPr>
            <w:r w:rsidRPr="00F50701">
              <w:rPr>
                <w:color w:val="000000"/>
              </w:rPr>
              <w:t>JAROŠ, F.</w:t>
            </w:r>
            <w:r w:rsidRPr="00F50701">
              <w:t xml:space="preserve">, PAVLÍK, J., TURZÍK, D., VESELÝ P., 2002. </w:t>
            </w:r>
            <w:r w:rsidRPr="00F50701">
              <w:rPr>
                <w:i/>
              </w:rPr>
              <w:t>Pravděpodobnost a statistika</w:t>
            </w:r>
            <w:r w:rsidRPr="00F50701">
              <w:t>. Praha: VŠChT. ISBN 80-7080-474-2</w:t>
            </w:r>
          </w:p>
          <w:p w:rsidR="00311D7B" w:rsidRPr="00F50701" w:rsidRDefault="00311D7B" w:rsidP="00F02ED2">
            <w:pPr>
              <w:pStyle w:val="Odstavecseseznamem"/>
              <w:ind w:left="0"/>
              <w:jc w:val="both"/>
            </w:pPr>
            <w:r w:rsidRPr="00F50701">
              <w:rPr>
                <w:color w:val="000000"/>
              </w:rPr>
              <w:t>BUDÍKOVÁ, M.</w:t>
            </w:r>
            <w:r w:rsidRPr="00F50701">
              <w:t xml:space="preserve">, KRÁLOVÁ, M., MAROŠ B., 2010. </w:t>
            </w:r>
            <w:r w:rsidRPr="00F50701">
              <w:rPr>
                <w:i/>
              </w:rPr>
              <w:t>Průvodce základními statistickými metodami</w:t>
            </w:r>
            <w:r w:rsidRPr="00F50701">
              <w:t>. Praha: Grada Publishing, a.s. ISBN 978-80-247-3243-5</w:t>
            </w:r>
          </w:p>
          <w:p w:rsidR="00311D7B" w:rsidRPr="00F50701" w:rsidRDefault="00311D7B" w:rsidP="00F02ED2">
            <w:pPr>
              <w:spacing w:before="60"/>
              <w:jc w:val="both"/>
              <w:rPr>
                <w:b/>
              </w:rPr>
            </w:pPr>
            <w:r w:rsidRPr="00F50701">
              <w:rPr>
                <w:b/>
              </w:rPr>
              <w:t>Doporučená literatura</w:t>
            </w:r>
          </w:p>
          <w:p w:rsidR="00311D7B" w:rsidRPr="00F50701" w:rsidRDefault="00311D7B" w:rsidP="00F02ED2">
            <w:pPr>
              <w:pStyle w:val="Odstavecseseznamem"/>
              <w:ind w:left="0"/>
              <w:jc w:val="both"/>
              <w:rPr>
                <w:rStyle w:val="a-size-base"/>
              </w:rPr>
            </w:pPr>
            <w:r w:rsidRPr="00F50701">
              <w:t xml:space="preserve">PECK, R., OLSEN, Ch., DEVOREe, J.,L., 2016. </w:t>
            </w:r>
            <w:r w:rsidRPr="00F50701">
              <w:rPr>
                <w:i/>
              </w:rPr>
              <w:t>Introduction to Statistics and Data Analysis.</w:t>
            </w:r>
            <w:r w:rsidRPr="00F50701">
              <w:t xml:space="preserve"> Boston: Cengage Learning. ISBN </w:t>
            </w:r>
            <w:r w:rsidRPr="00F50701">
              <w:rPr>
                <w:rStyle w:val="a-size-base"/>
              </w:rPr>
              <w:t>978-1305267244</w:t>
            </w:r>
          </w:p>
          <w:p w:rsidR="00311D7B" w:rsidRPr="00F50701" w:rsidRDefault="00311D7B" w:rsidP="00F02ED2">
            <w:pPr>
              <w:pStyle w:val="Odstavecseseznamem"/>
              <w:ind w:left="0"/>
              <w:jc w:val="both"/>
            </w:pPr>
            <w:r w:rsidRPr="00F50701">
              <w:t xml:space="preserve">PAVLÍK, J., LOUČKA M., VESELÝ P., 2011. </w:t>
            </w:r>
            <w:r w:rsidRPr="00F50701">
              <w:rPr>
                <w:i/>
              </w:rPr>
              <w:t>Sbírka příkladů z pravděpodobnosti a matematické statistiky</w:t>
            </w:r>
            <w:r w:rsidRPr="00F50701">
              <w:t>. Praha: VŠChT. ISBN 80-7080-366-5</w:t>
            </w:r>
          </w:p>
          <w:p w:rsidR="00311D7B" w:rsidRPr="00C84851" w:rsidRDefault="00311D7B" w:rsidP="00F02ED2">
            <w:pPr>
              <w:jc w:val="both"/>
            </w:pPr>
          </w:p>
        </w:tc>
      </w:tr>
      <w:tr w:rsidR="00311D7B" w:rsidTr="00F02ED2">
        <w:tc>
          <w:tcPr>
            <w:tcW w:w="9855" w:type="dxa"/>
            <w:gridSpan w:val="7"/>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5136"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709" w:type="dxa"/>
            <w:tcBorders>
              <w:top w:val="single" w:sz="2" w:space="0" w:color="auto"/>
            </w:tcBorders>
          </w:tcPr>
          <w:p w:rsidR="00311D7B" w:rsidRDefault="00311D7B" w:rsidP="00F02ED2">
            <w:pPr>
              <w:jc w:val="center"/>
            </w:pPr>
            <w:r>
              <w:t>1</w:t>
            </w:r>
            <w:ins w:id="2479" w:author="Dokulil Jiří" w:date="2018-11-18T21:43:00Z">
              <w:r w:rsidR="00F27803">
                <w:t>4</w:t>
              </w:r>
            </w:ins>
            <w:del w:id="2480" w:author="Dokulil Jiří" w:date="2018-11-18T21:43:00Z">
              <w:r w:rsidDel="00F27803">
                <w:delText>6</w:delText>
              </w:r>
            </w:del>
          </w:p>
        </w:tc>
        <w:tc>
          <w:tcPr>
            <w:tcW w:w="4010" w:type="dxa"/>
            <w:gridSpan w:val="3"/>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7"/>
            <w:shd w:val="clear" w:color="auto" w:fill="F7CAAC"/>
          </w:tcPr>
          <w:p w:rsidR="00311D7B" w:rsidRDefault="00311D7B" w:rsidP="00F02ED2">
            <w:pPr>
              <w:jc w:val="both"/>
              <w:rPr>
                <w:b/>
              </w:rPr>
            </w:pPr>
            <w:r>
              <w:rPr>
                <w:b/>
              </w:rPr>
              <w:t>Informace o způsobu kontaktu s</w:t>
            </w:r>
            <w:del w:id="2481" w:author="Dokulil Jiří" w:date="2018-11-17T01:47:00Z">
              <w:r w:rsidDel="00C04369">
                <w:rPr>
                  <w:b/>
                </w:rPr>
                <w:delText> </w:delText>
              </w:r>
            </w:del>
            <w:ins w:id="2482" w:author="Dokulil Jiří" w:date="2018-11-17T01:47:00Z">
              <w:r w:rsidR="00C04369">
                <w:rPr>
                  <w:b/>
                </w:rPr>
                <w:t> </w:t>
              </w:r>
            </w:ins>
            <w:r>
              <w:rPr>
                <w:b/>
              </w:rPr>
              <w:t>vyučujícím</w:t>
            </w:r>
          </w:p>
        </w:tc>
      </w:tr>
      <w:tr w:rsidR="00311D7B" w:rsidTr="00F02ED2">
        <w:trPr>
          <w:trHeight w:val="260"/>
        </w:trPr>
        <w:tc>
          <w:tcPr>
            <w:tcW w:w="9855" w:type="dxa"/>
            <w:gridSpan w:val="7"/>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Pr>
        <w:spacing w:after="160" w:line="259" w:lineRule="auto"/>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 xml:space="preserve">Seminář k bakalářské práci </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C04369" w:rsidP="00F02ED2">
            <w:pPr>
              <w:jc w:val="both"/>
            </w:pPr>
            <w:r>
              <w:t>P</w:t>
            </w:r>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3/ZS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14</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F27803" w:rsidP="00F02ED2">
            <w:pPr>
              <w:jc w:val="both"/>
            </w:pPr>
            <w:ins w:id="2483" w:author="Dokulil Jiří" w:date="2018-11-18T21:44:00Z">
              <w:r>
                <w:t>z</w:t>
              </w:r>
            </w:ins>
            <w:del w:id="2484" w:author="Dokulil Jiří" w:date="2018-11-18T21:44:00Z">
              <w:r w:rsidR="00C04369" w:rsidDel="00F27803">
                <w:delText>Z</w:delText>
              </w:r>
            </w:del>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27803">
            <w:r>
              <w:t xml:space="preserve">Požadavky </w:t>
            </w:r>
            <w:del w:id="2485" w:author="Dokulil Jiří" w:date="2018-11-18T21:44:00Z">
              <w:r w:rsidDel="00F27803">
                <w:delText xml:space="preserve">na </w:delText>
              </w:r>
            </w:del>
            <w:ins w:id="2486" w:author="Dokulil Jiří" w:date="2018-11-18T21:44:00Z">
              <w:r w:rsidR="00F27803">
                <w:t xml:space="preserve">k </w:t>
              </w:r>
            </w:ins>
            <w:r>
              <w:t>získání zápočtu:</w:t>
            </w:r>
            <w:r w:rsidRPr="00745274">
              <w:t xml:space="preserve"> </w:t>
            </w:r>
            <w:r w:rsidRPr="00745274">
              <w:br/>
              <w:t xml:space="preserve">- </w:t>
            </w:r>
            <w:ins w:id="2487" w:author="Dokulil Jiří" w:date="2018-11-18T21:44:00Z">
              <w:r w:rsidR="00F27803">
                <w:t>v</w:t>
              </w:r>
            </w:ins>
            <w:del w:id="2488" w:author="Dokulil Jiří" w:date="2018-11-18T21:44:00Z">
              <w:r w:rsidRPr="00745274" w:rsidDel="00F27803">
                <w:delText>V</w:delText>
              </w:r>
            </w:del>
            <w:r w:rsidRPr="00745274">
              <w:t>ypracování návrhu Podkladu pro zadání BP podle požadavků jeho odevzdání v předepsaném termínu</w:t>
            </w:r>
            <w:ins w:id="2489" w:author="Dokulil Jiří" w:date="2018-11-18T21:44:00Z">
              <w:r w:rsidR="00F27803">
                <w:t>;</w:t>
              </w:r>
            </w:ins>
            <w:del w:id="2490" w:author="Dokulil Jiří" w:date="2018-11-18T21:44:00Z">
              <w:r w:rsidDel="00F27803">
                <w:delText>.</w:delText>
              </w:r>
            </w:del>
            <w:r w:rsidRPr="00745274">
              <w:t xml:space="preserve"> </w:t>
            </w:r>
            <w:r w:rsidRPr="00745274">
              <w:br/>
              <w:t xml:space="preserve">- </w:t>
            </w:r>
            <w:ins w:id="2491" w:author="Dokulil Jiří" w:date="2018-11-18T21:45:00Z">
              <w:r w:rsidR="00F27803">
                <w:t>v</w:t>
              </w:r>
            </w:ins>
            <w:del w:id="2492" w:author="Dokulil Jiří" w:date="2018-11-18T21:45:00Z">
              <w:r w:rsidRPr="00745274" w:rsidDel="00F27803">
                <w:delText>V</w:delText>
              </w:r>
            </w:del>
            <w:r w:rsidRPr="00745274">
              <w:t>ypracování návrhu osnovy BP podle požadavků a její odevzdání v předepsaném termínu</w:t>
            </w:r>
            <w:r>
              <w:t>.</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doc. Ing. Zuzana Tučková,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704D88">
            <w:pPr>
              <w:jc w:val="both"/>
            </w:pPr>
            <w:r>
              <w:t xml:space="preserve">Garant stanovuje koncepci předmětu, podílí se na </w:t>
            </w:r>
            <w:del w:id="2493" w:author="PS" w:date="2018-11-24T18:46:00Z">
              <w:r w:rsidDel="00704D88">
                <w:delText xml:space="preserve">cvičení </w:delText>
              </w:r>
            </w:del>
            <w:ins w:id="2494" w:author="PS" w:date="2018-11-24T18:46:00Z">
              <w:r w:rsidR="00704D88">
                <w:t xml:space="preserve">seminářích </w:t>
              </w:r>
            </w:ins>
            <w:r>
              <w:t>v rozsahu 100 % .</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27803">
            <w:pPr>
              <w:jc w:val="both"/>
            </w:pPr>
            <w:r>
              <w:t xml:space="preserve">doc. Ing. Zuzana Tučková, Ph.D. </w:t>
            </w:r>
            <w:del w:id="2495" w:author="Dokulil Jiří" w:date="2018-11-18T21:45:00Z">
              <w:r w:rsidDel="00F27803">
                <w:delText>– cvičení (100 %)</w:delText>
              </w:r>
            </w:del>
            <w:ins w:id="2496" w:author="Dokulil Jiří" w:date="2018-11-18T21:45:00Z">
              <w:r w:rsidR="00F27803">
                <w:t>(vede semináře – 100 %)</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510"/>
        </w:trPr>
        <w:tc>
          <w:tcPr>
            <w:tcW w:w="9855" w:type="dxa"/>
            <w:gridSpan w:val="8"/>
            <w:tcBorders>
              <w:top w:val="nil"/>
              <w:bottom w:val="single" w:sz="12" w:space="0" w:color="auto"/>
            </w:tcBorders>
          </w:tcPr>
          <w:p w:rsidR="00311D7B" w:rsidRDefault="00311D7B" w:rsidP="00F02ED2">
            <w:pPr>
              <w:jc w:val="both"/>
              <w:rPr>
                <w:ins w:id="2497" w:author="Dokulil Jiří" w:date="2018-11-19T00:08:00Z"/>
              </w:rPr>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rsidR="00605CD6" w:rsidRDefault="00605CD6" w:rsidP="00F02ED2">
            <w:pPr>
              <w:jc w:val="both"/>
            </w:pPr>
          </w:p>
          <w:p w:rsidR="00311D7B" w:rsidRPr="00F50701" w:rsidRDefault="00311D7B" w:rsidP="00F02ED2">
            <w:pPr>
              <w:jc w:val="both"/>
              <w:rPr>
                <w:u w:val="single"/>
              </w:rPr>
            </w:pPr>
            <w:r w:rsidRPr="00F50701">
              <w:rPr>
                <w:u w:val="single"/>
              </w:rPr>
              <w:t>Hlavní témata:</w:t>
            </w:r>
          </w:p>
          <w:p w:rsidR="00311D7B" w:rsidRDefault="00311D7B">
            <w:pPr>
              <w:numPr>
                <w:ilvl w:val="0"/>
                <w:numId w:val="130"/>
              </w:numPr>
              <w:pPrChange w:id="2498" w:author="PS" w:date="2018-11-24T18:46:00Z">
                <w:pPr>
                  <w:numPr>
                    <w:numId w:val="36"/>
                  </w:numPr>
                  <w:tabs>
                    <w:tab w:val="num" w:pos="1080"/>
                  </w:tabs>
                  <w:ind w:left="1080" w:hanging="360"/>
                </w:pPr>
              </w:pPrChange>
            </w:pPr>
            <w:r w:rsidRPr="00745274">
              <w:t>Výběr tématu bakalářské práce</w:t>
            </w:r>
            <w:r>
              <w:t>.</w:t>
            </w:r>
          </w:p>
          <w:p w:rsidR="00311D7B" w:rsidRDefault="00311D7B">
            <w:pPr>
              <w:numPr>
                <w:ilvl w:val="0"/>
                <w:numId w:val="130"/>
              </w:numPr>
              <w:pPrChange w:id="2499" w:author="PS" w:date="2018-11-24T18:46:00Z">
                <w:pPr>
                  <w:numPr>
                    <w:numId w:val="36"/>
                  </w:numPr>
                  <w:tabs>
                    <w:tab w:val="num" w:pos="1080"/>
                  </w:tabs>
                  <w:ind w:left="1080" w:hanging="360"/>
                </w:pPr>
              </w:pPrChange>
            </w:pPr>
            <w:r w:rsidRPr="00745274">
              <w:t>Osobní plán práce</w:t>
            </w:r>
            <w:r>
              <w:t>.</w:t>
            </w:r>
          </w:p>
          <w:p w:rsidR="00311D7B" w:rsidRDefault="00311D7B">
            <w:pPr>
              <w:numPr>
                <w:ilvl w:val="0"/>
                <w:numId w:val="130"/>
              </w:numPr>
              <w:pPrChange w:id="2500" w:author="PS" w:date="2018-11-24T18:46:00Z">
                <w:pPr>
                  <w:numPr>
                    <w:numId w:val="36"/>
                  </w:numPr>
                  <w:tabs>
                    <w:tab w:val="num" w:pos="1080"/>
                  </w:tabs>
                  <w:ind w:left="1080" w:hanging="360"/>
                </w:pPr>
              </w:pPrChange>
            </w:pPr>
            <w:r w:rsidRPr="00745274">
              <w:t>Informační průzkum I</w:t>
            </w:r>
            <w:r>
              <w:t>.</w:t>
            </w:r>
          </w:p>
          <w:p w:rsidR="00311D7B" w:rsidRDefault="00311D7B">
            <w:pPr>
              <w:numPr>
                <w:ilvl w:val="0"/>
                <w:numId w:val="130"/>
              </w:numPr>
              <w:pPrChange w:id="2501" w:author="PS" w:date="2018-11-24T18:46:00Z">
                <w:pPr>
                  <w:numPr>
                    <w:numId w:val="36"/>
                  </w:numPr>
                  <w:tabs>
                    <w:tab w:val="num" w:pos="1080"/>
                  </w:tabs>
                  <w:ind w:left="1080" w:hanging="360"/>
                </w:pPr>
              </w:pPrChange>
            </w:pPr>
            <w:r w:rsidRPr="00745274">
              <w:t>Informační průzkum II</w:t>
            </w:r>
            <w:r>
              <w:t>.</w:t>
            </w:r>
          </w:p>
          <w:p w:rsidR="00311D7B" w:rsidRDefault="00311D7B">
            <w:pPr>
              <w:numPr>
                <w:ilvl w:val="0"/>
                <w:numId w:val="130"/>
              </w:numPr>
              <w:pPrChange w:id="2502" w:author="PS" w:date="2018-11-24T18:46:00Z">
                <w:pPr>
                  <w:numPr>
                    <w:numId w:val="36"/>
                  </w:numPr>
                  <w:tabs>
                    <w:tab w:val="num" w:pos="1080"/>
                  </w:tabs>
                  <w:ind w:left="1080" w:hanging="360"/>
                </w:pPr>
              </w:pPrChange>
            </w:pPr>
            <w:r w:rsidRPr="00745274">
              <w:t>Metodologie a její využití v bakalářské práci</w:t>
            </w:r>
            <w:r>
              <w:t>.</w:t>
            </w:r>
          </w:p>
          <w:p w:rsidR="00311D7B" w:rsidRDefault="00311D7B">
            <w:pPr>
              <w:numPr>
                <w:ilvl w:val="0"/>
                <w:numId w:val="130"/>
              </w:numPr>
              <w:pPrChange w:id="2503" w:author="PS" w:date="2018-11-24T18:46:00Z">
                <w:pPr>
                  <w:numPr>
                    <w:numId w:val="36"/>
                  </w:numPr>
                  <w:tabs>
                    <w:tab w:val="num" w:pos="1080"/>
                  </w:tabs>
                  <w:ind w:left="1080" w:hanging="360"/>
                </w:pPr>
              </w:pPrChange>
            </w:pPr>
            <w:r w:rsidRPr="00745274">
              <w:t>Doporučení a návrhy řešení jako cíl bakalářské práce</w:t>
            </w:r>
            <w:r>
              <w:t>.</w:t>
            </w:r>
          </w:p>
          <w:p w:rsidR="00311D7B" w:rsidRDefault="00311D7B">
            <w:pPr>
              <w:numPr>
                <w:ilvl w:val="0"/>
                <w:numId w:val="130"/>
              </w:numPr>
              <w:pPrChange w:id="2504" w:author="PS" w:date="2018-11-24T18:46:00Z">
                <w:pPr>
                  <w:numPr>
                    <w:numId w:val="36"/>
                  </w:numPr>
                  <w:tabs>
                    <w:tab w:val="num" w:pos="1080"/>
                  </w:tabs>
                  <w:ind w:left="1080" w:hanging="360"/>
                </w:pPr>
              </w:pPrChange>
            </w:pPr>
            <w:r w:rsidRPr="00745274">
              <w:t>Práce s</w:t>
            </w:r>
            <w:r>
              <w:t> </w:t>
            </w:r>
            <w:r w:rsidRPr="00745274">
              <w:t>literaturou</w:t>
            </w:r>
            <w:r>
              <w:t>.</w:t>
            </w:r>
          </w:p>
          <w:p w:rsidR="00311D7B" w:rsidRDefault="00311D7B">
            <w:pPr>
              <w:numPr>
                <w:ilvl w:val="0"/>
                <w:numId w:val="130"/>
              </w:numPr>
              <w:pPrChange w:id="2505" w:author="PS" w:date="2018-11-24T18:46:00Z">
                <w:pPr>
                  <w:numPr>
                    <w:numId w:val="36"/>
                  </w:numPr>
                  <w:tabs>
                    <w:tab w:val="num" w:pos="1080"/>
                  </w:tabs>
                  <w:ind w:left="1080" w:hanging="360"/>
                </w:pPr>
              </w:pPrChange>
            </w:pPr>
            <w:r w:rsidRPr="00745274">
              <w:t>Formální úprava bakalářské práce</w:t>
            </w:r>
            <w:r>
              <w:t>.</w:t>
            </w:r>
          </w:p>
          <w:p w:rsidR="00311D7B" w:rsidRDefault="00311D7B">
            <w:pPr>
              <w:numPr>
                <w:ilvl w:val="0"/>
                <w:numId w:val="130"/>
              </w:numPr>
              <w:pPrChange w:id="2506" w:author="PS" w:date="2018-11-24T18:46:00Z">
                <w:pPr>
                  <w:numPr>
                    <w:numId w:val="36"/>
                  </w:numPr>
                  <w:tabs>
                    <w:tab w:val="num" w:pos="1080"/>
                  </w:tabs>
                  <w:ind w:left="1080" w:hanging="360"/>
                </w:pPr>
              </w:pPrChange>
            </w:pPr>
            <w:r w:rsidRPr="00745274">
              <w:t>Zásady tvorby prezentace a její příprava v</w:t>
            </w:r>
            <w:r>
              <w:t> PowerPoint.</w:t>
            </w:r>
          </w:p>
          <w:p w:rsidR="00311D7B" w:rsidRDefault="00311D7B">
            <w:pPr>
              <w:numPr>
                <w:ilvl w:val="0"/>
                <w:numId w:val="130"/>
              </w:numPr>
              <w:pPrChange w:id="2507" w:author="PS" w:date="2018-11-24T18:46:00Z">
                <w:pPr>
                  <w:numPr>
                    <w:numId w:val="36"/>
                  </w:numPr>
                  <w:tabs>
                    <w:tab w:val="num" w:pos="1080"/>
                  </w:tabs>
                  <w:ind w:left="1080" w:hanging="360"/>
                </w:pPr>
              </w:pPrChange>
            </w:pPr>
            <w:r>
              <w:t>Doporučení pro úspěšné obhájení bakalářské práce.</w:t>
            </w:r>
          </w:p>
          <w:p w:rsidR="00311D7B" w:rsidRDefault="00311D7B">
            <w:pPr>
              <w:numPr>
                <w:ilvl w:val="0"/>
                <w:numId w:val="130"/>
              </w:numPr>
              <w:pPrChange w:id="2508" w:author="PS" w:date="2018-11-24T18:46:00Z">
                <w:pPr>
                  <w:numPr>
                    <w:numId w:val="36"/>
                  </w:numPr>
                  <w:tabs>
                    <w:tab w:val="num" w:pos="1080"/>
                  </w:tabs>
                  <w:ind w:left="1080" w:hanging="360"/>
                </w:pPr>
              </w:pPrChange>
            </w:pPr>
            <w:r w:rsidRPr="00745274">
              <w:t>Individuální konzultace</w:t>
            </w:r>
            <w:ins w:id="2509" w:author="Dokulil Jiří" w:date="2018-11-18T21:45:00Z">
              <w:r w:rsidR="00F27803">
                <w:t xml:space="preserve"> (8s)</w:t>
              </w:r>
            </w:ins>
            <w:del w:id="2510" w:author="Dokulil Jiří" w:date="2018-11-18T21:45:00Z">
              <w:r w:rsidDel="00F27803">
                <w:delText>.</w:delText>
              </w:r>
            </w:del>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1B4D53" w:rsidRDefault="00311D7B" w:rsidP="00F02ED2">
            <w:pPr>
              <w:jc w:val="both"/>
              <w:rPr>
                <w:b/>
              </w:rPr>
            </w:pPr>
            <w:r w:rsidRPr="001B4D53">
              <w:rPr>
                <w:b/>
              </w:rPr>
              <w:t>Povinná literatura:</w:t>
            </w:r>
          </w:p>
          <w:p w:rsidR="00311D7B" w:rsidRDefault="00311D7B" w:rsidP="00F02ED2">
            <w:pPr>
              <w:jc w:val="both"/>
            </w:pPr>
            <w:r w:rsidRPr="00745274">
              <w:t xml:space="preserve">SÁHA, P. </w:t>
            </w:r>
            <w:r w:rsidRPr="00745274">
              <w:rPr>
                <w:i/>
                <w:iCs/>
              </w:rPr>
              <w:t>Směrnice rektora SR/17/2014. Systém zadávání a kontroly podkladů pro Zadání diplomových a bakalářských prací.</w:t>
            </w:r>
            <w:r w:rsidRPr="00745274">
              <w:t>. Zlín:UTB, 2014.</w:t>
            </w:r>
          </w:p>
          <w:p w:rsidR="00311D7B" w:rsidRPr="001B4D53" w:rsidRDefault="00311D7B" w:rsidP="00F02ED2">
            <w:pPr>
              <w:spacing w:before="60"/>
              <w:jc w:val="both"/>
              <w:rPr>
                <w:b/>
              </w:rPr>
            </w:pPr>
            <w:r w:rsidRPr="001B4D53">
              <w:rPr>
                <w:b/>
              </w:rPr>
              <w:t xml:space="preserve">Doporučená literatura: </w:t>
            </w:r>
          </w:p>
          <w:p w:rsidR="00311D7B" w:rsidRDefault="00311D7B" w:rsidP="00F02ED2">
            <w:pPr>
              <w:jc w:val="both"/>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rsidR="00311D7B" w:rsidRPr="00745274" w:rsidRDefault="00311D7B" w:rsidP="00F02ED2">
            <w:pPr>
              <w:jc w:val="both"/>
            </w:pPr>
            <w:del w:id="2511" w:author="PS" w:date="2018-11-24T18:46:00Z">
              <w:r w:rsidRPr="00F27803" w:rsidDel="00704D88">
                <w:rPr>
                  <w:rPrChange w:id="2512" w:author="Dokulil Jiří" w:date="2018-11-18T21:46:00Z">
                    <w:rPr>
                      <w:rStyle w:val="Hypertextovodkaz"/>
                    </w:rPr>
                  </w:rPrChange>
                </w:rPr>
                <w:delText>Eco</w:delText>
              </w:r>
            </w:del>
            <w:ins w:id="2513" w:author="PS" w:date="2018-11-24T18:46:00Z">
              <w:r w:rsidR="00704D88">
                <w:t>ECO</w:t>
              </w:r>
            </w:ins>
            <w:r w:rsidRPr="00F27803">
              <w:rPr>
                <w:rPrChange w:id="2514" w:author="Dokulil Jiří" w:date="2018-11-18T21:46:00Z">
                  <w:rPr>
                    <w:rStyle w:val="Hypertextovodkaz"/>
                  </w:rPr>
                </w:rPrChange>
              </w:rPr>
              <w:t>, Umberto. Jak napsat diplomovou práci. Olomouc</w:t>
            </w:r>
            <w:del w:id="2515" w:author="Dokulil Jiří" w:date="2018-11-18T21:46:00Z">
              <w:r w:rsidRPr="00F27803" w:rsidDel="00F27803">
                <w:rPr>
                  <w:rPrChange w:id="2516" w:author="Dokulil Jiří" w:date="2018-11-18T21:46:00Z">
                    <w:rPr>
                      <w:rStyle w:val="Hypertextovodkaz"/>
                    </w:rPr>
                  </w:rPrChange>
                </w:rPr>
                <w:delText xml:space="preserve"> </w:delText>
              </w:r>
            </w:del>
            <w:r w:rsidRPr="00F27803">
              <w:rPr>
                <w:rPrChange w:id="2517" w:author="Dokulil Jiří" w:date="2018-11-18T21:46:00Z">
                  <w:rPr>
                    <w:rStyle w:val="Hypertextovodkaz"/>
                  </w:rPr>
                </w:rPrChange>
              </w:rPr>
              <w:t xml:space="preserve">: Votobia, 1997. ISBN 8071981737. </w:t>
            </w:r>
          </w:p>
          <w:p w:rsidR="00311D7B" w:rsidRDefault="00311D7B" w:rsidP="00F02ED2">
            <w:pPr>
              <w:jc w:val="both"/>
            </w:pPr>
            <w:del w:id="2518" w:author="PS" w:date="2018-11-24T18:46:00Z">
              <w:r w:rsidRPr="00F27803" w:rsidDel="00704D88">
                <w:rPr>
                  <w:rPrChange w:id="2519" w:author="Dokulil Jiří" w:date="2018-11-18T21:46:00Z">
                    <w:rPr>
                      <w:rStyle w:val="Hypertextovodkaz"/>
                    </w:rPr>
                  </w:rPrChange>
                </w:rPr>
                <w:delText>Synek</w:delText>
              </w:r>
            </w:del>
            <w:ins w:id="2520" w:author="PS" w:date="2018-11-24T18:46:00Z">
              <w:r w:rsidR="00704D88">
                <w:t>SYNEK</w:t>
              </w:r>
            </w:ins>
            <w:r w:rsidRPr="00F27803">
              <w:rPr>
                <w:rPrChange w:id="2521" w:author="Dokulil Jiří" w:date="2018-11-18T21:46:00Z">
                  <w:rPr>
                    <w:rStyle w:val="Hypertextovodkaz"/>
                  </w:rPr>
                </w:rPrChange>
              </w:rPr>
              <w:t xml:space="preserve">, Miloslav. Jak psát bakalářské, diplomové, doktorské a jiné písemné práce. 2., přeprac. vyd. Praha : Oeconomica, 2007. ISBN 978-80-245-1212-9. </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8</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522" w:author="Dokulil Jiří" w:date="2018-11-18T21:46:00Z">
              <w:r w:rsidDel="00F27803">
                <w:rPr>
                  <w:b/>
                </w:rPr>
                <w:delText> </w:delText>
              </w:r>
            </w:del>
            <w:ins w:id="2523" w:author="Dokulil Jiří" w:date="2018-11-19T00:08:00Z">
              <w:r w:rsidR="00605CD6">
                <w:rPr>
                  <w:b/>
                </w:rPr>
                <w:t> </w:t>
              </w:r>
            </w:ins>
            <w:r>
              <w:rPr>
                <w:b/>
              </w:rPr>
              <w:t>vyučujícím</w:t>
            </w:r>
          </w:p>
        </w:tc>
      </w:tr>
      <w:tr w:rsidR="00311D7B" w:rsidTr="00F02ED2">
        <w:trPr>
          <w:trHeight w:val="558"/>
        </w:trPr>
        <w:tc>
          <w:tcPr>
            <w:tcW w:w="9855" w:type="dxa"/>
            <w:gridSpan w:val="8"/>
          </w:tcPr>
          <w:p w:rsidR="00311D7B" w:rsidRDefault="00311D7B" w:rsidP="00F02ED2">
            <w:pPr>
              <w:jc w:val="both"/>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311D7B" w:rsidRDefault="00311D7B" w:rsidP="00F02ED2">
            <w:pPr>
              <w:jc w:val="both"/>
            </w:pPr>
          </w:p>
          <w:p w:rsidR="00311D7B" w:rsidRDefault="00311D7B" w:rsidP="00F02ED2">
            <w:pPr>
              <w:jc w:val="both"/>
            </w:pPr>
          </w:p>
          <w:p w:rsidR="00311D7B" w:rsidRDefault="00311D7B" w:rsidP="00F02ED2">
            <w:pPr>
              <w:jc w:val="both"/>
            </w:pPr>
          </w:p>
        </w:tc>
      </w:tr>
    </w:tbl>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42E57" w:rsidRDefault="00311D7B" w:rsidP="00F02ED2">
            <w:pPr>
              <w:jc w:val="both"/>
              <w:rPr>
                <w:b/>
              </w:rPr>
            </w:pPr>
            <w:r w:rsidRPr="00C42E57">
              <w:rPr>
                <w:b/>
              </w:rPr>
              <w:t>Sportovní aktivity I</w:t>
            </w:r>
          </w:p>
        </w:tc>
      </w:tr>
      <w:tr w:rsidR="00311D7B" w:rsidTr="00F02ED2">
        <w:trPr>
          <w:trHeight w:val="249"/>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F27803" w:rsidP="00F02ED2">
            <w:pPr>
              <w:jc w:val="both"/>
            </w:pPr>
            <w:ins w:id="2524" w:author="Dokulil Jiří" w:date="2018-11-18T21:47:00Z">
              <w:r>
                <w:t>p</w:t>
              </w:r>
            </w:ins>
            <w:del w:id="2525" w:author="Dokulil Jiří" w:date="2018-11-18T21:47:00Z">
              <w:r w:rsidDel="00F27803">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F27803" w:rsidP="00F02ED2">
            <w:pPr>
              <w:jc w:val="both"/>
            </w:pPr>
            <w:ins w:id="2526" w:author="Dokulil Jiří" w:date="2018-11-18T21:47:00Z">
              <w:r>
                <w:t>z</w:t>
              </w:r>
            </w:ins>
            <w:del w:id="2527" w:author="Dokulil Jiří" w:date="2018-11-18T21:46:00Z">
              <w:r w:rsidDel="00F27803">
                <w:delText>Z</w:delText>
              </w:r>
            </w:del>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r>
              <w:t xml:space="preserve">Požadavky </w:t>
            </w:r>
            <w:del w:id="2528" w:author="Dokulil Jiří" w:date="2018-11-18T21:46:00Z">
              <w:r w:rsidDel="00F27803">
                <w:delText>pro absolvování předmětu</w:delText>
              </w:r>
            </w:del>
            <w:ins w:id="2529" w:author="Dokulil Jiří" w:date="2018-11-18T21:46:00Z">
              <w:r w:rsidR="00F27803">
                <w:t>k zápočtu</w:t>
              </w:r>
            </w:ins>
            <w:r>
              <w:t>:</w:t>
            </w:r>
          </w:p>
          <w:p w:rsidR="00311D7B" w:rsidRPr="00F83F5D" w:rsidRDefault="00311D7B" w:rsidP="00711150">
            <w:pPr>
              <w:pStyle w:val="Odstavecseseznamem"/>
              <w:numPr>
                <w:ilvl w:val="0"/>
                <w:numId w:val="39"/>
              </w:numPr>
              <w:ind w:left="213" w:hanging="213"/>
              <w:rPr>
                <w:color w:val="000000"/>
                <w:szCs w:val="24"/>
              </w:rPr>
            </w:pPr>
            <w:r>
              <w:t>10 aktivních</w:t>
            </w:r>
            <w:r w:rsidRPr="003B2750">
              <w:t xml:space="preserve"> účast</w:t>
            </w:r>
            <w:r>
              <w:t>í na cvičeních</w:t>
            </w:r>
          </w:p>
          <w:p w:rsidR="00311D7B" w:rsidRPr="005757B5" w:rsidRDefault="00311D7B" w:rsidP="00711150">
            <w:pPr>
              <w:pStyle w:val="Odstavecseseznamem"/>
              <w:numPr>
                <w:ilvl w:val="0"/>
                <w:numId w:val="39"/>
              </w:numPr>
              <w:ind w:left="213" w:hanging="213"/>
              <w:rPr>
                <w:color w:val="000000"/>
                <w:szCs w:val="24"/>
              </w:rPr>
            </w:pPr>
            <w:r w:rsidRPr="003B2750">
              <w:t>účast na rektorském dni sportu</w:t>
            </w:r>
            <w:r>
              <w:t>, popř. sportovní, reprezentace.</w:t>
            </w:r>
          </w:p>
        </w:tc>
      </w:tr>
      <w:tr w:rsidR="00311D7B" w:rsidTr="00F02ED2">
        <w:trPr>
          <w:trHeight w:val="76"/>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Zdeněk Melichárek, Ph</w:t>
            </w:r>
            <w:ins w:id="2530" w:author="PS" w:date="2018-11-24T18:48:00Z">
              <w:r w:rsidR="008977C2">
                <w:t>.</w:t>
              </w:r>
            </w:ins>
            <w:r>
              <w:t>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F02ED2">
            <w:pPr>
              <w:jc w:val="both"/>
            </w:pPr>
            <w:ins w:id="2531" w:author="PS" w:date="2018-11-24T18:47:00Z">
              <w:r>
                <w:t xml:space="preserve">Garant </w:t>
              </w:r>
            </w:ins>
            <w:del w:id="2532" w:author="Dokulil Jiří" w:date="2018-11-19T00:07:00Z">
              <w:r w:rsidR="00311D7B" w:rsidDel="00605CD6">
                <w:delText>Garant vede předmět</w:delText>
              </w:r>
            </w:del>
            <w:ins w:id="2533" w:author="Dokulil Jiří" w:date="2018-11-19T00:07:00Z">
              <w:r w:rsidR="00605CD6">
                <w:t xml:space="preserve">stanovuje </w:t>
              </w:r>
            </w:ins>
            <w:ins w:id="2534" w:author="Dokulil Jiří" w:date="2018-11-19T00:08:00Z">
              <w:r w:rsidR="00605CD6">
                <w:t>obsah a koncepci předmětu</w:t>
              </w:r>
            </w:ins>
            <w:ins w:id="2535" w:author="PS" w:date="2018-11-24T18:47:00Z">
              <w:r>
                <w:t>.</w:t>
              </w:r>
            </w:ins>
          </w:p>
        </w:tc>
      </w:tr>
      <w:tr w:rsidR="00311D7B" w:rsidTr="00F02ED2">
        <w:trPr>
          <w:trHeight w:val="250"/>
        </w:trPr>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0814D9" w:rsidRDefault="00311D7B" w:rsidP="00F02ED2">
            <w:pPr>
              <w:jc w:val="both"/>
              <w:rPr>
                <w:ins w:id="2536" w:author="Dokulil Jiří" w:date="2018-11-18T21:47:00Z"/>
              </w:rPr>
            </w:pPr>
            <w:r>
              <w:t>Mgr. Miroslav Uherka</w:t>
            </w:r>
            <w:ins w:id="2537" w:author="Dokulil Jiří" w:date="2018-11-18T21:47:00Z">
              <w:r w:rsidR="000814D9">
                <w:t xml:space="preserve"> (cvičení – 50 %)</w:t>
              </w:r>
            </w:ins>
          </w:p>
          <w:p w:rsidR="00311D7B" w:rsidRDefault="00311D7B" w:rsidP="00F02ED2">
            <w:pPr>
              <w:jc w:val="both"/>
            </w:pPr>
            <w:del w:id="2538" w:author="Dokulil Jiří" w:date="2018-11-18T21:47:00Z">
              <w:r w:rsidDel="000814D9">
                <w:delText xml:space="preserve">,  </w:delText>
              </w:r>
            </w:del>
            <w:r>
              <w:t>Taťána Nuhlíčková</w:t>
            </w:r>
            <w:ins w:id="2539" w:author="Dokulil Jiří" w:date="2018-11-18T21:47:00Z">
              <w:r w:rsidR="000814D9">
                <w:t xml:space="preserve"> (cvičení – 50 %)</w:t>
              </w:r>
            </w:ins>
            <w:del w:id="2540" w:author="Dokulil Jiří" w:date="2018-11-18T21:47:00Z">
              <w:r w:rsidDel="000814D9">
                <w:delText>.</w:delText>
              </w:r>
            </w:del>
          </w:p>
        </w:tc>
      </w:tr>
      <w:tr w:rsidR="00311D7B" w:rsidTr="00F02ED2">
        <w:trPr>
          <w:trHeight w:val="70"/>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992"/>
        </w:trPr>
        <w:tc>
          <w:tcPr>
            <w:tcW w:w="9855" w:type="dxa"/>
            <w:gridSpan w:val="8"/>
            <w:tcBorders>
              <w:top w:val="nil"/>
              <w:bottom w:val="single" w:sz="12" w:space="0" w:color="auto"/>
            </w:tcBorders>
          </w:tcPr>
          <w:p w:rsidR="00311D7B" w:rsidRDefault="00311D7B" w:rsidP="00F02ED2">
            <w:pPr>
              <w:autoSpaceDE w:val="0"/>
              <w:autoSpaceDN w:val="0"/>
              <w:adjustRightInd w:val="0"/>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w:t>
            </w:r>
          </w:p>
          <w:p w:rsidR="00311D7B" w:rsidRDefault="00311D7B" w:rsidP="00F02ED2">
            <w:pPr>
              <w:autoSpaceDE w:val="0"/>
              <w:autoSpaceDN w:val="0"/>
              <w:adjustRightInd w:val="0"/>
            </w:pPr>
            <w:r>
              <w:t xml:space="preserve">                  navazujících </w:t>
            </w:r>
            <w:r w:rsidRPr="003B2750">
              <w:t>lekcích mohla rozvíjet svou fyzickou kondici, využívaje r</w:t>
            </w:r>
            <w:r w:rsidRPr="003B2750">
              <w:rPr>
                <w:rFonts w:cs="TimesNewRoman"/>
              </w:rPr>
              <w:t>ů</w:t>
            </w:r>
            <w:r w:rsidRPr="003B2750">
              <w:t xml:space="preserve">zných forem aerobiku (kalanetika, </w:t>
            </w:r>
          </w:p>
          <w:p w:rsidR="00311D7B" w:rsidRDefault="00311D7B" w:rsidP="00F02ED2">
            <w:pPr>
              <w:autoSpaceDE w:val="0"/>
              <w:autoSpaceDN w:val="0"/>
              <w:adjustRightInd w:val="0"/>
            </w:pPr>
            <w:r>
              <w:t xml:space="preserve">                 </w:t>
            </w:r>
            <w:r w:rsidRPr="003B2750">
              <w:t>step aerobik atd.)</w:t>
            </w:r>
          </w:p>
          <w:p w:rsidR="00311D7B" w:rsidRDefault="00311D7B" w:rsidP="00F02ED2">
            <w:pPr>
              <w:autoSpaceDE w:val="0"/>
              <w:autoSpaceDN w:val="0"/>
              <w:adjustRightInd w:val="0"/>
            </w:pPr>
            <w:r w:rsidRPr="00CD682C">
              <w:rPr>
                <w:b/>
              </w:rPr>
              <w:t>Indoor Cycling, spinning</w:t>
            </w:r>
            <w:r w:rsidRPr="003B2750">
              <w:t xml:space="preserve"> - moderní forma kondi</w:t>
            </w:r>
            <w:r w:rsidRPr="003B2750">
              <w:rPr>
                <w:rFonts w:cs="TimesNewRoman"/>
              </w:rPr>
              <w:t>č</w:t>
            </w:r>
            <w:r w:rsidRPr="003B2750">
              <w:t xml:space="preserve">ního programu provozovaného na speciálních spinningových </w:t>
            </w:r>
            <w:r w:rsidRPr="003B2750">
              <w:br/>
              <w:t xml:space="preserve">           </w:t>
            </w:r>
            <w:r>
              <w:t xml:space="preserve"> </w:t>
            </w:r>
            <w:r w:rsidRPr="003B2750">
              <w:t xml:space="preserve">   </w:t>
            </w:r>
            <w:r>
              <w:t xml:space="preserve">    </w:t>
            </w:r>
            <w:r w:rsidRPr="003B2750">
              <w:t xml:space="preserve"> </w:t>
            </w:r>
            <w:r>
              <w:t xml:space="preserve">                             </w:t>
            </w:r>
            <w:r w:rsidRPr="003B2750">
              <w:t>cyklotrenažerech pod vedením odborných instruktor</w:t>
            </w:r>
            <w:r w:rsidRPr="003B2750">
              <w:rPr>
                <w:rFonts w:cs="TimesNewRoman"/>
              </w:rPr>
              <w:t xml:space="preserve">ů </w:t>
            </w:r>
            <w:r w:rsidRPr="003B2750">
              <w:t xml:space="preserve">pestrou formou s individuálním </w:t>
            </w:r>
            <w:r>
              <w:t xml:space="preserve">                  </w:t>
            </w:r>
          </w:p>
          <w:p w:rsidR="00311D7B" w:rsidRDefault="00311D7B" w:rsidP="00F02ED2">
            <w:pPr>
              <w:autoSpaceDE w:val="0"/>
              <w:autoSpaceDN w:val="0"/>
              <w:adjustRightInd w:val="0"/>
            </w:pPr>
            <w:r>
              <w:t xml:space="preserve">                                                 </w:t>
            </w:r>
            <w:r w:rsidRPr="003B2750">
              <w:t>prog</w:t>
            </w:r>
            <w:r>
              <w:t xml:space="preserve">ramem pro zlepšení </w:t>
            </w:r>
            <w:r w:rsidRPr="003B2750">
              <w:t xml:space="preserve"> fyzické kondice.</w:t>
            </w:r>
          </w:p>
          <w:p w:rsidR="00311D7B" w:rsidRDefault="00311D7B" w:rsidP="00F02ED2">
            <w:pPr>
              <w:autoSpaceDE w:val="0"/>
              <w:autoSpaceDN w:val="0"/>
              <w:adjustRightInd w:val="0"/>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 xml:space="preserve">ihrávka na krátkou, </w:t>
            </w:r>
          </w:p>
          <w:p w:rsidR="00311D7B" w:rsidRDefault="00311D7B" w:rsidP="00F02ED2">
            <w:pPr>
              <w:autoSpaceDE w:val="0"/>
              <w:autoSpaceDN w:val="0"/>
              <w:adjustRightInd w:val="0"/>
              <w:rPr>
                <w:rFonts w:cs="TimesNewRoman"/>
              </w:rPr>
            </w:pPr>
            <w:r>
              <w:t xml:space="preserve">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rPr>
                <w:rFonts w:cs="TimesNewRoman"/>
              </w:rPr>
              <w:t xml:space="preserve">                   </w:t>
            </w:r>
          </w:p>
          <w:p w:rsidR="00311D7B" w:rsidRPr="003B2750" w:rsidRDefault="00311D7B" w:rsidP="00F02ED2">
            <w:pPr>
              <w:autoSpaceDE w:val="0"/>
              <w:autoSpaceDN w:val="0"/>
              <w:adjustRightInd w:val="0"/>
            </w:pP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rsidR="00311D7B" w:rsidRPr="003B2750" w:rsidRDefault="00311D7B" w:rsidP="00F02ED2">
            <w:pPr>
              <w:autoSpaceDE w:val="0"/>
              <w:autoSpaceDN w:val="0"/>
              <w:adjustRightInd w:val="0"/>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rsidRPr="003B2750">
              <w:t xml:space="preserve">e. </w:t>
            </w:r>
            <w:r w:rsidRPr="003B2750">
              <w:br/>
              <w:t xml:space="preserve">               Fyzicky náro</w:t>
            </w:r>
            <w:r w:rsidRPr="003B2750">
              <w:rPr>
                <w:rFonts w:cs="TimesNewRoman"/>
              </w:rPr>
              <w:t>č</w:t>
            </w:r>
            <w:r w:rsidRPr="003B2750">
              <w:t>ná, ale pestrá pálková hra.</w:t>
            </w:r>
          </w:p>
          <w:p w:rsidR="00311D7B" w:rsidRDefault="00311D7B" w:rsidP="00F02ED2">
            <w:pPr>
              <w:autoSpaceDE w:val="0"/>
              <w:autoSpaceDN w:val="0"/>
              <w:adjustRightInd w:val="0"/>
            </w:pPr>
            <w:r w:rsidRPr="009E1C63">
              <w:rPr>
                <w:b/>
              </w:rPr>
              <w:t>Stolní tenis</w:t>
            </w:r>
            <w:r>
              <w:t xml:space="preserve"> - Cílem předmětu je dosáhnout toho, aby každý student zvládl všechny základní údery stolního tenisu a </w:t>
            </w:r>
          </w:p>
          <w:p w:rsidR="00311D7B" w:rsidRDefault="00311D7B" w:rsidP="00F02ED2">
            <w:pPr>
              <w:autoSpaceDE w:val="0"/>
              <w:autoSpaceDN w:val="0"/>
              <w:adjustRightInd w:val="0"/>
            </w:pPr>
            <w:r>
              <w:t xml:space="preserve">                   byl schopen samostatné hry. Student se seznámí se základy pravidel hry stolního tenisu a osvojí si základní </w:t>
            </w:r>
          </w:p>
          <w:p w:rsidR="00311D7B" w:rsidRDefault="00311D7B" w:rsidP="00F02ED2">
            <w:pPr>
              <w:autoSpaceDE w:val="0"/>
              <w:autoSpaceDN w:val="0"/>
              <w:adjustRightInd w:val="0"/>
            </w:pPr>
            <w:r>
              <w:t xml:space="preserve">                   technicko - taktické úkoly v samotné hře.</w:t>
            </w:r>
          </w:p>
          <w:p w:rsidR="00311D7B" w:rsidRDefault="00311D7B" w:rsidP="00F02ED2">
            <w:pPr>
              <w:autoSpaceDE w:val="0"/>
              <w:autoSpaceDN w:val="0"/>
              <w:adjustRightInd w:val="0"/>
              <w:rPr>
                <w:color w:val="000000"/>
                <w:szCs w:val="24"/>
              </w:rPr>
            </w:pPr>
            <w:r w:rsidRPr="00D765CF">
              <w:rPr>
                <w:b/>
                <w:color w:val="000000"/>
                <w:szCs w:val="24"/>
              </w:rPr>
              <w:t>Posilování a fitnes</w:t>
            </w:r>
            <w:r>
              <w:rPr>
                <w:color w:val="000000"/>
                <w:szCs w:val="24"/>
              </w:rPr>
              <w:t xml:space="preserve"> – základy kondičního posilování. Posilování základních svalových partií. Nácvik dýchání,     </w:t>
            </w:r>
          </w:p>
          <w:p w:rsidR="00311D7B" w:rsidRPr="00F83F5D" w:rsidRDefault="00311D7B" w:rsidP="00F02ED2">
            <w:pPr>
              <w:autoSpaceDE w:val="0"/>
              <w:autoSpaceDN w:val="0"/>
              <w:adjustRightInd w:val="0"/>
              <w:rPr>
                <w:color w:val="000000"/>
                <w:szCs w:val="24"/>
              </w:rPr>
            </w:pPr>
            <w:r>
              <w:rPr>
                <w:color w:val="000000"/>
                <w:szCs w:val="24"/>
              </w:rPr>
              <w:t xml:space="preserve">                       technika posilování.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23"/>
        </w:trPr>
        <w:tc>
          <w:tcPr>
            <w:tcW w:w="9855" w:type="dxa"/>
            <w:gridSpan w:val="8"/>
            <w:tcBorders>
              <w:top w:val="nil"/>
            </w:tcBorders>
          </w:tcPr>
          <w:p w:rsidR="00311D7B" w:rsidRDefault="00311D7B" w:rsidP="00F02ED2">
            <w:pPr>
              <w:jc w:val="both"/>
            </w:pPr>
            <w:del w:id="2541" w:author="PS" w:date="2018-11-24T18:47:00Z">
              <w:r w:rsidDel="008977C2">
                <w:delText>Macáková</w:delText>
              </w:r>
            </w:del>
            <w:ins w:id="2542" w:author="PS" w:date="2018-11-24T18:47:00Z">
              <w:r w:rsidR="008977C2">
                <w:t>MACÁKOVÁ</w:t>
              </w:r>
            </w:ins>
            <w:r>
              <w:t xml:space="preserve">, Marcela. </w:t>
            </w:r>
            <w:r>
              <w:rPr>
                <w:i/>
                <w:iCs/>
              </w:rPr>
              <w:t>Aerobik</w:t>
            </w:r>
            <w:del w:id="2543" w:author="Dokulil Jiří" w:date="2018-11-19T02:24:00Z">
              <w:r w:rsidDel="000A2FE1">
                <w:rPr>
                  <w:i/>
                  <w:iCs/>
                </w:rPr>
                <w:delText xml:space="preserve"> </w:delText>
              </w:r>
            </w:del>
            <w:r>
              <w:rPr>
                <w:i/>
                <w:iCs/>
              </w:rPr>
              <w:t>:moderní formy aerobiku, výživa a cviky pro dobrou kondici, soutěže v aerobiku</w:t>
            </w:r>
            <w:r>
              <w:t>. Praha</w:t>
            </w:r>
            <w:del w:id="2544" w:author="Dokulil Jiří" w:date="2018-11-19T02:23:00Z">
              <w:r w:rsidDel="000A2FE1">
                <w:delText xml:space="preserve"> </w:delText>
              </w:r>
            </w:del>
            <w:r>
              <w:t>: Grada, 2001.</w:t>
            </w:r>
          </w:p>
          <w:p w:rsidR="00311D7B" w:rsidRDefault="00311D7B" w:rsidP="00F02ED2">
            <w:pPr>
              <w:jc w:val="both"/>
            </w:pPr>
            <w:del w:id="2545" w:author="PS" w:date="2018-11-24T18:47:00Z">
              <w:r w:rsidDel="008977C2">
                <w:delText>Sidwells</w:delText>
              </w:r>
            </w:del>
            <w:ins w:id="2546" w:author="PS" w:date="2018-11-24T18:47:00Z">
              <w:r w:rsidR="008977C2">
                <w:t>SIDWELLS</w:t>
              </w:r>
            </w:ins>
            <w:r>
              <w:t xml:space="preserve">, Ch. </w:t>
            </w:r>
            <w:r>
              <w:rPr>
                <w:i/>
                <w:iCs/>
              </w:rPr>
              <w:t>Velká kniha o cyklistice</w:t>
            </w:r>
            <w:r>
              <w:t>. Slovart Bratislava</w:t>
            </w:r>
            <w:del w:id="2547" w:author="Dokulil Jiří" w:date="2018-11-19T02:23:00Z">
              <w:r w:rsidDel="000A2FE1">
                <w:delText xml:space="preserve"> </w:delText>
              </w:r>
            </w:del>
            <w:r>
              <w:t>, 2004.</w:t>
            </w:r>
          </w:p>
          <w:p w:rsidR="00311D7B" w:rsidRDefault="00311D7B" w:rsidP="00F02ED2">
            <w:pPr>
              <w:jc w:val="both"/>
            </w:pPr>
            <w:del w:id="2548" w:author="PS" w:date="2018-11-24T18:47:00Z">
              <w:r w:rsidDel="008977C2">
                <w:delText>Johnny</w:delText>
              </w:r>
            </w:del>
            <w:ins w:id="2549" w:author="PS" w:date="2018-11-24T18:47:00Z">
              <w:r w:rsidR="008977C2">
                <w:t>JOHNNY</w:t>
              </w:r>
            </w:ins>
            <w:r>
              <w:t xml:space="preserve">, G. </w:t>
            </w:r>
            <w:r>
              <w:rPr>
                <w:i/>
                <w:iCs/>
              </w:rPr>
              <w:t>Spinning Instruktor Manual</w:t>
            </w:r>
            <w:r>
              <w:t>.</w:t>
            </w:r>
          </w:p>
          <w:p w:rsidR="00311D7B" w:rsidRDefault="00311D7B" w:rsidP="00F02ED2">
            <w:pPr>
              <w:jc w:val="both"/>
            </w:pPr>
            <w:del w:id="2550" w:author="PS" w:date="2018-11-24T18:47:00Z">
              <w:r w:rsidDel="008977C2">
                <w:delText>Neumann</w:delText>
              </w:r>
            </w:del>
            <w:ins w:id="2551" w:author="PS" w:date="2018-11-24T18:47:00Z">
              <w:r w:rsidR="008977C2">
                <w:t>NEUMANN</w:t>
              </w:r>
            </w:ins>
            <w:r>
              <w:t>, G.,</w:t>
            </w:r>
            <w:r w:rsidR="008977C2">
              <w:t>PFÜTZNER</w:t>
            </w:r>
            <w:r>
              <w:t xml:space="preserve"> A., </w:t>
            </w:r>
            <w:r w:rsidR="008977C2">
              <w:t>HOTTENROTT</w:t>
            </w:r>
            <w:r>
              <w:t xml:space="preserve">, K. </w:t>
            </w:r>
            <w:r>
              <w:rPr>
                <w:i/>
                <w:iCs/>
              </w:rPr>
              <w:t>Trénink pod kontrolou</w:t>
            </w:r>
            <w:r>
              <w:t>. 2005. ISBN 80-247-0967-3.</w:t>
            </w:r>
          </w:p>
          <w:p w:rsidR="00311D7B" w:rsidRDefault="008977C2" w:rsidP="00F02ED2">
            <w:pPr>
              <w:jc w:val="both"/>
            </w:pPr>
            <w:r>
              <w:t>HÝBNER</w:t>
            </w:r>
            <w:r w:rsidR="00311D7B">
              <w:t xml:space="preserve"> J.: </w:t>
            </w:r>
            <w:r w:rsidR="00311D7B">
              <w:rPr>
                <w:i/>
                <w:iCs/>
              </w:rPr>
              <w:t>Stolní tenis - technika úderů, taktika hry, příprava mládeže</w:t>
            </w:r>
            <w:r w:rsidR="00311D7B">
              <w:t>. Praha: Grada, 2002. ISBN 80-247-0306-8.</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552" w:author="Dokulil Jiří" w:date="2018-11-18T21:47:00Z">
              <w:r w:rsidDel="000814D9">
                <w:rPr>
                  <w:b/>
                </w:rPr>
                <w:delText> </w:delText>
              </w:r>
            </w:del>
            <w:ins w:id="2553" w:author="Dokulil Jiří" w:date="2018-11-18T21:48:00Z">
              <w:r w:rsidR="000814D9">
                <w:rPr>
                  <w:b/>
                </w:rPr>
                <w:t> </w:t>
              </w:r>
            </w:ins>
            <w:r>
              <w:rPr>
                <w:b/>
              </w:rPr>
              <w:t>vyučujícím</w:t>
            </w:r>
          </w:p>
        </w:tc>
      </w:tr>
      <w:tr w:rsidR="00311D7B" w:rsidTr="00F02ED2">
        <w:trPr>
          <w:trHeight w:val="548"/>
        </w:trPr>
        <w:tc>
          <w:tcPr>
            <w:tcW w:w="9855" w:type="dxa"/>
            <w:gridSpan w:val="8"/>
          </w:tcPr>
          <w:p w:rsidR="00311D7B" w:rsidRDefault="00311D7B" w:rsidP="00F02ED2">
            <w:pPr>
              <w:jc w:val="both"/>
              <w:rPr>
                <w:ins w:id="2554" w:author="Dokulil Jiří" w:date="2018-11-18T21:48:00Z"/>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A2FE1" w:rsidRDefault="000814D9" w:rsidP="00F02ED2">
            <w:pPr>
              <w:jc w:val="both"/>
              <w:rPr>
                <w:ins w:id="2555" w:author="Dokulil Jiří" w:date="2018-11-19T02:24:00Z"/>
              </w:rPr>
            </w:pPr>
            <w:ins w:id="2556" w:author="Dokulil Jiří" w:date="2018-11-18T21:48:00Z">
              <w:r>
                <w:t xml:space="preserve">Kontakt na garanta předmětu je následující: </w:t>
              </w:r>
            </w:ins>
            <w:ins w:id="2557" w:author="Dokulil Jiří" w:date="2018-11-19T02:24:00Z">
              <w:r w:rsidR="000A2FE1">
                <w:fldChar w:fldCharType="begin"/>
              </w:r>
              <w:r w:rsidR="000A2FE1">
                <w:instrText xml:space="preserve"> HYPERLINK "mailto:</w:instrText>
              </w:r>
            </w:ins>
            <w:ins w:id="2558" w:author="Dokulil Jiří" w:date="2018-11-18T21:50:00Z">
              <w:r w:rsidR="000A2FE1">
                <w:instrText>melicharek@utb.cz</w:instrText>
              </w:r>
            </w:ins>
            <w:ins w:id="2559" w:author="Dokulil Jiří" w:date="2018-11-19T02:24:00Z">
              <w:r w:rsidR="000A2FE1">
                <w:instrText xml:space="preserve">" </w:instrText>
              </w:r>
              <w:r w:rsidR="000A2FE1">
                <w:fldChar w:fldCharType="separate"/>
              </w:r>
            </w:ins>
            <w:ins w:id="2560" w:author="Dokulil Jiří" w:date="2018-11-18T21:50:00Z">
              <w:r w:rsidR="000A2FE1" w:rsidRPr="00AC25D6">
                <w:rPr>
                  <w:rStyle w:val="Hypertextovodkaz"/>
                </w:rPr>
                <w:t>melicharek@utb.cz</w:t>
              </w:r>
            </w:ins>
            <w:ins w:id="2561" w:author="Dokulil Jiří" w:date="2018-11-19T02:24:00Z">
              <w:r w:rsidR="000A2FE1">
                <w:fldChar w:fldCharType="end"/>
              </w:r>
            </w:ins>
            <w:ins w:id="2562" w:author="Dokulil Jiří" w:date="2018-11-18T21:50:00Z">
              <w:r>
                <w:t>.</w:t>
              </w:r>
            </w:ins>
          </w:p>
          <w:p w:rsidR="000814D9" w:rsidRDefault="000814D9" w:rsidP="00F02ED2">
            <w:pPr>
              <w:jc w:val="both"/>
            </w:pPr>
            <w:ins w:id="2563" w:author="Dokulil Jiří" w:date="2018-11-18T21:50:00Z">
              <w:r>
                <w:t xml:space="preserve"> </w:t>
              </w:r>
            </w:ins>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42E57" w:rsidRDefault="00311D7B" w:rsidP="00F02ED2">
            <w:pPr>
              <w:jc w:val="both"/>
              <w:rPr>
                <w:b/>
              </w:rPr>
            </w:pPr>
            <w:r w:rsidRPr="00C42E57">
              <w:rPr>
                <w:b/>
              </w:rPr>
              <w:t>Sportovní aktivity II</w:t>
            </w:r>
          </w:p>
        </w:tc>
      </w:tr>
      <w:tr w:rsidR="00311D7B" w:rsidTr="00F02ED2">
        <w:trPr>
          <w:trHeight w:val="249"/>
        </w:trPr>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 xml:space="preserve">povinný </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2/LS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28</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605CD6" w:rsidP="00F02ED2">
            <w:pPr>
              <w:jc w:val="both"/>
            </w:pPr>
            <w:ins w:id="2564" w:author="Dokulil Jiří" w:date="2018-11-19T00:07:00Z">
              <w:r>
                <w:t>z</w:t>
              </w:r>
            </w:ins>
            <w:del w:id="2565" w:author="Dokulil Jiří" w:date="2018-11-19T00:07:00Z">
              <w:r w:rsidR="000814D9" w:rsidDel="00605CD6">
                <w:delText>Z</w:delText>
              </w:r>
            </w:del>
            <w:r w:rsidR="00311D7B">
              <w:t>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cvičení</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r>
              <w:t xml:space="preserve">Požadavky </w:t>
            </w:r>
            <w:del w:id="2566" w:author="Dokulil Jiří" w:date="2018-11-18T21:50:00Z">
              <w:r w:rsidDel="000814D9">
                <w:delText>pro absolvování předmětu</w:delText>
              </w:r>
            </w:del>
            <w:ins w:id="2567" w:author="Dokulil Jiří" w:date="2018-11-18T21:50:00Z">
              <w:r w:rsidR="000814D9">
                <w:t>k zápočtu</w:t>
              </w:r>
            </w:ins>
            <w:r>
              <w:t>:</w:t>
            </w:r>
          </w:p>
          <w:p w:rsidR="00311D7B" w:rsidRPr="00F83F5D" w:rsidRDefault="00311D7B" w:rsidP="00711150">
            <w:pPr>
              <w:pStyle w:val="Odstavecseseznamem"/>
              <w:numPr>
                <w:ilvl w:val="0"/>
                <w:numId w:val="39"/>
              </w:numPr>
              <w:ind w:left="213" w:hanging="213"/>
              <w:rPr>
                <w:color w:val="000000"/>
                <w:szCs w:val="24"/>
              </w:rPr>
            </w:pPr>
            <w:r>
              <w:t>10 aktivních</w:t>
            </w:r>
            <w:r w:rsidRPr="003B2750">
              <w:t xml:space="preserve"> účast</w:t>
            </w:r>
            <w:r>
              <w:t>í na cvičeních</w:t>
            </w:r>
          </w:p>
          <w:p w:rsidR="00311D7B" w:rsidRPr="005757B5" w:rsidRDefault="00311D7B" w:rsidP="00711150">
            <w:pPr>
              <w:pStyle w:val="Odstavecseseznamem"/>
              <w:numPr>
                <w:ilvl w:val="0"/>
                <w:numId w:val="39"/>
              </w:numPr>
              <w:ind w:left="213" w:hanging="213"/>
              <w:rPr>
                <w:color w:val="000000"/>
                <w:szCs w:val="24"/>
              </w:rPr>
            </w:pPr>
            <w:r w:rsidRPr="003B2750">
              <w:t>účast na rektorském dni sportu</w:t>
            </w:r>
            <w:r>
              <w:t>, popř. sportovní, reprezentace.</w:t>
            </w:r>
          </w:p>
        </w:tc>
      </w:tr>
      <w:tr w:rsidR="00311D7B" w:rsidTr="00F02ED2">
        <w:trPr>
          <w:trHeight w:val="76"/>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Zdeněk Melichárek, Ph</w:t>
            </w:r>
            <w:ins w:id="2568" w:author="PS" w:date="2018-11-24T18:48:00Z">
              <w:r w:rsidR="008977C2">
                <w:t>.</w:t>
              </w:r>
            </w:ins>
            <w:r>
              <w:t>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F02ED2">
            <w:pPr>
              <w:jc w:val="both"/>
            </w:pPr>
            <w:ins w:id="2569" w:author="PS" w:date="2018-11-24T18:48:00Z">
              <w:r>
                <w:t xml:space="preserve">Garant </w:t>
              </w:r>
            </w:ins>
            <w:del w:id="2570" w:author="Dokulil Jiří" w:date="2018-11-19T00:07:00Z">
              <w:r w:rsidR="00311D7B" w:rsidDel="00605CD6">
                <w:delText>Vede předmět</w:delText>
              </w:r>
            </w:del>
            <w:ins w:id="2571" w:author="Dokulil Jiří" w:date="2018-11-19T00:07:00Z">
              <w:r w:rsidR="00605CD6">
                <w:t>stanovuje obsah a koncepci předmětu</w:t>
              </w:r>
            </w:ins>
            <w:ins w:id="2572" w:author="PS" w:date="2018-11-24T18:48:00Z">
              <w:r>
                <w:t>.</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0814D9" w:rsidRDefault="000814D9" w:rsidP="000814D9">
            <w:pPr>
              <w:jc w:val="both"/>
              <w:rPr>
                <w:ins w:id="2573" w:author="Dokulil Jiří" w:date="2018-11-18T21:50:00Z"/>
              </w:rPr>
            </w:pPr>
            <w:ins w:id="2574" w:author="Dokulil Jiří" w:date="2018-11-18T21:50:00Z">
              <w:r>
                <w:t>Mgr. Miroslav Uherka (cvičení – 50 %)</w:t>
              </w:r>
            </w:ins>
          </w:p>
          <w:p w:rsidR="00311D7B" w:rsidRPr="003B2750" w:rsidDel="000814D9" w:rsidRDefault="000814D9" w:rsidP="000814D9">
            <w:pPr>
              <w:jc w:val="both"/>
              <w:rPr>
                <w:del w:id="2575" w:author="Dokulil Jiří" w:date="2018-11-18T21:50:00Z"/>
              </w:rPr>
            </w:pPr>
            <w:ins w:id="2576" w:author="Dokulil Jiří" w:date="2018-11-18T21:50:00Z">
              <w:r>
                <w:t>Taťána Nuhlíčková (cvičení – 50 %)</w:t>
              </w:r>
            </w:ins>
            <w:del w:id="2577" w:author="Dokulil Jiří" w:date="2018-11-18T21:50:00Z">
              <w:r w:rsidR="00311D7B" w:rsidDel="000814D9">
                <w:delText>Mgr. Miroslav Uherka,  Taťána Nuhlíčková.</w:delText>
              </w:r>
            </w:del>
          </w:p>
          <w:p w:rsidR="00311D7B" w:rsidRDefault="00311D7B" w:rsidP="00F02ED2">
            <w:pPr>
              <w:jc w:val="both"/>
            </w:pPr>
          </w:p>
        </w:tc>
      </w:tr>
      <w:tr w:rsidR="00311D7B" w:rsidTr="00F02ED2">
        <w:trPr>
          <w:trHeight w:val="70"/>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992"/>
        </w:trPr>
        <w:tc>
          <w:tcPr>
            <w:tcW w:w="9855" w:type="dxa"/>
            <w:gridSpan w:val="8"/>
            <w:tcBorders>
              <w:top w:val="nil"/>
              <w:bottom w:val="single" w:sz="12" w:space="0" w:color="auto"/>
            </w:tcBorders>
          </w:tcPr>
          <w:p w:rsidR="00311D7B" w:rsidRDefault="00311D7B" w:rsidP="00F02ED2">
            <w:pPr>
              <w:autoSpaceDE w:val="0"/>
              <w:autoSpaceDN w:val="0"/>
              <w:adjustRightInd w:val="0"/>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w:t>
            </w:r>
          </w:p>
          <w:p w:rsidR="00311D7B" w:rsidRDefault="00311D7B" w:rsidP="00F02ED2">
            <w:pPr>
              <w:autoSpaceDE w:val="0"/>
              <w:autoSpaceDN w:val="0"/>
              <w:adjustRightInd w:val="0"/>
            </w:pPr>
            <w:r>
              <w:t xml:space="preserve">                  navazujících </w:t>
            </w:r>
            <w:r w:rsidRPr="003B2750">
              <w:t>lekcí</w:t>
            </w:r>
            <w:del w:id="2578" w:author="Dokulil Jiří" w:date="2018-11-19T02:24:00Z">
              <w:r w:rsidRPr="003B2750" w:rsidDel="000A2FE1">
                <w:delText>ch</w:delText>
              </w:r>
            </w:del>
            <w:r w:rsidRPr="003B2750">
              <w:t xml:space="preserve"> mohla rozvíjet svou fyzickou kondici, využívaje r</w:t>
            </w:r>
            <w:r w:rsidRPr="003B2750">
              <w:rPr>
                <w:rFonts w:cs="TimesNewRoman"/>
              </w:rPr>
              <w:t>ů</w:t>
            </w:r>
            <w:r w:rsidRPr="003B2750">
              <w:t xml:space="preserve">zných forem aerobiku (kalanetika, </w:t>
            </w:r>
          </w:p>
          <w:p w:rsidR="00311D7B" w:rsidRDefault="00311D7B" w:rsidP="00F02ED2">
            <w:pPr>
              <w:autoSpaceDE w:val="0"/>
              <w:autoSpaceDN w:val="0"/>
              <w:adjustRightInd w:val="0"/>
            </w:pPr>
            <w:r>
              <w:t xml:space="preserve">                 </w:t>
            </w:r>
            <w:r w:rsidRPr="003B2750">
              <w:t>step aerobik atd.)</w:t>
            </w:r>
          </w:p>
          <w:p w:rsidR="00311D7B" w:rsidRDefault="00311D7B" w:rsidP="00F02ED2">
            <w:pPr>
              <w:autoSpaceDE w:val="0"/>
              <w:autoSpaceDN w:val="0"/>
              <w:adjustRightInd w:val="0"/>
            </w:pPr>
            <w:r w:rsidRPr="00CD682C">
              <w:rPr>
                <w:b/>
              </w:rPr>
              <w:t>Indoor Cycling, spinning</w:t>
            </w:r>
            <w:r w:rsidRPr="003B2750">
              <w:t xml:space="preserve"> - moderní forma kondi</w:t>
            </w:r>
            <w:r w:rsidRPr="003B2750">
              <w:rPr>
                <w:rFonts w:cs="TimesNewRoman"/>
              </w:rPr>
              <w:t>č</w:t>
            </w:r>
            <w:r w:rsidRPr="003B2750">
              <w:t xml:space="preserve">ního programu provozovaného na speciálních spinningových </w:t>
            </w:r>
            <w:r w:rsidRPr="003B2750">
              <w:br/>
              <w:t xml:space="preserve">           </w:t>
            </w:r>
            <w:r>
              <w:t xml:space="preserve"> </w:t>
            </w:r>
            <w:r w:rsidRPr="003B2750">
              <w:t xml:space="preserve">   </w:t>
            </w:r>
            <w:r>
              <w:t xml:space="preserve">    </w:t>
            </w:r>
            <w:r w:rsidRPr="003B2750">
              <w:t xml:space="preserve"> </w:t>
            </w:r>
            <w:r>
              <w:t xml:space="preserve">                             </w:t>
            </w:r>
            <w:r w:rsidRPr="003B2750">
              <w:t>cyklotrenažerech pod vedením odborných instruktor</w:t>
            </w:r>
            <w:r w:rsidRPr="003B2750">
              <w:rPr>
                <w:rFonts w:cs="TimesNewRoman"/>
              </w:rPr>
              <w:t xml:space="preserve">ů </w:t>
            </w:r>
            <w:r w:rsidRPr="003B2750">
              <w:t xml:space="preserve">pestrou formou s individuálním </w:t>
            </w:r>
            <w:r>
              <w:t xml:space="preserve">                  </w:t>
            </w:r>
          </w:p>
          <w:p w:rsidR="00311D7B" w:rsidRDefault="00311D7B" w:rsidP="00F02ED2">
            <w:pPr>
              <w:autoSpaceDE w:val="0"/>
              <w:autoSpaceDN w:val="0"/>
              <w:adjustRightInd w:val="0"/>
            </w:pPr>
            <w:r>
              <w:t xml:space="preserve">                                                 </w:t>
            </w:r>
            <w:r w:rsidRPr="003B2750">
              <w:t>prog</w:t>
            </w:r>
            <w:r>
              <w:t xml:space="preserve">ramem pro zlepšení </w:t>
            </w:r>
            <w:r w:rsidRPr="003B2750">
              <w:t xml:space="preserve"> fyzické kondice.</w:t>
            </w:r>
          </w:p>
          <w:p w:rsidR="00311D7B" w:rsidRDefault="00311D7B" w:rsidP="00F02ED2">
            <w:pPr>
              <w:autoSpaceDE w:val="0"/>
              <w:autoSpaceDN w:val="0"/>
              <w:adjustRightInd w:val="0"/>
            </w:pPr>
            <w:r>
              <w:rPr>
                <w:b/>
              </w:rPr>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 xml:space="preserve">ihrávka na krátkou, </w:t>
            </w:r>
          </w:p>
          <w:p w:rsidR="00311D7B" w:rsidRDefault="00311D7B" w:rsidP="00F02ED2">
            <w:pPr>
              <w:autoSpaceDE w:val="0"/>
              <w:autoSpaceDN w:val="0"/>
              <w:adjustRightInd w:val="0"/>
              <w:rPr>
                <w:rFonts w:cs="TimesNewRoman"/>
              </w:rPr>
            </w:pPr>
            <w:r>
              <w:t xml:space="preserve">                            </w:t>
            </w:r>
            <w:r w:rsidRPr="003B2750">
              <w:t>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rPr>
                <w:rFonts w:cs="TimesNewRoman"/>
              </w:rPr>
              <w:t xml:space="preserve">                   </w:t>
            </w:r>
          </w:p>
          <w:p w:rsidR="00311D7B" w:rsidRPr="003B2750" w:rsidRDefault="00311D7B" w:rsidP="00F02ED2">
            <w:pPr>
              <w:autoSpaceDE w:val="0"/>
              <w:autoSpaceDN w:val="0"/>
              <w:adjustRightInd w:val="0"/>
            </w:pP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rsidR="00311D7B" w:rsidRPr="003B2750" w:rsidRDefault="00311D7B" w:rsidP="00F02ED2">
            <w:pPr>
              <w:autoSpaceDE w:val="0"/>
              <w:autoSpaceDN w:val="0"/>
              <w:adjustRightInd w:val="0"/>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rsidRPr="003B2750">
              <w:t xml:space="preserve">e. </w:t>
            </w:r>
            <w:r w:rsidRPr="003B2750">
              <w:br/>
              <w:t xml:space="preserve">               Fyzicky náro</w:t>
            </w:r>
            <w:r w:rsidRPr="003B2750">
              <w:rPr>
                <w:rFonts w:cs="TimesNewRoman"/>
              </w:rPr>
              <w:t>č</w:t>
            </w:r>
            <w:r w:rsidRPr="003B2750">
              <w:t>ná, ale pestrá pálková hra.</w:t>
            </w:r>
          </w:p>
          <w:p w:rsidR="00311D7B" w:rsidRDefault="00311D7B" w:rsidP="00F02ED2">
            <w:pPr>
              <w:autoSpaceDE w:val="0"/>
              <w:autoSpaceDN w:val="0"/>
              <w:adjustRightInd w:val="0"/>
            </w:pPr>
            <w:r w:rsidRPr="009E1C63">
              <w:rPr>
                <w:b/>
              </w:rPr>
              <w:t>Stolní tenis</w:t>
            </w:r>
            <w:r>
              <w:t xml:space="preserve"> - Cílem předmětu je dosáhnout toho, aby každý student zvládl všechny základní údery stolního tenisu a </w:t>
            </w:r>
          </w:p>
          <w:p w:rsidR="00311D7B" w:rsidRDefault="00311D7B" w:rsidP="00F02ED2">
            <w:pPr>
              <w:autoSpaceDE w:val="0"/>
              <w:autoSpaceDN w:val="0"/>
              <w:adjustRightInd w:val="0"/>
            </w:pPr>
            <w:r>
              <w:t xml:space="preserve">                   byl schopen samostatné hry. Student se seznámí se základy pravidel hry stolního tenisu a osvojí si základní </w:t>
            </w:r>
          </w:p>
          <w:p w:rsidR="00311D7B" w:rsidRDefault="00311D7B" w:rsidP="00F02ED2">
            <w:pPr>
              <w:autoSpaceDE w:val="0"/>
              <w:autoSpaceDN w:val="0"/>
              <w:adjustRightInd w:val="0"/>
            </w:pPr>
            <w:r>
              <w:t xml:space="preserve">                   technicko - taktické úkoly v samotné hře.</w:t>
            </w:r>
          </w:p>
          <w:p w:rsidR="00311D7B" w:rsidRDefault="00311D7B" w:rsidP="00F02ED2">
            <w:pPr>
              <w:autoSpaceDE w:val="0"/>
              <w:autoSpaceDN w:val="0"/>
              <w:adjustRightInd w:val="0"/>
              <w:rPr>
                <w:color w:val="000000"/>
                <w:szCs w:val="24"/>
              </w:rPr>
            </w:pPr>
            <w:r w:rsidRPr="00D765CF">
              <w:rPr>
                <w:b/>
                <w:color w:val="000000"/>
                <w:szCs w:val="24"/>
              </w:rPr>
              <w:t>Posilování a fitnes</w:t>
            </w:r>
            <w:r>
              <w:rPr>
                <w:color w:val="000000"/>
                <w:szCs w:val="24"/>
              </w:rPr>
              <w:t xml:space="preserve"> – základy kondičního posilování. Posilování základních svalových partií. Nácvik dýchání,     </w:t>
            </w:r>
          </w:p>
          <w:p w:rsidR="00311D7B" w:rsidRPr="00F83F5D" w:rsidRDefault="00311D7B" w:rsidP="00F02ED2">
            <w:pPr>
              <w:autoSpaceDE w:val="0"/>
              <w:autoSpaceDN w:val="0"/>
              <w:adjustRightInd w:val="0"/>
              <w:rPr>
                <w:color w:val="000000"/>
                <w:szCs w:val="24"/>
              </w:rPr>
            </w:pPr>
            <w:r>
              <w:rPr>
                <w:color w:val="000000"/>
                <w:szCs w:val="24"/>
              </w:rPr>
              <w:t xml:space="preserve">                       technika posilování. </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823"/>
        </w:trPr>
        <w:tc>
          <w:tcPr>
            <w:tcW w:w="9855" w:type="dxa"/>
            <w:gridSpan w:val="8"/>
            <w:tcBorders>
              <w:top w:val="nil"/>
            </w:tcBorders>
          </w:tcPr>
          <w:p w:rsidR="00311D7B" w:rsidRDefault="008977C2" w:rsidP="00F02ED2">
            <w:pPr>
              <w:jc w:val="both"/>
            </w:pPr>
            <w:r>
              <w:t>MACÁKOVÁ</w:t>
            </w:r>
            <w:r w:rsidR="00311D7B">
              <w:t xml:space="preserve">, Marcela. </w:t>
            </w:r>
            <w:r w:rsidR="00311D7B">
              <w:rPr>
                <w:i/>
                <w:iCs/>
              </w:rPr>
              <w:t>Aerobik</w:t>
            </w:r>
            <w:del w:id="2579" w:author="Dokulil Jiří" w:date="2018-11-19T02:24:00Z">
              <w:r w:rsidR="00311D7B" w:rsidDel="000A2FE1">
                <w:rPr>
                  <w:i/>
                  <w:iCs/>
                </w:rPr>
                <w:delText xml:space="preserve"> </w:delText>
              </w:r>
            </w:del>
            <w:r w:rsidR="00311D7B">
              <w:rPr>
                <w:i/>
                <w:iCs/>
              </w:rPr>
              <w:t>:moderní formy aerobiku, výživa a cviky pro dobrou kondici, soutěže v aerobiku</w:t>
            </w:r>
            <w:r w:rsidR="00311D7B">
              <w:t>. Praha</w:t>
            </w:r>
            <w:del w:id="2580" w:author="Dokulil Jiří" w:date="2018-11-19T02:24:00Z">
              <w:r w:rsidR="00311D7B" w:rsidDel="000A2FE1">
                <w:delText xml:space="preserve"> </w:delText>
              </w:r>
            </w:del>
            <w:r w:rsidR="00311D7B">
              <w:t>: Grada, 2001.</w:t>
            </w:r>
          </w:p>
          <w:p w:rsidR="00311D7B" w:rsidRDefault="008977C2" w:rsidP="00F02ED2">
            <w:pPr>
              <w:jc w:val="both"/>
            </w:pPr>
            <w:r>
              <w:t>SIDWELLS</w:t>
            </w:r>
            <w:r w:rsidR="00311D7B">
              <w:t xml:space="preserve">, Ch. </w:t>
            </w:r>
            <w:r w:rsidR="00311D7B">
              <w:rPr>
                <w:i/>
                <w:iCs/>
              </w:rPr>
              <w:t>Velká kniha o cyklistice</w:t>
            </w:r>
            <w:r w:rsidR="00311D7B">
              <w:t>. Slovart Bratislava, 2004.</w:t>
            </w:r>
          </w:p>
          <w:p w:rsidR="00311D7B" w:rsidRDefault="008977C2" w:rsidP="00F02ED2">
            <w:pPr>
              <w:jc w:val="both"/>
            </w:pPr>
            <w:r>
              <w:t>JOHNNY</w:t>
            </w:r>
            <w:r w:rsidR="00311D7B">
              <w:t xml:space="preserve">, G. </w:t>
            </w:r>
            <w:r w:rsidR="00311D7B">
              <w:rPr>
                <w:i/>
                <w:iCs/>
              </w:rPr>
              <w:t>Spinning Instruktor Manual</w:t>
            </w:r>
            <w:r w:rsidR="00311D7B">
              <w:t>.</w:t>
            </w:r>
          </w:p>
          <w:p w:rsidR="00311D7B" w:rsidRDefault="008977C2" w:rsidP="00F02ED2">
            <w:pPr>
              <w:jc w:val="both"/>
            </w:pPr>
            <w:r>
              <w:t>NEUMANN</w:t>
            </w:r>
            <w:r w:rsidR="00311D7B">
              <w:t xml:space="preserve">, G.,Pfützner A., Hottenrott, K. </w:t>
            </w:r>
            <w:r w:rsidR="00311D7B">
              <w:rPr>
                <w:i/>
                <w:iCs/>
              </w:rPr>
              <w:t>Trénink pod kontrolou</w:t>
            </w:r>
            <w:r w:rsidR="00311D7B">
              <w:t>. 2005. ISBN 80-247-0967-3.</w:t>
            </w:r>
          </w:p>
          <w:p w:rsidR="00311D7B" w:rsidRDefault="008977C2" w:rsidP="00F02ED2">
            <w:pPr>
              <w:jc w:val="both"/>
            </w:pPr>
            <w:r>
              <w:t>HÝBNER</w:t>
            </w:r>
            <w:r w:rsidR="00311D7B">
              <w:t xml:space="preserve"> J.: </w:t>
            </w:r>
            <w:r w:rsidR="00311D7B">
              <w:rPr>
                <w:i/>
                <w:iCs/>
              </w:rPr>
              <w:t>Stolní tenis - technika úderů, taktika hry, příprava mládeže</w:t>
            </w:r>
            <w:r w:rsidR="00311D7B">
              <w:t>. Praha: Grada, 2002. ISBN 80-247-0306-8.</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both"/>
            </w:pP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2581" w:author="Dokulil Jiří" w:date="2018-11-19T02:24:00Z">
              <w:r w:rsidDel="000A2FE1">
                <w:rPr>
                  <w:b/>
                </w:rPr>
                <w:delText xml:space="preserve"> </w:delText>
              </w:r>
            </w:del>
            <w:ins w:id="2582" w:author="Dokulil Jiří" w:date="2018-11-19T02:24:00Z">
              <w:r w:rsidR="000A2FE1">
                <w:rPr>
                  <w:b/>
                </w:rPr>
                <w:t> </w:t>
              </w:r>
            </w:ins>
            <w:r>
              <w:rPr>
                <w:b/>
              </w:rPr>
              <w:t>vyučujícím</w:t>
            </w:r>
          </w:p>
        </w:tc>
      </w:tr>
      <w:tr w:rsidR="00311D7B" w:rsidTr="00F02ED2">
        <w:trPr>
          <w:trHeight w:val="548"/>
        </w:trPr>
        <w:tc>
          <w:tcPr>
            <w:tcW w:w="9855" w:type="dxa"/>
            <w:gridSpan w:val="8"/>
          </w:tcPr>
          <w:p w:rsidR="00311D7B" w:rsidRDefault="00311D7B" w:rsidP="00F02ED2">
            <w:pPr>
              <w:jc w:val="both"/>
              <w:rPr>
                <w:ins w:id="2583" w:author="Dokulil Jiří" w:date="2018-11-18T21:51:00Z"/>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814D9" w:rsidRDefault="000814D9" w:rsidP="00F02ED2">
            <w:pPr>
              <w:jc w:val="both"/>
              <w:rPr>
                <w:ins w:id="2584" w:author="Dokulil Jiří" w:date="2018-11-19T02:24:00Z"/>
              </w:rPr>
            </w:pPr>
            <w:ins w:id="2585" w:author="Dokulil Jiří" w:date="2018-11-18T21:51:00Z">
              <w:r>
                <w:t xml:space="preserve">Kontakt na garanta předmětu je následující: </w:t>
              </w:r>
            </w:ins>
            <w:ins w:id="2586" w:author="Dokulil Jiří" w:date="2018-11-19T02:24:00Z">
              <w:r w:rsidR="000A2FE1">
                <w:fldChar w:fldCharType="begin"/>
              </w:r>
              <w:r w:rsidR="000A2FE1">
                <w:instrText xml:space="preserve"> HYPERLINK "mailto:</w:instrText>
              </w:r>
            </w:ins>
            <w:ins w:id="2587" w:author="Dokulil Jiří" w:date="2018-11-18T21:51:00Z">
              <w:r w:rsidR="000A2FE1">
                <w:instrText>melicharek@utb.cz</w:instrText>
              </w:r>
            </w:ins>
            <w:ins w:id="2588" w:author="Dokulil Jiří" w:date="2018-11-19T02:24:00Z">
              <w:r w:rsidR="000A2FE1">
                <w:instrText xml:space="preserve">" </w:instrText>
              </w:r>
              <w:r w:rsidR="000A2FE1">
                <w:fldChar w:fldCharType="separate"/>
              </w:r>
            </w:ins>
            <w:ins w:id="2589" w:author="Dokulil Jiří" w:date="2018-11-18T21:51:00Z">
              <w:r w:rsidR="000A2FE1" w:rsidRPr="00AC25D6">
                <w:rPr>
                  <w:rStyle w:val="Hypertextovodkaz"/>
                </w:rPr>
                <w:t>melicharek@utb.cz</w:t>
              </w:r>
            </w:ins>
            <w:ins w:id="2590" w:author="Dokulil Jiří" w:date="2018-11-19T02:24:00Z">
              <w:r w:rsidR="000A2FE1">
                <w:fldChar w:fldCharType="end"/>
              </w:r>
            </w:ins>
            <w:ins w:id="2591" w:author="Dokulil Jiří" w:date="2018-11-18T21:51:00Z">
              <w:r>
                <w:t>.</w:t>
              </w:r>
            </w:ins>
          </w:p>
          <w:p w:rsidR="000A2FE1" w:rsidRDefault="000A2FE1" w:rsidP="00F02ED2">
            <w:pPr>
              <w:jc w:val="both"/>
            </w:pPr>
          </w:p>
        </w:tc>
      </w:tr>
    </w:tbl>
    <w:p w:rsidR="00311D7B" w:rsidRDefault="00311D7B" w:rsidP="00311D7B"/>
    <w:p w:rsidR="00311D7B" w:rsidRDefault="00311D7B" w:rsidP="00311D7B"/>
    <w:p w:rsidR="00311D7B" w:rsidRDefault="00311D7B" w:rsidP="00311D7B"/>
    <w:p w:rsidR="00311D7B" w:rsidRDefault="00311D7B" w:rsidP="00311D7B">
      <w:pPr>
        <w:rPr>
          <w:ins w:id="2592" w:author="Dokulil Jiří" w:date="2018-11-18T21:51:00Z"/>
        </w:rPr>
      </w:pPr>
    </w:p>
    <w:p w:rsidR="000814D9" w:rsidRDefault="000814D9" w:rsidP="00311D7B">
      <w:pPr>
        <w:rPr>
          <w:ins w:id="2593" w:author="Dokulil Jiří" w:date="2018-11-18T21:51:00Z"/>
        </w:rPr>
      </w:pPr>
    </w:p>
    <w:p w:rsidR="000814D9" w:rsidRDefault="000814D9" w:rsidP="00311D7B">
      <w:pPr>
        <w:rPr>
          <w:ins w:id="2594" w:author="Dokulil Jiří" w:date="2018-11-18T21:51:00Z"/>
        </w:rPr>
      </w:pPr>
    </w:p>
    <w:p w:rsidR="000814D9" w:rsidDel="000A2FE1" w:rsidRDefault="000814D9" w:rsidP="00311D7B">
      <w:pPr>
        <w:rPr>
          <w:del w:id="2595" w:author="Dokulil Jiří" w:date="2018-11-19T02:24:00Z"/>
        </w:rPr>
      </w:pPr>
    </w:p>
    <w:p w:rsidR="00311D7B" w:rsidDel="000A2FE1" w:rsidRDefault="00311D7B" w:rsidP="00311D7B">
      <w:pPr>
        <w:rPr>
          <w:del w:id="2596" w:author="Dokulil Jiří" w:date="2018-11-19T02:24:00Z"/>
        </w:rPr>
      </w:pPr>
    </w:p>
    <w:p w:rsidR="00311D7B" w:rsidDel="000A2FE1" w:rsidRDefault="00311D7B" w:rsidP="00311D7B">
      <w:pPr>
        <w:rPr>
          <w:del w:id="2597" w:author="Dokulil Jiří" w:date="2018-11-19T02:24:00Z"/>
        </w:rPr>
      </w:pPr>
    </w:p>
    <w:p w:rsidR="00311D7B" w:rsidDel="000A2FE1" w:rsidRDefault="00311D7B" w:rsidP="00311D7B">
      <w:pPr>
        <w:rPr>
          <w:del w:id="2598" w:author="Dokulil Jiří" w:date="2018-11-19T02:24:00Z"/>
        </w:rPr>
      </w:pPr>
    </w:p>
    <w:p w:rsidR="00311D7B" w:rsidDel="000A2FE1" w:rsidRDefault="00311D7B" w:rsidP="00311D7B">
      <w:pPr>
        <w:rPr>
          <w:del w:id="2599" w:author="Dokulil Jiří" w:date="2018-11-19T02:24:00Z"/>
        </w:rPr>
      </w:pPr>
    </w:p>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Pr>
                <w:b/>
              </w:rPr>
              <w:t>Úvod do studia environmentálních rizik</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14s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center"/>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RPr="00EE5744"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Pr="00EE5744" w:rsidRDefault="00311D7B" w:rsidP="00F02ED2">
            <w:pPr>
              <w:jc w:val="both"/>
              <w:rPr>
                <w:highlight w:val="red"/>
              </w:rPr>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del w:id="2600" w:author="Dokulil Jiří" w:date="2018-11-18T22:06:00Z">
              <w:r w:rsidDel="00614701">
                <w:delText>Zápočet:</w:delText>
              </w:r>
            </w:del>
            <w:ins w:id="2601" w:author="Dokulil Jiří" w:date="2018-11-18T22:06:00Z">
              <w:r w:rsidR="00614701">
                <w:t>Požadavky k zápočtu -</w:t>
              </w:r>
            </w:ins>
            <w:r>
              <w:t xml:space="preserve"> 80% aktivní účast na seminářích, průběžné plnění zadaných úkolů, úspěšné vypracování písemné práce.</w:t>
            </w:r>
          </w:p>
          <w:p w:rsidR="00311D7B" w:rsidRDefault="00311D7B" w:rsidP="00614701">
            <w:pPr>
              <w:jc w:val="both"/>
            </w:pPr>
            <w:del w:id="2602" w:author="Dokulil Jiří" w:date="2018-11-18T22:06:00Z">
              <w:r w:rsidDel="00614701">
                <w:delText>Zkouška</w:delText>
              </w:r>
            </w:del>
            <w:ins w:id="2603" w:author="Dokulil Jiří" w:date="2018-11-18T22:06:00Z">
              <w:r w:rsidR="00614701">
                <w:t>Průběh zkoušky</w:t>
              </w:r>
            </w:ins>
            <w:del w:id="2604" w:author="Dokulil Jiří" w:date="2018-11-18T22:06:00Z">
              <w:r w:rsidDel="00614701">
                <w:delText>:</w:delText>
              </w:r>
            </w:del>
            <w:ins w:id="2605" w:author="Dokulil Jiří" w:date="2018-11-18T22:06:00Z">
              <w:r w:rsidR="00614701">
                <w:t xml:space="preserve"> -</w:t>
              </w:r>
            </w:ins>
            <w:r>
              <w:t xml:space="preserve"> úspěšné vypracování písemné práce, ústní zkouška.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prof. Ing. Vladimír Sedlařík,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rsidRPr="00D4222D">
              <w:t xml:space="preserve">Garant stanovuje koncepci předmětu, podílí se na přednáškách v rozsahu </w:t>
            </w:r>
            <w:r>
              <w:t>100</w:t>
            </w:r>
            <w:r w:rsidRPr="00D4222D">
              <w:t xml:space="preserve"> % a </w:t>
            </w:r>
            <w:del w:id="2606" w:author="PS" w:date="2018-11-24T18:49:00Z">
              <w:r w:rsidRPr="00D4222D" w:rsidDel="008977C2">
                <w:delText>dále stanovuje koncepci cvičení a dohlíží na jejich jednotné vedení.</w:delText>
              </w:r>
            </w:del>
            <w:ins w:id="2607" w:author="PS" w:date="2018-11-24T18:49:00Z">
              <w:r w:rsidR="008977C2">
                <w:t>vede semináře.</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614701">
            <w:pPr>
              <w:jc w:val="both"/>
            </w:pPr>
            <w:r>
              <w:t>prof. Ing. Vladimír Sedlařík, Ph.D. (</w:t>
            </w:r>
            <w:del w:id="2608" w:author="Dokulil Jiří" w:date="2018-11-18T22:07:00Z">
              <w:r w:rsidDel="00614701">
                <w:delText xml:space="preserve">přednášky </w:delText>
              </w:r>
            </w:del>
            <w:ins w:id="2609" w:author="Dokulil Jiří" w:date="2018-11-18T22:07:00Z">
              <w:r w:rsidR="00614701">
                <w:t xml:space="preserve">přednášející, vede semináře </w:t>
              </w:r>
            </w:ins>
            <w:r>
              <w:t>– 100 %)</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71807" w:rsidTr="00F02ED2">
        <w:trPr>
          <w:trHeight w:val="3331"/>
        </w:trPr>
        <w:tc>
          <w:tcPr>
            <w:tcW w:w="9855" w:type="dxa"/>
            <w:gridSpan w:val="8"/>
            <w:tcBorders>
              <w:top w:val="nil"/>
              <w:bottom w:val="single" w:sz="12" w:space="0" w:color="auto"/>
            </w:tcBorders>
          </w:tcPr>
          <w:p w:rsidR="00311D7B" w:rsidRDefault="00311D7B" w:rsidP="00F02ED2">
            <w:pPr>
              <w:jc w:val="both"/>
              <w:rPr>
                <w:ins w:id="2610" w:author="Dokulil Jiří" w:date="2018-11-18T22:07:00Z"/>
              </w:rPr>
            </w:pPr>
            <w:r w:rsidRPr="0018338F">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rsidR="00614701" w:rsidRDefault="00614701" w:rsidP="00F02ED2">
            <w:pPr>
              <w:jc w:val="both"/>
              <w:rPr>
                <w:ins w:id="2611" w:author="Dokulil Jiří" w:date="2018-11-18T22:07:00Z"/>
              </w:rPr>
            </w:pPr>
          </w:p>
          <w:p w:rsidR="00614701" w:rsidRPr="000A2FE1" w:rsidRDefault="008977C2" w:rsidP="00F02ED2">
            <w:pPr>
              <w:jc w:val="both"/>
              <w:rPr>
                <w:u w:val="single"/>
                <w:rPrChange w:id="2612" w:author="Dokulil Jiří" w:date="2018-11-19T02:24:00Z">
                  <w:rPr/>
                </w:rPrChange>
              </w:rPr>
            </w:pPr>
            <w:ins w:id="2613" w:author="PS" w:date="2018-11-24T18:49:00Z">
              <w:r>
                <w:rPr>
                  <w:u w:val="single"/>
                </w:rPr>
                <w:t>Hlavní t</w:t>
              </w:r>
            </w:ins>
            <w:ins w:id="2614" w:author="Dokulil Jiří" w:date="2018-11-18T22:07:00Z">
              <w:del w:id="2615" w:author="PS" w:date="2018-11-24T18:49:00Z">
                <w:r w:rsidR="00614701" w:rsidRPr="000A2FE1" w:rsidDel="008977C2">
                  <w:rPr>
                    <w:u w:val="single"/>
                    <w:rPrChange w:id="2616" w:author="Dokulil Jiří" w:date="2018-11-19T02:24:00Z">
                      <w:rPr/>
                    </w:rPrChange>
                  </w:rPr>
                  <w:delText>T</w:delText>
                </w:r>
              </w:del>
              <w:r w:rsidR="00614701" w:rsidRPr="000A2FE1">
                <w:rPr>
                  <w:u w:val="single"/>
                  <w:rPrChange w:id="2617" w:author="Dokulil Jiří" w:date="2018-11-19T02:24:00Z">
                    <w:rPr/>
                  </w:rPrChange>
                </w:rPr>
                <w:t>émata:</w:t>
              </w:r>
            </w:ins>
          </w:p>
          <w:p w:rsidR="00311D7B" w:rsidRPr="0018338F" w:rsidRDefault="00311D7B">
            <w:pPr>
              <w:numPr>
                <w:ilvl w:val="0"/>
                <w:numId w:val="131"/>
              </w:numPr>
              <w:jc w:val="both"/>
              <w:pPrChange w:id="2618" w:author="PS" w:date="2018-11-24T18:50:00Z">
                <w:pPr>
                  <w:numPr>
                    <w:numId w:val="29"/>
                  </w:numPr>
                  <w:tabs>
                    <w:tab w:val="num" w:pos="720"/>
                  </w:tabs>
                  <w:ind w:left="720" w:hanging="360"/>
                  <w:jc w:val="both"/>
                </w:pPr>
              </w:pPrChange>
            </w:pPr>
            <w:r w:rsidRPr="0018338F">
              <w:t>Úvod do studia a organizace</w:t>
            </w:r>
            <w:r w:rsidRPr="0018338F">
              <w:rPr>
                <w:b/>
              </w:rPr>
              <w:t xml:space="preserve"> </w:t>
            </w:r>
            <w:r w:rsidRPr="0018338F">
              <w:t>studia. Vznik environmentálního myšlení v České republice, vývoj a  historický  přehled.</w:t>
            </w:r>
          </w:p>
          <w:p w:rsidR="00311D7B" w:rsidRPr="0018338F" w:rsidRDefault="00311D7B">
            <w:pPr>
              <w:numPr>
                <w:ilvl w:val="0"/>
                <w:numId w:val="131"/>
              </w:numPr>
              <w:jc w:val="both"/>
              <w:pPrChange w:id="2619" w:author="PS" w:date="2018-11-24T18:50:00Z">
                <w:pPr>
                  <w:numPr>
                    <w:numId w:val="29"/>
                  </w:numPr>
                  <w:tabs>
                    <w:tab w:val="num" w:pos="720"/>
                  </w:tabs>
                  <w:ind w:left="720" w:hanging="360"/>
                  <w:jc w:val="both"/>
                </w:pPr>
              </w:pPrChange>
            </w:pPr>
            <w:r w:rsidRPr="0018338F">
              <w:t>Státní environmentální politika. Uplatňování praktických zásad tvorby a ochrany životního prostředí v ČR a  EU.</w:t>
            </w:r>
          </w:p>
          <w:p w:rsidR="00311D7B" w:rsidRPr="0018338F" w:rsidRDefault="00311D7B">
            <w:pPr>
              <w:numPr>
                <w:ilvl w:val="0"/>
                <w:numId w:val="131"/>
              </w:numPr>
              <w:jc w:val="both"/>
              <w:pPrChange w:id="2620" w:author="PS" w:date="2018-11-24T18:50:00Z">
                <w:pPr>
                  <w:numPr>
                    <w:numId w:val="29"/>
                  </w:numPr>
                  <w:tabs>
                    <w:tab w:val="num" w:pos="720"/>
                  </w:tabs>
                  <w:ind w:left="720" w:hanging="360"/>
                  <w:jc w:val="both"/>
                </w:pPr>
              </w:pPrChange>
            </w:pPr>
            <w:r w:rsidRPr="0018338F">
              <w:t>Základní pojmy, právní předpisy z oblasti environmentu.</w:t>
            </w:r>
          </w:p>
          <w:p w:rsidR="00311D7B" w:rsidRPr="0018338F" w:rsidRDefault="00311D7B">
            <w:pPr>
              <w:numPr>
                <w:ilvl w:val="0"/>
                <w:numId w:val="131"/>
              </w:numPr>
              <w:jc w:val="both"/>
              <w:pPrChange w:id="2621" w:author="PS" w:date="2018-11-24T18:50:00Z">
                <w:pPr>
                  <w:numPr>
                    <w:numId w:val="29"/>
                  </w:numPr>
                  <w:tabs>
                    <w:tab w:val="num" w:pos="720"/>
                  </w:tabs>
                  <w:ind w:left="720" w:hanging="360"/>
                  <w:jc w:val="both"/>
                </w:pPr>
              </w:pPrChange>
            </w:pPr>
            <w:r w:rsidRPr="0018338F">
              <w:t>Životní prostředí a jeho složky, krajina, členění a charakteristika.</w:t>
            </w:r>
          </w:p>
          <w:p w:rsidR="00311D7B" w:rsidRPr="0018338F" w:rsidRDefault="00311D7B">
            <w:pPr>
              <w:numPr>
                <w:ilvl w:val="0"/>
                <w:numId w:val="131"/>
              </w:numPr>
              <w:jc w:val="both"/>
              <w:pPrChange w:id="2622" w:author="PS" w:date="2018-11-24T18:50:00Z">
                <w:pPr>
                  <w:numPr>
                    <w:numId w:val="29"/>
                  </w:numPr>
                  <w:tabs>
                    <w:tab w:val="num" w:pos="720"/>
                  </w:tabs>
                  <w:ind w:left="720" w:hanging="360"/>
                  <w:jc w:val="both"/>
                </w:pPr>
              </w:pPrChange>
            </w:pPr>
            <w:r w:rsidRPr="0018338F">
              <w:t>Antropogenní a naturogenní rizika. Členění. Charakteristika.</w:t>
            </w:r>
          </w:p>
          <w:p w:rsidR="00311D7B" w:rsidRPr="0018338F" w:rsidRDefault="00311D7B">
            <w:pPr>
              <w:numPr>
                <w:ilvl w:val="0"/>
                <w:numId w:val="131"/>
              </w:numPr>
              <w:jc w:val="both"/>
              <w:pPrChange w:id="2623" w:author="PS" w:date="2018-11-24T18:50:00Z">
                <w:pPr>
                  <w:numPr>
                    <w:numId w:val="29"/>
                  </w:numPr>
                  <w:tabs>
                    <w:tab w:val="num" w:pos="720"/>
                  </w:tabs>
                  <w:ind w:left="720" w:hanging="360"/>
                  <w:jc w:val="both"/>
                </w:pPr>
              </w:pPrChange>
            </w:pPr>
            <w:r w:rsidRPr="0018338F">
              <w:t xml:space="preserve">Kategorie a  vývoj rizik, základní pojmy z oblasti rizik. </w:t>
            </w:r>
          </w:p>
          <w:p w:rsidR="00311D7B" w:rsidRPr="0018338F" w:rsidRDefault="00311D7B">
            <w:pPr>
              <w:numPr>
                <w:ilvl w:val="0"/>
                <w:numId w:val="131"/>
              </w:numPr>
              <w:jc w:val="both"/>
              <w:pPrChange w:id="2624" w:author="PS" w:date="2018-11-24T18:50:00Z">
                <w:pPr>
                  <w:numPr>
                    <w:numId w:val="29"/>
                  </w:numPr>
                  <w:tabs>
                    <w:tab w:val="num" w:pos="720"/>
                  </w:tabs>
                  <w:ind w:left="720" w:hanging="360"/>
                  <w:jc w:val="both"/>
                </w:pPr>
              </w:pPrChange>
            </w:pPr>
            <w:r w:rsidRPr="0018338F">
              <w:t>Atmosférické procesy a rizika s nimi související. Příklady.</w:t>
            </w:r>
          </w:p>
          <w:p w:rsidR="00311D7B" w:rsidRPr="0018338F" w:rsidRDefault="00311D7B">
            <w:pPr>
              <w:numPr>
                <w:ilvl w:val="0"/>
                <w:numId w:val="131"/>
              </w:numPr>
              <w:jc w:val="both"/>
              <w:pPrChange w:id="2625" w:author="PS" w:date="2018-11-24T18:50:00Z">
                <w:pPr>
                  <w:numPr>
                    <w:numId w:val="29"/>
                  </w:numPr>
                  <w:tabs>
                    <w:tab w:val="num" w:pos="720"/>
                  </w:tabs>
                  <w:ind w:left="720" w:hanging="360"/>
                  <w:jc w:val="both"/>
                </w:pPr>
              </w:pPrChange>
            </w:pPr>
            <w:r w:rsidRPr="0018338F">
              <w:t>Hydrologické procesy a rizika. Přívalové deště. Povodně. Sucha. Případové studie.</w:t>
            </w:r>
          </w:p>
          <w:p w:rsidR="00311D7B" w:rsidRPr="0018338F" w:rsidRDefault="00311D7B">
            <w:pPr>
              <w:numPr>
                <w:ilvl w:val="0"/>
                <w:numId w:val="131"/>
              </w:numPr>
              <w:jc w:val="both"/>
              <w:pPrChange w:id="2626" w:author="PS" w:date="2018-11-24T18:50:00Z">
                <w:pPr>
                  <w:numPr>
                    <w:numId w:val="29"/>
                  </w:numPr>
                  <w:tabs>
                    <w:tab w:val="num" w:pos="720"/>
                  </w:tabs>
                  <w:ind w:left="720" w:hanging="360"/>
                  <w:jc w:val="both"/>
                </w:pPr>
              </w:pPrChange>
            </w:pPr>
            <w:r w:rsidRPr="0018338F">
              <w:t>Geologické procesy a rizika. Zemětřesení. Svahové pohyby. Laviny.</w:t>
            </w:r>
          </w:p>
          <w:p w:rsidR="00311D7B" w:rsidRPr="0018338F" w:rsidRDefault="00311D7B">
            <w:pPr>
              <w:numPr>
                <w:ilvl w:val="0"/>
                <w:numId w:val="131"/>
              </w:numPr>
              <w:jc w:val="both"/>
              <w:pPrChange w:id="2627" w:author="PS" w:date="2018-11-24T18:50:00Z">
                <w:pPr>
                  <w:numPr>
                    <w:numId w:val="29"/>
                  </w:numPr>
                  <w:tabs>
                    <w:tab w:val="num" w:pos="720"/>
                  </w:tabs>
                  <w:ind w:left="720" w:hanging="360"/>
                  <w:jc w:val="both"/>
                </w:pPr>
              </w:pPrChange>
            </w:pPr>
            <w:r w:rsidRPr="0018338F">
              <w:t>Biologická rizika. Epidemie. Invazní druhy rostlin a živočichů.</w:t>
            </w:r>
          </w:p>
          <w:p w:rsidR="00311D7B" w:rsidRPr="0018338F" w:rsidRDefault="00311D7B">
            <w:pPr>
              <w:numPr>
                <w:ilvl w:val="0"/>
                <w:numId w:val="131"/>
              </w:numPr>
              <w:jc w:val="both"/>
              <w:pPrChange w:id="2628" w:author="PS" w:date="2018-11-24T18:50:00Z">
                <w:pPr>
                  <w:numPr>
                    <w:numId w:val="29"/>
                  </w:numPr>
                  <w:tabs>
                    <w:tab w:val="num" w:pos="720"/>
                  </w:tabs>
                  <w:ind w:left="720" w:hanging="360"/>
                  <w:jc w:val="both"/>
                </w:pPr>
              </w:pPrChange>
            </w:pPr>
            <w:r w:rsidRPr="0018338F">
              <w:t>Chemická a technologická rizika.</w:t>
            </w:r>
          </w:p>
          <w:p w:rsidR="00311D7B" w:rsidRPr="0018338F" w:rsidRDefault="00311D7B">
            <w:pPr>
              <w:numPr>
                <w:ilvl w:val="0"/>
                <w:numId w:val="131"/>
              </w:numPr>
              <w:jc w:val="both"/>
              <w:pPrChange w:id="2629" w:author="PS" w:date="2018-11-24T18:50:00Z">
                <w:pPr>
                  <w:numPr>
                    <w:numId w:val="29"/>
                  </w:numPr>
                  <w:tabs>
                    <w:tab w:val="num" w:pos="720"/>
                  </w:tabs>
                  <w:ind w:left="720" w:hanging="360"/>
                  <w:jc w:val="both"/>
                </w:pPr>
              </w:pPrChange>
            </w:pPr>
            <w:r w:rsidRPr="0018338F">
              <w:t>Informační systémy a havarijní situace.</w:t>
            </w:r>
          </w:p>
          <w:p w:rsidR="00311D7B" w:rsidRPr="0018338F" w:rsidRDefault="00311D7B">
            <w:pPr>
              <w:numPr>
                <w:ilvl w:val="0"/>
                <w:numId w:val="131"/>
              </w:numPr>
              <w:jc w:val="both"/>
              <w:pPrChange w:id="2630" w:author="PS" w:date="2018-11-24T18:50:00Z">
                <w:pPr>
                  <w:numPr>
                    <w:numId w:val="29"/>
                  </w:numPr>
                  <w:tabs>
                    <w:tab w:val="num" w:pos="720"/>
                  </w:tabs>
                  <w:ind w:left="720" w:hanging="360"/>
                  <w:jc w:val="both"/>
                </w:pPr>
              </w:pPrChange>
            </w:pPr>
            <w:r w:rsidRPr="0018338F">
              <w:t>Práva a povinnosti fyzických a právnických osob při prevenci a likvidaci základních typů havárií.</w:t>
            </w:r>
          </w:p>
          <w:p w:rsidR="00311D7B" w:rsidRPr="00F71807" w:rsidRDefault="00311D7B">
            <w:pPr>
              <w:numPr>
                <w:ilvl w:val="0"/>
                <w:numId w:val="131"/>
              </w:numPr>
              <w:jc w:val="both"/>
              <w:pPrChange w:id="2631" w:author="PS" w:date="2018-11-24T18:50:00Z">
                <w:pPr>
                  <w:numPr>
                    <w:numId w:val="29"/>
                  </w:numPr>
                  <w:tabs>
                    <w:tab w:val="num" w:pos="720"/>
                  </w:tabs>
                  <w:ind w:left="720" w:hanging="360"/>
                  <w:jc w:val="both"/>
                </w:pPr>
              </w:pPrChange>
            </w:pPr>
            <w:r w:rsidRPr="0018338F">
              <w:t>Environmentální rizika v ČR a v EU. Rozbor. Prevence.</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A6226F" w:rsidRDefault="00311D7B" w:rsidP="00F02ED2">
            <w:pPr>
              <w:jc w:val="both"/>
              <w:rPr>
                <w:b/>
              </w:rPr>
            </w:pPr>
            <w:r w:rsidRPr="00A6226F">
              <w:rPr>
                <w:b/>
              </w:rPr>
              <w:t>Povinná literatura:</w:t>
            </w:r>
          </w:p>
          <w:p w:rsidR="00311D7B" w:rsidRPr="0018338F" w:rsidRDefault="00311D7B" w:rsidP="00F02ED2">
            <w:pPr>
              <w:jc w:val="both"/>
            </w:pPr>
            <w:r w:rsidRPr="0018338F">
              <w:t xml:space="preserve">KOLEJKA, J. </w:t>
            </w:r>
            <w:r w:rsidRPr="0018338F">
              <w:rPr>
                <w:i/>
              </w:rPr>
              <w:t>Nauka o krajině</w:t>
            </w:r>
            <w:r w:rsidRPr="0018338F">
              <w:t>. Praha: Academia, 2013. ISBN 978-80-200-2201-1.</w:t>
            </w:r>
          </w:p>
          <w:p w:rsidR="00311D7B" w:rsidRPr="0018338F" w:rsidRDefault="00311D7B" w:rsidP="00F02ED2">
            <w:pPr>
              <w:jc w:val="both"/>
            </w:pPr>
            <w:r w:rsidRPr="0018338F">
              <w:t xml:space="preserve">KRÁSNÝ, J. et al. </w:t>
            </w:r>
            <w:r w:rsidRPr="0018338F">
              <w:rPr>
                <w:i/>
              </w:rPr>
              <w:t>Podzemní vody České republiky</w:t>
            </w:r>
            <w:r w:rsidRPr="0018338F">
              <w:t>. Praha: Česká geologická služba, 2012. ISBN 978-80-7075-797-0.</w:t>
            </w:r>
          </w:p>
          <w:p w:rsidR="00311D7B" w:rsidRPr="00A6226F" w:rsidRDefault="00311D7B" w:rsidP="00F02ED2">
            <w:pPr>
              <w:pStyle w:val="Nadpis2"/>
              <w:keepNext w:val="0"/>
              <w:autoSpaceDE w:val="0"/>
              <w:autoSpaceDN w:val="0"/>
              <w:adjustRightInd w:val="0"/>
              <w:spacing w:before="0"/>
              <w:jc w:val="both"/>
              <w:rPr>
                <w:rFonts w:ascii="Times New Roman" w:hAnsi="Times New Roman"/>
                <w:b/>
                <w:color w:val="auto"/>
                <w:sz w:val="20"/>
                <w:szCs w:val="20"/>
              </w:rPr>
            </w:pPr>
            <w:r w:rsidRPr="00A6226F">
              <w:rPr>
                <w:rFonts w:ascii="Times New Roman" w:hAnsi="Times New Roman"/>
                <w:color w:val="auto"/>
                <w:sz w:val="20"/>
                <w:szCs w:val="20"/>
              </w:rPr>
              <w:t xml:space="preserve">SKŘEHOT, P. a kol. </w:t>
            </w:r>
            <w:r w:rsidRPr="00A6226F">
              <w:rPr>
                <w:rFonts w:ascii="Times New Roman" w:hAnsi="Times New Roman"/>
                <w:i/>
                <w:color w:val="auto"/>
                <w:sz w:val="20"/>
                <w:szCs w:val="20"/>
              </w:rPr>
              <w:t>Prevence nehod a havárií</w:t>
            </w:r>
            <w:r w:rsidRPr="00A6226F">
              <w:rPr>
                <w:rFonts w:ascii="Times New Roman" w:hAnsi="Times New Roman"/>
                <w:color w:val="auto"/>
                <w:sz w:val="20"/>
                <w:szCs w:val="20"/>
              </w:rPr>
              <w:t>. 1. Díl. Praha: VÚBP, 2009. ISBN 978-80-86973-70-8.</w:t>
            </w:r>
            <w:r w:rsidRPr="00A6226F">
              <w:rPr>
                <w:rFonts w:ascii="Times New Roman" w:hAnsi="Times New Roman"/>
                <w:color w:val="auto"/>
                <w:sz w:val="20"/>
                <w:szCs w:val="20"/>
              </w:rPr>
              <w:br/>
              <w:t xml:space="preserve">STEJSKAL, V. </w:t>
            </w:r>
            <w:r w:rsidRPr="00A6226F">
              <w:rPr>
                <w:rFonts w:ascii="Times New Roman" w:hAnsi="Times New Roman"/>
                <w:i/>
                <w:color w:val="auto"/>
                <w:sz w:val="20"/>
                <w:szCs w:val="20"/>
              </w:rPr>
              <w:t>Úvod do právní úpravy ochrany přírody a péče o biologickou rozmanitost</w:t>
            </w:r>
            <w:r w:rsidRPr="00A6226F">
              <w:rPr>
                <w:rFonts w:ascii="Times New Roman" w:hAnsi="Times New Roman"/>
                <w:color w:val="auto"/>
                <w:sz w:val="20"/>
                <w:szCs w:val="20"/>
              </w:rPr>
              <w:t xml:space="preserve">. Praha: Nakladatelství Linde, 2006. </w:t>
            </w:r>
          </w:p>
          <w:p w:rsidR="00311D7B" w:rsidRPr="0018338F" w:rsidRDefault="00311D7B" w:rsidP="00F02ED2">
            <w:pPr>
              <w:jc w:val="both"/>
            </w:pPr>
            <w:r w:rsidRPr="0018338F">
              <w:t>Legislativa z oblasti životního prostředí.</w:t>
            </w:r>
          </w:p>
          <w:p w:rsidR="00311D7B" w:rsidRPr="00A6226F" w:rsidRDefault="00311D7B" w:rsidP="00F02ED2">
            <w:pPr>
              <w:jc w:val="both"/>
            </w:pPr>
            <w:r w:rsidRPr="00A6226F">
              <w:rPr>
                <w:b/>
              </w:rPr>
              <w:t>Doporučená literatura</w:t>
            </w:r>
            <w:r w:rsidRPr="00A6226F">
              <w:t>:</w:t>
            </w:r>
          </w:p>
          <w:p w:rsidR="00311D7B" w:rsidRPr="0018338F" w:rsidRDefault="00311D7B" w:rsidP="00F02ED2">
            <w:pPr>
              <w:jc w:val="both"/>
            </w:pPr>
            <w:r w:rsidRPr="0018338F">
              <w:t>Legislativa z oblasti ŽP Evropské unie, směrnice.</w:t>
            </w:r>
          </w:p>
          <w:p w:rsidR="00311D7B" w:rsidRPr="0018338F" w:rsidRDefault="00311D7B" w:rsidP="00F02ED2">
            <w:pPr>
              <w:jc w:val="both"/>
            </w:pPr>
            <w:r w:rsidRPr="0018338F">
              <w:t xml:space="preserve">ŠAFAŘÍK, Z. </w:t>
            </w:r>
            <w:r w:rsidRPr="0018338F">
              <w:rPr>
                <w:i/>
              </w:rPr>
              <w:t>Etológia a ekológia včely medonosnej</w:t>
            </w:r>
            <w:r w:rsidRPr="0018338F">
              <w:t xml:space="preserve"> </w:t>
            </w:r>
            <w:r w:rsidRPr="0018338F">
              <w:rPr>
                <w:i/>
              </w:rPr>
              <w:t>(Apis mellifera Linnaeus, 1758) a  divo žijúcich včiel na vybranom území Slovenska.</w:t>
            </w:r>
            <w:r w:rsidRPr="0018338F">
              <w:t xml:space="preserve"> 1. vyd. Ostrava: Repronis s.r.o., 2013. 189 s. ISBN 978-80-7329-397-0.</w:t>
            </w:r>
          </w:p>
          <w:p w:rsidR="00311D7B" w:rsidRDefault="00311D7B" w:rsidP="00F02ED2">
            <w:pPr>
              <w:jc w:val="both"/>
            </w:pP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2632" w:author="Dokulil Jiří" w:date="2018-11-18T22:08:00Z">
              <w:r w:rsidR="00614701">
                <w:t>4</w:t>
              </w:r>
            </w:ins>
            <w:del w:id="2633" w:author="Dokulil Jiří" w:date="2018-11-18T22:08:00Z">
              <w:r w:rsidDel="00614701">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 vyučujícím</w:t>
            </w:r>
          </w:p>
        </w:tc>
      </w:tr>
      <w:tr w:rsidR="00311D7B" w:rsidTr="00F02ED2">
        <w:trPr>
          <w:trHeight w:val="350"/>
        </w:trPr>
        <w:tc>
          <w:tcPr>
            <w:tcW w:w="9855" w:type="dxa"/>
            <w:gridSpan w:val="8"/>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w:t>
            </w:r>
            <w:r>
              <w:lastRenderedPageBreak/>
              <w:t>na vyučující jsou uvedeny na webových stránkách fakulty pod jednotlivými ústavy.</w:t>
            </w:r>
          </w:p>
        </w:tc>
      </w:tr>
    </w:tbl>
    <w:p w:rsidR="00311D7B" w:rsidRDefault="00311D7B" w:rsidP="00311D7B">
      <w:pPr>
        <w:rPr>
          <w:ins w:id="2634" w:author="Dokulil Jiří" w:date="2018-11-18T22:23: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708"/>
        <w:gridCol w:w="426"/>
        <w:gridCol w:w="889"/>
        <w:gridCol w:w="816"/>
        <w:gridCol w:w="2156"/>
        <w:gridCol w:w="539"/>
        <w:gridCol w:w="669"/>
      </w:tblGrid>
      <w:tr w:rsidR="00FF4AF5" w:rsidTr="00BB1056">
        <w:trPr>
          <w:ins w:id="2635" w:author="Dokulil Jiří" w:date="2018-11-18T22:25:00Z"/>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FF4AF5" w:rsidRDefault="00FF4AF5" w:rsidP="00BB1056">
            <w:pPr>
              <w:spacing w:line="256" w:lineRule="auto"/>
              <w:jc w:val="both"/>
              <w:rPr>
                <w:ins w:id="2636" w:author="Dokulil Jiří" w:date="2018-11-18T22:25:00Z"/>
                <w:b/>
                <w:sz w:val="28"/>
                <w:lang w:eastAsia="en-US"/>
              </w:rPr>
            </w:pPr>
            <w:ins w:id="2637" w:author="Dokulil Jiří" w:date="2018-11-18T22:25:00Z">
              <w:r>
                <w:br w:type="page"/>
              </w:r>
              <w:r>
                <w:rPr>
                  <w:b/>
                  <w:sz w:val="28"/>
                  <w:lang w:eastAsia="en-US"/>
                </w:rPr>
                <w:t>B-III – Charakteristika studijního předmětu</w:t>
              </w:r>
            </w:ins>
          </w:p>
        </w:tc>
      </w:tr>
      <w:tr w:rsidR="00FF4AF5" w:rsidTr="00BB1056">
        <w:trPr>
          <w:ins w:id="2638" w:author="Dokulil Jiří" w:date="2018-11-18T22:25: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39" w:author="Dokulil Jiří" w:date="2018-11-18T22:25:00Z"/>
                <w:b/>
                <w:lang w:eastAsia="en-US"/>
              </w:rPr>
            </w:pPr>
            <w:ins w:id="2640" w:author="Dokulil Jiří" w:date="2018-11-18T22:25:00Z">
              <w:r>
                <w:rPr>
                  <w:b/>
                  <w:lang w:eastAsia="en-US"/>
                </w:rPr>
                <w:t>Název studijního předmětu</w:t>
              </w:r>
            </w:ins>
          </w:p>
        </w:tc>
        <w:tc>
          <w:tcPr>
            <w:tcW w:w="6769" w:type="dxa"/>
            <w:gridSpan w:val="8"/>
            <w:tcBorders>
              <w:top w:val="doub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641" w:author="Dokulil Jiří" w:date="2018-11-18T22:25:00Z"/>
                <w:b/>
                <w:lang w:eastAsia="en-US"/>
              </w:rPr>
            </w:pPr>
            <w:ins w:id="2642" w:author="Dokulil Jiří" w:date="2018-11-18T22:25:00Z">
              <w:r>
                <w:rPr>
                  <w:b/>
                  <w:lang w:eastAsia="en-US"/>
                </w:rPr>
                <w:t>Studentská odborná aktivita</w:t>
              </w:r>
            </w:ins>
          </w:p>
        </w:tc>
      </w:tr>
      <w:tr w:rsidR="00FF4AF5" w:rsidTr="00BB1056">
        <w:trPr>
          <w:trHeight w:val="249"/>
          <w:ins w:id="2643"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44" w:author="Dokulil Jiří" w:date="2018-11-18T22:25:00Z"/>
                <w:b/>
                <w:lang w:eastAsia="en-US"/>
              </w:rPr>
            </w:pPr>
            <w:ins w:id="2645" w:author="Dokulil Jiří" w:date="2018-11-18T22:25:00Z">
              <w:r>
                <w:rPr>
                  <w:b/>
                  <w:lang w:eastAsia="en-US"/>
                </w:rPr>
                <w:t>Typ předmětu</w:t>
              </w:r>
            </w:ins>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646" w:author="Dokulil Jiří" w:date="2018-11-18T22:25:00Z"/>
                <w:lang w:eastAsia="en-US"/>
              </w:rPr>
            </w:pPr>
            <w:ins w:id="2647" w:author="Dokulil Jiří" w:date="2018-11-18T22:25:00Z">
              <w:r>
                <w:rPr>
                  <w:lang w:eastAsia="en-US"/>
                </w:rPr>
                <w:t xml:space="preserve">povinně volitelný </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48" w:author="Dokulil Jiří" w:date="2018-11-18T22:25:00Z"/>
                <w:lang w:eastAsia="en-US"/>
              </w:rPr>
            </w:pPr>
            <w:ins w:id="2649" w:author="Dokulil Jiří" w:date="2018-11-18T22:25: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650" w:author="Dokulil Jiří" w:date="2018-11-18T22:25:00Z"/>
                <w:lang w:eastAsia="en-US"/>
              </w:rPr>
            </w:pPr>
            <w:ins w:id="2651" w:author="Dokulil Jiří" w:date="2018-11-18T22:25:00Z">
              <w:r>
                <w:rPr>
                  <w:lang w:eastAsia="en-US"/>
                </w:rPr>
                <w:t>3/LS</w:t>
              </w:r>
            </w:ins>
          </w:p>
        </w:tc>
      </w:tr>
      <w:tr w:rsidR="00FF4AF5" w:rsidTr="00BB1056">
        <w:trPr>
          <w:ins w:id="2652"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53" w:author="Dokulil Jiří" w:date="2018-11-18T22:25:00Z"/>
                <w:b/>
                <w:lang w:eastAsia="en-US"/>
              </w:rPr>
            </w:pPr>
            <w:ins w:id="2654" w:author="Dokulil Jiří" w:date="2018-11-18T22:25:00Z">
              <w:r>
                <w:rPr>
                  <w:b/>
                  <w:lang w:eastAsia="en-US"/>
                </w:rPr>
                <w:t>Rozsah studijního předmětu</w:t>
              </w:r>
            </w:ins>
          </w:p>
        </w:tc>
        <w:tc>
          <w:tcPr>
            <w:tcW w:w="1701" w:type="dxa"/>
            <w:gridSpan w:val="3"/>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ins w:id="2655" w:author="Dokulil Jiří" w:date="2018-11-18T22:25:00Z"/>
                <w:lang w:eastAsia="en-US"/>
              </w:rPr>
            </w:pPr>
            <w:ins w:id="2656" w:author="Dokulil Jiří" w:date="2018-11-18T22:25:00Z">
              <w:r>
                <w:rPr>
                  <w:lang w:eastAsia="en-US"/>
                </w:rPr>
                <w:t>individuálně</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57" w:author="Dokulil Jiří" w:date="2018-11-18T22:25:00Z"/>
                <w:b/>
                <w:lang w:eastAsia="en-US"/>
              </w:rPr>
            </w:pPr>
            <w:ins w:id="2658" w:author="Dokulil Jiří" w:date="2018-11-18T22:25: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ins w:id="2659" w:author="Dokulil Jiří" w:date="2018-11-18T22:25:00Z"/>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60" w:author="Dokulil Jiří" w:date="2018-11-18T22:25:00Z"/>
                <w:b/>
                <w:lang w:eastAsia="en-US"/>
              </w:rPr>
            </w:pPr>
            <w:ins w:id="2661" w:author="Dokulil Jiří" w:date="2018-11-18T22:25: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662" w:author="Dokulil Jiří" w:date="2018-11-18T22:25:00Z"/>
                <w:lang w:eastAsia="en-US"/>
              </w:rPr>
            </w:pPr>
            <w:ins w:id="2663" w:author="Dokulil Jiří" w:date="2018-11-18T22:25:00Z">
              <w:del w:id="2664" w:author="skybova" w:date="2018-11-26T10:52:00Z">
                <w:r w:rsidDel="00785AA2">
                  <w:rPr>
                    <w:lang w:eastAsia="en-US"/>
                  </w:rPr>
                  <w:delText>4</w:delText>
                </w:r>
              </w:del>
            </w:ins>
            <w:ins w:id="2665" w:author="skybova" w:date="2018-11-26T10:52:00Z">
              <w:r w:rsidR="00785AA2">
                <w:rPr>
                  <w:lang w:eastAsia="en-US"/>
                </w:rPr>
                <w:t>3</w:t>
              </w:r>
            </w:ins>
          </w:p>
        </w:tc>
      </w:tr>
      <w:tr w:rsidR="00FF4AF5" w:rsidTr="00BB1056">
        <w:trPr>
          <w:ins w:id="2666"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67" w:author="Dokulil Jiří" w:date="2018-11-18T22:25:00Z"/>
                <w:b/>
                <w:lang w:eastAsia="en-US"/>
              </w:rPr>
            </w:pPr>
            <w:ins w:id="2668" w:author="Dokulil Jiří" w:date="2018-11-18T22:25:00Z">
              <w:r>
                <w:rPr>
                  <w:b/>
                  <w:lang w:eastAsia="en-US"/>
                </w:rPr>
                <w:t>Prerekvizity, korekvizity, ekvivalence</w:t>
              </w:r>
            </w:ins>
          </w:p>
        </w:tc>
        <w:tc>
          <w:tcPr>
            <w:tcW w:w="6769" w:type="dxa"/>
            <w:gridSpan w:val="8"/>
            <w:tcBorders>
              <w:top w:val="single" w:sz="4" w:space="0" w:color="auto"/>
              <w:left w:val="single" w:sz="4" w:space="0" w:color="auto"/>
              <w:bottom w:val="single" w:sz="4" w:space="0" w:color="auto"/>
              <w:right w:val="single" w:sz="4" w:space="0" w:color="auto"/>
            </w:tcBorders>
          </w:tcPr>
          <w:p w:rsidR="00FF4AF5" w:rsidRDefault="00FF4AF5" w:rsidP="00BB1056">
            <w:pPr>
              <w:spacing w:before="60" w:line="257" w:lineRule="auto"/>
              <w:jc w:val="both"/>
              <w:rPr>
                <w:ins w:id="2669" w:author="Dokulil Jiří" w:date="2018-11-18T22:25:00Z"/>
                <w:lang w:eastAsia="en-US"/>
              </w:rPr>
            </w:pPr>
            <w:ins w:id="2670" w:author="Dokulil Jiří" w:date="2018-11-18T22:25:00Z">
              <w:r>
                <w:rPr>
                  <w:lang w:eastAsia="en-US"/>
                </w:rPr>
                <w:t>V závislosti na tématu zpracovávané práce.</w:t>
              </w:r>
            </w:ins>
          </w:p>
        </w:tc>
      </w:tr>
      <w:tr w:rsidR="00FF4AF5" w:rsidTr="00BB1056">
        <w:trPr>
          <w:ins w:id="2671"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72" w:author="Dokulil Jiří" w:date="2018-11-18T22:25:00Z"/>
                <w:b/>
                <w:lang w:eastAsia="en-US"/>
              </w:rPr>
            </w:pPr>
            <w:ins w:id="2673" w:author="Dokulil Jiří" w:date="2018-11-18T22:25:00Z">
              <w:r>
                <w:rPr>
                  <w:b/>
                  <w:lang w:eastAsia="en-US"/>
                </w:rPr>
                <w:t>Způsob ověření studijních výsledků</w:t>
              </w:r>
            </w:ins>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Default="00FF4AF5" w:rsidP="00BB1056">
            <w:pPr>
              <w:spacing w:before="60" w:line="257" w:lineRule="auto"/>
              <w:jc w:val="both"/>
              <w:rPr>
                <w:ins w:id="2674" w:author="Dokulil Jiří" w:date="2018-11-18T22:25:00Z"/>
                <w:lang w:eastAsia="en-US"/>
              </w:rPr>
            </w:pPr>
            <w:ins w:id="2675" w:author="Dokulil Jiří" w:date="2018-11-18T22:25:00Z">
              <w:r>
                <w:rPr>
                  <w:lang w:eastAsia="en-US"/>
                </w:rP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76" w:author="Dokulil Jiří" w:date="2018-11-18T22:25:00Z"/>
                <w:b/>
                <w:lang w:eastAsia="en-US"/>
              </w:rPr>
            </w:pPr>
            <w:ins w:id="2677" w:author="Dokulil Jiří" w:date="2018-11-18T22:25: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ins w:id="2678" w:author="Dokulil Jiří" w:date="2018-11-18T22:25:00Z"/>
                <w:lang w:eastAsia="en-US"/>
              </w:rPr>
            </w:pPr>
            <w:ins w:id="2679" w:author="Dokulil Jiří" w:date="2018-11-18T22:25:00Z">
              <w:r>
                <w:rPr>
                  <w:lang w:eastAsia="en-US"/>
                </w:rPr>
                <w:t>samostatné studium a práce</w:t>
              </w:r>
            </w:ins>
          </w:p>
        </w:tc>
      </w:tr>
      <w:tr w:rsidR="00FF4AF5" w:rsidTr="00BB1056">
        <w:trPr>
          <w:ins w:id="2680"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81" w:author="Dokulil Jiří" w:date="2018-11-18T22:25:00Z"/>
                <w:b/>
                <w:lang w:eastAsia="en-US"/>
              </w:rPr>
            </w:pPr>
            <w:ins w:id="2682" w:author="Dokulil Jiří" w:date="2018-11-18T22:25:00Z">
              <w:r>
                <w:rPr>
                  <w:b/>
                  <w:lang w:eastAsia="en-US"/>
                </w:rPr>
                <w:t>Forma způsobu ověření studijních výsledků a další požadavky na studenta</w:t>
              </w:r>
            </w:ins>
          </w:p>
        </w:tc>
        <w:tc>
          <w:tcPr>
            <w:tcW w:w="6769" w:type="dxa"/>
            <w:gridSpan w:val="8"/>
            <w:tcBorders>
              <w:top w:val="single" w:sz="4" w:space="0" w:color="auto"/>
              <w:left w:val="single" w:sz="4" w:space="0" w:color="auto"/>
              <w:bottom w:val="nil"/>
              <w:right w:val="single" w:sz="4" w:space="0" w:color="auto"/>
            </w:tcBorders>
            <w:hideMark/>
          </w:tcPr>
          <w:p w:rsidR="00FF4AF5" w:rsidRDefault="00FF4AF5" w:rsidP="00BB1056">
            <w:pPr>
              <w:spacing w:before="60" w:after="60" w:line="257" w:lineRule="auto"/>
              <w:rPr>
                <w:ins w:id="2683" w:author="Dokulil Jiří" w:date="2018-11-18T22:25:00Z"/>
                <w:lang w:eastAsia="en-US"/>
              </w:rPr>
            </w:pPr>
            <w:ins w:id="2684" w:author="Dokulil Jiří" w:date="2018-11-18T22:25:00Z">
              <w:r>
                <w:rPr>
                  <w:lang w:eastAsia="en-US"/>
                </w:rPr>
                <w:t>K získání klasifikovaného zápočtu je nutné:</w:t>
              </w:r>
            </w:ins>
          </w:p>
          <w:p w:rsidR="00FF4AF5" w:rsidRDefault="00FF4AF5" w:rsidP="00FF4AF5">
            <w:pPr>
              <w:pStyle w:val="Odstavecseseznamem"/>
              <w:numPr>
                <w:ilvl w:val="0"/>
                <w:numId w:val="107"/>
              </w:numPr>
              <w:spacing w:line="257" w:lineRule="auto"/>
              <w:ind w:left="354" w:hanging="283"/>
              <w:jc w:val="both"/>
              <w:rPr>
                <w:ins w:id="2685" w:author="Dokulil Jiří" w:date="2018-11-18T22:25:00Z"/>
                <w:lang w:eastAsia="en-US"/>
              </w:rPr>
            </w:pPr>
            <w:ins w:id="2686" w:author="Dokulil Jiří" w:date="2018-11-18T22:25:00Z">
              <w:r>
                <w:rPr>
                  <w:lang w:eastAsia="en-US"/>
                </w:rPr>
                <w:t>vypracovat odbornou práci na zadané téma nebo téma navržené studentem a schválené vedoucím práce na úrovni bakalářského studijního programu;</w:t>
              </w:r>
            </w:ins>
          </w:p>
          <w:p w:rsidR="00FF4AF5" w:rsidRDefault="00FF4AF5" w:rsidP="00FF4AF5">
            <w:pPr>
              <w:pStyle w:val="Odstavecseseznamem"/>
              <w:numPr>
                <w:ilvl w:val="0"/>
                <w:numId w:val="107"/>
              </w:numPr>
              <w:spacing w:line="257" w:lineRule="auto"/>
              <w:ind w:left="354" w:hanging="283"/>
              <w:jc w:val="both"/>
              <w:rPr>
                <w:ins w:id="2687" w:author="Dokulil Jiří" w:date="2018-11-18T22:25:00Z"/>
                <w:lang w:eastAsia="en-US"/>
              </w:rPr>
            </w:pPr>
            <w:ins w:id="2688" w:author="Dokulil Jiří" w:date="2018-11-18T22:25:00Z">
              <w:r>
                <w:rPr>
                  <w:lang w:eastAsia="en-US"/>
                </w:rPr>
                <w:t>práci obhájit v rámci Studentské vědecké činnosti.</w:t>
              </w:r>
            </w:ins>
          </w:p>
          <w:p w:rsidR="00FF4AF5" w:rsidRDefault="00FF4AF5" w:rsidP="00BB1056">
            <w:pPr>
              <w:spacing w:line="256" w:lineRule="auto"/>
              <w:ind w:left="720"/>
              <w:rPr>
                <w:ins w:id="2689" w:author="Dokulil Jiří" w:date="2018-11-18T22:25:00Z"/>
                <w:lang w:eastAsia="en-US"/>
              </w:rPr>
            </w:pPr>
          </w:p>
        </w:tc>
      </w:tr>
      <w:tr w:rsidR="00FF4AF5" w:rsidTr="00BB1056">
        <w:trPr>
          <w:trHeight w:val="554"/>
          <w:ins w:id="2690" w:author="Dokulil Jiří" w:date="2018-11-18T22:25: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691" w:author="Dokulil Jiří" w:date="2018-11-18T22:25:00Z"/>
                <w:lang w:eastAsia="en-US"/>
              </w:rPr>
            </w:pPr>
          </w:p>
        </w:tc>
      </w:tr>
      <w:tr w:rsidR="00FF4AF5" w:rsidTr="00BB1056">
        <w:trPr>
          <w:trHeight w:val="197"/>
          <w:ins w:id="2692" w:author="Dokulil Jiří" w:date="2018-11-18T22:25:00Z"/>
        </w:trPr>
        <w:tc>
          <w:tcPr>
            <w:tcW w:w="3085"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93" w:author="Dokulil Jiří" w:date="2018-11-18T22:25:00Z"/>
                <w:b/>
                <w:lang w:eastAsia="en-US"/>
              </w:rPr>
            </w:pPr>
            <w:ins w:id="2694" w:author="Dokulil Jiří" w:date="2018-11-18T22:25:00Z">
              <w:r>
                <w:rPr>
                  <w:b/>
                  <w:lang w:eastAsia="en-US"/>
                </w:rPr>
                <w:t>Garant předmětu</w:t>
              </w:r>
            </w:ins>
          </w:p>
        </w:tc>
        <w:tc>
          <w:tcPr>
            <w:tcW w:w="6770" w:type="dxa"/>
            <w:gridSpan w:val="8"/>
            <w:tcBorders>
              <w:top w:val="nil"/>
              <w:left w:val="single" w:sz="4" w:space="0" w:color="auto"/>
              <w:bottom w:val="single" w:sz="4" w:space="0" w:color="auto"/>
              <w:right w:val="single" w:sz="4" w:space="0" w:color="auto"/>
            </w:tcBorders>
            <w:hideMark/>
          </w:tcPr>
          <w:p w:rsidR="00FF4AF5" w:rsidRPr="004E29C7" w:rsidRDefault="00FF4AF5" w:rsidP="00BB1056">
            <w:pPr>
              <w:spacing w:line="256" w:lineRule="auto"/>
              <w:jc w:val="both"/>
              <w:rPr>
                <w:ins w:id="2695" w:author="Dokulil Jiří" w:date="2018-11-18T22:25:00Z"/>
                <w:color w:val="000000" w:themeColor="text1"/>
                <w:lang w:eastAsia="en-US"/>
              </w:rPr>
            </w:pPr>
            <w:ins w:id="2696" w:author="Dokulil Jiří" w:date="2018-11-18T22:25:00Z">
              <w:r w:rsidRPr="004E29C7">
                <w:rPr>
                  <w:color w:val="000000" w:themeColor="text1"/>
                  <w:lang w:eastAsia="en-US"/>
                </w:rPr>
                <w:t>prof. Ing</w:t>
              </w:r>
              <w:r>
                <w:rPr>
                  <w:color w:val="000000" w:themeColor="text1"/>
                  <w:lang w:eastAsia="en-US"/>
                </w:rPr>
                <w:t>. František Bož</w:t>
              </w:r>
              <w:r w:rsidRPr="004E29C7">
                <w:rPr>
                  <w:color w:val="000000" w:themeColor="text1"/>
                  <w:lang w:eastAsia="en-US"/>
                </w:rPr>
                <w:t>ek, CSc.</w:t>
              </w:r>
            </w:ins>
          </w:p>
        </w:tc>
      </w:tr>
      <w:tr w:rsidR="00FF4AF5" w:rsidTr="00BB1056">
        <w:trPr>
          <w:trHeight w:val="243"/>
          <w:ins w:id="2697" w:author="Dokulil Jiří" w:date="2018-11-18T22:25:00Z"/>
        </w:trPr>
        <w:tc>
          <w:tcPr>
            <w:tcW w:w="3085"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698" w:author="Dokulil Jiří" w:date="2018-11-18T22:25:00Z"/>
                <w:b/>
                <w:lang w:eastAsia="en-US"/>
              </w:rPr>
            </w:pPr>
            <w:ins w:id="2699" w:author="Dokulil Jiří" w:date="2018-11-18T22:25:00Z">
              <w:r>
                <w:rPr>
                  <w:b/>
                  <w:lang w:eastAsia="en-US"/>
                </w:rPr>
                <w:t>Zapojení garanta do výuky předmětu</w:t>
              </w:r>
            </w:ins>
          </w:p>
        </w:tc>
        <w:tc>
          <w:tcPr>
            <w:tcW w:w="6770" w:type="dxa"/>
            <w:gridSpan w:val="8"/>
            <w:tcBorders>
              <w:top w:val="nil"/>
              <w:left w:val="single" w:sz="4" w:space="0" w:color="auto"/>
              <w:bottom w:val="single" w:sz="4" w:space="0" w:color="auto"/>
              <w:right w:val="single" w:sz="4" w:space="0" w:color="auto"/>
            </w:tcBorders>
            <w:hideMark/>
          </w:tcPr>
          <w:p w:rsidR="00FF4AF5" w:rsidRDefault="00FF4AF5" w:rsidP="00BB1056">
            <w:pPr>
              <w:spacing w:before="60" w:after="60" w:line="257" w:lineRule="auto"/>
              <w:jc w:val="both"/>
              <w:rPr>
                <w:ins w:id="2700" w:author="Dokulil Jiří" w:date="2018-11-18T22:25:00Z"/>
                <w:lang w:eastAsia="en-US"/>
              </w:rPr>
            </w:pPr>
            <w:ins w:id="2701" w:author="Dokulil Jiří" w:date="2018-11-18T22:25:00Z">
              <w:r>
                <w:rPr>
                  <w:lang w:eastAsia="en-US"/>
                </w:rPr>
                <w:t xml:space="preserve">Garant se podílí na řízení systému organizace předmětu „Studentská odborná činnost“a spolu s mentory Studentské vědecké odborné činnosti (SVOČ) dohlíží na kvalitu a vyhodnocení zpracovaných odborných prací. </w:t>
              </w:r>
            </w:ins>
          </w:p>
        </w:tc>
      </w:tr>
      <w:tr w:rsidR="00FF4AF5" w:rsidTr="00BB1056">
        <w:trPr>
          <w:ins w:id="2702" w:author="Dokulil Jiří" w:date="2018-11-18T22:25:00Z"/>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03" w:author="Dokulil Jiří" w:date="2018-11-18T22:25:00Z"/>
                <w:b/>
                <w:lang w:eastAsia="en-US"/>
              </w:rPr>
            </w:pPr>
            <w:ins w:id="2704" w:author="Dokulil Jiří" w:date="2018-11-18T22:25:00Z">
              <w:r>
                <w:rPr>
                  <w:b/>
                  <w:lang w:eastAsia="en-US"/>
                </w:rPr>
                <w:t>Vyučující</w:t>
              </w:r>
            </w:ins>
          </w:p>
        </w:tc>
        <w:tc>
          <w:tcPr>
            <w:tcW w:w="6770" w:type="dxa"/>
            <w:gridSpan w:val="8"/>
            <w:tcBorders>
              <w:top w:val="single" w:sz="4" w:space="0" w:color="auto"/>
              <w:left w:val="single" w:sz="4" w:space="0" w:color="auto"/>
              <w:bottom w:val="nil"/>
              <w:right w:val="single" w:sz="4" w:space="0" w:color="auto"/>
            </w:tcBorders>
          </w:tcPr>
          <w:p w:rsidR="00FF4AF5" w:rsidRDefault="00FF4AF5" w:rsidP="00BB1056">
            <w:pPr>
              <w:spacing w:before="60" w:line="257" w:lineRule="auto"/>
              <w:jc w:val="both"/>
              <w:rPr>
                <w:ins w:id="2705" w:author="Dokulil Jiří" w:date="2018-11-18T22:25:00Z"/>
                <w:lang w:eastAsia="en-US"/>
              </w:rPr>
            </w:pPr>
            <w:ins w:id="2706" w:author="Dokulil Jiří" w:date="2018-11-18T22:25:00Z">
              <w:r>
                <w:rPr>
                  <w:lang w:eastAsia="en-US"/>
                </w:rPr>
                <w:t>Vedoucí práce studentské odborné činnosti</w:t>
              </w:r>
            </w:ins>
          </w:p>
        </w:tc>
      </w:tr>
      <w:tr w:rsidR="00FF4AF5" w:rsidTr="00BB1056">
        <w:trPr>
          <w:trHeight w:val="554"/>
          <w:ins w:id="2707" w:author="Dokulil Jiří" w:date="2018-11-18T22:25: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708" w:author="Dokulil Jiří" w:date="2018-11-18T22:25:00Z"/>
                <w:lang w:eastAsia="en-US"/>
              </w:rPr>
            </w:pPr>
          </w:p>
        </w:tc>
      </w:tr>
      <w:tr w:rsidR="00FF4AF5" w:rsidTr="00BB1056">
        <w:trPr>
          <w:ins w:id="2709" w:author="Dokulil Jiří" w:date="2018-11-18T22:25: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10" w:author="Dokulil Jiří" w:date="2018-11-18T22:25:00Z"/>
                <w:b/>
                <w:lang w:eastAsia="en-US"/>
              </w:rPr>
            </w:pPr>
            <w:ins w:id="2711" w:author="Dokulil Jiří" w:date="2018-11-18T22:25:00Z">
              <w:r>
                <w:rPr>
                  <w:b/>
                  <w:lang w:eastAsia="en-US"/>
                </w:rPr>
                <w:t>Stručná anotace předmětu</w:t>
              </w:r>
            </w:ins>
          </w:p>
        </w:tc>
        <w:tc>
          <w:tcPr>
            <w:tcW w:w="6769" w:type="dxa"/>
            <w:gridSpan w:val="8"/>
            <w:tcBorders>
              <w:top w:val="single" w:sz="4" w:space="0" w:color="auto"/>
              <w:left w:val="single" w:sz="4" w:space="0" w:color="auto"/>
              <w:bottom w:val="nil"/>
              <w:right w:val="single" w:sz="4" w:space="0" w:color="auto"/>
            </w:tcBorders>
          </w:tcPr>
          <w:p w:rsidR="00FF4AF5" w:rsidRDefault="00FF4AF5" w:rsidP="00BB1056">
            <w:pPr>
              <w:spacing w:line="256" w:lineRule="auto"/>
              <w:jc w:val="both"/>
              <w:rPr>
                <w:ins w:id="2712" w:author="Dokulil Jiří" w:date="2018-11-18T22:25:00Z"/>
                <w:lang w:eastAsia="en-US"/>
              </w:rPr>
            </w:pPr>
          </w:p>
        </w:tc>
      </w:tr>
      <w:tr w:rsidR="00FF4AF5" w:rsidTr="00BB1056">
        <w:trPr>
          <w:trHeight w:val="1691"/>
          <w:ins w:id="2713" w:author="Dokulil Jiří" w:date="2018-11-18T22:25:00Z"/>
        </w:trPr>
        <w:tc>
          <w:tcPr>
            <w:tcW w:w="9855" w:type="dxa"/>
            <w:gridSpan w:val="9"/>
            <w:tcBorders>
              <w:top w:val="nil"/>
              <w:left w:val="single" w:sz="4" w:space="0" w:color="auto"/>
              <w:bottom w:val="single" w:sz="12" w:space="0" w:color="auto"/>
              <w:right w:val="single" w:sz="4" w:space="0" w:color="auto"/>
            </w:tcBorders>
          </w:tcPr>
          <w:p w:rsidR="00FF4AF5" w:rsidRDefault="00FF4AF5" w:rsidP="00BB1056">
            <w:pPr>
              <w:autoSpaceDE w:val="0"/>
              <w:autoSpaceDN w:val="0"/>
              <w:adjustRightInd w:val="0"/>
              <w:spacing w:before="60" w:after="60" w:line="257" w:lineRule="auto"/>
              <w:jc w:val="both"/>
              <w:rPr>
                <w:ins w:id="2714" w:author="Dokulil Jiří" w:date="2018-11-18T22:25:00Z"/>
                <w:color w:val="000000"/>
                <w:spacing w:val="-4"/>
                <w:lang w:eastAsia="en-US"/>
              </w:rPr>
            </w:pPr>
            <w:ins w:id="2715" w:author="Dokulil Jiří" w:date="2018-11-18T22:25:00Z">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ins>
          </w:p>
          <w:p w:rsidR="00FF4AF5" w:rsidRPr="001E48D5" w:rsidRDefault="00FF4AF5" w:rsidP="00FF4AF5">
            <w:pPr>
              <w:pStyle w:val="Odstavecseseznamem"/>
              <w:numPr>
                <w:ilvl w:val="0"/>
                <w:numId w:val="108"/>
              </w:numPr>
              <w:autoSpaceDE w:val="0"/>
              <w:autoSpaceDN w:val="0"/>
              <w:adjustRightInd w:val="0"/>
              <w:spacing w:line="257" w:lineRule="auto"/>
              <w:ind w:left="322" w:hanging="284"/>
              <w:jc w:val="both"/>
              <w:rPr>
                <w:ins w:id="2716" w:author="Dokulil Jiří" w:date="2018-11-18T22:25:00Z"/>
                <w:lang w:eastAsia="en-US"/>
              </w:rPr>
            </w:pPr>
            <w:ins w:id="2717" w:author="Dokulil Jiří" w:date="2018-11-18T22:25:00Z">
              <w:r>
                <w:rPr>
                  <w:color w:val="000000"/>
                  <w:spacing w:val="-4"/>
                  <w:lang w:eastAsia="en-US"/>
                </w:rPr>
                <w:t>posílit logické a tvůrčí myšlení studentů;</w:t>
              </w:r>
            </w:ins>
          </w:p>
          <w:p w:rsidR="00FF4AF5" w:rsidRDefault="00FF4AF5" w:rsidP="00FF4AF5">
            <w:pPr>
              <w:pStyle w:val="Odstavecseseznamem"/>
              <w:numPr>
                <w:ilvl w:val="0"/>
                <w:numId w:val="108"/>
              </w:numPr>
              <w:autoSpaceDE w:val="0"/>
              <w:autoSpaceDN w:val="0"/>
              <w:adjustRightInd w:val="0"/>
              <w:spacing w:line="257" w:lineRule="auto"/>
              <w:ind w:left="322" w:hanging="284"/>
              <w:jc w:val="both"/>
              <w:rPr>
                <w:ins w:id="2718" w:author="Dokulil Jiří" w:date="2018-11-18T22:25:00Z"/>
                <w:color w:val="000000"/>
                <w:spacing w:val="-4"/>
                <w:lang w:eastAsia="en-US"/>
              </w:rPr>
            </w:pPr>
            <w:ins w:id="2719" w:author="Dokulil Jiří" w:date="2018-11-18T22:25:00Z">
              <w:r>
                <w:rPr>
                  <w:color w:val="000000"/>
                  <w:spacing w:val="-4"/>
                  <w:lang w:eastAsia="en-US"/>
                </w:rPr>
                <w:t>podpořit samostatnou práci a rozhodování při řešení konkrétních problémů;</w:t>
              </w:r>
            </w:ins>
          </w:p>
          <w:p w:rsidR="00FF4AF5" w:rsidRDefault="00FF4AF5" w:rsidP="00FF4AF5">
            <w:pPr>
              <w:pStyle w:val="Odstavecseseznamem"/>
              <w:numPr>
                <w:ilvl w:val="0"/>
                <w:numId w:val="108"/>
              </w:numPr>
              <w:autoSpaceDE w:val="0"/>
              <w:autoSpaceDN w:val="0"/>
              <w:adjustRightInd w:val="0"/>
              <w:spacing w:line="257" w:lineRule="auto"/>
              <w:ind w:left="322" w:hanging="284"/>
              <w:jc w:val="both"/>
              <w:rPr>
                <w:ins w:id="2720" w:author="Dokulil Jiří" w:date="2018-11-18T22:25:00Z"/>
                <w:lang w:eastAsia="en-US"/>
              </w:rPr>
            </w:pPr>
            <w:ins w:id="2721" w:author="Dokulil Jiří" w:date="2018-11-18T22:25:00Z">
              <w:r>
                <w:rPr>
                  <w:lang w:eastAsia="en-US"/>
                </w:rPr>
                <w:t>rozvoj schopností samostatné orientace v literatuře;</w:t>
              </w:r>
            </w:ins>
          </w:p>
          <w:p w:rsidR="00FF4AF5" w:rsidRPr="00AE61A4" w:rsidRDefault="00FF4AF5" w:rsidP="00FF4AF5">
            <w:pPr>
              <w:pStyle w:val="Odstavecseseznamem"/>
              <w:numPr>
                <w:ilvl w:val="0"/>
                <w:numId w:val="108"/>
              </w:numPr>
              <w:autoSpaceDE w:val="0"/>
              <w:autoSpaceDN w:val="0"/>
              <w:adjustRightInd w:val="0"/>
              <w:spacing w:line="257" w:lineRule="auto"/>
              <w:ind w:left="322" w:hanging="284"/>
              <w:jc w:val="both"/>
              <w:rPr>
                <w:ins w:id="2722" w:author="Dokulil Jiří" w:date="2018-11-18T22:25:00Z"/>
                <w:lang w:eastAsia="en-US"/>
              </w:rPr>
            </w:pPr>
            <w:ins w:id="2723" w:author="Dokulil Jiří" w:date="2018-11-18T22:25:00Z">
              <w:r>
                <w:rPr>
                  <w:lang w:eastAsia="en-US"/>
                </w:rPr>
                <w:t>zvýšit rozhled a vypěstovat návyky studentů ve sféře využití metod vědecké práce eventuálně přístrojů při řešení konkrétních problémů;</w:t>
              </w:r>
            </w:ins>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ins w:id="2724" w:author="Dokulil Jiří" w:date="2018-11-18T22:25:00Z"/>
                <w:lang w:eastAsia="en-US"/>
              </w:rPr>
            </w:pPr>
            <w:ins w:id="2725" w:author="Dokulil Jiří" w:date="2018-11-18T22:25:00Z">
              <w:r>
                <w:rPr>
                  <w:color w:val="000000"/>
                  <w:spacing w:val="-4"/>
                  <w:lang w:eastAsia="en-US"/>
                </w:rPr>
                <w:t>rozvoj dovedností při sběru a interpretaci naměřených, nebo získaných dat;</w:t>
              </w:r>
            </w:ins>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ins w:id="2726" w:author="Dokulil Jiří" w:date="2018-11-18T22:25:00Z"/>
                <w:color w:val="000000"/>
                <w:spacing w:val="-4"/>
                <w:lang w:eastAsia="en-US"/>
              </w:rPr>
            </w:pPr>
            <w:ins w:id="2727" w:author="Dokulil Jiří" w:date="2018-11-18T22:25:00Z">
              <w:r>
                <w:rPr>
                  <w:color w:val="000000"/>
                  <w:spacing w:val="-4"/>
                  <w:lang w:eastAsia="en-US"/>
                </w:rPr>
                <w:t xml:space="preserve">přispět k rozvoji </w:t>
              </w:r>
              <w:r w:rsidRPr="00614E5B">
                <w:rPr>
                  <w:color w:val="000000"/>
                  <w:spacing w:val="-4"/>
                  <w:lang w:eastAsia="en-US"/>
                </w:rPr>
                <w:t>prezentační</w:t>
              </w:r>
              <w:r>
                <w:rPr>
                  <w:color w:val="000000"/>
                  <w:spacing w:val="-4"/>
                  <w:lang w:eastAsia="en-US"/>
                </w:rPr>
                <w:t>ch</w:t>
              </w:r>
              <w:r w:rsidRPr="00614E5B">
                <w:rPr>
                  <w:color w:val="000000"/>
                  <w:spacing w:val="-4"/>
                  <w:lang w:eastAsia="en-US"/>
                </w:rPr>
                <w:t xml:space="preserve"> a komunikační</w:t>
              </w:r>
              <w:r>
                <w:rPr>
                  <w:color w:val="000000"/>
                  <w:spacing w:val="-4"/>
                  <w:lang w:eastAsia="en-US"/>
                </w:rPr>
                <w:t>ch</w:t>
              </w:r>
              <w:r w:rsidRPr="00614E5B">
                <w:rPr>
                  <w:color w:val="000000"/>
                  <w:spacing w:val="-4"/>
                  <w:lang w:eastAsia="en-US"/>
                </w:rPr>
                <w:t xml:space="preserve"> dovednosti</w:t>
              </w:r>
              <w:r>
                <w:rPr>
                  <w:color w:val="000000"/>
                  <w:spacing w:val="-4"/>
                  <w:lang w:eastAsia="en-US"/>
                </w:rPr>
                <w:t xml:space="preserve"> studentů;</w:t>
              </w:r>
            </w:ins>
          </w:p>
          <w:p w:rsidR="00FF4AF5" w:rsidRPr="00614E5B" w:rsidRDefault="00FF4AF5" w:rsidP="00FF4AF5">
            <w:pPr>
              <w:pStyle w:val="Odstavecseseznamem"/>
              <w:numPr>
                <w:ilvl w:val="0"/>
                <w:numId w:val="108"/>
              </w:numPr>
              <w:autoSpaceDE w:val="0"/>
              <w:autoSpaceDN w:val="0"/>
              <w:adjustRightInd w:val="0"/>
              <w:spacing w:line="257" w:lineRule="auto"/>
              <w:ind w:left="322" w:hanging="284"/>
              <w:jc w:val="both"/>
              <w:rPr>
                <w:ins w:id="2728" w:author="Dokulil Jiří" w:date="2018-11-18T22:25:00Z"/>
                <w:color w:val="000000"/>
                <w:spacing w:val="-4"/>
                <w:lang w:eastAsia="en-US"/>
              </w:rPr>
            </w:pPr>
            <w:ins w:id="2729" w:author="Dokulil Jiří" w:date="2018-11-18T22:25:00Z">
              <w:r>
                <w:rPr>
                  <w:color w:val="000000"/>
                  <w:spacing w:val="-4"/>
                  <w:lang w:eastAsia="en-US"/>
                </w:rPr>
                <w:t>zvýšit potenciál uplatnitelnosti studentů v praxi, resp. jejich znalosti, dovednosti a obecné kompetence ke studiu magisterského studijního programu "Bezpečnost společnosti“;</w:t>
              </w:r>
            </w:ins>
          </w:p>
          <w:p w:rsidR="00FF4AF5" w:rsidRPr="00614E5B" w:rsidRDefault="00FF4AF5" w:rsidP="00FF4AF5">
            <w:pPr>
              <w:pStyle w:val="Odstavecseseznamem"/>
              <w:numPr>
                <w:ilvl w:val="0"/>
                <w:numId w:val="108"/>
              </w:numPr>
              <w:autoSpaceDE w:val="0"/>
              <w:autoSpaceDN w:val="0"/>
              <w:adjustRightInd w:val="0"/>
              <w:spacing w:after="120" w:line="257" w:lineRule="auto"/>
              <w:ind w:left="324" w:hanging="284"/>
              <w:jc w:val="both"/>
              <w:rPr>
                <w:ins w:id="2730" w:author="Dokulil Jiří" w:date="2018-11-18T22:25:00Z"/>
                <w:lang w:eastAsia="en-US"/>
              </w:rPr>
            </w:pPr>
            <w:ins w:id="2731" w:author="Dokulil Jiří" w:date="2018-11-18T22:25:00Z">
              <w:r w:rsidRPr="00614E5B">
                <w:rPr>
                  <w:color w:val="000000"/>
                  <w:spacing w:val="-4"/>
                  <w:lang w:eastAsia="en-US"/>
                </w:rPr>
                <w:t xml:space="preserve">umožnit studentům </w:t>
              </w:r>
              <w:r>
                <w:rPr>
                  <w:color w:val="000000"/>
                  <w:spacing w:val="-4"/>
                  <w:lang w:eastAsia="en-US"/>
                </w:rPr>
                <w:t>účast na</w:t>
              </w:r>
              <w:r w:rsidRPr="00614E5B">
                <w:rPr>
                  <w:color w:val="000000"/>
                  <w:spacing w:val="-4"/>
                  <w:lang w:eastAsia="en-US"/>
                </w:rPr>
                <w:t xml:space="preserve"> vědeckých a odborných </w:t>
              </w:r>
              <w:r>
                <w:rPr>
                  <w:color w:val="000000"/>
                  <w:spacing w:val="-4"/>
                  <w:lang w:eastAsia="en-US"/>
                </w:rPr>
                <w:t>činnostech</w:t>
              </w:r>
              <w:r w:rsidRPr="00614E5B">
                <w:rPr>
                  <w:color w:val="000000"/>
                  <w:spacing w:val="-4"/>
                  <w:lang w:eastAsia="en-US"/>
                </w:rPr>
                <w:t xml:space="preserve"> fakulty</w:t>
              </w:r>
              <w:r>
                <w:rPr>
                  <w:color w:val="000000"/>
                  <w:spacing w:val="-4"/>
                  <w:lang w:eastAsia="en-US"/>
                </w:rPr>
                <w:t>.</w:t>
              </w:r>
              <w:r w:rsidRPr="00614E5B">
                <w:rPr>
                  <w:color w:val="000000"/>
                  <w:spacing w:val="-4"/>
                  <w:lang w:eastAsia="en-US"/>
                </w:rPr>
                <w:t xml:space="preserve"> </w:t>
              </w:r>
            </w:ins>
          </w:p>
          <w:p w:rsidR="00FF4AF5" w:rsidRPr="007B4D8D" w:rsidRDefault="00FF4AF5" w:rsidP="00BB1056">
            <w:pPr>
              <w:spacing w:after="120" w:line="257" w:lineRule="auto"/>
              <w:jc w:val="both"/>
              <w:rPr>
                <w:ins w:id="2732" w:author="Dokulil Jiří" w:date="2018-11-18T22:25:00Z"/>
                <w:bCs/>
                <w:lang w:eastAsia="en-US"/>
              </w:rPr>
            </w:pPr>
            <w:ins w:id="2733" w:author="Dokulil Jiří" w:date="2018-11-18T22:25:00Z">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ins>
          </w:p>
        </w:tc>
      </w:tr>
      <w:tr w:rsidR="00FF4AF5" w:rsidTr="00BB1056">
        <w:trPr>
          <w:trHeight w:val="265"/>
          <w:ins w:id="2734" w:author="Dokulil Jiří" w:date="2018-11-18T22:25:00Z"/>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35" w:author="Dokulil Jiří" w:date="2018-11-18T22:25:00Z"/>
                <w:lang w:eastAsia="en-US"/>
              </w:rPr>
            </w:pPr>
            <w:ins w:id="2736" w:author="Dokulil Jiří" w:date="2018-11-18T22:25:00Z">
              <w:r>
                <w:rPr>
                  <w:b/>
                  <w:lang w:eastAsia="en-US"/>
                </w:rPr>
                <w:t>Studijní literatura a studijní pomůcky</w:t>
              </w:r>
            </w:ins>
          </w:p>
        </w:tc>
        <w:tc>
          <w:tcPr>
            <w:tcW w:w="6202" w:type="dxa"/>
            <w:gridSpan w:val="7"/>
            <w:tcBorders>
              <w:top w:val="nil"/>
              <w:left w:val="single" w:sz="4" w:space="0" w:color="auto"/>
              <w:bottom w:val="nil"/>
              <w:right w:val="single" w:sz="4" w:space="0" w:color="auto"/>
            </w:tcBorders>
          </w:tcPr>
          <w:p w:rsidR="00FF4AF5" w:rsidRDefault="00FF4AF5" w:rsidP="00BB1056">
            <w:pPr>
              <w:spacing w:before="60" w:line="257" w:lineRule="auto"/>
              <w:jc w:val="both"/>
              <w:rPr>
                <w:ins w:id="2737" w:author="Dokulil Jiří" w:date="2018-11-18T22:25:00Z"/>
                <w:lang w:eastAsia="en-US"/>
              </w:rPr>
            </w:pPr>
            <w:ins w:id="2738" w:author="Dokulil Jiří" w:date="2018-11-18T22:25:00Z">
              <w:r>
                <w:rPr>
                  <w:lang w:eastAsia="en-US"/>
                </w:rPr>
                <w:t>V závislosti na tématu zpracovávané práce.</w:t>
              </w:r>
            </w:ins>
          </w:p>
        </w:tc>
      </w:tr>
      <w:tr w:rsidR="00FF4AF5" w:rsidTr="00BB1056">
        <w:trPr>
          <w:trHeight w:val="637"/>
          <w:ins w:id="2739" w:author="Dokulil Jiří" w:date="2018-11-18T22:25: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740" w:author="Dokulil Jiří" w:date="2018-11-18T22:25:00Z"/>
                <w:lang w:eastAsia="en-US"/>
              </w:rPr>
            </w:pPr>
          </w:p>
        </w:tc>
      </w:tr>
      <w:tr w:rsidR="00FF4AF5" w:rsidTr="00BB1056">
        <w:trPr>
          <w:ins w:id="2741" w:author="Dokulil Jiří" w:date="2018-11-18T22:25:00Z"/>
        </w:trPr>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FF4AF5" w:rsidRDefault="00FF4AF5" w:rsidP="00BB1056">
            <w:pPr>
              <w:jc w:val="center"/>
              <w:rPr>
                <w:ins w:id="2742" w:author="Dokulil Jiří" w:date="2018-11-18T22:25:00Z"/>
                <w:b/>
              </w:rPr>
            </w:pPr>
            <w:ins w:id="2743" w:author="Dokulil Jiří" w:date="2018-11-18T22:25:00Z">
              <w:r>
                <w:rPr>
                  <w:b/>
                </w:rPr>
                <w:t>Informace ke kombinované nebo distanční formě</w:t>
              </w:r>
            </w:ins>
          </w:p>
        </w:tc>
      </w:tr>
      <w:tr w:rsidR="00FF4AF5" w:rsidTr="00BB1056">
        <w:trPr>
          <w:ins w:id="2744" w:author="Dokulil Jiří" w:date="2018-11-18T22:25:00Z"/>
        </w:trPr>
        <w:tc>
          <w:tcPr>
            <w:tcW w:w="4361" w:type="dxa"/>
            <w:gridSpan w:val="3"/>
            <w:tcBorders>
              <w:top w:val="single" w:sz="2" w:space="0" w:color="auto"/>
            </w:tcBorders>
            <w:shd w:val="clear" w:color="auto" w:fill="F7CAAC"/>
          </w:tcPr>
          <w:p w:rsidR="00FF4AF5" w:rsidRDefault="00FF4AF5" w:rsidP="00BB1056">
            <w:pPr>
              <w:jc w:val="both"/>
              <w:rPr>
                <w:ins w:id="2745" w:author="Dokulil Jiří" w:date="2018-11-18T22:25:00Z"/>
              </w:rPr>
            </w:pPr>
            <w:ins w:id="2746" w:author="Dokulil Jiří" w:date="2018-11-18T22:25:00Z">
              <w:r>
                <w:rPr>
                  <w:b/>
                </w:rPr>
                <w:t>Rozsah konzultací (soustředění)</w:t>
              </w:r>
            </w:ins>
          </w:p>
        </w:tc>
        <w:tc>
          <w:tcPr>
            <w:tcW w:w="1315" w:type="dxa"/>
            <w:gridSpan w:val="2"/>
            <w:tcBorders>
              <w:top w:val="single" w:sz="2" w:space="0" w:color="auto"/>
            </w:tcBorders>
          </w:tcPr>
          <w:p w:rsidR="00FF4AF5" w:rsidRDefault="00FF4AF5" w:rsidP="00BB1056">
            <w:pPr>
              <w:jc w:val="both"/>
              <w:rPr>
                <w:ins w:id="2747" w:author="Dokulil Jiří" w:date="2018-11-18T22:25:00Z"/>
              </w:rPr>
            </w:pPr>
            <w:ins w:id="2748" w:author="Dokulil Jiří" w:date="2018-11-18T22:25:00Z">
              <w:r>
                <w:t>individuálně</w:t>
              </w:r>
            </w:ins>
          </w:p>
        </w:tc>
        <w:tc>
          <w:tcPr>
            <w:tcW w:w="4179" w:type="dxa"/>
            <w:gridSpan w:val="4"/>
            <w:tcBorders>
              <w:top w:val="single" w:sz="2" w:space="0" w:color="auto"/>
            </w:tcBorders>
            <w:shd w:val="clear" w:color="auto" w:fill="F7CAAC"/>
          </w:tcPr>
          <w:p w:rsidR="00FF4AF5" w:rsidRDefault="00FF4AF5" w:rsidP="00BB1056">
            <w:pPr>
              <w:jc w:val="both"/>
              <w:rPr>
                <w:ins w:id="2749" w:author="Dokulil Jiří" w:date="2018-11-18T22:25:00Z"/>
                <w:b/>
              </w:rPr>
            </w:pPr>
            <w:ins w:id="2750" w:author="Dokulil Jiří" w:date="2018-11-18T22:25:00Z">
              <w:r>
                <w:rPr>
                  <w:b/>
                </w:rPr>
                <w:t xml:space="preserve">hodin </w:t>
              </w:r>
            </w:ins>
          </w:p>
        </w:tc>
      </w:tr>
      <w:tr w:rsidR="00FF4AF5" w:rsidTr="00BB1056">
        <w:trPr>
          <w:ins w:id="2751" w:author="Dokulil Jiří" w:date="2018-11-18T22:25:00Z"/>
        </w:trPr>
        <w:tc>
          <w:tcPr>
            <w:tcW w:w="9855" w:type="dxa"/>
            <w:gridSpan w:val="9"/>
            <w:shd w:val="clear" w:color="auto" w:fill="F7CAAC"/>
          </w:tcPr>
          <w:p w:rsidR="00FF4AF5" w:rsidRDefault="00FF4AF5" w:rsidP="00BB1056">
            <w:pPr>
              <w:jc w:val="both"/>
              <w:rPr>
                <w:ins w:id="2752" w:author="Dokulil Jiří" w:date="2018-11-18T22:25:00Z"/>
                <w:b/>
              </w:rPr>
            </w:pPr>
            <w:ins w:id="2753" w:author="Dokulil Jiří" w:date="2018-11-18T22:25:00Z">
              <w:r>
                <w:rPr>
                  <w:b/>
                </w:rPr>
                <w:t>Informace o způsobu kontaktu s vyučujícím</w:t>
              </w:r>
            </w:ins>
          </w:p>
        </w:tc>
      </w:tr>
      <w:tr w:rsidR="00FF4AF5" w:rsidTr="00BB1056">
        <w:trPr>
          <w:trHeight w:val="302"/>
          <w:ins w:id="2754" w:author="Dokulil Jiří" w:date="2018-11-18T22:25:00Z"/>
        </w:trPr>
        <w:tc>
          <w:tcPr>
            <w:tcW w:w="9855" w:type="dxa"/>
            <w:gridSpan w:val="9"/>
          </w:tcPr>
          <w:p w:rsidR="00FF4AF5" w:rsidRDefault="00FF4AF5" w:rsidP="00BB1056">
            <w:pPr>
              <w:spacing w:before="60" w:after="60"/>
              <w:jc w:val="both"/>
              <w:rPr>
                <w:ins w:id="2755" w:author="Dokulil Jiří" w:date="2018-11-18T22:25:00Z"/>
              </w:rPr>
            </w:pPr>
            <w:ins w:id="2756" w:author="Dokulil Jiří" w:date="2018-11-18T22:25:00Z">
              <w:r>
                <w:lastRenderedPageBreak/>
                <w:t>Individuální konzultace v konzultačních, nebo dohodnutých hodinách s vedoucím práce.</w:t>
              </w:r>
            </w:ins>
          </w:p>
        </w:tc>
      </w:tr>
    </w:tbl>
    <w:p w:rsidR="00FF4AF5" w:rsidRDefault="00FF4AF5" w:rsidP="00311D7B">
      <w:pPr>
        <w:rPr>
          <w:ins w:id="2757" w:author="Dokulil Jiří" w:date="2018-11-18T22:26: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708"/>
        <w:gridCol w:w="426"/>
        <w:gridCol w:w="889"/>
        <w:gridCol w:w="816"/>
        <w:gridCol w:w="2156"/>
        <w:gridCol w:w="539"/>
        <w:gridCol w:w="668"/>
      </w:tblGrid>
      <w:tr w:rsidR="00FF4AF5" w:rsidTr="00BB1056">
        <w:trPr>
          <w:ins w:id="2758" w:author="Dokulil Jiří" w:date="2018-11-18T22:26:00Z"/>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rsidR="00FF4AF5" w:rsidRDefault="00FF4AF5" w:rsidP="00BB1056">
            <w:pPr>
              <w:spacing w:line="256" w:lineRule="auto"/>
              <w:jc w:val="both"/>
              <w:rPr>
                <w:ins w:id="2759" w:author="Dokulil Jiří" w:date="2018-11-18T22:26:00Z"/>
                <w:b/>
                <w:sz w:val="28"/>
                <w:lang w:eastAsia="en-US"/>
              </w:rPr>
            </w:pPr>
            <w:ins w:id="2760" w:author="Dokulil Jiří" w:date="2018-11-18T22:26:00Z">
              <w:r>
                <w:br w:type="page"/>
              </w:r>
              <w:r>
                <w:rPr>
                  <w:b/>
                  <w:sz w:val="28"/>
                  <w:lang w:eastAsia="en-US"/>
                </w:rPr>
                <w:t>B-III – Charakteristika studijního předmětu</w:t>
              </w:r>
            </w:ins>
          </w:p>
        </w:tc>
      </w:tr>
      <w:tr w:rsidR="00FF4AF5" w:rsidTr="00BB1056">
        <w:trPr>
          <w:ins w:id="2761" w:author="Dokulil Jiří" w:date="2018-11-18T22:26: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62" w:author="Dokulil Jiří" w:date="2018-11-18T22:26:00Z"/>
                <w:b/>
                <w:lang w:eastAsia="en-US"/>
              </w:rPr>
            </w:pPr>
            <w:ins w:id="2763" w:author="Dokulil Jiří" w:date="2018-11-18T22:26:00Z">
              <w:r>
                <w:rPr>
                  <w:b/>
                  <w:lang w:eastAsia="en-US"/>
                </w:rPr>
                <w:t>Název studijního předmětu</w:t>
              </w:r>
            </w:ins>
          </w:p>
        </w:tc>
        <w:tc>
          <w:tcPr>
            <w:tcW w:w="6769" w:type="dxa"/>
            <w:gridSpan w:val="8"/>
            <w:tcBorders>
              <w:top w:val="double" w:sz="4" w:space="0" w:color="auto"/>
              <w:left w:val="single" w:sz="4" w:space="0" w:color="auto"/>
              <w:bottom w:val="single" w:sz="4" w:space="0" w:color="auto"/>
              <w:right w:val="single" w:sz="4" w:space="0" w:color="auto"/>
            </w:tcBorders>
            <w:hideMark/>
          </w:tcPr>
          <w:p w:rsidR="00FF4AF5" w:rsidRPr="00EF7EBA" w:rsidRDefault="00FF4AF5" w:rsidP="00BB1056">
            <w:pPr>
              <w:spacing w:line="256" w:lineRule="auto"/>
              <w:jc w:val="both"/>
              <w:rPr>
                <w:ins w:id="2764" w:author="Dokulil Jiří" w:date="2018-11-18T22:26:00Z"/>
                <w:b/>
                <w:lang w:val="en-GB" w:eastAsia="en-US"/>
              </w:rPr>
            </w:pPr>
            <w:ins w:id="2765" w:author="Dokulil Jiří" w:date="2018-11-18T22:26:00Z">
              <w:r w:rsidRPr="00EF7EBA">
                <w:rPr>
                  <w:b/>
                  <w:lang w:val="en-GB" w:eastAsia="en-US"/>
                </w:rPr>
                <w:t>Student special activity</w:t>
              </w:r>
            </w:ins>
          </w:p>
        </w:tc>
      </w:tr>
      <w:tr w:rsidR="00FF4AF5" w:rsidTr="00BB1056">
        <w:trPr>
          <w:trHeight w:val="249"/>
          <w:ins w:id="2766"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67" w:author="Dokulil Jiří" w:date="2018-11-18T22:26:00Z"/>
                <w:b/>
                <w:lang w:eastAsia="en-US"/>
              </w:rPr>
            </w:pPr>
            <w:ins w:id="2768" w:author="Dokulil Jiří" w:date="2018-11-18T22:26:00Z">
              <w:r>
                <w:rPr>
                  <w:b/>
                  <w:lang w:eastAsia="en-US"/>
                </w:rPr>
                <w:t>Typ předmětu</w:t>
              </w:r>
            </w:ins>
          </w:p>
        </w:tc>
        <w:tc>
          <w:tcPr>
            <w:tcW w:w="3406" w:type="dxa"/>
            <w:gridSpan w:val="5"/>
            <w:tcBorders>
              <w:top w:val="single" w:sz="4" w:space="0" w:color="auto"/>
              <w:left w:val="single" w:sz="4" w:space="0" w:color="auto"/>
              <w:bottom w:val="single" w:sz="4" w:space="0" w:color="auto"/>
              <w:right w:val="single" w:sz="4" w:space="0" w:color="auto"/>
            </w:tcBorders>
            <w:hideMark/>
          </w:tcPr>
          <w:p w:rsidR="00FF4AF5" w:rsidRPr="00EF7EBA" w:rsidRDefault="00FF4AF5" w:rsidP="00BB1056">
            <w:pPr>
              <w:spacing w:line="256" w:lineRule="auto"/>
              <w:jc w:val="both"/>
              <w:rPr>
                <w:ins w:id="2769" w:author="Dokulil Jiří" w:date="2018-11-18T22:26:00Z"/>
                <w:lang w:val="en-GB" w:eastAsia="en-US"/>
              </w:rPr>
            </w:pPr>
            <w:ins w:id="2770" w:author="Dokulil Jiří" w:date="2018-11-18T22:26:00Z">
              <w:r>
                <w:rPr>
                  <w:lang w:val="en-GB" w:eastAsia="en-US"/>
                </w:rPr>
                <w:t>compulsoril</w:t>
              </w:r>
              <w:r w:rsidRPr="00EF7EBA">
                <w:rPr>
                  <w:lang w:val="en-GB" w:eastAsia="en-US"/>
                </w:rPr>
                <w:t>y - optional</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71" w:author="Dokulil Jiří" w:date="2018-11-18T22:26:00Z"/>
                <w:lang w:eastAsia="en-US"/>
              </w:rPr>
            </w:pPr>
            <w:ins w:id="2772" w:author="Dokulil Jiří" w:date="2018-11-18T22:26: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773" w:author="Dokulil Jiří" w:date="2018-11-18T22:26:00Z"/>
                <w:lang w:eastAsia="en-US"/>
              </w:rPr>
            </w:pPr>
            <w:ins w:id="2774" w:author="Dokulil Jiří" w:date="2018-11-18T22:26:00Z">
              <w:r>
                <w:rPr>
                  <w:lang w:eastAsia="en-US"/>
                </w:rPr>
                <w:t>3/ST</w:t>
              </w:r>
            </w:ins>
          </w:p>
        </w:tc>
      </w:tr>
      <w:tr w:rsidR="00FF4AF5" w:rsidTr="00BB1056">
        <w:trPr>
          <w:ins w:id="2775"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76" w:author="Dokulil Jiří" w:date="2018-11-18T22:26:00Z"/>
                <w:b/>
                <w:lang w:eastAsia="en-US"/>
              </w:rPr>
            </w:pPr>
            <w:ins w:id="2777" w:author="Dokulil Jiří" w:date="2018-11-18T22:26:00Z">
              <w:r>
                <w:rPr>
                  <w:b/>
                  <w:lang w:eastAsia="en-US"/>
                </w:rPr>
                <w:t>Rozsah studijního předmětu</w:t>
              </w:r>
            </w:ins>
          </w:p>
        </w:tc>
        <w:tc>
          <w:tcPr>
            <w:tcW w:w="1701" w:type="dxa"/>
            <w:gridSpan w:val="3"/>
            <w:tcBorders>
              <w:top w:val="single" w:sz="4" w:space="0" w:color="auto"/>
              <w:left w:val="single" w:sz="4" w:space="0" w:color="auto"/>
              <w:bottom w:val="single" w:sz="4" w:space="0" w:color="auto"/>
              <w:right w:val="single" w:sz="4" w:space="0" w:color="auto"/>
            </w:tcBorders>
          </w:tcPr>
          <w:p w:rsidR="00FF4AF5" w:rsidRPr="00EF7EBA" w:rsidRDefault="00FF4AF5" w:rsidP="00BB1056">
            <w:pPr>
              <w:spacing w:line="256" w:lineRule="auto"/>
              <w:jc w:val="both"/>
              <w:rPr>
                <w:ins w:id="2778" w:author="Dokulil Jiří" w:date="2018-11-18T22:26:00Z"/>
                <w:lang w:val="en-GB" w:eastAsia="en-US"/>
              </w:rPr>
            </w:pPr>
            <w:ins w:id="2779" w:author="Dokulil Jiří" w:date="2018-11-18T22:26:00Z">
              <w:r w:rsidRPr="00EF7EBA">
                <w:rPr>
                  <w:lang w:val="en-GB" w:eastAsia="en-US"/>
                </w:rPr>
                <w:t>individually</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80" w:author="Dokulil Jiří" w:date="2018-11-18T22:26:00Z"/>
                <w:b/>
                <w:lang w:eastAsia="en-US"/>
              </w:rPr>
            </w:pPr>
            <w:ins w:id="2781" w:author="Dokulil Jiří" w:date="2018-11-18T22:26: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tcPr>
          <w:p w:rsidR="00FF4AF5" w:rsidRDefault="00FF4AF5" w:rsidP="00BB1056">
            <w:pPr>
              <w:spacing w:line="256" w:lineRule="auto"/>
              <w:jc w:val="both"/>
              <w:rPr>
                <w:ins w:id="2782" w:author="Dokulil Jiří" w:date="2018-11-18T22:26:00Z"/>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83" w:author="Dokulil Jiří" w:date="2018-11-18T22:26:00Z"/>
                <w:b/>
                <w:lang w:eastAsia="en-US"/>
              </w:rPr>
            </w:pPr>
            <w:ins w:id="2784" w:author="Dokulil Jiří" w:date="2018-11-18T22:26: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FF4AF5" w:rsidRDefault="00FF4AF5" w:rsidP="00BB1056">
            <w:pPr>
              <w:spacing w:line="256" w:lineRule="auto"/>
              <w:jc w:val="both"/>
              <w:rPr>
                <w:ins w:id="2785" w:author="Dokulil Jiří" w:date="2018-11-18T22:26:00Z"/>
                <w:lang w:eastAsia="en-US"/>
              </w:rPr>
            </w:pPr>
            <w:ins w:id="2786" w:author="Dokulil Jiří" w:date="2018-11-18T22:26:00Z">
              <w:del w:id="2787" w:author="skybova" w:date="2018-11-26T10:52:00Z">
                <w:r w:rsidDel="00785AA2">
                  <w:rPr>
                    <w:lang w:eastAsia="en-US"/>
                  </w:rPr>
                  <w:delText>7</w:delText>
                </w:r>
              </w:del>
            </w:ins>
            <w:ins w:id="2788" w:author="skybova" w:date="2018-11-26T10:52:00Z">
              <w:r w:rsidR="00785AA2">
                <w:rPr>
                  <w:lang w:eastAsia="en-US"/>
                </w:rPr>
                <w:t>6</w:t>
              </w:r>
            </w:ins>
            <w:bookmarkStart w:id="2789" w:name="_GoBack"/>
            <w:bookmarkEnd w:id="2789"/>
          </w:p>
        </w:tc>
      </w:tr>
      <w:tr w:rsidR="00FF4AF5" w:rsidTr="00BB1056">
        <w:trPr>
          <w:ins w:id="2790"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91" w:author="Dokulil Jiří" w:date="2018-11-18T22:26:00Z"/>
                <w:b/>
                <w:lang w:eastAsia="en-US"/>
              </w:rPr>
            </w:pPr>
            <w:ins w:id="2792" w:author="Dokulil Jiří" w:date="2018-11-18T22:26:00Z">
              <w:r>
                <w:rPr>
                  <w:b/>
                  <w:lang w:eastAsia="en-US"/>
                </w:rPr>
                <w:t>Prerekvizity, korekvizity, ekvivalence</w:t>
              </w:r>
            </w:ins>
          </w:p>
        </w:tc>
        <w:tc>
          <w:tcPr>
            <w:tcW w:w="6769" w:type="dxa"/>
            <w:gridSpan w:val="8"/>
            <w:tcBorders>
              <w:top w:val="single" w:sz="4" w:space="0" w:color="auto"/>
              <w:left w:val="single" w:sz="4" w:space="0" w:color="auto"/>
              <w:bottom w:val="single" w:sz="4" w:space="0" w:color="auto"/>
              <w:right w:val="single" w:sz="4" w:space="0" w:color="auto"/>
            </w:tcBorders>
            <w:vAlign w:val="center"/>
          </w:tcPr>
          <w:p w:rsidR="00FF4AF5" w:rsidRPr="00294A1D" w:rsidRDefault="00FF4AF5" w:rsidP="00BB1056">
            <w:pPr>
              <w:spacing w:line="257" w:lineRule="auto"/>
              <w:rPr>
                <w:ins w:id="2793" w:author="Dokulil Jiří" w:date="2018-11-18T22:26:00Z"/>
                <w:lang w:val="en-GB" w:eastAsia="en-US"/>
              </w:rPr>
            </w:pPr>
            <w:ins w:id="2794" w:author="Dokulil Jiří" w:date="2018-11-18T22:26:00Z">
              <w:r w:rsidRPr="00294A1D">
                <w:rPr>
                  <w:lang w:val="en-GB" w:eastAsia="en-US"/>
                </w:rPr>
                <w:t>Depending on the topic of the work being processed.</w:t>
              </w:r>
            </w:ins>
          </w:p>
        </w:tc>
      </w:tr>
      <w:tr w:rsidR="00FF4AF5" w:rsidTr="00BB1056">
        <w:trPr>
          <w:ins w:id="2795"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796" w:author="Dokulil Jiří" w:date="2018-11-18T22:26:00Z"/>
                <w:b/>
                <w:lang w:eastAsia="en-US"/>
              </w:rPr>
            </w:pPr>
            <w:ins w:id="2797" w:author="Dokulil Jiří" w:date="2018-11-18T22:26:00Z">
              <w:r>
                <w:rPr>
                  <w:b/>
                  <w:lang w:eastAsia="en-US"/>
                </w:rPr>
                <w:t>Způsob ověření studijních výsledků</w:t>
              </w:r>
            </w:ins>
          </w:p>
        </w:tc>
        <w:tc>
          <w:tcPr>
            <w:tcW w:w="3406" w:type="dxa"/>
            <w:gridSpan w:val="5"/>
            <w:tcBorders>
              <w:top w:val="single" w:sz="4" w:space="0" w:color="auto"/>
              <w:left w:val="single" w:sz="4" w:space="0" w:color="auto"/>
              <w:bottom w:val="single" w:sz="4" w:space="0" w:color="auto"/>
              <w:right w:val="single" w:sz="4" w:space="0" w:color="auto"/>
            </w:tcBorders>
            <w:vAlign w:val="center"/>
            <w:hideMark/>
          </w:tcPr>
          <w:p w:rsidR="00FF4AF5" w:rsidRPr="00A1709B" w:rsidRDefault="00FF4AF5" w:rsidP="00BB1056">
            <w:pPr>
              <w:spacing w:line="257" w:lineRule="auto"/>
              <w:rPr>
                <w:ins w:id="2798" w:author="Dokulil Jiří" w:date="2018-11-18T22:26:00Z"/>
                <w:lang w:val="en-GB" w:eastAsia="en-US"/>
              </w:rPr>
            </w:pPr>
            <w:ins w:id="2799" w:author="Dokulil Jiří" w:date="2018-11-18T22:26:00Z">
              <w:r w:rsidRPr="00A1709B">
                <w:rPr>
                  <w:lang w:val="en-GB" w:eastAsia="en-US"/>
                </w:rPr>
                <w:t>classified credit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00" w:author="Dokulil Jiří" w:date="2018-11-18T22:26:00Z"/>
                <w:b/>
                <w:lang w:eastAsia="en-US"/>
              </w:rPr>
            </w:pPr>
            <w:ins w:id="2801" w:author="Dokulil Jiří" w:date="2018-11-18T22:26: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tcPr>
          <w:p w:rsidR="00FF4AF5" w:rsidRPr="00A1709B" w:rsidRDefault="00FF4AF5" w:rsidP="00BB1056">
            <w:pPr>
              <w:spacing w:line="256" w:lineRule="auto"/>
              <w:jc w:val="both"/>
              <w:rPr>
                <w:ins w:id="2802" w:author="Dokulil Jiří" w:date="2018-11-18T22:26:00Z"/>
                <w:lang w:val="en-GB" w:eastAsia="en-US"/>
              </w:rPr>
            </w:pPr>
            <w:ins w:id="2803" w:author="Dokulil Jiří" w:date="2018-11-18T22:26:00Z">
              <w:r w:rsidRPr="00A1709B">
                <w:rPr>
                  <w:lang w:val="en-GB" w:eastAsia="en-US"/>
                </w:rPr>
                <w:t>individual study and work</w:t>
              </w:r>
            </w:ins>
          </w:p>
        </w:tc>
      </w:tr>
      <w:tr w:rsidR="00FF4AF5" w:rsidTr="00BB1056">
        <w:trPr>
          <w:ins w:id="2804"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05" w:author="Dokulil Jiří" w:date="2018-11-18T22:26:00Z"/>
                <w:b/>
                <w:lang w:eastAsia="en-US"/>
              </w:rPr>
            </w:pPr>
            <w:ins w:id="2806" w:author="Dokulil Jiří" w:date="2018-11-18T22:26:00Z">
              <w:r>
                <w:rPr>
                  <w:b/>
                  <w:lang w:eastAsia="en-US"/>
                </w:rPr>
                <w:t>Forma způsobu ověření studijních výsledků a další požadavky na studenta</w:t>
              </w:r>
            </w:ins>
          </w:p>
        </w:tc>
        <w:tc>
          <w:tcPr>
            <w:tcW w:w="6769" w:type="dxa"/>
            <w:gridSpan w:val="8"/>
            <w:tcBorders>
              <w:top w:val="single" w:sz="4" w:space="0" w:color="auto"/>
              <w:left w:val="single" w:sz="4" w:space="0" w:color="auto"/>
              <w:bottom w:val="nil"/>
              <w:right w:val="single" w:sz="4" w:space="0" w:color="auto"/>
            </w:tcBorders>
            <w:hideMark/>
          </w:tcPr>
          <w:p w:rsidR="00FF4AF5" w:rsidRPr="00A1709B" w:rsidRDefault="00FF4AF5" w:rsidP="00BB1056">
            <w:pPr>
              <w:spacing w:before="60" w:line="257" w:lineRule="auto"/>
              <w:rPr>
                <w:ins w:id="2807" w:author="Dokulil Jiří" w:date="2018-11-18T22:26:00Z"/>
                <w:lang w:val="en-GB" w:eastAsia="en-US"/>
              </w:rPr>
            </w:pPr>
            <w:ins w:id="2808" w:author="Dokulil Jiří" w:date="2018-11-18T22:26:00Z">
              <w:r w:rsidRPr="00A1709B">
                <w:rPr>
                  <w:lang w:val="en-GB" w:eastAsia="en-US"/>
                </w:rPr>
                <w:t xml:space="preserve">To obtain </w:t>
              </w:r>
              <w:r>
                <w:rPr>
                  <w:lang w:val="en-GB" w:eastAsia="en-US"/>
                </w:rPr>
                <w:t>the</w:t>
              </w:r>
              <w:r w:rsidRPr="00A1709B">
                <w:rPr>
                  <w:lang w:val="en-GB" w:eastAsia="en-US"/>
                </w:rPr>
                <w:t xml:space="preserve"> classified credit it is necessary:</w:t>
              </w:r>
            </w:ins>
          </w:p>
          <w:p w:rsidR="00FF4AF5" w:rsidRPr="00A1709B" w:rsidRDefault="00FF4AF5" w:rsidP="00BB1056">
            <w:pPr>
              <w:spacing w:before="60" w:line="257" w:lineRule="auto"/>
              <w:ind w:left="358" w:hanging="284"/>
              <w:jc w:val="both"/>
              <w:rPr>
                <w:ins w:id="2809" w:author="Dokulil Jiří" w:date="2018-11-18T22:26:00Z"/>
                <w:lang w:val="en-GB" w:eastAsia="en-US"/>
              </w:rPr>
            </w:pPr>
            <w:ins w:id="2810" w:author="Dokulil Jiří" w:date="2018-11-18T22:26:00Z">
              <w:r>
                <w:rPr>
                  <w:lang w:val="en-GB" w:eastAsia="en-US"/>
                </w:rPr>
                <w:t>a)   to p</w:t>
              </w:r>
              <w:r w:rsidRPr="00A1709B">
                <w:rPr>
                  <w:lang w:val="en-GB" w:eastAsia="en-US"/>
                </w:rPr>
                <w:t xml:space="preserve">repare a </w:t>
              </w:r>
              <w:r>
                <w:rPr>
                  <w:lang w:val="en-GB" w:eastAsia="en-US"/>
                </w:rPr>
                <w:t>special work on a</w:t>
              </w:r>
              <w:r w:rsidRPr="00A1709B">
                <w:rPr>
                  <w:lang w:val="en-GB" w:eastAsia="en-US"/>
                </w:rPr>
                <w:t xml:space="preserve"> given topic</w:t>
              </w:r>
              <w:r>
                <w:rPr>
                  <w:lang w:val="en-GB" w:eastAsia="en-US"/>
                </w:rPr>
                <w:t>,</w:t>
              </w:r>
              <w:r w:rsidRPr="00A1709B">
                <w:rPr>
                  <w:lang w:val="en-GB" w:eastAsia="en-US"/>
                </w:rPr>
                <w:t xml:space="preserve"> or topic proposed by the student and approved by the supervisor of</w:t>
              </w:r>
              <w:r>
                <w:rPr>
                  <w:lang w:val="en-GB" w:eastAsia="en-US"/>
                </w:rPr>
                <w:t xml:space="preserve"> special work on the level of</w:t>
              </w:r>
              <w:r w:rsidRPr="00A1709B">
                <w:rPr>
                  <w:lang w:val="en-GB" w:eastAsia="en-US"/>
                </w:rPr>
                <w:t xml:space="preserve"> bachelor study program;</w:t>
              </w:r>
            </w:ins>
          </w:p>
          <w:p w:rsidR="00FF4AF5" w:rsidRPr="009353C9" w:rsidRDefault="00FF4AF5" w:rsidP="00BB1056">
            <w:pPr>
              <w:spacing w:after="60" w:line="257" w:lineRule="auto"/>
              <w:ind w:left="354" w:hanging="354"/>
              <w:jc w:val="both"/>
              <w:rPr>
                <w:ins w:id="2811" w:author="Dokulil Jiří" w:date="2018-11-18T22:26:00Z"/>
                <w:lang w:val="en-GB" w:eastAsia="en-US"/>
              </w:rPr>
            </w:pPr>
            <w:ins w:id="2812" w:author="Dokulil Jiří" w:date="2018-11-18T22:26:00Z">
              <w:r w:rsidRPr="00A1709B">
                <w:rPr>
                  <w:lang w:val="en-GB" w:eastAsia="en-US"/>
                </w:rPr>
                <w:t xml:space="preserve">b) </w:t>
              </w:r>
              <w:r>
                <w:rPr>
                  <w:lang w:val="en-GB" w:eastAsia="en-US"/>
                </w:rPr>
                <w:t xml:space="preserve">   to d</w:t>
              </w:r>
              <w:r w:rsidRPr="00A1709B">
                <w:rPr>
                  <w:lang w:val="en-GB" w:eastAsia="en-US"/>
                </w:rPr>
                <w:t xml:space="preserve">efend the </w:t>
              </w:r>
              <w:r>
                <w:rPr>
                  <w:lang w:val="en-GB" w:eastAsia="en-US"/>
                </w:rPr>
                <w:t xml:space="preserve">special </w:t>
              </w:r>
              <w:r w:rsidRPr="00A1709B">
                <w:rPr>
                  <w:lang w:val="en-GB" w:eastAsia="en-US"/>
                </w:rPr>
                <w:t>work</w:t>
              </w:r>
              <w:r>
                <w:rPr>
                  <w:lang w:val="en-GB" w:eastAsia="en-US"/>
                </w:rPr>
                <w:t xml:space="preserve"> </w:t>
              </w:r>
              <w:r w:rsidRPr="00A1709B">
                <w:rPr>
                  <w:lang w:val="en-GB" w:eastAsia="en-US"/>
                </w:rPr>
                <w:t>in the framework of the Student's scientific activity</w:t>
              </w:r>
              <w:r>
                <w:rPr>
                  <w:lang w:val="en-GB" w:eastAsia="en-US"/>
                </w:rPr>
                <w:t xml:space="preserve"> successfully</w:t>
              </w:r>
              <w:r w:rsidRPr="00A1709B">
                <w:rPr>
                  <w:lang w:val="en-GB" w:eastAsia="en-US"/>
                </w:rPr>
                <w:t>.</w:t>
              </w:r>
            </w:ins>
          </w:p>
        </w:tc>
      </w:tr>
      <w:tr w:rsidR="00FF4AF5" w:rsidTr="00BB1056">
        <w:trPr>
          <w:trHeight w:val="64"/>
          <w:ins w:id="2813" w:author="Dokulil Jiří" w:date="2018-11-18T22:26: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814" w:author="Dokulil Jiří" w:date="2018-11-18T22:26:00Z"/>
                <w:lang w:eastAsia="en-US"/>
              </w:rPr>
            </w:pPr>
          </w:p>
        </w:tc>
      </w:tr>
      <w:tr w:rsidR="00FF4AF5" w:rsidTr="00BB1056">
        <w:trPr>
          <w:trHeight w:val="197"/>
          <w:ins w:id="2815" w:author="Dokulil Jiří" w:date="2018-11-18T22:26:00Z"/>
        </w:trPr>
        <w:tc>
          <w:tcPr>
            <w:tcW w:w="3086"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16" w:author="Dokulil Jiří" w:date="2018-11-18T22:26:00Z"/>
                <w:b/>
                <w:lang w:eastAsia="en-US"/>
              </w:rPr>
            </w:pPr>
            <w:ins w:id="2817" w:author="Dokulil Jiří" w:date="2018-11-18T22:26:00Z">
              <w:r>
                <w:rPr>
                  <w:b/>
                  <w:lang w:eastAsia="en-US"/>
                </w:rPr>
                <w:t>Garant předmětu</w:t>
              </w:r>
            </w:ins>
          </w:p>
        </w:tc>
        <w:tc>
          <w:tcPr>
            <w:tcW w:w="6769" w:type="dxa"/>
            <w:gridSpan w:val="8"/>
            <w:tcBorders>
              <w:top w:val="nil"/>
              <w:left w:val="single" w:sz="4" w:space="0" w:color="auto"/>
              <w:bottom w:val="single" w:sz="4" w:space="0" w:color="auto"/>
              <w:right w:val="single" w:sz="4" w:space="0" w:color="auto"/>
            </w:tcBorders>
            <w:hideMark/>
          </w:tcPr>
          <w:p w:rsidR="00FF4AF5" w:rsidRPr="002C3EF7" w:rsidRDefault="00FF4AF5" w:rsidP="00BB1056">
            <w:pPr>
              <w:spacing w:line="256" w:lineRule="auto"/>
              <w:jc w:val="both"/>
              <w:rPr>
                <w:ins w:id="2818" w:author="Dokulil Jiří" w:date="2018-11-18T22:26:00Z"/>
                <w:lang w:val="en-GB" w:eastAsia="en-US"/>
              </w:rPr>
            </w:pPr>
            <w:ins w:id="2819" w:author="Dokulil Jiří" w:date="2018-11-18T22:26:00Z">
              <w:r w:rsidRPr="00F3668C">
                <w:rPr>
                  <w:color w:val="000000" w:themeColor="text1"/>
                  <w:lang w:val="en-GB" w:eastAsia="en-US"/>
                </w:rPr>
                <w:t>prof. Ing. František Božek, CSc.</w:t>
              </w:r>
            </w:ins>
          </w:p>
        </w:tc>
      </w:tr>
      <w:tr w:rsidR="00FF4AF5" w:rsidTr="00BB1056">
        <w:trPr>
          <w:trHeight w:val="243"/>
          <w:ins w:id="2820" w:author="Dokulil Jiří" w:date="2018-11-18T22:26:00Z"/>
        </w:trPr>
        <w:tc>
          <w:tcPr>
            <w:tcW w:w="3086" w:type="dxa"/>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21" w:author="Dokulil Jiří" w:date="2018-11-18T22:26:00Z"/>
                <w:b/>
                <w:lang w:eastAsia="en-US"/>
              </w:rPr>
            </w:pPr>
            <w:ins w:id="2822" w:author="Dokulil Jiří" w:date="2018-11-18T22:26:00Z">
              <w:r>
                <w:rPr>
                  <w:b/>
                  <w:lang w:eastAsia="en-US"/>
                </w:rPr>
                <w:t>Zapojení garanta do výuky předmětu</w:t>
              </w:r>
            </w:ins>
          </w:p>
        </w:tc>
        <w:tc>
          <w:tcPr>
            <w:tcW w:w="6769" w:type="dxa"/>
            <w:gridSpan w:val="8"/>
            <w:tcBorders>
              <w:top w:val="nil"/>
              <w:left w:val="single" w:sz="4" w:space="0" w:color="auto"/>
              <w:bottom w:val="single" w:sz="4" w:space="0" w:color="auto"/>
              <w:right w:val="single" w:sz="4" w:space="0" w:color="auto"/>
            </w:tcBorders>
            <w:hideMark/>
          </w:tcPr>
          <w:p w:rsidR="00FF4AF5" w:rsidRPr="006E08E7" w:rsidRDefault="00FF4AF5" w:rsidP="00BB1056">
            <w:pPr>
              <w:spacing w:before="60" w:after="60" w:line="257" w:lineRule="auto"/>
              <w:jc w:val="both"/>
              <w:rPr>
                <w:ins w:id="2823" w:author="Dokulil Jiří" w:date="2018-11-18T22:26:00Z"/>
                <w:lang w:val="en-GB" w:eastAsia="en-US"/>
              </w:rPr>
            </w:pPr>
            <w:ins w:id="2824" w:author="Dokulil Jiří" w:date="2018-11-18T22:26:00Z">
              <w:r w:rsidRPr="006E08E7">
                <w:rPr>
                  <w:lang w:val="en-GB" w:eastAsia="en-US"/>
                </w:rPr>
                <w:t xml:space="preserve">The guarantor participates in the management of the organizing system of the subject "Student special activity", and oversees together with the mentors of the Student's scientific and </w:t>
              </w:r>
              <w:r w:rsidRPr="006E08E7">
                <w:rPr>
                  <w:bCs/>
                  <w:lang w:val="en-GB" w:eastAsia="en-US"/>
                </w:rPr>
                <w:t>professional</w:t>
              </w:r>
              <w:r w:rsidRPr="006E08E7">
                <w:rPr>
                  <w:lang w:val="en-GB" w:eastAsia="en-US"/>
                </w:rPr>
                <w:t xml:space="preserve"> activity the quality and evaluation of the elaborated special works, as well.</w:t>
              </w:r>
            </w:ins>
          </w:p>
        </w:tc>
      </w:tr>
      <w:tr w:rsidR="00FF4AF5" w:rsidTr="00BB1056">
        <w:trPr>
          <w:ins w:id="2825"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26" w:author="Dokulil Jiří" w:date="2018-11-18T22:26:00Z"/>
                <w:b/>
                <w:lang w:eastAsia="en-US"/>
              </w:rPr>
            </w:pPr>
            <w:ins w:id="2827" w:author="Dokulil Jiří" w:date="2018-11-18T22:26:00Z">
              <w:r>
                <w:rPr>
                  <w:b/>
                  <w:lang w:eastAsia="en-US"/>
                </w:rPr>
                <w:t>Vyučující</w:t>
              </w:r>
            </w:ins>
          </w:p>
        </w:tc>
        <w:tc>
          <w:tcPr>
            <w:tcW w:w="6769" w:type="dxa"/>
            <w:gridSpan w:val="8"/>
            <w:tcBorders>
              <w:top w:val="single" w:sz="4" w:space="0" w:color="auto"/>
              <w:left w:val="single" w:sz="4" w:space="0" w:color="auto"/>
              <w:bottom w:val="nil"/>
              <w:right w:val="single" w:sz="4" w:space="0" w:color="auto"/>
            </w:tcBorders>
          </w:tcPr>
          <w:p w:rsidR="00FF4AF5" w:rsidRPr="003149B3" w:rsidRDefault="00FF4AF5" w:rsidP="00BB1056">
            <w:pPr>
              <w:spacing w:before="60" w:line="257" w:lineRule="auto"/>
              <w:jc w:val="both"/>
              <w:rPr>
                <w:ins w:id="2828" w:author="Dokulil Jiří" w:date="2018-11-18T22:26:00Z"/>
                <w:lang w:val="en-GB" w:eastAsia="en-US"/>
              </w:rPr>
            </w:pPr>
            <w:ins w:id="2829" w:author="Dokulil Jiří" w:date="2018-11-18T22:26:00Z">
              <w:r w:rsidRPr="003149B3">
                <w:rPr>
                  <w:lang w:val="en-GB" w:eastAsia="en-US"/>
                </w:rPr>
                <w:t>Supervisor of the student's special activity.</w:t>
              </w:r>
            </w:ins>
          </w:p>
        </w:tc>
      </w:tr>
      <w:tr w:rsidR="00FF4AF5" w:rsidTr="00BB1056">
        <w:trPr>
          <w:trHeight w:val="344"/>
          <w:ins w:id="2830" w:author="Dokulil Jiří" w:date="2018-11-18T22:26: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831" w:author="Dokulil Jiří" w:date="2018-11-18T22:26:00Z"/>
                <w:lang w:eastAsia="en-US"/>
              </w:rPr>
            </w:pPr>
          </w:p>
        </w:tc>
      </w:tr>
      <w:tr w:rsidR="00FF4AF5" w:rsidTr="00BB1056">
        <w:trPr>
          <w:ins w:id="2832" w:author="Dokulil Jiří" w:date="2018-11-18T22:26: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33" w:author="Dokulil Jiří" w:date="2018-11-18T22:26:00Z"/>
                <w:b/>
                <w:lang w:eastAsia="en-US"/>
              </w:rPr>
            </w:pPr>
            <w:ins w:id="2834" w:author="Dokulil Jiří" w:date="2018-11-18T22:26:00Z">
              <w:r>
                <w:rPr>
                  <w:b/>
                  <w:lang w:eastAsia="en-US"/>
                </w:rPr>
                <w:t>Stručná anotace předmětu</w:t>
              </w:r>
            </w:ins>
          </w:p>
        </w:tc>
        <w:tc>
          <w:tcPr>
            <w:tcW w:w="6769" w:type="dxa"/>
            <w:gridSpan w:val="8"/>
            <w:tcBorders>
              <w:top w:val="single" w:sz="4" w:space="0" w:color="auto"/>
              <w:left w:val="single" w:sz="4" w:space="0" w:color="auto"/>
              <w:bottom w:val="nil"/>
              <w:right w:val="single" w:sz="4" w:space="0" w:color="auto"/>
            </w:tcBorders>
          </w:tcPr>
          <w:p w:rsidR="00FF4AF5" w:rsidRDefault="00FF4AF5" w:rsidP="00BB1056">
            <w:pPr>
              <w:spacing w:line="256" w:lineRule="auto"/>
              <w:jc w:val="both"/>
              <w:rPr>
                <w:ins w:id="2835" w:author="Dokulil Jiří" w:date="2018-11-18T22:26:00Z"/>
                <w:lang w:eastAsia="en-US"/>
              </w:rPr>
            </w:pPr>
          </w:p>
        </w:tc>
      </w:tr>
      <w:tr w:rsidR="00FF4AF5" w:rsidTr="00BB1056">
        <w:trPr>
          <w:trHeight w:val="1691"/>
          <w:ins w:id="2836" w:author="Dokulil Jiří" w:date="2018-11-18T22:26:00Z"/>
        </w:trPr>
        <w:tc>
          <w:tcPr>
            <w:tcW w:w="9855" w:type="dxa"/>
            <w:gridSpan w:val="9"/>
            <w:tcBorders>
              <w:top w:val="nil"/>
              <w:left w:val="single" w:sz="4" w:space="0" w:color="auto"/>
              <w:bottom w:val="single" w:sz="12" w:space="0" w:color="auto"/>
              <w:right w:val="single" w:sz="4" w:space="0" w:color="auto"/>
            </w:tcBorders>
          </w:tcPr>
          <w:p w:rsidR="00FF4AF5" w:rsidRDefault="00FF4AF5" w:rsidP="00BB1056">
            <w:pPr>
              <w:autoSpaceDE w:val="0"/>
              <w:autoSpaceDN w:val="0"/>
              <w:adjustRightInd w:val="0"/>
              <w:spacing w:before="60" w:after="60" w:line="257" w:lineRule="auto"/>
              <w:jc w:val="both"/>
              <w:rPr>
                <w:ins w:id="2837" w:author="Dokulil Jiří" w:date="2018-11-18T22:26:00Z"/>
                <w:color w:val="000000"/>
                <w:spacing w:val="-4"/>
                <w:lang w:val="en-GB" w:eastAsia="en-US"/>
              </w:rPr>
            </w:pPr>
            <w:ins w:id="2838" w:author="Dokulil Jiří" w:date="2018-11-18T22:26:00Z">
              <w:r w:rsidRPr="003149B3">
                <w:rPr>
                  <w:color w:val="000000"/>
                  <w:spacing w:val="-4"/>
                  <w:lang w:val="en-GB" w:eastAsia="en-US"/>
                </w:rPr>
                <w:t xml:space="preserve">The structure of the submitted </w:t>
              </w:r>
              <w:r>
                <w:rPr>
                  <w:color w:val="000000"/>
                  <w:spacing w:val="-4"/>
                  <w:lang w:val="en-GB" w:eastAsia="en-US"/>
                </w:rPr>
                <w:t>specia</w:t>
              </w:r>
              <w:r w:rsidRPr="003149B3">
                <w:rPr>
                  <w:color w:val="000000"/>
                  <w:spacing w:val="-4"/>
                  <w:lang w:val="en-GB" w:eastAsia="en-US"/>
                </w:rPr>
                <w:t xml:space="preserve">l work </w:t>
              </w:r>
              <w:r>
                <w:rPr>
                  <w:color w:val="000000"/>
                  <w:spacing w:val="-4"/>
                  <w:lang w:val="en-GB" w:eastAsia="en-US"/>
                </w:rPr>
                <w:t>has to correspond with</w:t>
              </w:r>
              <w:r w:rsidRPr="003149B3">
                <w:rPr>
                  <w:color w:val="000000"/>
                  <w:spacing w:val="-4"/>
                  <w:lang w:val="en-GB" w:eastAsia="en-US"/>
                </w:rPr>
                <w:t xml:space="preserve"> the structure of the bachelor's thes</w:t>
              </w:r>
              <w:r>
                <w:rPr>
                  <w:color w:val="000000"/>
                  <w:spacing w:val="-4"/>
                  <w:lang w:val="en-GB" w:eastAsia="en-US"/>
                </w:rPr>
                <w:t>is approved by the Dean of the F</w:t>
              </w:r>
              <w:r w:rsidRPr="003149B3">
                <w:rPr>
                  <w:color w:val="000000"/>
                  <w:spacing w:val="-4"/>
                  <w:lang w:val="en-GB" w:eastAsia="en-US"/>
                </w:rPr>
                <w:t>aculty</w:t>
              </w:r>
              <w:r>
                <w:rPr>
                  <w:color w:val="000000"/>
                  <w:spacing w:val="-4"/>
                  <w:lang w:val="en-GB" w:eastAsia="en-US"/>
                </w:rPr>
                <w:t xml:space="preserve"> of Logistics and Crisis Management, Tomas Bata University in Zlín</w:t>
              </w:r>
              <w:r w:rsidRPr="003149B3">
                <w:rPr>
                  <w:color w:val="000000"/>
                  <w:spacing w:val="-4"/>
                  <w:lang w:val="en-GB" w:eastAsia="en-US"/>
                </w:rPr>
                <w:t xml:space="preserve">. The aim of the student's </w:t>
              </w:r>
              <w:r>
                <w:rPr>
                  <w:color w:val="000000"/>
                  <w:spacing w:val="-4"/>
                  <w:lang w:val="en-GB" w:eastAsia="en-US"/>
                </w:rPr>
                <w:t>speci</w:t>
              </w:r>
              <w:r w:rsidRPr="003149B3">
                <w:rPr>
                  <w:color w:val="000000"/>
                  <w:spacing w:val="-4"/>
                  <w:lang w:val="en-GB" w:eastAsia="en-US"/>
                </w:rPr>
                <w:t>al activity is:</w:t>
              </w:r>
            </w:ins>
          </w:p>
          <w:p w:rsidR="00FF4AF5" w:rsidRPr="001E48D5" w:rsidRDefault="00FF4AF5">
            <w:pPr>
              <w:pStyle w:val="Odstavecseseznamem"/>
              <w:numPr>
                <w:ilvl w:val="0"/>
                <w:numId w:val="109"/>
              </w:numPr>
              <w:autoSpaceDE w:val="0"/>
              <w:autoSpaceDN w:val="0"/>
              <w:adjustRightInd w:val="0"/>
              <w:spacing w:line="257" w:lineRule="auto"/>
              <w:ind w:left="254" w:hanging="254"/>
              <w:jc w:val="both"/>
              <w:rPr>
                <w:ins w:id="2839" w:author="Dokulil Jiří" w:date="2018-11-18T22:26:00Z"/>
                <w:lang w:eastAsia="en-US"/>
              </w:rPr>
              <w:pPrChange w:id="2840" w:author="Dokulil Jiří" w:date="2018-11-19T00:07:00Z">
                <w:pPr>
                  <w:pStyle w:val="Odstavecseseznamem"/>
                  <w:numPr>
                    <w:numId w:val="109"/>
                  </w:numPr>
                  <w:autoSpaceDE w:val="0"/>
                  <w:autoSpaceDN w:val="0"/>
                  <w:adjustRightInd w:val="0"/>
                  <w:spacing w:line="257" w:lineRule="auto"/>
                  <w:ind w:hanging="360"/>
                  <w:jc w:val="both"/>
                </w:pPr>
              </w:pPrChange>
            </w:pPr>
            <w:ins w:id="2841" w:author="Dokulil Jiří" w:date="2018-11-18T22:26:00Z">
              <w:r w:rsidRPr="00A52FC7">
                <w:rPr>
                  <w:color w:val="000000"/>
                  <w:spacing w:val="-4"/>
                  <w:lang w:val="en-GB" w:eastAsia="en-US"/>
                </w:rPr>
                <w:t>to strengthen students' logical and creative thinking;</w:t>
              </w:r>
            </w:ins>
          </w:p>
          <w:p w:rsidR="00FF4AF5" w:rsidRDefault="00FF4AF5" w:rsidP="00FF4AF5">
            <w:pPr>
              <w:pStyle w:val="Odstavecseseznamem"/>
              <w:numPr>
                <w:ilvl w:val="0"/>
                <w:numId w:val="109"/>
              </w:numPr>
              <w:autoSpaceDE w:val="0"/>
              <w:autoSpaceDN w:val="0"/>
              <w:adjustRightInd w:val="0"/>
              <w:spacing w:line="257" w:lineRule="auto"/>
              <w:ind w:left="322" w:hanging="284"/>
              <w:jc w:val="both"/>
              <w:rPr>
                <w:ins w:id="2842" w:author="Dokulil Jiří" w:date="2018-11-18T22:26:00Z"/>
                <w:color w:val="000000"/>
                <w:spacing w:val="-4"/>
                <w:lang w:eastAsia="en-US"/>
              </w:rPr>
            </w:pPr>
            <w:ins w:id="2843" w:author="Dokulil Jiří" w:date="2018-11-18T22:26:00Z">
              <w:r w:rsidRPr="00A52FC7">
                <w:rPr>
                  <w:color w:val="000000"/>
                  <w:spacing w:val="-4"/>
                  <w:lang w:val="en-GB" w:eastAsia="en-US"/>
                </w:rPr>
                <w:t xml:space="preserve">to support </w:t>
              </w:r>
              <w:r>
                <w:rPr>
                  <w:color w:val="000000"/>
                  <w:spacing w:val="-4"/>
                  <w:lang w:val="en-GB" w:eastAsia="en-US"/>
                </w:rPr>
                <w:t>individual</w:t>
              </w:r>
              <w:r w:rsidRPr="00A52FC7">
                <w:rPr>
                  <w:color w:val="000000"/>
                  <w:spacing w:val="-4"/>
                  <w:lang w:val="en-GB" w:eastAsia="en-US"/>
                </w:rPr>
                <w:t xml:space="preserve"> work and decision-making </w:t>
              </w:r>
              <w:r>
                <w:rPr>
                  <w:color w:val="000000"/>
                  <w:spacing w:val="-4"/>
                  <w:lang w:val="en-GB" w:eastAsia="en-US"/>
                </w:rPr>
                <w:t>during</w:t>
              </w:r>
              <w:r w:rsidRPr="00A52FC7">
                <w:rPr>
                  <w:color w:val="000000"/>
                  <w:spacing w:val="-4"/>
                  <w:lang w:val="en-GB" w:eastAsia="en-US"/>
                </w:rPr>
                <w:t xml:space="preserve"> solving </w:t>
              </w:r>
              <w:r>
                <w:rPr>
                  <w:color w:val="000000"/>
                  <w:spacing w:val="-4"/>
                  <w:lang w:val="en-GB" w:eastAsia="en-US"/>
                </w:rPr>
                <w:t xml:space="preserve">of particular </w:t>
              </w:r>
              <w:r w:rsidRPr="00A52FC7">
                <w:rPr>
                  <w:color w:val="000000"/>
                  <w:spacing w:val="-4"/>
                  <w:lang w:val="en-GB" w:eastAsia="en-US"/>
                </w:rPr>
                <w:t>specific problems;</w:t>
              </w:r>
            </w:ins>
          </w:p>
          <w:p w:rsidR="00FF4AF5" w:rsidRDefault="00FF4AF5" w:rsidP="00FF4AF5">
            <w:pPr>
              <w:pStyle w:val="Odstavecseseznamem"/>
              <w:numPr>
                <w:ilvl w:val="0"/>
                <w:numId w:val="109"/>
              </w:numPr>
              <w:autoSpaceDE w:val="0"/>
              <w:autoSpaceDN w:val="0"/>
              <w:adjustRightInd w:val="0"/>
              <w:spacing w:line="257" w:lineRule="auto"/>
              <w:ind w:left="322" w:hanging="284"/>
              <w:jc w:val="both"/>
              <w:rPr>
                <w:ins w:id="2844" w:author="Dokulil Jiří" w:date="2018-11-18T22:26:00Z"/>
                <w:lang w:eastAsia="en-US"/>
              </w:rPr>
            </w:pPr>
            <w:ins w:id="2845" w:author="Dokulil Jiří" w:date="2018-11-18T22:26:00Z">
              <w:r w:rsidRPr="00A52FC7">
                <w:rPr>
                  <w:color w:val="000000"/>
                  <w:spacing w:val="-4"/>
                  <w:lang w:val="en-GB" w:eastAsia="en-US"/>
                </w:rPr>
                <w:t xml:space="preserve">development of </w:t>
              </w:r>
              <w:r>
                <w:rPr>
                  <w:color w:val="000000"/>
                  <w:spacing w:val="-4"/>
                  <w:lang w:val="en-GB" w:eastAsia="en-US"/>
                </w:rPr>
                <w:t>individual</w:t>
              </w:r>
              <w:r w:rsidRPr="00A52FC7">
                <w:rPr>
                  <w:color w:val="000000"/>
                  <w:spacing w:val="-4"/>
                  <w:lang w:val="en-GB" w:eastAsia="en-US"/>
                </w:rPr>
                <w:t xml:space="preserve"> </w:t>
              </w:r>
              <w:r>
                <w:rPr>
                  <w:color w:val="000000"/>
                  <w:spacing w:val="-4"/>
                  <w:lang w:val="en-GB" w:eastAsia="en-US"/>
                </w:rPr>
                <w:t xml:space="preserve">orientation </w:t>
              </w:r>
              <w:r w:rsidRPr="00A52FC7">
                <w:rPr>
                  <w:color w:val="000000"/>
                  <w:spacing w:val="-4"/>
                  <w:lang w:val="en-GB" w:eastAsia="en-US"/>
                </w:rPr>
                <w:t>skills</w:t>
              </w:r>
              <w:r>
                <w:rPr>
                  <w:color w:val="000000"/>
                  <w:spacing w:val="-4"/>
                  <w:lang w:val="en-GB" w:eastAsia="en-US"/>
                </w:rPr>
                <w:t xml:space="preserve"> when working with specialized literature</w:t>
              </w:r>
              <w:r w:rsidRPr="00A52FC7">
                <w:rPr>
                  <w:color w:val="000000"/>
                  <w:spacing w:val="-4"/>
                  <w:lang w:val="en-GB" w:eastAsia="en-US"/>
                </w:rPr>
                <w:t>;</w:t>
              </w:r>
            </w:ins>
          </w:p>
          <w:p w:rsidR="00FF4AF5" w:rsidRPr="0015272B" w:rsidRDefault="00FF4AF5" w:rsidP="00FF4AF5">
            <w:pPr>
              <w:pStyle w:val="Odstavecseseznamem"/>
              <w:numPr>
                <w:ilvl w:val="0"/>
                <w:numId w:val="109"/>
              </w:numPr>
              <w:autoSpaceDE w:val="0"/>
              <w:autoSpaceDN w:val="0"/>
              <w:adjustRightInd w:val="0"/>
              <w:spacing w:line="257" w:lineRule="auto"/>
              <w:ind w:left="322" w:hanging="284"/>
              <w:jc w:val="both"/>
              <w:rPr>
                <w:ins w:id="2846" w:author="Dokulil Jiří" w:date="2018-11-18T22:26:00Z"/>
                <w:lang w:eastAsia="en-US"/>
              </w:rPr>
            </w:pPr>
            <w:ins w:id="2847" w:author="Dokulil Jiří" w:date="2018-11-18T22:26:00Z">
              <w:r w:rsidRPr="00A52FC7">
                <w:rPr>
                  <w:color w:val="000000"/>
                  <w:spacing w:val="-4"/>
                  <w:lang w:val="en-GB" w:eastAsia="en-US"/>
                </w:rPr>
                <w:t xml:space="preserve">to increase the </w:t>
              </w:r>
              <w:r>
                <w:rPr>
                  <w:color w:val="000000"/>
                  <w:spacing w:val="-4"/>
                  <w:lang w:val="en-GB" w:eastAsia="en-US"/>
                </w:rPr>
                <w:t>general view</w:t>
              </w:r>
              <w:r w:rsidRPr="00A52FC7">
                <w:rPr>
                  <w:color w:val="000000"/>
                  <w:spacing w:val="-4"/>
                  <w:lang w:val="en-GB" w:eastAsia="en-US"/>
                </w:rPr>
                <w:t xml:space="preserve"> and to develop students' habits in the </w:t>
              </w:r>
              <w:r>
                <w:rPr>
                  <w:color w:val="000000"/>
                  <w:spacing w:val="-4"/>
                  <w:lang w:val="en-GB" w:eastAsia="en-US"/>
                </w:rPr>
                <w:t>area</w:t>
              </w:r>
              <w:r w:rsidRPr="00A52FC7">
                <w:rPr>
                  <w:color w:val="000000"/>
                  <w:spacing w:val="-4"/>
                  <w:lang w:val="en-GB" w:eastAsia="en-US"/>
                </w:rPr>
                <w:t xml:space="preserve"> of the use of </w:t>
              </w:r>
              <w:r>
                <w:rPr>
                  <w:color w:val="000000"/>
                  <w:spacing w:val="-4"/>
                  <w:lang w:val="en-GB" w:eastAsia="en-US"/>
                </w:rPr>
                <w:t xml:space="preserve">scientific </w:t>
              </w:r>
              <w:r w:rsidRPr="00A52FC7">
                <w:rPr>
                  <w:color w:val="000000"/>
                  <w:spacing w:val="-4"/>
                  <w:lang w:val="en-GB" w:eastAsia="en-US"/>
                </w:rPr>
                <w:t>methods</w:t>
              </w:r>
              <w:r>
                <w:rPr>
                  <w:color w:val="000000"/>
                  <w:spacing w:val="-4"/>
                  <w:lang w:val="en-GB" w:eastAsia="en-US"/>
                </w:rPr>
                <w:t>, eventually</w:t>
              </w:r>
              <w:r w:rsidRPr="00A52FC7">
                <w:rPr>
                  <w:color w:val="000000"/>
                  <w:spacing w:val="-4"/>
                  <w:lang w:val="en-GB" w:eastAsia="en-US"/>
                </w:rPr>
                <w:t xml:space="preserve"> </w:t>
              </w:r>
              <w:r>
                <w:rPr>
                  <w:color w:val="000000"/>
                  <w:spacing w:val="-4"/>
                  <w:lang w:val="en-GB" w:eastAsia="en-US"/>
                </w:rPr>
                <w:t xml:space="preserve">in the sphere </w:t>
              </w:r>
              <w:r w:rsidRPr="00A52FC7">
                <w:rPr>
                  <w:color w:val="000000"/>
                  <w:spacing w:val="-4"/>
                  <w:lang w:val="en-GB" w:eastAsia="en-US"/>
                </w:rPr>
                <w:t>of</w:t>
              </w:r>
              <w:r>
                <w:rPr>
                  <w:color w:val="000000"/>
                  <w:spacing w:val="-4"/>
                  <w:lang w:val="en-GB" w:eastAsia="en-US"/>
                </w:rPr>
                <w:t xml:space="preserve"> special </w:t>
              </w:r>
              <w:r w:rsidRPr="00A52FC7">
                <w:rPr>
                  <w:color w:val="000000"/>
                  <w:spacing w:val="-4"/>
                  <w:lang w:val="en-GB" w:eastAsia="en-US"/>
                </w:rPr>
                <w:t xml:space="preserve">devices </w:t>
              </w:r>
              <w:r>
                <w:rPr>
                  <w:color w:val="000000"/>
                  <w:spacing w:val="-4"/>
                  <w:lang w:val="en-GB" w:eastAsia="en-US"/>
                </w:rPr>
                <w:t>for</w:t>
              </w:r>
              <w:r w:rsidRPr="00A52FC7">
                <w:rPr>
                  <w:color w:val="000000"/>
                  <w:spacing w:val="-4"/>
                  <w:lang w:val="en-GB" w:eastAsia="en-US"/>
                </w:rPr>
                <w:t xml:space="preserve"> </w:t>
              </w:r>
              <w:r>
                <w:rPr>
                  <w:color w:val="000000"/>
                  <w:spacing w:val="-4"/>
                  <w:lang w:val="en-GB" w:eastAsia="en-US"/>
                </w:rPr>
                <w:t xml:space="preserve">obtaining data that are necessary in the course of </w:t>
              </w:r>
              <w:r w:rsidRPr="00A52FC7">
                <w:rPr>
                  <w:color w:val="000000"/>
                  <w:spacing w:val="-4"/>
                  <w:lang w:val="en-GB" w:eastAsia="en-US"/>
                </w:rPr>
                <w:t xml:space="preserve">solving </w:t>
              </w:r>
              <w:r>
                <w:rPr>
                  <w:color w:val="000000"/>
                  <w:spacing w:val="-4"/>
                  <w:lang w:val="en-GB" w:eastAsia="en-US"/>
                </w:rPr>
                <w:t xml:space="preserve">the particular </w:t>
              </w:r>
              <w:r w:rsidRPr="00A52FC7">
                <w:rPr>
                  <w:color w:val="000000"/>
                  <w:spacing w:val="-4"/>
                  <w:lang w:val="en-GB" w:eastAsia="en-US"/>
                </w:rPr>
                <w:t>specific problems;</w:t>
              </w:r>
            </w:ins>
          </w:p>
          <w:p w:rsidR="00FF4AF5" w:rsidRPr="0015272B" w:rsidRDefault="00FF4AF5" w:rsidP="00FF4AF5">
            <w:pPr>
              <w:pStyle w:val="Odstavecseseznamem"/>
              <w:numPr>
                <w:ilvl w:val="0"/>
                <w:numId w:val="109"/>
              </w:numPr>
              <w:autoSpaceDE w:val="0"/>
              <w:autoSpaceDN w:val="0"/>
              <w:adjustRightInd w:val="0"/>
              <w:spacing w:line="257" w:lineRule="auto"/>
              <w:ind w:left="322" w:hanging="284"/>
              <w:jc w:val="both"/>
              <w:rPr>
                <w:ins w:id="2848" w:author="Dokulil Jiří" w:date="2018-11-18T22:26:00Z"/>
                <w:lang w:eastAsia="en-US"/>
              </w:rPr>
            </w:pPr>
            <w:ins w:id="2849" w:author="Dokulil Jiří" w:date="2018-11-18T22:26:00Z">
              <w:r w:rsidRPr="0015272B">
                <w:rPr>
                  <w:color w:val="000000"/>
                  <w:spacing w:val="-4"/>
                  <w:lang w:val="en-GB" w:eastAsia="en-US"/>
                </w:rPr>
                <w:t>development of skills in the collection and interpretation of measured or acquired data;</w:t>
              </w:r>
            </w:ins>
          </w:p>
          <w:p w:rsidR="00FF4AF5" w:rsidRPr="00990119" w:rsidRDefault="00FF4AF5" w:rsidP="00FF4AF5">
            <w:pPr>
              <w:pStyle w:val="Odstavecseseznamem"/>
              <w:numPr>
                <w:ilvl w:val="0"/>
                <w:numId w:val="109"/>
              </w:numPr>
              <w:autoSpaceDE w:val="0"/>
              <w:autoSpaceDN w:val="0"/>
              <w:adjustRightInd w:val="0"/>
              <w:spacing w:line="257" w:lineRule="auto"/>
              <w:ind w:left="322" w:hanging="284"/>
              <w:jc w:val="both"/>
              <w:rPr>
                <w:ins w:id="2850" w:author="Dokulil Jiří" w:date="2018-11-18T22:26:00Z"/>
                <w:lang w:eastAsia="en-US"/>
              </w:rPr>
            </w:pPr>
            <w:ins w:id="2851" w:author="Dokulil Jiří" w:date="2018-11-18T22:26:00Z">
              <w:r w:rsidRPr="0015272B">
                <w:rPr>
                  <w:color w:val="000000"/>
                  <w:spacing w:val="-4"/>
                  <w:lang w:val="en-GB" w:eastAsia="en-US"/>
                </w:rPr>
                <w:t>to contribute to the development of students' presentation and communication skills;</w:t>
              </w:r>
            </w:ins>
          </w:p>
          <w:p w:rsidR="00FF4AF5" w:rsidRPr="00733F1E" w:rsidRDefault="00FF4AF5" w:rsidP="00FF4AF5">
            <w:pPr>
              <w:pStyle w:val="Odstavecseseznamem"/>
              <w:numPr>
                <w:ilvl w:val="0"/>
                <w:numId w:val="109"/>
              </w:numPr>
              <w:autoSpaceDE w:val="0"/>
              <w:autoSpaceDN w:val="0"/>
              <w:adjustRightInd w:val="0"/>
              <w:spacing w:line="257" w:lineRule="auto"/>
              <w:ind w:left="322" w:hanging="284"/>
              <w:jc w:val="both"/>
              <w:rPr>
                <w:ins w:id="2852" w:author="Dokulil Jiří" w:date="2018-11-18T22:26:00Z"/>
                <w:lang w:eastAsia="en-US"/>
              </w:rPr>
            </w:pPr>
            <w:ins w:id="2853" w:author="Dokulil Jiří" w:date="2018-11-18T22:26:00Z">
              <w:r w:rsidRPr="00990119">
                <w:rPr>
                  <w:color w:val="000000"/>
                  <w:spacing w:val="-4"/>
                  <w:lang w:val="en-GB" w:eastAsia="en-US"/>
                </w:rPr>
                <w:t xml:space="preserve">to </w:t>
              </w:r>
              <w:r w:rsidRPr="00A52FC7">
                <w:rPr>
                  <w:color w:val="000000"/>
                  <w:spacing w:val="-4"/>
                  <w:lang w:val="en-GB" w:eastAsia="en-US"/>
                </w:rPr>
                <w:t>strengthen</w:t>
              </w:r>
              <w:r w:rsidRPr="00990119">
                <w:rPr>
                  <w:color w:val="000000"/>
                  <w:spacing w:val="-4"/>
                  <w:lang w:val="en-GB" w:eastAsia="en-US"/>
                </w:rPr>
                <w:t xml:space="preserve"> the potential of students' applicability in practice, </w:t>
              </w:r>
              <w:r>
                <w:rPr>
                  <w:color w:val="000000"/>
                  <w:spacing w:val="-4"/>
                  <w:lang w:val="en-GB" w:eastAsia="en-US"/>
                </w:rPr>
                <w:t xml:space="preserve">eventually </w:t>
              </w:r>
              <w:r w:rsidRPr="00990119">
                <w:rPr>
                  <w:color w:val="000000"/>
                  <w:spacing w:val="-4"/>
                  <w:lang w:val="en-GB" w:eastAsia="en-US"/>
                </w:rPr>
                <w:t>their knowledge, skills and general competences for the study of the Master's degree program "Security</w:t>
              </w:r>
              <w:r>
                <w:rPr>
                  <w:color w:val="000000"/>
                  <w:spacing w:val="-4"/>
                  <w:lang w:val="en-GB" w:eastAsia="en-US"/>
                </w:rPr>
                <w:t xml:space="preserve"> of the Society</w:t>
              </w:r>
              <w:r w:rsidRPr="00990119">
                <w:rPr>
                  <w:color w:val="000000"/>
                  <w:spacing w:val="-4"/>
                  <w:lang w:val="en-GB" w:eastAsia="en-US"/>
                </w:rPr>
                <w:t>";</w:t>
              </w:r>
            </w:ins>
          </w:p>
          <w:p w:rsidR="00FF4AF5" w:rsidRPr="00F3668C" w:rsidRDefault="00FF4AF5" w:rsidP="00FF4AF5">
            <w:pPr>
              <w:pStyle w:val="Odstavecseseznamem"/>
              <w:numPr>
                <w:ilvl w:val="0"/>
                <w:numId w:val="109"/>
              </w:numPr>
              <w:autoSpaceDE w:val="0"/>
              <w:autoSpaceDN w:val="0"/>
              <w:adjustRightInd w:val="0"/>
              <w:spacing w:line="257" w:lineRule="auto"/>
              <w:ind w:left="322" w:hanging="284"/>
              <w:jc w:val="both"/>
              <w:rPr>
                <w:ins w:id="2854" w:author="Dokulil Jiří" w:date="2018-11-18T22:26:00Z"/>
                <w:color w:val="000000" w:themeColor="text1"/>
                <w:lang w:eastAsia="en-US"/>
              </w:rPr>
            </w:pPr>
            <w:ins w:id="2855" w:author="Dokulil Jiří" w:date="2018-11-18T22:26:00Z">
              <w:r w:rsidRPr="00F3668C">
                <w:rPr>
                  <w:color w:val="000000" w:themeColor="text1"/>
                  <w:lang w:val="en-GB"/>
                </w:rPr>
                <w:t xml:space="preserve">to increase the </w:t>
              </w:r>
              <w:r w:rsidRPr="00F3668C">
                <w:rPr>
                  <w:color w:val="000000" w:themeColor="text1"/>
                  <w:spacing w:val="-4"/>
                  <w:lang w:val="en-GB" w:eastAsia="en-US"/>
                </w:rPr>
                <w:t xml:space="preserve">student's </w:t>
              </w:r>
              <w:r w:rsidRPr="00F3668C">
                <w:rPr>
                  <w:color w:val="000000" w:themeColor="text1"/>
                  <w:lang w:val="en-GB"/>
                </w:rPr>
                <w:t>ability to communicate in the English language at the basic working level in the study field;</w:t>
              </w:r>
            </w:ins>
          </w:p>
          <w:p w:rsidR="00FF4AF5" w:rsidRPr="00F3668C" w:rsidRDefault="00FF4AF5" w:rsidP="00FF4AF5">
            <w:pPr>
              <w:pStyle w:val="Odstavecseseznamem"/>
              <w:numPr>
                <w:ilvl w:val="0"/>
                <w:numId w:val="109"/>
              </w:numPr>
              <w:autoSpaceDE w:val="0"/>
              <w:autoSpaceDN w:val="0"/>
              <w:adjustRightInd w:val="0"/>
              <w:spacing w:after="60" w:line="257" w:lineRule="auto"/>
              <w:ind w:left="324" w:hanging="284"/>
              <w:jc w:val="both"/>
              <w:rPr>
                <w:ins w:id="2856" w:author="Dokulil Jiří" w:date="2018-11-18T22:26:00Z"/>
                <w:color w:val="000000" w:themeColor="text1"/>
                <w:lang w:eastAsia="en-US"/>
              </w:rPr>
            </w:pPr>
            <w:ins w:id="2857" w:author="Dokulil Jiří" w:date="2018-11-18T22:26:00Z">
              <w:r w:rsidRPr="00F3668C">
                <w:rPr>
                  <w:color w:val="000000" w:themeColor="text1"/>
                  <w:spacing w:val="-4"/>
                  <w:lang w:val="en-GB" w:eastAsia="en-US"/>
                </w:rPr>
                <w:t>to make possible the participation of students in the scientific and special activities of the faculty</w:t>
              </w:r>
              <w:r w:rsidRPr="00F3668C">
                <w:rPr>
                  <w:color w:val="000000" w:themeColor="text1"/>
                  <w:spacing w:val="-4"/>
                  <w:lang w:eastAsia="en-US"/>
                </w:rPr>
                <w:t xml:space="preserve">. </w:t>
              </w:r>
            </w:ins>
          </w:p>
          <w:p w:rsidR="00FF4AF5" w:rsidRPr="00923618" w:rsidRDefault="00FF4AF5" w:rsidP="00BB1056">
            <w:pPr>
              <w:spacing w:after="60" w:line="257" w:lineRule="auto"/>
              <w:jc w:val="both"/>
              <w:rPr>
                <w:ins w:id="2858" w:author="Dokulil Jiří" w:date="2018-11-18T22:26:00Z"/>
                <w:bCs/>
                <w:lang w:val="en-GB" w:eastAsia="en-US"/>
              </w:rPr>
            </w:pPr>
            <w:ins w:id="2859" w:author="Dokulil Jiří" w:date="2018-11-18T22:26:00Z">
              <w:r>
                <w:rPr>
                  <w:lang w:val="en-GB" w:eastAsia="en-US"/>
                </w:rPr>
                <w:t xml:space="preserve">The subject entitled </w:t>
              </w:r>
              <w:r w:rsidRPr="006E08E7">
                <w:rPr>
                  <w:lang w:val="en-GB" w:eastAsia="en-US"/>
                </w:rPr>
                <w:t>"Student special activity"</w:t>
              </w:r>
              <w:r>
                <w:rPr>
                  <w:lang w:val="en-GB" w:eastAsia="en-US"/>
                </w:rPr>
                <w:t xml:space="preserve"> is organized within the</w:t>
              </w:r>
              <w:r w:rsidRPr="006E08E7">
                <w:rPr>
                  <w:lang w:val="en-GB" w:eastAsia="en-US"/>
                </w:rPr>
                <w:t xml:space="preserve"> Student's s</w:t>
              </w:r>
              <w:r>
                <w:rPr>
                  <w:bCs/>
                  <w:lang w:val="en-GB" w:eastAsia="en-US"/>
                </w:rPr>
                <w:t>cientific and professional a</w:t>
              </w:r>
              <w:r w:rsidRPr="006E08E7">
                <w:rPr>
                  <w:bCs/>
                  <w:lang w:val="en-GB" w:eastAsia="en-US"/>
                </w:rPr>
                <w:t>ctivity</w:t>
              </w:r>
              <w:r>
                <w:rPr>
                  <w:bCs/>
                  <w:lang w:val="en-GB" w:eastAsia="en-US"/>
                </w:rPr>
                <w:t xml:space="preserve"> which</w:t>
              </w:r>
              <w:r w:rsidRPr="006E08E7">
                <w:rPr>
                  <w:bCs/>
                  <w:lang w:val="en-GB" w:eastAsia="en-US"/>
                </w:rPr>
                <w:t xml:space="preserve"> is an important part of the</w:t>
              </w:r>
              <w:r>
                <w:rPr>
                  <w:bCs/>
                  <w:lang w:val="en-GB" w:eastAsia="en-US"/>
                </w:rPr>
                <w:t xml:space="preserve"> university education process on</w:t>
              </w:r>
              <w:r w:rsidRPr="006E08E7">
                <w:rPr>
                  <w:bCs/>
                  <w:lang w:val="en-GB" w:eastAsia="en-US"/>
                </w:rPr>
                <w:t xml:space="preserve"> all levels</w:t>
              </w:r>
              <w:r>
                <w:rPr>
                  <w:bCs/>
                  <w:lang w:val="en-GB" w:eastAsia="en-US"/>
                </w:rPr>
                <w:t xml:space="preserve"> of study. The competition in the framework of </w:t>
              </w:r>
              <w:r w:rsidRPr="006E08E7">
                <w:rPr>
                  <w:lang w:val="en-GB" w:eastAsia="en-US"/>
                </w:rPr>
                <w:t>Student's</w:t>
              </w:r>
              <w:r w:rsidRPr="006E08E7">
                <w:rPr>
                  <w:bCs/>
                  <w:lang w:val="en-GB" w:eastAsia="en-US"/>
                </w:rPr>
                <w:t xml:space="preserve"> scie</w:t>
              </w:r>
              <w:r>
                <w:rPr>
                  <w:bCs/>
                  <w:lang w:val="en-GB" w:eastAsia="en-US"/>
                </w:rPr>
                <w:t>ntific and professional activity i</w:t>
              </w:r>
              <w:r w:rsidRPr="006E08E7">
                <w:rPr>
                  <w:bCs/>
                  <w:lang w:val="en-GB" w:eastAsia="en-US"/>
                </w:rPr>
                <w:t xml:space="preserve">s announced by the Dean of the </w:t>
              </w:r>
              <w:r>
                <w:rPr>
                  <w:color w:val="000000"/>
                  <w:spacing w:val="-4"/>
                  <w:lang w:val="en-GB" w:eastAsia="en-US"/>
                </w:rPr>
                <w:t>F</w:t>
              </w:r>
              <w:r w:rsidRPr="003149B3">
                <w:rPr>
                  <w:color w:val="000000"/>
                  <w:spacing w:val="-4"/>
                  <w:lang w:val="en-GB" w:eastAsia="en-US"/>
                </w:rPr>
                <w:t>aculty</w:t>
              </w:r>
              <w:r>
                <w:rPr>
                  <w:color w:val="000000"/>
                  <w:spacing w:val="-4"/>
                  <w:lang w:val="en-GB" w:eastAsia="en-US"/>
                </w:rPr>
                <w:t xml:space="preserve"> of Logistics and Crisis Management</w:t>
              </w:r>
              <w:r w:rsidRPr="006E08E7">
                <w:rPr>
                  <w:bCs/>
                  <w:lang w:val="en-GB" w:eastAsia="en-US"/>
                </w:rPr>
                <w:t xml:space="preserve"> </w:t>
              </w:r>
              <w:r>
                <w:rPr>
                  <w:bCs/>
                  <w:lang w:val="en-GB" w:eastAsia="en-US"/>
                </w:rPr>
                <w:t>in every academic year i</w:t>
              </w:r>
              <w:r w:rsidRPr="006E08E7">
                <w:rPr>
                  <w:bCs/>
                  <w:lang w:val="en-GB" w:eastAsia="en-US"/>
                </w:rPr>
                <w:t xml:space="preserve">n order to present the </w:t>
              </w:r>
              <w:r>
                <w:rPr>
                  <w:bCs/>
                  <w:lang w:val="en-GB" w:eastAsia="en-US"/>
                </w:rPr>
                <w:t>outcomes</w:t>
              </w:r>
              <w:r w:rsidRPr="006E08E7">
                <w:rPr>
                  <w:bCs/>
                  <w:lang w:val="en-GB" w:eastAsia="en-US"/>
                </w:rPr>
                <w:t xml:space="preserve"> of the student's scientific research activities carried out at</w:t>
              </w:r>
              <w:r>
                <w:rPr>
                  <w:bCs/>
                  <w:lang w:val="en-GB" w:eastAsia="en-US"/>
                </w:rPr>
                <w:t xml:space="preserve"> the</w:t>
              </w:r>
              <w:r w:rsidRPr="006E08E7">
                <w:rPr>
                  <w:bCs/>
                  <w:lang w:val="en-GB" w:eastAsia="en-US"/>
                </w:rPr>
                <w:t xml:space="preserve"> </w:t>
              </w:r>
              <w:r>
                <w:rPr>
                  <w:bCs/>
                  <w:lang w:val="en-GB" w:eastAsia="en-US"/>
                </w:rPr>
                <w:t>particular departments</w:t>
              </w:r>
              <w:r w:rsidRPr="006E08E7">
                <w:rPr>
                  <w:bCs/>
                  <w:lang w:val="en-GB" w:eastAsia="en-US"/>
                </w:rPr>
                <w:t xml:space="preserve">. The scope and </w:t>
              </w:r>
              <w:r>
                <w:rPr>
                  <w:bCs/>
                  <w:lang w:val="en-GB" w:eastAsia="en-US"/>
                </w:rPr>
                <w:t>formal adjustment</w:t>
              </w:r>
              <w:r w:rsidRPr="006E08E7">
                <w:rPr>
                  <w:bCs/>
                  <w:lang w:val="en-GB" w:eastAsia="en-US"/>
                </w:rPr>
                <w:t xml:space="preserve"> of the </w:t>
              </w:r>
              <w:r>
                <w:rPr>
                  <w:bCs/>
                  <w:lang w:val="en-GB" w:eastAsia="en-US"/>
                </w:rPr>
                <w:t>registe</w:t>
              </w:r>
              <w:r w:rsidRPr="006E08E7">
                <w:rPr>
                  <w:bCs/>
                  <w:lang w:val="en-GB" w:eastAsia="en-US"/>
                </w:rPr>
                <w:t>red work</w:t>
              </w:r>
              <w:r>
                <w:rPr>
                  <w:bCs/>
                  <w:lang w:val="en-GB" w:eastAsia="en-US"/>
                </w:rPr>
                <w:t xml:space="preserve">s are specified in the </w:t>
              </w:r>
              <w:r w:rsidRPr="006E08E7">
                <w:rPr>
                  <w:lang w:val="en-GB" w:eastAsia="en-US"/>
                </w:rPr>
                <w:t>Student's s</w:t>
              </w:r>
              <w:r>
                <w:rPr>
                  <w:bCs/>
                  <w:lang w:val="en-GB" w:eastAsia="en-US"/>
                </w:rPr>
                <w:t>cientific and professional a</w:t>
              </w:r>
              <w:r w:rsidRPr="006E08E7">
                <w:rPr>
                  <w:bCs/>
                  <w:lang w:val="en-GB" w:eastAsia="en-US"/>
                </w:rPr>
                <w:t>ctivity rules. The work</w:t>
              </w:r>
              <w:r>
                <w:rPr>
                  <w:bCs/>
                  <w:lang w:val="en-GB" w:eastAsia="en-US"/>
                </w:rPr>
                <w:t>s</w:t>
              </w:r>
              <w:r w:rsidRPr="006E08E7">
                <w:rPr>
                  <w:bCs/>
                  <w:lang w:val="en-GB" w:eastAsia="en-US"/>
                </w:rPr>
                <w:t xml:space="preserve"> must b</w:t>
              </w:r>
              <w:r>
                <w:rPr>
                  <w:bCs/>
                  <w:lang w:val="en-GB" w:eastAsia="en-US"/>
                </w:rPr>
                <w:t xml:space="preserve">e submitted in electronic </w:t>
              </w:r>
              <w:r w:rsidRPr="006E08E7">
                <w:rPr>
                  <w:bCs/>
                  <w:lang w:val="en-GB" w:eastAsia="en-US"/>
                </w:rPr>
                <w:t xml:space="preserve">form </w:t>
              </w:r>
              <w:r>
                <w:rPr>
                  <w:bCs/>
                  <w:lang w:val="en-GB" w:eastAsia="en-US"/>
                </w:rPr>
                <w:t>and</w:t>
              </w:r>
              <w:r w:rsidRPr="006E08E7">
                <w:rPr>
                  <w:bCs/>
                  <w:lang w:val="en-GB" w:eastAsia="en-US"/>
                </w:rPr>
                <w:t xml:space="preserve"> </w:t>
              </w:r>
              <w:r>
                <w:rPr>
                  <w:bCs/>
                  <w:lang w:val="en-GB" w:eastAsia="en-US"/>
                </w:rPr>
                <w:t xml:space="preserve">one </w:t>
              </w:r>
              <w:r w:rsidRPr="006E08E7">
                <w:rPr>
                  <w:bCs/>
                  <w:lang w:val="en-GB" w:eastAsia="en-US"/>
                </w:rPr>
                <w:t>printout</w:t>
              </w:r>
              <w:r>
                <w:rPr>
                  <w:bCs/>
                  <w:lang w:val="en-GB" w:eastAsia="en-US"/>
                </w:rPr>
                <w:t xml:space="preserve"> of hard copy</w:t>
              </w:r>
              <w:r w:rsidRPr="006E08E7">
                <w:rPr>
                  <w:bCs/>
                  <w:lang w:val="en-GB" w:eastAsia="en-US"/>
                </w:rPr>
                <w:t xml:space="preserve"> in Czech, Slovak</w:t>
              </w:r>
              <w:r>
                <w:rPr>
                  <w:bCs/>
                  <w:lang w:val="en-GB" w:eastAsia="en-US"/>
                </w:rPr>
                <w:t>,</w:t>
              </w:r>
              <w:r w:rsidRPr="006E08E7">
                <w:rPr>
                  <w:bCs/>
                  <w:lang w:val="en-GB" w:eastAsia="en-US"/>
                </w:rPr>
                <w:t xml:space="preserve"> or English </w:t>
              </w:r>
              <w:r>
                <w:rPr>
                  <w:bCs/>
                  <w:lang w:val="en-GB" w:eastAsia="en-US"/>
                </w:rPr>
                <w:t>language at the same time.</w:t>
              </w:r>
            </w:ins>
          </w:p>
        </w:tc>
      </w:tr>
      <w:tr w:rsidR="00FF4AF5" w:rsidTr="00BB1056">
        <w:trPr>
          <w:trHeight w:val="265"/>
          <w:ins w:id="2860" w:author="Dokulil Jiří" w:date="2018-11-18T22:26:00Z"/>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FF4AF5" w:rsidRDefault="00FF4AF5" w:rsidP="00BB1056">
            <w:pPr>
              <w:spacing w:line="256" w:lineRule="auto"/>
              <w:jc w:val="both"/>
              <w:rPr>
                <w:ins w:id="2861" w:author="Dokulil Jiří" w:date="2018-11-18T22:26:00Z"/>
                <w:lang w:eastAsia="en-US"/>
              </w:rPr>
            </w:pPr>
            <w:ins w:id="2862" w:author="Dokulil Jiří" w:date="2018-11-18T22:26:00Z">
              <w:r>
                <w:rPr>
                  <w:b/>
                  <w:lang w:eastAsia="en-US"/>
                </w:rPr>
                <w:t>Studijní literatura a studijní pomůcky</w:t>
              </w:r>
            </w:ins>
          </w:p>
        </w:tc>
        <w:tc>
          <w:tcPr>
            <w:tcW w:w="6202" w:type="dxa"/>
            <w:gridSpan w:val="7"/>
            <w:tcBorders>
              <w:top w:val="nil"/>
              <w:left w:val="single" w:sz="4" w:space="0" w:color="auto"/>
              <w:bottom w:val="nil"/>
              <w:right w:val="single" w:sz="4" w:space="0" w:color="auto"/>
            </w:tcBorders>
          </w:tcPr>
          <w:p w:rsidR="00FF4AF5" w:rsidRDefault="00FF4AF5" w:rsidP="00BB1056">
            <w:pPr>
              <w:spacing w:before="60" w:line="257" w:lineRule="auto"/>
              <w:jc w:val="both"/>
              <w:rPr>
                <w:ins w:id="2863" w:author="Dokulil Jiří" w:date="2018-11-18T22:26:00Z"/>
                <w:lang w:eastAsia="en-US"/>
              </w:rPr>
            </w:pPr>
            <w:ins w:id="2864" w:author="Dokulil Jiří" w:date="2018-11-18T22:26:00Z">
              <w:r w:rsidRPr="00294A1D">
                <w:rPr>
                  <w:lang w:val="en-GB" w:eastAsia="en-US"/>
                </w:rPr>
                <w:t>Depending on the topic of the work being processed.</w:t>
              </w:r>
            </w:ins>
          </w:p>
        </w:tc>
      </w:tr>
      <w:tr w:rsidR="00FF4AF5" w:rsidTr="00BB1056">
        <w:trPr>
          <w:trHeight w:val="180"/>
          <w:ins w:id="2865" w:author="Dokulil Jiří" w:date="2018-11-18T22:26:00Z"/>
        </w:trPr>
        <w:tc>
          <w:tcPr>
            <w:tcW w:w="9855" w:type="dxa"/>
            <w:gridSpan w:val="9"/>
            <w:tcBorders>
              <w:top w:val="nil"/>
              <w:left w:val="single" w:sz="4" w:space="0" w:color="auto"/>
              <w:bottom w:val="single" w:sz="4" w:space="0" w:color="auto"/>
              <w:right w:val="single" w:sz="4" w:space="0" w:color="auto"/>
            </w:tcBorders>
          </w:tcPr>
          <w:p w:rsidR="00FF4AF5" w:rsidRDefault="00FF4AF5" w:rsidP="00BB1056">
            <w:pPr>
              <w:spacing w:line="256" w:lineRule="auto"/>
              <w:jc w:val="both"/>
              <w:rPr>
                <w:ins w:id="2866" w:author="Dokulil Jiří" w:date="2018-11-18T22:26:00Z"/>
                <w:lang w:eastAsia="en-US"/>
              </w:rPr>
            </w:pPr>
          </w:p>
        </w:tc>
      </w:tr>
      <w:tr w:rsidR="00FF4AF5" w:rsidTr="00BB1056">
        <w:trPr>
          <w:ins w:id="2867" w:author="Dokulil Jiří" w:date="2018-11-18T22:26:00Z"/>
        </w:trPr>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rsidR="00FF4AF5" w:rsidRDefault="00FF4AF5" w:rsidP="00BB1056">
            <w:pPr>
              <w:jc w:val="center"/>
              <w:rPr>
                <w:ins w:id="2868" w:author="Dokulil Jiří" w:date="2018-11-18T22:26:00Z"/>
                <w:b/>
              </w:rPr>
            </w:pPr>
            <w:ins w:id="2869" w:author="Dokulil Jiří" w:date="2018-11-18T22:26:00Z">
              <w:r>
                <w:rPr>
                  <w:b/>
                </w:rPr>
                <w:t>Informace ke kombinované nebo distanční formě</w:t>
              </w:r>
            </w:ins>
          </w:p>
        </w:tc>
      </w:tr>
      <w:tr w:rsidR="00FF4AF5" w:rsidTr="00BB1056">
        <w:trPr>
          <w:ins w:id="2870" w:author="Dokulil Jiří" w:date="2018-11-18T22:26:00Z"/>
        </w:trPr>
        <w:tc>
          <w:tcPr>
            <w:tcW w:w="4361" w:type="dxa"/>
            <w:gridSpan w:val="3"/>
            <w:tcBorders>
              <w:top w:val="single" w:sz="2" w:space="0" w:color="auto"/>
            </w:tcBorders>
            <w:shd w:val="clear" w:color="auto" w:fill="F7CAAC"/>
          </w:tcPr>
          <w:p w:rsidR="00FF4AF5" w:rsidRDefault="00FF4AF5" w:rsidP="00BB1056">
            <w:pPr>
              <w:jc w:val="both"/>
              <w:rPr>
                <w:ins w:id="2871" w:author="Dokulil Jiří" w:date="2018-11-18T22:26:00Z"/>
              </w:rPr>
            </w:pPr>
            <w:ins w:id="2872" w:author="Dokulil Jiří" w:date="2018-11-18T22:26:00Z">
              <w:r>
                <w:rPr>
                  <w:b/>
                </w:rPr>
                <w:t>Rozsah konzultací (soustředění)</w:t>
              </w:r>
            </w:ins>
          </w:p>
        </w:tc>
        <w:tc>
          <w:tcPr>
            <w:tcW w:w="1315" w:type="dxa"/>
            <w:gridSpan w:val="2"/>
            <w:tcBorders>
              <w:top w:val="single" w:sz="2" w:space="0" w:color="auto"/>
            </w:tcBorders>
          </w:tcPr>
          <w:p w:rsidR="00FF4AF5" w:rsidRDefault="00FF4AF5" w:rsidP="00BB1056">
            <w:pPr>
              <w:jc w:val="both"/>
              <w:rPr>
                <w:ins w:id="2873" w:author="Dokulil Jiří" w:date="2018-11-18T22:26:00Z"/>
              </w:rPr>
            </w:pPr>
            <w:ins w:id="2874" w:author="Dokulil Jiří" w:date="2018-11-18T22:26:00Z">
              <w:r w:rsidRPr="00EF7EBA">
                <w:rPr>
                  <w:lang w:val="en-GB" w:eastAsia="en-US"/>
                </w:rPr>
                <w:t>individually</w:t>
              </w:r>
            </w:ins>
          </w:p>
        </w:tc>
        <w:tc>
          <w:tcPr>
            <w:tcW w:w="4179" w:type="dxa"/>
            <w:gridSpan w:val="4"/>
            <w:tcBorders>
              <w:top w:val="single" w:sz="2" w:space="0" w:color="auto"/>
            </w:tcBorders>
            <w:shd w:val="clear" w:color="auto" w:fill="F7CAAC"/>
          </w:tcPr>
          <w:p w:rsidR="00FF4AF5" w:rsidRDefault="00FF4AF5" w:rsidP="00BB1056">
            <w:pPr>
              <w:jc w:val="both"/>
              <w:rPr>
                <w:ins w:id="2875" w:author="Dokulil Jiří" w:date="2018-11-18T22:26:00Z"/>
                <w:b/>
              </w:rPr>
            </w:pPr>
            <w:ins w:id="2876" w:author="Dokulil Jiří" w:date="2018-11-18T22:26:00Z">
              <w:r>
                <w:rPr>
                  <w:b/>
                </w:rPr>
                <w:t xml:space="preserve">hodin </w:t>
              </w:r>
            </w:ins>
          </w:p>
        </w:tc>
      </w:tr>
      <w:tr w:rsidR="00FF4AF5" w:rsidTr="00BB1056">
        <w:trPr>
          <w:ins w:id="2877" w:author="Dokulil Jiří" w:date="2018-11-18T22:26:00Z"/>
        </w:trPr>
        <w:tc>
          <w:tcPr>
            <w:tcW w:w="9855" w:type="dxa"/>
            <w:gridSpan w:val="9"/>
            <w:shd w:val="clear" w:color="auto" w:fill="F7CAAC"/>
          </w:tcPr>
          <w:p w:rsidR="00FF4AF5" w:rsidRDefault="00FF4AF5" w:rsidP="00BB1056">
            <w:pPr>
              <w:jc w:val="both"/>
              <w:rPr>
                <w:ins w:id="2878" w:author="Dokulil Jiří" w:date="2018-11-18T22:26:00Z"/>
                <w:b/>
              </w:rPr>
            </w:pPr>
            <w:ins w:id="2879" w:author="Dokulil Jiří" w:date="2018-11-18T22:26:00Z">
              <w:r>
                <w:rPr>
                  <w:b/>
                </w:rPr>
                <w:t>Informace o způsobu kontaktu s</w:t>
              </w:r>
            </w:ins>
            <w:ins w:id="2880" w:author="Dokulil Jiří" w:date="2018-11-19T00:06:00Z">
              <w:r w:rsidR="00605CD6">
                <w:rPr>
                  <w:b/>
                </w:rPr>
                <w:t> </w:t>
              </w:r>
            </w:ins>
            <w:ins w:id="2881" w:author="Dokulil Jiří" w:date="2018-11-18T22:26:00Z">
              <w:r>
                <w:rPr>
                  <w:b/>
                </w:rPr>
                <w:t>vyučujícím</w:t>
              </w:r>
            </w:ins>
          </w:p>
        </w:tc>
      </w:tr>
      <w:tr w:rsidR="00FF4AF5" w:rsidTr="00BB1056">
        <w:trPr>
          <w:trHeight w:val="302"/>
          <w:ins w:id="2882" w:author="Dokulil Jiří" w:date="2018-11-18T22:26:00Z"/>
        </w:trPr>
        <w:tc>
          <w:tcPr>
            <w:tcW w:w="9855" w:type="dxa"/>
            <w:gridSpan w:val="9"/>
          </w:tcPr>
          <w:p w:rsidR="00FF4AF5" w:rsidRPr="006C14EA" w:rsidRDefault="00FF4AF5" w:rsidP="00BB1056">
            <w:pPr>
              <w:spacing w:before="60" w:after="60"/>
              <w:jc w:val="both"/>
              <w:rPr>
                <w:ins w:id="2883" w:author="Dokulil Jiří" w:date="2018-11-18T22:26:00Z"/>
                <w:lang w:val="en-GB"/>
              </w:rPr>
            </w:pPr>
            <w:ins w:id="2884" w:author="Dokulil Jiří" w:date="2018-11-18T22:26:00Z">
              <w:r w:rsidRPr="006C14EA">
                <w:rPr>
                  <w:lang w:val="en-GB"/>
                </w:rPr>
                <w:lastRenderedPageBreak/>
                <w:t>Individual consultations at the consulting or agreed hours with the supervisor</w:t>
              </w:r>
              <w:r>
                <w:rPr>
                  <w:lang w:val="en-GB"/>
                </w:rPr>
                <w:t xml:space="preserve"> of the special work</w:t>
              </w:r>
              <w:r w:rsidRPr="006C14EA">
                <w:rPr>
                  <w:lang w:val="en-GB"/>
                </w:rPr>
                <w:t>.</w:t>
              </w:r>
            </w:ins>
          </w:p>
        </w:tc>
      </w:tr>
    </w:tbl>
    <w:p w:rsidR="00FF4AF5" w:rsidRDefault="00FF4AF5" w:rsidP="00311D7B">
      <w:pPr>
        <w:rPr>
          <w:ins w:id="2885" w:author="Dokulil Jiří" w:date="2018-11-18T22:26:00Z"/>
        </w:rPr>
      </w:pPr>
    </w:p>
    <w:p w:rsidR="00FF4AF5" w:rsidRDefault="00FF4AF5"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Default="00311D7B" w:rsidP="00F02ED2">
            <w:pPr>
              <w:jc w:val="both"/>
            </w:pPr>
            <w:r>
              <w:rPr>
                <w:b/>
              </w:rPr>
              <w:t>Technická chemie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FF4AF5" w:rsidP="00F02ED2">
            <w:pPr>
              <w:jc w:val="both"/>
            </w:pPr>
            <w:ins w:id="2886" w:author="Dokulil Jiří" w:date="2018-11-18T22:27:00Z">
              <w:r>
                <w:t>p</w:t>
              </w:r>
            </w:ins>
            <w:del w:id="2887" w:author="Dokulil Jiří" w:date="2018-11-18T22:27:00Z">
              <w:r w:rsidR="00311D7B" w:rsidDel="00FF4AF5">
                <w:delText>P</w:delText>
              </w:r>
            </w:del>
            <w:r w:rsidR="00311D7B">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1/LS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6</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přednášky,</w:t>
            </w:r>
          </w:p>
          <w:p w:rsidR="00311D7B" w:rsidRDefault="00311D7B" w:rsidP="00F02ED2">
            <w:pPr>
              <w:jc w:val="both"/>
            </w:pPr>
            <w:r>
              <w:t>semináře,</w:t>
            </w:r>
          </w:p>
          <w:p w:rsidR="00311D7B" w:rsidRDefault="00311D7B" w:rsidP="00F02ED2">
            <w:pPr>
              <w:jc w:val="both"/>
            </w:pPr>
            <w:r>
              <w:t>cvičení</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FF4AF5" w:rsidRDefault="00FF4AF5" w:rsidP="00FF4AF5">
            <w:pPr>
              <w:jc w:val="both"/>
              <w:rPr>
                <w:ins w:id="2888" w:author="Dokulil Jiří" w:date="2018-11-18T22:27:00Z"/>
              </w:rPr>
            </w:pPr>
            <w:ins w:id="2889" w:author="Dokulil Jiří" w:date="2018-11-18T22:26:00Z">
              <w:r>
                <w:t xml:space="preserve">Požadavky k zápočtu - </w:t>
              </w:r>
            </w:ins>
            <w:del w:id="2890" w:author="Dokulil Jiří" w:date="2018-11-18T22:26:00Z">
              <w:r w:rsidR="00311D7B" w:rsidDel="00FF4AF5">
                <w:delText>M</w:delText>
              </w:r>
            </w:del>
            <w:ins w:id="2891" w:author="Dokulil Jiří" w:date="2018-11-18T22:26:00Z">
              <w:r>
                <w:t>m</w:t>
              </w:r>
            </w:ins>
            <w:r w:rsidR="00311D7B">
              <w:t>inimálně 80% účast na kontrolované výuce, získání stanoveného počtu bodů při kontrolních testech a při zápočtovém testu. Studenti vypracují a odevzdají protokoly ze všech laboratorních cvičení.</w:t>
            </w:r>
          </w:p>
          <w:p w:rsidR="00311D7B" w:rsidRDefault="00FF4AF5" w:rsidP="00FF4AF5">
            <w:pPr>
              <w:jc w:val="both"/>
            </w:pPr>
            <w:ins w:id="2892" w:author="Dokulil Jiří" w:date="2018-11-18T22:27:00Z">
              <w:r>
                <w:t xml:space="preserve">Průběh zkoušky – zkouška probíhá kombinovaně. </w:t>
              </w:r>
            </w:ins>
            <w:del w:id="2893" w:author="Dokulil Jiří" w:date="2018-11-18T22:27:00Z">
              <w:r w:rsidR="00311D7B" w:rsidDel="00FF4AF5">
                <w:delText xml:space="preserve"> Úspěšné složení kombinované zkoušky.</w:delText>
              </w:r>
            </w:del>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doc. Ing. Pavel Valášek, CSc.</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8977C2">
            <w:pPr>
              <w:jc w:val="both"/>
            </w:pPr>
            <w:r>
              <w:t xml:space="preserve">Garant stanovuje koncepci předmětu, podílí se na přednáškách v rozsahu </w:t>
            </w:r>
            <w:del w:id="2894" w:author="PS" w:date="2018-11-24T18:51:00Z">
              <w:r w:rsidDel="008977C2">
                <w:delText xml:space="preserve">100 </w:delText>
              </w:r>
            </w:del>
            <w:ins w:id="2895" w:author="PS" w:date="2018-11-24T18:51:00Z">
              <w:r w:rsidR="008977C2">
                <w:t xml:space="preserve">50 </w:t>
              </w:r>
            </w:ins>
            <w:r>
              <w:t xml:space="preserve">% </w:t>
            </w:r>
            <w:r>
              <w:br/>
              <w:t>a dále stanovuje koncepci seminářů a cvičení</w:t>
            </w:r>
            <w:ins w:id="2896" w:author="PS" w:date="2018-11-24T18:51:00Z">
              <w:r w:rsidR="008977C2">
                <w:t xml:space="preserve">, vede je </w:t>
              </w:r>
            </w:ins>
            <w:del w:id="2897" w:author="PS" w:date="2018-11-24T18:51:00Z">
              <w:r w:rsidDel="008977C2">
                <w:delText>,</w:delText>
              </w:r>
            </w:del>
            <w:r>
              <w:t xml:space="preserve"> dohlíží na jejich </w:t>
            </w:r>
            <w:del w:id="2898" w:author="PS" w:date="2018-11-24T18:51:00Z">
              <w:r w:rsidDel="008977C2">
                <w:delText>jednotné vedení.</w:delText>
              </w:r>
            </w:del>
            <w:ins w:id="2899" w:author="PS" w:date="2018-11-24T18:51:00Z">
              <w:r w:rsidR="008977C2">
                <w:t>vední jinými pracovníky.</w:t>
              </w:r>
            </w:ins>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r>
              <w:t>doc. Ing. Pavel Valášek, CSc. (</w:t>
            </w:r>
            <w:del w:id="2900" w:author="Dokulil Jiří" w:date="2018-11-18T22:27:00Z">
              <w:r w:rsidDel="00FF4AF5">
                <w:delText xml:space="preserve">přednášky </w:delText>
              </w:r>
            </w:del>
            <w:ins w:id="2901" w:author="Dokulil Jiří" w:date="2018-11-18T22:27:00Z">
              <w:r w:rsidR="00FF4AF5">
                <w:t>přednáší</w:t>
              </w:r>
            </w:ins>
            <w:ins w:id="2902" w:author="PS" w:date="2018-11-24T18:50:00Z">
              <w:r w:rsidR="008977C2">
                <w:t>- 50 %</w:t>
              </w:r>
            </w:ins>
            <w:ins w:id="2903" w:author="Dokulil Jiří" w:date="2018-11-18T22:27:00Z">
              <w:r w:rsidR="00FF4AF5">
                <w:t>, vede semináře</w:t>
              </w:r>
            </w:ins>
            <w:ins w:id="2904" w:author="PS" w:date="2018-11-24T18:51:00Z">
              <w:r w:rsidR="008977C2">
                <w:t xml:space="preserve"> a cvičení</w:t>
              </w:r>
            </w:ins>
            <w:ins w:id="2905" w:author="Dokulil Jiří" w:date="2018-11-18T22:27:00Z">
              <w:del w:id="2906" w:author="PS" w:date="2018-11-24T18:51:00Z">
                <w:r w:rsidR="00FF4AF5" w:rsidDel="008977C2">
                  <w:delText>, cvičí</w:delText>
                </w:r>
              </w:del>
              <w:del w:id="2907" w:author="PS" w:date="2018-11-24T18:50:00Z">
                <w:r w:rsidR="00FF4AF5" w:rsidDel="008977C2">
                  <w:delText xml:space="preserve"> </w:delText>
                </w:r>
              </w:del>
            </w:ins>
            <w:del w:id="2908" w:author="PS" w:date="2018-11-24T18:50:00Z">
              <w:r w:rsidDel="008977C2">
                <w:delText>– 5</w:delText>
              </w:r>
            </w:del>
            <w:del w:id="2909" w:author="PS" w:date="2018-11-24T18:51:00Z">
              <w:r w:rsidDel="008977C2">
                <w:delText>0 %)</w:delText>
              </w:r>
            </w:del>
            <w:ins w:id="2910" w:author="PS" w:date="2018-11-24T18:51:00Z">
              <w:r w:rsidR="008977C2">
                <w:t>)</w:t>
              </w:r>
            </w:ins>
            <w:r>
              <w:t>,</w:t>
            </w:r>
          </w:p>
          <w:p w:rsidR="00311D7B" w:rsidRDefault="00311D7B" w:rsidP="008977C2">
            <w:pPr>
              <w:jc w:val="both"/>
            </w:pPr>
            <w:r>
              <w:t>Ing. Ivan Princ (</w:t>
            </w:r>
            <w:del w:id="2911" w:author="Dokulil Jiří" w:date="2018-11-18T22:27:00Z">
              <w:r w:rsidDel="00FF4AF5">
                <w:delText xml:space="preserve">přednášky </w:delText>
              </w:r>
            </w:del>
            <w:ins w:id="2912" w:author="Dokulil Jiří" w:date="2018-11-18T22:27:00Z">
              <w:r w:rsidR="00FF4AF5">
                <w:t>přednáší</w:t>
              </w:r>
            </w:ins>
            <w:ins w:id="2913" w:author="PS" w:date="2018-11-24T18:51:00Z">
              <w:r w:rsidR="008977C2">
                <w:t xml:space="preserve"> – 50 %</w:t>
              </w:r>
            </w:ins>
            <w:ins w:id="2914" w:author="Dokulil Jiří" w:date="2018-11-18T22:27:00Z">
              <w:r w:rsidR="00FF4AF5">
                <w:t>, vede semináře</w:t>
              </w:r>
            </w:ins>
            <w:ins w:id="2915" w:author="PS" w:date="2018-11-24T18:51:00Z">
              <w:r w:rsidR="008977C2">
                <w:t xml:space="preserve"> a cvičení</w:t>
              </w:r>
            </w:ins>
            <w:ins w:id="2916" w:author="Dokulil Jiří" w:date="2018-11-18T22:27:00Z">
              <w:del w:id="2917" w:author="PS" w:date="2018-11-24T18:51:00Z">
                <w:r w:rsidR="00FF4AF5" w:rsidDel="008977C2">
                  <w:delText xml:space="preserve">, cvičí </w:delText>
                </w:r>
              </w:del>
            </w:ins>
            <w:del w:id="2918" w:author="PS" w:date="2018-11-24T18:51:00Z">
              <w:r w:rsidDel="008977C2">
                <w:delText>– 50 %</w:delText>
              </w:r>
            </w:del>
            <w:r>
              <w:t>)</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rPr>
                <w:ins w:id="2919" w:author="Dokulil Jiří" w:date="2018-11-18T22:28:00Z"/>
              </w:rPr>
            </w:pPr>
            <w:r>
              <w:t xml:space="preserve">Znalosti získané při studiu předmětu studenti uplatní ve své praxi, při řešení otázek prevence a likvidace havárií </w:t>
            </w:r>
            <w:r>
              <w:br/>
              <w:t xml:space="preserve">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w:t>
            </w:r>
            <w:r>
              <w:br/>
              <w:t xml:space="preserve">a posuzování environmentálních rizik. </w:t>
            </w:r>
          </w:p>
          <w:p w:rsidR="00BB1056" w:rsidRDefault="00BB1056" w:rsidP="00F02ED2">
            <w:pPr>
              <w:jc w:val="both"/>
            </w:pPr>
          </w:p>
          <w:p w:rsidR="00311D7B" w:rsidRPr="003B2898" w:rsidRDefault="00311D7B" w:rsidP="00F02ED2">
            <w:pPr>
              <w:jc w:val="both"/>
              <w:rPr>
                <w:u w:val="single"/>
              </w:rPr>
            </w:pPr>
            <w:r>
              <w:rPr>
                <w:u w:val="single"/>
              </w:rPr>
              <w:t>Hlavní témata:</w:t>
            </w:r>
          </w:p>
          <w:p w:rsidR="00311D7B" w:rsidRDefault="00311D7B" w:rsidP="008977C2">
            <w:pPr>
              <w:pStyle w:val="Odstavecseseznamem1"/>
              <w:numPr>
                <w:ilvl w:val="0"/>
                <w:numId w:val="22"/>
              </w:numPr>
              <w:jc w:val="both"/>
            </w:pPr>
            <w:r>
              <w:t xml:space="preserve">Úvod do předmětu, vývoj chemie, hmota a energie, základní chemické zákony. </w:t>
            </w:r>
          </w:p>
          <w:p w:rsidR="00311D7B" w:rsidRDefault="00311D7B" w:rsidP="008977C2">
            <w:pPr>
              <w:pStyle w:val="Odstavecseseznamem1"/>
              <w:numPr>
                <w:ilvl w:val="0"/>
                <w:numId w:val="22"/>
              </w:numPr>
              <w:jc w:val="both"/>
            </w:pPr>
            <w:r>
              <w:t>Atomy, molekuly, ionty. Složení a struktura chemických látek. Prvky, sloučeniny.</w:t>
            </w:r>
          </w:p>
          <w:p w:rsidR="00311D7B" w:rsidRDefault="00311D7B" w:rsidP="008977C2">
            <w:pPr>
              <w:pStyle w:val="Odstavecseseznamem1"/>
              <w:numPr>
                <w:ilvl w:val="0"/>
                <w:numId w:val="22"/>
              </w:numPr>
              <w:jc w:val="both"/>
            </w:pPr>
            <w:r>
              <w:t>Názvosloví anorganických sloučenin, názvosloví organických sloučenin,</w:t>
            </w:r>
          </w:p>
          <w:p w:rsidR="00311D7B" w:rsidRDefault="00311D7B" w:rsidP="008977C2">
            <w:pPr>
              <w:pStyle w:val="Odstavecseseznamem1"/>
              <w:numPr>
                <w:ilvl w:val="0"/>
                <w:numId w:val="22"/>
              </w:numPr>
              <w:jc w:val="both"/>
            </w:pPr>
            <w:r>
              <w:t xml:space="preserve">Kvalitativní a kvantitativní stránka chemických reakcí. Energetika chemických reakcí. Základy termodynamiky. </w:t>
            </w:r>
          </w:p>
          <w:p w:rsidR="00311D7B" w:rsidRDefault="00311D7B" w:rsidP="008977C2">
            <w:pPr>
              <w:pStyle w:val="Odstavecseseznamem1"/>
              <w:numPr>
                <w:ilvl w:val="0"/>
                <w:numId w:val="22"/>
              </w:numPr>
              <w:jc w:val="both"/>
            </w:pPr>
            <w:r>
              <w:t xml:space="preserve">Skupenské stavy. Plyny, kapaliny, pevné látky. Disperzní soustavy. Roztoky. </w:t>
            </w:r>
          </w:p>
          <w:p w:rsidR="00311D7B" w:rsidRDefault="00311D7B" w:rsidP="008977C2">
            <w:pPr>
              <w:pStyle w:val="Odstavecseseznamem1"/>
              <w:numPr>
                <w:ilvl w:val="0"/>
                <w:numId w:val="22"/>
              </w:numPr>
              <w:jc w:val="both"/>
            </w:pPr>
            <w:r>
              <w:t xml:space="preserve">Základy elektrochemie. Zdroje elektrického proudu. Koroze. </w:t>
            </w:r>
          </w:p>
          <w:p w:rsidR="00311D7B" w:rsidRDefault="00311D7B" w:rsidP="008977C2">
            <w:pPr>
              <w:pStyle w:val="Odstavecseseznamem1"/>
              <w:numPr>
                <w:ilvl w:val="0"/>
                <w:numId w:val="22"/>
              </w:numPr>
              <w:jc w:val="both"/>
            </w:pPr>
            <w:r>
              <w:t xml:space="preserve">Vybrané kapitoly z anorganické chemie. Mendělejevova tabulka prvků. </w:t>
            </w:r>
          </w:p>
          <w:p w:rsidR="00311D7B" w:rsidRDefault="00311D7B" w:rsidP="008977C2">
            <w:pPr>
              <w:pStyle w:val="Odstavecseseznamem1"/>
              <w:numPr>
                <w:ilvl w:val="0"/>
                <w:numId w:val="22"/>
              </w:numPr>
              <w:jc w:val="both"/>
            </w:pPr>
            <w:r>
              <w:t xml:space="preserve">Chemické vztahy mezi oxidy, hydroxidy, kyselinami a solemi. </w:t>
            </w:r>
          </w:p>
          <w:p w:rsidR="00311D7B" w:rsidRDefault="00311D7B" w:rsidP="008977C2">
            <w:pPr>
              <w:pStyle w:val="Odstavecseseznamem1"/>
              <w:numPr>
                <w:ilvl w:val="0"/>
                <w:numId w:val="22"/>
              </w:numPr>
              <w:jc w:val="both"/>
            </w:pPr>
            <w:r>
              <w:t xml:space="preserve">Prvky nekovové, kovové. Přehled vlastností, výroby a využití kovů. </w:t>
            </w:r>
          </w:p>
          <w:p w:rsidR="00311D7B" w:rsidRDefault="00311D7B" w:rsidP="008977C2">
            <w:pPr>
              <w:pStyle w:val="Odstavecseseznamem1"/>
              <w:numPr>
                <w:ilvl w:val="0"/>
                <w:numId w:val="22"/>
              </w:numPr>
              <w:jc w:val="both"/>
            </w:pPr>
            <w:r>
              <w:t xml:space="preserve">Anorganická technologie. Výroba vybraných prvků, minerálních kyselin a zásad, hnojiv </w:t>
            </w:r>
          </w:p>
          <w:p w:rsidR="00311D7B" w:rsidRDefault="00311D7B" w:rsidP="008977C2">
            <w:pPr>
              <w:pStyle w:val="Odstavecseseznamem1"/>
              <w:numPr>
                <w:ilvl w:val="0"/>
                <w:numId w:val="22"/>
              </w:numPr>
              <w:jc w:val="both"/>
            </w:pPr>
            <w:r>
              <w:t xml:space="preserve">Nebezpečné chemické látky a přípravky anorganického původu. </w:t>
            </w:r>
          </w:p>
          <w:p w:rsidR="00311D7B" w:rsidRDefault="00311D7B" w:rsidP="008977C2">
            <w:pPr>
              <w:pStyle w:val="Odstavecseseznamem1"/>
              <w:numPr>
                <w:ilvl w:val="0"/>
                <w:numId w:val="22"/>
              </w:numPr>
              <w:jc w:val="both"/>
            </w:pPr>
            <w:r>
              <w:t>Rozdělení organických sloučenin. Alifatické a aromatické uhlovodíky. Heterocyklické sloučeniny.</w:t>
            </w:r>
          </w:p>
          <w:p w:rsidR="00311D7B" w:rsidRDefault="00311D7B" w:rsidP="008977C2">
            <w:pPr>
              <w:pStyle w:val="Odstavecseseznamem1"/>
              <w:numPr>
                <w:ilvl w:val="0"/>
                <w:numId w:val="22"/>
              </w:numPr>
              <w:jc w:val="both"/>
            </w:pPr>
            <w:r>
              <w:t>Heterosloučeniny-halogenderiváty, hydroxy-, nitro- sulfo-sloučeniny, aj. Nebezpečné chemické látky organického původu.</w:t>
            </w:r>
          </w:p>
          <w:p w:rsidR="00311D7B" w:rsidRDefault="00311D7B" w:rsidP="008977C2">
            <w:pPr>
              <w:pStyle w:val="Odstavecseseznamem1"/>
              <w:numPr>
                <w:ilvl w:val="0"/>
                <w:numId w:val="22"/>
              </w:numPr>
              <w:jc w:val="both"/>
            </w:pPr>
            <w:r>
              <w:t xml:space="preserve">Základní suroviny průmyslové organické chemie - uhlí, ropa, zemní plyn. Organická technologie. -Výroba vybraných organických sloučenin. </w:t>
            </w:r>
          </w:p>
        </w:tc>
      </w:tr>
      <w:tr w:rsidR="00311D7B"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Default="00311D7B" w:rsidP="00F02ED2">
            <w:pPr>
              <w:jc w:val="both"/>
            </w:pPr>
          </w:p>
        </w:tc>
      </w:tr>
      <w:tr w:rsidR="00311D7B"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Default="00311D7B" w:rsidP="00F02ED2">
            <w:r>
              <w:rPr>
                <w:b/>
                <w:bCs/>
              </w:rPr>
              <w:t>Základní literatura:</w:t>
            </w:r>
            <w:r>
              <w:t xml:space="preserve"> </w:t>
            </w:r>
          </w:p>
          <w:p w:rsidR="00311D7B" w:rsidRPr="00B00AC3" w:rsidRDefault="00311D7B" w:rsidP="00F02ED2">
            <w:r w:rsidRPr="00B00AC3">
              <w:t>SEDMIDUBSKÝ, D., FLEMR, V., SVOBODA,  J., CIBULKA, R.: Základy chemie pro bakaláře,</w:t>
            </w:r>
            <w:r>
              <w:t xml:space="preserve"> VŠCHT Praha, 2011, ISBN </w:t>
            </w:r>
            <w:r w:rsidRPr="00B00AC3">
              <w:t>978-80-7080-790-3</w:t>
            </w:r>
            <w:r>
              <w:t>.</w:t>
            </w:r>
          </w:p>
          <w:p w:rsidR="00311D7B" w:rsidRDefault="00311D7B" w:rsidP="00F02ED2">
            <w:r>
              <w:t>L</w:t>
            </w:r>
            <w:r>
              <w:rPr>
                <w:caps/>
              </w:rPr>
              <w:t>ošťák.</w:t>
            </w:r>
            <w:r>
              <w:t xml:space="preserve"> P.:</w:t>
            </w:r>
            <w:r>
              <w:rPr>
                <w:i/>
                <w:iCs/>
              </w:rPr>
              <w:t>Vybrané kapitoly z obecné chemie</w:t>
            </w:r>
            <w:r>
              <w:t xml:space="preserve">. Pardubice, 2005. ISBN 80-7194-735-0. </w:t>
            </w:r>
          </w:p>
          <w:p w:rsidR="00311D7B" w:rsidRDefault="00311D7B" w:rsidP="00F02ED2">
            <w:r>
              <w:t xml:space="preserve">POLÁK R.: </w:t>
            </w:r>
            <w:r>
              <w:rPr>
                <w:i/>
                <w:iCs/>
              </w:rPr>
              <w:t>Obecná chemie. Stručný úvod</w:t>
            </w:r>
            <w:r>
              <w:t xml:space="preserve">. Praha, 2000. ISBN 80-200-0794. </w:t>
            </w:r>
          </w:p>
          <w:p w:rsidR="00311D7B" w:rsidRDefault="00311D7B" w:rsidP="00F02ED2">
            <w:r>
              <w:t>H</w:t>
            </w:r>
            <w:r>
              <w:rPr>
                <w:caps/>
              </w:rPr>
              <w:t>oloubek</w:t>
            </w:r>
            <w:r>
              <w:t xml:space="preserve">, J.: </w:t>
            </w:r>
            <w:r>
              <w:rPr>
                <w:i/>
                <w:iCs/>
              </w:rPr>
              <w:t>Chemie životního prostředí</w:t>
            </w:r>
            <w:r>
              <w:t xml:space="preserve">. Praha : SPN, 1990. ISBN 8021001054. </w:t>
            </w:r>
          </w:p>
          <w:p w:rsidR="00311D7B" w:rsidRDefault="00311D7B" w:rsidP="00F02ED2">
            <w:r>
              <w:rPr>
                <w:b/>
                <w:bCs/>
              </w:rPr>
              <w:lastRenderedPageBreak/>
              <w:t>Doporučená literatura:</w:t>
            </w:r>
            <w:r>
              <w:t xml:space="preserve"> </w:t>
            </w:r>
          </w:p>
          <w:p w:rsidR="00311D7B" w:rsidRDefault="00311D7B" w:rsidP="00F02ED2">
            <w:r>
              <w:t>A</w:t>
            </w:r>
            <w:r>
              <w:rPr>
                <w:caps/>
              </w:rPr>
              <w:t>dámková</w:t>
            </w:r>
            <w:r>
              <w:t xml:space="preserve"> M.: </w:t>
            </w:r>
            <w:r>
              <w:rPr>
                <w:i/>
                <w:iCs/>
              </w:rPr>
              <w:t>Nebezpečné chemické látky a přípravky, včetně prevence závažných havárií</w:t>
            </w:r>
            <w:r>
              <w:t xml:space="preserve">. Praha, 2004. ISBN 80-86229-80-7. </w:t>
            </w:r>
          </w:p>
          <w:p w:rsidR="00311D7B" w:rsidRDefault="00311D7B" w:rsidP="00F02ED2">
            <w:pPr>
              <w:jc w:val="both"/>
            </w:pPr>
            <w:r>
              <w:t>M</w:t>
            </w:r>
            <w:r>
              <w:rPr>
                <w:caps/>
              </w:rPr>
              <w:t>asařík</w:t>
            </w:r>
            <w:r>
              <w:t xml:space="preserve">, I.: </w:t>
            </w:r>
            <w:r>
              <w:rPr>
                <w:i/>
                <w:iCs/>
              </w:rPr>
              <w:t>Plasty a jejich požární nebezpečí. 1. vyd.</w:t>
            </w:r>
            <w:r>
              <w:t>. Ostrava, Sdružení požárního a bezpečnostního inženýrství, 2003. ISBN 80-86634-16-7.</w:t>
            </w:r>
          </w:p>
          <w:p w:rsidR="00311D7B" w:rsidRDefault="00311D7B" w:rsidP="00F02ED2">
            <w:pPr>
              <w:jc w:val="both"/>
            </w:pPr>
            <w:r>
              <w:t xml:space="preserve">BLAŽEK, J.: Přehled chemického názvosloví, SPN Praha, 2007, </w:t>
            </w:r>
            <w:r w:rsidRPr="00914666">
              <w:rPr>
                <w:rStyle w:val="Siln"/>
              </w:rPr>
              <w:t>ISBN</w:t>
            </w:r>
            <w:r w:rsidRPr="00914666">
              <w:t xml:space="preserve"> 80-7235-260-1</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Default="00311D7B" w:rsidP="00F02ED2">
            <w:pPr>
              <w:jc w:val="center"/>
            </w:pPr>
            <w:r>
              <w:t>28</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hodin </w:t>
            </w:r>
          </w:p>
        </w:tc>
      </w:tr>
      <w:tr w:rsidR="00311D7B"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Informace o způsobu kontaktu s</w:t>
            </w:r>
            <w:del w:id="2920" w:author="Dokulil Jiří" w:date="2018-11-17T01:52:00Z">
              <w:r w:rsidDel="00667E1B">
                <w:rPr>
                  <w:b/>
                </w:rPr>
                <w:delText> </w:delText>
              </w:r>
            </w:del>
            <w:ins w:id="2921" w:author="Dokulil Jiří" w:date="2018-11-19T00:06:00Z">
              <w:r w:rsidR="00605CD6">
                <w:rPr>
                  <w:b/>
                </w:rPr>
                <w:t> </w:t>
              </w:r>
            </w:ins>
            <w:r>
              <w:rPr>
                <w:b/>
              </w:rPr>
              <w:t>vyučujícím</w:t>
            </w:r>
          </w:p>
        </w:tc>
      </w:tr>
      <w:tr w:rsidR="00311D7B"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Del="00BB1056" w:rsidRDefault="00BB1056" w:rsidP="00F02ED2">
            <w:pPr>
              <w:jc w:val="both"/>
              <w:rPr>
                <w:del w:id="2922" w:author="Dokulil Jiří" w:date="2018-11-18T22:29:00Z"/>
              </w:rPr>
            </w:pPr>
            <w:ins w:id="2923" w:author="Dokulil Jiří" w:date="2018-11-18T22:29:00Z">
              <w:r w:rsidRPr="00BB1056">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ins>
            <w:del w:id="2924" w:author="Dokulil Jiří" w:date="2018-11-18T22:29:00Z">
              <w:r w:rsidR="00311D7B" w:rsidDel="00BB1056">
                <w:delTex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delText>
              </w:r>
            </w:del>
          </w:p>
          <w:p w:rsidR="00311D7B" w:rsidRDefault="00311D7B" w:rsidP="00F02ED2">
            <w:pPr>
              <w:jc w:val="both"/>
            </w:pPr>
            <w:del w:id="2925" w:author="Dokulil Jiří" w:date="2018-11-18T22:29:00Z">
              <w:r w:rsidDel="00BB1056">
                <w:delText xml:space="preserve">Možnosti komunikace s vyučujícím: </w:delText>
              </w:r>
              <w:r w:rsidR="00BC43F5" w:rsidDel="00BB1056">
                <w:fldChar w:fldCharType="begin"/>
              </w:r>
              <w:r w:rsidR="00BC43F5" w:rsidDel="00BB1056">
                <w:delInstrText xml:space="preserve"> HYPERLINK "mailto:valasek@utb.cz" </w:delInstrText>
              </w:r>
              <w:r w:rsidR="00BC43F5" w:rsidDel="00BB1056">
                <w:fldChar w:fldCharType="separate"/>
              </w:r>
              <w:r w:rsidRPr="00EB1132" w:rsidDel="00BB1056">
                <w:rPr>
                  <w:rStyle w:val="Hypertextovodkaz"/>
                </w:rPr>
                <w:delText>valasek@utb.cz</w:delText>
              </w:r>
              <w:r w:rsidR="00BC43F5" w:rsidDel="00BB1056">
                <w:rPr>
                  <w:rStyle w:val="Hypertextovodkaz"/>
                </w:rPr>
                <w:fldChar w:fldCharType="end"/>
              </w:r>
            </w:del>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rsidR="00311D7B" w:rsidRPr="00951E24" w:rsidRDefault="00311D7B" w:rsidP="00F02ED2">
            <w:pPr>
              <w:jc w:val="both"/>
              <w:rPr>
                <w:b/>
              </w:rPr>
            </w:pPr>
            <w:r>
              <w:rPr>
                <w:b/>
              </w:rPr>
              <w:t>Veřejné právo a základní související předpisy</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2/ZS</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28p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rsidR="00311D7B" w:rsidRDefault="00311D7B" w:rsidP="00F02ED2">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 xml:space="preserve"> 3</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rsidR="00311D7B" w:rsidRDefault="00311D7B" w:rsidP="00F02ED2">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rsidR="00311D7B" w:rsidRDefault="00311D7B" w:rsidP="00F02ED2">
            <w:pPr>
              <w:jc w:val="both"/>
            </w:pPr>
            <w:r>
              <w:t>přednášky, semináře</w:t>
            </w: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rsidR="00311D7B" w:rsidDel="00000811" w:rsidRDefault="00311D7B" w:rsidP="00F02ED2">
            <w:pPr>
              <w:jc w:val="both"/>
              <w:rPr>
                <w:del w:id="2926" w:author="Dokulil Jiří" w:date="2018-11-18T22:30:00Z"/>
              </w:rPr>
            </w:pPr>
            <w:del w:id="2927" w:author="Dokulil Jiří" w:date="2018-11-18T22:30:00Z">
              <w:r w:rsidDel="00000811">
                <w:delText>Způsob zakončení předmětu – písemná zkouška</w:delText>
              </w:r>
            </w:del>
          </w:p>
          <w:p w:rsidR="00311D7B" w:rsidRDefault="00311D7B" w:rsidP="00000811">
            <w:pPr>
              <w:jc w:val="both"/>
            </w:pPr>
            <w:r>
              <w:t xml:space="preserve">Požadavky </w:t>
            </w:r>
            <w:del w:id="2928" w:author="Dokulil Jiří" w:date="2018-11-18T22:30:00Z">
              <w:r w:rsidDel="00000811">
                <w:delText xml:space="preserve">na </w:delText>
              </w:r>
            </w:del>
            <w:ins w:id="2929" w:author="Dokulil Jiří" w:date="2018-11-18T22:30:00Z">
              <w:r w:rsidR="00000811">
                <w:t xml:space="preserve">ke klasifikovanému </w:t>
              </w:r>
            </w:ins>
            <w:r>
              <w:t>zápoč</w:t>
            </w:r>
            <w:ins w:id="2930" w:author="Dokulil Jiří" w:date="2018-11-18T22:30:00Z">
              <w:r w:rsidR="00000811">
                <w:t>tu</w:t>
              </w:r>
            </w:ins>
            <w:del w:id="2931" w:author="Dokulil Jiří" w:date="2018-11-18T22:30:00Z">
              <w:r w:rsidDel="00000811">
                <w:delText>et</w:delText>
              </w:r>
            </w:del>
            <w:r>
              <w:t xml:space="preserve"> - vypracování seminární práce dle požadavků vyučujícího, 80% aktivní účast na seminářích.</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F02ED2">
            <w:pPr>
              <w:jc w:val="both"/>
            </w:pPr>
            <w:r>
              <w:t>JUDr. Radomíra Veselá, PhD.</w:t>
            </w:r>
          </w:p>
        </w:tc>
      </w:tr>
      <w:tr w:rsidR="00311D7B" w:rsidTr="00F02ED2">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rsidR="00311D7B" w:rsidRDefault="00311D7B" w:rsidP="00F02ED2">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rsidR="00311D7B" w:rsidRDefault="00311D7B" w:rsidP="008977C2">
            <w:pPr>
              <w:jc w:val="both"/>
            </w:pPr>
            <w:r>
              <w:t xml:space="preserve">Garant stanovuje koncepci předmětu, podílí se na přednáškách v rozsahu 100 % </w:t>
            </w:r>
            <w:r>
              <w:br/>
              <w:t xml:space="preserve">a </w:t>
            </w:r>
            <w:del w:id="2932" w:author="PS" w:date="2018-11-24T18:52:00Z">
              <w:r w:rsidDel="008977C2">
                <w:delText>dále stanovuje koncepci seminářů a dohlíží na jejich jednotné vedení.</w:delText>
              </w:r>
            </w:del>
            <w:ins w:id="2933" w:author="PS" w:date="2018-11-24T18:52:00Z">
              <w:r w:rsidR="008977C2">
                <w:t>vede semináře.</w:t>
              </w:r>
            </w:ins>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rsidR="00311D7B" w:rsidRDefault="00311D7B" w:rsidP="008977C2">
            <w:pPr>
              <w:jc w:val="both"/>
            </w:pPr>
            <w:r>
              <w:t>JUDr. Radomíra Veselá, PhD. (</w:t>
            </w:r>
            <w:del w:id="2934" w:author="Dokulil Jiří" w:date="2018-11-18T22:30:00Z">
              <w:r w:rsidDel="00000811">
                <w:delText xml:space="preserve">přednášky </w:delText>
              </w:r>
            </w:del>
            <w:ins w:id="2935" w:author="Dokulil Jiří" w:date="2018-11-18T22:30:00Z">
              <w:r w:rsidR="00000811">
                <w:t>přednáší</w:t>
              </w:r>
            </w:ins>
            <w:ins w:id="2936" w:author="PS" w:date="2018-11-24T18:52:00Z">
              <w:r w:rsidR="008977C2">
                <w:t xml:space="preserve"> – 100 %</w:t>
              </w:r>
            </w:ins>
            <w:ins w:id="2937" w:author="Dokulil Jiří" w:date="2018-11-18T22:30:00Z">
              <w:r w:rsidR="00000811">
                <w:t>, vede semináře</w:t>
              </w:r>
              <w:del w:id="2938" w:author="PS" w:date="2018-11-24T18:52:00Z">
                <w:r w:rsidR="00000811" w:rsidDel="008977C2">
                  <w:delText xml:space="preserve"> </w:delText>
                </w:r>
              </w:del>
            </w:ins>
            <w:del w:id="2939" w:author="PS" w:date="2018-11-24T18:52:00Z">
              <w:r w:rsidDel="008977C2">
                <w:delText>– 100 %</w:delText>
              </w:r>
            </w:del>
            <w:r>
              <w:t>)</w:t>
            </w:r>
          </w:p>
        </w:tc>
      </w:tr>
      <w:tr w:rsidR="00311D7B" w:rsidTr="00F02ED2">
        <w:trPr>
          <w:trHeight w:val="227"/>
        </w:trPr>
        <w:tc>
          <w:tcPr>
            <w:tcW w:w="9855" w:type="dxa"/>
            <w:gridSpan w:val="8"/>
            <w:tcBorders>
              <w:top w:val="nil"/>
              <w:left w:val="single" w:sz="4" w:space="0" w:color="auto"/>
              <w:bottom w:val="single" w:sz="4" w:space="0" w:color="auto"/>
              <w:right w:val="single" w:sz="4" w:space="0" w:color="auto"/>
            </w:tcBorders>
          </w:tcPr>
          <w:p w:rsidR="00311D7B" w:rsidRDefault="00311D7B" w:rsidP="00F02ED2">
            <w:pPr>
              <w:jc w:val="both"/>
            </w:pPr>
          </w:p>
        </w:tc>
      </w:tr>
      <w:tr w:rsidR="00311D7B" w:rsidTr="00F02ED2">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311D7B" w:rsidRDefault="00311D7B" w:rsidP="00F02ED2">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rsidR="00311D7B" w:rsidRDefault="00311D7B" w:rsidP="00F02ED2">
            <w:pPr>
              <w:jc w:val="both"/>
            </w:pPr>
          </w:p>
        </w:tc>
      </w:tr>
      <w:tr w:rsidR="00311D7B" w:rsidRPr="009113F2" w:rsidTr="00F02ED2">
        <w:trPr>
          <w:trHeight w:val="3938"/>
        </w:trPr>
        <w:tc>
          <w:tcPr>
            <w:tcW w:w="9855" w:type="dxa"/>
            <w:gridSpan w:val="8"/>
            <w:tcBorders>
              <w:top w:val="nil"/>
              <w:left w:val="single" w:sz="4" w:space="0" w:color="auto"/>
              <w:bottom w:val="single" w:sz="12" w:space="0" w:color="auto"/>
              <w:right w:val="single" w:sz="4" w:space="0" w:color="auto"/>
            </w:tcBorders>
          </w:tcPr>
          <w:p w:rsidR="00311D7B" w:rsidRDefault="00311D7B" w:rsidP="00F02ED2">
            <w:pPr>
              <w:jc w:val="both"/>
              <w:rPr>
                <w:ins w:id="2940" w:author="Dokulil Jiří" w:date="2018-11-18T22:31:00Z"/>
                <w:color w:val="000000"/>
                <w:shd w:val="clear" w:color="auto" w:fill="FFFFFF"/>
              </w:rPr>
            </w:pPr>
            <w:r w:rsidRPr="00C918D5">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 uvnitř EU i v rámci globální bezpečnosti.</w:t>
            </w:r>
          </w:p>
          <w:p w:rsidR="00000811" w:rsidRPr="00C918D5" w:rsidRDefault="00000811" w:rsidP="00F02ED2">
            <w:pPr>
              <w:jc w:val="both"/>
              <w:rPr>
                <w:color w:val="000000"/>
                <w:shd w:val="clear" w:color="auto" w:fill="FFFFFF"/>
              </w:rPr>
            </w:pPr>
          </w:p>
          <w:p w:rsidR="00311D7B" w:rsidRPr="009C4E5C" w:rsidRDefault="00311D7B" w:rsidP="00F02ED2">
            <w:pPr>
              <w:jc w:val="both"/>
              <w:rPr>
                <w:u w:val="single"/>
              </w:rPr>
            </w:pPr>
            <w:r w:rsidRPr="009C4E5C">
              <w:rPr>
                <w:u w:val="single"/>
              </w:rPr>
              <w:t>Hlavní témata:</w:t>
            </w:r>
          </w:p>
          <w:p w:rsidR="00311D7B" w:rsidRPr="00C918D5" w:rsidRDefault="00311D7B" w:rsidP="008977C2">
            <w:pPr>
              <w:pStyle w:val="Odstavecseseznamem1"/>
              <w:numPr>
                <w:ilvl w:val="0"/>
                <w:numId w:val="22"/>
              </w:numPr>
              <w:jc w:val="both"/>
            </w:pPr>
            <w:r w:rsidRPr="00C918D5">
              <w:t>Vymezení základního pojmového aparátu – bezpečnost, bezpečnost a stát a bezpečnostní hrozby.</w:t>
            </w:r>
          </w:p>
          <w:p w:rsidR="00311D7B" w:rsidRPr="00C918D5" w:rsidRDefault="00311D7B" w:rsidP="008977C2">
            <w:pPr>
              <w:pStyle w:val="Odstavecseseznamem1"/>
              <w:numPr>
                <w:ilvl w:val="0"/>
                <w:numId w:val="22"/>
              </w:numPr>
              <w:jc w:val="both"/>
            </w:pPr>
            <w:r w:rsidRPr="00C918D5">
              <w:t>Bezpečnostní hrozby, rizik a strategie.</w:t>
            </w:r>
          </w:p>
          <w:p w:rsidR="00311D7B" w:rsidRPr="00C918D5" w:rsidRDefault="00311D7B" w:rsidP="008977C2">
            <w:pPr>
              <w:pStyle w:val="Odstavecseseznamem1"/>
              <w:numPr>
                <w:ilvl w:val="0"/>
                <w:numId w:val="22"/>
              </w:numPr>
              <w:jc w:val="both"/>
            </w:pPr>
            <w:r w:rsidRPr="00C918D5">
              <w:t>Vývoj legislativy v oblasti bezpečnosti od roku 1989.</w:t>
            </w:r>
          </w:p>
          <w:p w:rsidR="00311D7B" w:rsidRPr="00C918D5" w:rsidRDefault="00311D7B" w:rsidP="008977C2">
            <w:pPr>
              <w:pStyle w:val="Odstavecseseznamem1"/>
              <w:numPr>
                <w:ilvl w:val="0"/>
                <w:numId w:val="22"/>
              </w:numPr>
              <w:jc w:val="both"/>
            </w:pPr>
            <w:r w:rsidRPr="00C918D5">
              <w:t>Právní rámec aktuálních problémů v oblasti bezpečnosti</w:t>
            </w:r>
            <w:ins w:id="2941" w:author="Dokulil Jiří" w:date="2018-11-19T00:06:00Z">
              <w:r w:rsidR="00605CD6">
                <w:t xml:space="preserve"> (4p, 2s)</w:t>
              </w:r>
            </w:ins>
            <w:r w:rsidRPr="00C918D5">
              <w:t>.</w:t>
            </w:r>
          </w:p>
          <w:p w:rsidR="00311D7B" w:rsidRPr="00C918D5" w:rsidRDefault="00311D7B" w:rsidP="008977C2">
            <w:pPr>
              <w:pStyle w:val="Odstavecseseznamem1"/>
              <w:numPr>
                <w:ilvl w:val="0"/>
                <w:numId w:val="22"/>
              </w:numPr>
              <w:jc w:val="both"/>
            </w:pPr>
            <w:r w:rsidRPr="00C918D5">
              <w:t>Kolektivní bezpečnost a její zajištění.</w:t>
            </w:r>
          </w:p>
          <w:p w:rsidR="00311D7B" w:rsidRPr="00C918D5" w:rsidRDefault="00311D7B" w:rsidP="008977C2">
            <w:pPr>
              <w:pStyle w:val="Odstavecseseznamem1"/>
              <w:numPr>
                <w:ilvl w:val="0"/>
                <w:numId w:val="22"/>
              </w:numPr>
              <w:jc w:val="both"/>
            </w:pPr>
            <w:r w:rsidRPr="00C918D5">
              <w:t>Schengenský prostor a jeho význam pro bezpečnost v Evropě.</w:t>
            </w:r>
          </w:p>
          <w:p w:rsidR="00311D7B" w:rsidRPr="00C918D5" w:rsidRDefault="00311D7B" w:rsidP="008977C2">
            <w:pPr>
              <w:pStyle w:val="Odstavecseseznamem1"/>
              <w:numPr>
                <w:ilvl w:val="0"/>
                <w:numId w:val="22"/>
              </w:numPr>
              <w:jc w:val="both"/>
            </w:pPr>
            <w:r w:rsidRPr="00C918D5">
              <w:t>Evropská unie – legislativa policejní a soudní spolupráce členských států.</w:t>
            </w:r>
          </w:p>
          <w:p w:rsidR="00311D7B" w:rsidRPr="00C918D5" w:rsidRDefault="00311D7B" w:rsidP="008977C2">
            <w:pPr>
              <w:pStyle w:val="Odstavecseseznamem1"/>
              <w:numPr>
                <w:ilvl w:val="0"/>
                <w:numId w:val="22"/>
              </w:numPr>
              <w:jc w:val="both"/>
            </w:pPr>
            <w:r w:rsidRPr="00C918D5">
              <w:t>Evropská témata a prevenční opatření vůči nim.</w:t>
            </w:r>
          </w:p>
          <w:p w:rsidR="00311D7B" w:rsidRPr="00C918D5" w:rsidRDefault="00311D7B" w:rsidP="008977C2">
            <w:pPr>
              <w:pStyle w:val="Odstavecseseznamem1"/>
              <w:numPr>
                <w:ilvl w:val="0"/>
                <w:numId w:val="22"/>
              </w:numPr>
              <w:jc w:val="both"/>
            </w:pPr>
            <w:r w:rsidRPr="00C918D5">
              <w:t xml:space="preserve">Průmyslové havárie a přírodní pohromy. </w:t>
            </w:r>
          </w:p>
          <w:p w:rsidR="00311D7B" w:rsidRPr="00C918D5" w:rsidRDefault="00311D7B" w:rsidP="008977C2">
            <w:pPr>
              <w:pStyle w:val="Odstavecseseznamem1"/>
              <w:numPr>
                <w:ilvl w:val="0"/>
                <w:numId w:val="22"/>
              </w:numPr>
              <w:jc w:val="both"/>
            </w:pPr>
            <w:r w:rsidRPr="00C918D5">
              <w:t xml:space="preserve">Standardy spolupráce bezpečnostních složek v rámci EU a ČR – ozbrojené síly, bezpečnostní sbory </w:t>
            </w:r>
            <w:r>
              <w:br/>
            </w:r>
            <w:r w:rsidRPr="00C918D5">
              <w:t>a zpravodajské služby.</w:t>
            </w:r>
          </w:p>
          <w:p w:rsidR="00311D7B" w:rsidRPr="00C918D5" w:rsidRDefault="00311D7B" w:rsidP="008977C2">
            <w:pPr>
              <w:pStyle w:val="Odstavecseseznamem1"/>
              <w:numPr>
                <w:ilvl w:val="0"/>
                <w:numId w:val="22"/>
              </w:numPr>
              <w:jc w:val="both"/>
            </w:pPr>
            <w:r w:rsidRPr="00C918D5">
              <w:t>Informační systémy v rámci EU a jejich právní rámec s aspektem na ochranu osobních dat a jejich zneužití.</w:t>
            </w:r>
          </w:p>
          <w:p w:rsidR="00311D7B" w:rsidRPr="00C918D5" w:rsidRDefault="00311D7B" w:rsidP="008977C2">
            <w:pPr>
              <w:pStyle w:val="Odstavecseseznamem1"/>
              <w:numPr>
                <w:ilvl w:val="0"/>
                <w:numId w:val="22"/>
              </w:numPr>
              <w:jc w:val="both"/>
            </w:pPr>
            <w:r w:rsidRPr="00C918D5">
              <w:t>NATO -  ochrana svobody a bezpečnosti členů politickými a vojenskými prostředky.</w:t>
            </w:r>
          </w:p>
          <w:p w:rsidR="00311D7B" w:rsidRPr="00C918D5" w:rsidRDefault="00311D7B" w:rsidP="008977C2">
            <w:pPr>
              <w:pStyle w:val="Odstavecseseznamem1"/>
              <w:numPr>
                <w:ilvl w:val="0"/>
                <w:numId w:val="22"/>
              </w:numPr>
              <w:jc w:val="both"/>
            </w:pPr>
            <w:r w:rsidRPr="00C918D5">
              <w:t>Rozbor z</w:t>
            </w:r>
            <w:hyperlink r:id="rId18" w:history="1">
              <w:r w:rsidRPr="00C918D5">
                <w:t>ákona č. 181/2014 Sb. o kybernetické bezpečnosti</w:t>
              </w:r>
            </w:hyperlink>
            <w:r w:rsidRPr="00C918D5">
              <w:t>.</w:t>
            </w:r>
          </w:p>
          <w:p w:rsidR="00311D7B" w:rsidRPr="00C918D5" w:rsidRDefault="00311D7B" w:rsidP="00F02ED2">
            <w:pPr>
              <w:jc w:val="both"/>
            </w:pPr>
          </w:p>
        </w:tc>
      </w:tr>
      <w:tr w:rsidR="00311D7B" w:rsidRPr="009113F2" w:rsidTr="00F02ED2">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pPr>
            <w:r w:rsidRPr="00D62969">
              <w:rPr>
                <w:b/>
              </w:rPr>
              <w:t>Studijní literatura a studijní pomůcky</w:t>
            </w:r>
          </w:p>
        </w:tc>
        <w:tc>
          <w:tcPr>
            <w:tcW w:w="6202" w:type="dxa"/>
            <w:gridSpan w:val="6"/>
            <w:tcBorders>
              <w:top w:val="nil"/>
              <w:left w:val="single" w:sz="4" w:space="0" w:color="auto"/>
              <w:bottom w:val="nil"/>
              <w:right w:val="single" w:sz="4" w:space="0" w:color="auto"/>
            </w:tcBorders>
          </w:tcPr>
          <w:p w:rsidR="00311D7B" w:rsidRPr="009113F2" w:rsidRDefault="00311D7B" w:rsidP="00F02ED2">
            <w:pPr>
              <w:jc w:val="both"/>
              <w:rPr>
                <w:sz w:val="22"/>
                <w:szCs w:val="22"/>
              </w:rPr>
            </w:pPr>
          </w:p>
        </w:tc>
      </w:tr>
      <w:tr w:rsidR="00311D7B" w:rsidRPr="009113F2" w:rsidTr="00F02ED2">
        <w:trPr>
          <w:trHeight w:val="1497"/>
        </w:trPr>
        <w:tc>
          <w:tcPr>
            <w:tcW w:w="9855" w:type="dxa"/>
            <w:gridSpan w:val="8"/>
            <w:tcBorders>
              <w:top w:val="nil"/>
              <w:left w:val="single" w:sz="4" w:space="0" w:color="auto"/>
              <w:bottom w:val="single" w:sz="4" w:space="0" w:color="auto"/>
              <w:right w:val="single" w:sz="4" w:space="0" w:color="auto"/>
            </w:tcBorders>
          </w:tcPr>
          <w:p w:rsidR="00311D7B" w:rsidRPr="00C004D7" w:rsidRDefault="00311D7B" w:rsidP="00F02ED2">
            <w:pPr>
              <w:jc w:val="both"/>
              <w:rPr>
                <w:b/>
              </w:rPr>
            </w:pPr>
            <w:r w:rsidRPr="00C004D7">
              <w:rPr>
                <w:b/>
              </w:rPr>
              <w:t>Povinná literatura:</w:t>
            </w:r>
          </w:p>
          <w:p w:rsidR="00311D7B" w:rsidRPr="00C918D5" w:rsidRDefault="00311D7B" w:rsidP="00F02ED2">
            <w:pPr>
              <w:jc w:val="both"/>
            </w:pPr>
            <w:r w:rsidRPr="00C918D5">
              <w:t xml:space="preserve">ANTUŠÁK, E. </w:t>
            </w:r>
            <w:r w:rsidRPr="00C918D5">
              <w:rPr>
                <w:i/>
              </w:rPr>
              <w:t>Krizový management: hrozby – krize – příležitosti</w:t>
            </w:r>
            <w:r w:rsidRPr="00C918D5">
              <w:t>. Vyd. 1. Praha: Wolters Kluwer</w:t>
            </w:r>
            <w:r>
              <w:t>.</w:t>
            </w:r>
            <w:r w:rsidRPr="00C918D5">
              <w:t xml:space="preserve"> Česká republika, 2009. ISBN 978-80-7357-488-8.</w:t>
            </w:r>
          </w:p>
          <w:p w:rsidR="00311D7B" w:rsidRPr="00C918D5" w:rsidRDefault="00311D7B" w:rsidP="00F02ED2">
            <w:pPr>
              <w:jc w:val="both"/>
            </w:pPr>
            <w:r w:rsidRPr="00C918D5">
              <w:t xml:space="preserve">BALABÁN, M., PERNICA, B. a kol. </w:t>
            </w:r>
            <w:r w:rsidRPr="00C918D5">
              <w:rPr>
                <w:i/>
              </w:rPr>
              <w:t>Bezpečnostní systém ČR: problémy a výzvy</w:t>
            </w:r>
            <w:r w:rsidRPr="00C918D5">
              <w:t>. Praha: UK, Karolinum, 2015, ISBN 978-80-246-3150-9.</w:t>
            </w:r>
          </w:p>
          <w:p w:rsidR="00311D7B" w:rsidRPr="00C918D5" w:rsidRDefault="00311D7B" w:rsidP="00F02ED2">
            <w:pPr>
              <w:jc w:val="both"/>
            </w:pPr>
            <w:r w:rsidRPr="00C918D5">
              <w:rPr>
                <w:color w:val="000000"/>
                <w:shd w:val="clear" w:color="auto" w:fill="FFFFFF"/>
              </w:rPr>
              <w:t>PIKNA, B. </w:t>
            </w:r>
            <w:r w:rsidRPr="00C918D5">
              <w:rPr>
                <w:i/>
                <w:iCs/>
                <w:color w:val="000000"/>
              </w:rPr>
              <w:t>Vnitřní bezpečnost v právu a politice EU</w:t>
            </w:r>
            <w:r w:rsidRPr="00C918D5">
              <w:rPr>
                <w:color w:val="000000"/>
              </w:rPr>
              <w:t>. Plzeň: Vydavatelství a nakladatelství Aleš Čeněk, 2016. 432 s. ISBN 978-80-7380-611-8.</w:t>
            </w:r>
          </w:p>
          <w:p w:rsidR="00311D7B" w:rsidRPr="00C918D5" w:rsidRDefault="00311D7B" w:rsidP="00F02ED2">
            <w:pPr>
              <w:pStyle w:val="literaturazavorky"/>
              <w:tabs>
                <w:tab w:val="left" w:pos="567"/>
              </w:tabs>
              <w:rPr>
                <w:rFonts w:ascii="Times New Roman" w:hAnsi="Times New Roman"/>
              </w:rPr>
            </w:pPr>
            <w:r w:rsidRPr="00C918D5">
              <w:rPr>
                <w:rFonts w:ascii="Times New Roman" w:hAnsi="Times New Roman"/>
              </w:rPr>
              <w:t>Ústava České republiky, úst. zák. č. 1/1993 Sb., v platném znění.</w:t>
            </w:r>
          </w:p>
          <w:p w:rsidR="00311D7B" w:rsidRPr="00C918D5" w:rsidRDefault="00311D7B" w:rsidP="00F02ED2">
            <w:pPr>
              <w:jc w:val="both"/>
            </w:pPr>
            <w:r w:rsidRPr="00C918D5">
              <w:t>Listina základních práv a svobod, č. 2/1993 Sb., v platném znění.</w:t>
            </w:r>
          </w:p>
          <w:p w:rsidR="00311D7B" w:rsidRPr="00C918D5" w:rsidRDefault="00311D7B" w:rsidP="00F02ED2">
            <w:pPr>
              <w:jc w:val="both"/>
            </w:pPr>
            <w:r w:rsidRPr="00C918D5">
              <w:t>Ústavní zákon č. 110/1998 Sb., o bezpečnosti České republiky, v platném znění.</w:t>
            </w:r>
          </w:p>
          <w:p w:rsidR="00311D7B" w:rsidRPr="00C918D5" w:rsidRDefault="00311D7B" w:rsidP="00F02ED2">
            <w:pPr>
              <w:jc w:val="both"/>
            </w:pPr>
            <w:r w:rsidRPr="00C918D5">
              <w:t xml:space="preserve"> </w:t>
            </w:r>
          </w:p>
          <w:p w:rsidR="00311D7B" w:rsidRPr="00C004D7" w:rsidRDefault="00311D7B" w:rsidP="00F02ED2">
            <w:pPr>
              <w:jc w:val="both"/>
              <w:rPr>
                <w:b/>
              </w:rPr>
            </w:pPr>
            <w:r w:rsidRPr="00C004D7">
              <w:rPr>
                <w:b/>
              </w:rPr>
              <w:t>Doporučená literatura:</w:t>
            </w:r>
          </w:p>
          <w:p w:rsidR="00311D7B" w:rsidRPr="00C918D5" w:rsidRDefault="00311D7B" w:rsidP="00F02ED2">
            <w:pPr>
              <w:pStyle w:val="Odstavecseseznamem"/>
              <w:autoSpaceDE w:val="0"/>
              <w:autoSpaceDN w:val="0"/>
              <w:adjustRightInd w:val="0"/>
              <w:spacing w:line="276" w:lineRule="auto"/>
              <w:ind w:left="0"/>
              <w:jc w:val="both"/>
            </w:pPr>
            <w:r w:rsidRPr="00C918D5">
              <w:t xml:space="preserve">JANKŮ, M. </w:t>
            </w:r>
            <w:r w:rsidRPr="00C918D5">
              <w:rPr>
                <w:i/>
              </w:rPr>
              <w:t>Základy práva pro posluchače neprávnických fakult</w:t>
            </w:r>
            <w:r w:rsidRPr="00C918D5">
              <w:t>. Praha: C.</w:t>
            </w:r>
            <w:r>
              <w:t xml:space="preserve"> </w:t>
            </w:r>
            <w:r w:rsidRPr="00C918D5">
              <w:t>H.</w:t>
            </w:r>
            <w:r>
              <w:t xml:space="preserve"> </w:t>
            </w:r>
            <w:r w:rsidRPr="00C918D5">
              <w:t>Beck, 2016. 576 s. ISBN: 978-80-7400-611-1.</w:t>
            </w:r>
          </w:p>
          <w:p w:rsidR="00311D7B" w:rsidRPr="00C918D5" w:rsidRDefault="00311D7B" w:rsidP="00F02ED2">
            <w:pPr>
              <w:jc w:val="both"/>
            </w:pPr>
            <w:r w:rsidRPr="00C918D5">
              <w:t xml:space="preserve">Bezpečnostní strategie České republiky, 2015 </w:t>
            </w:r>
          </w:p>
          <w:p w:rsidR="00311D7B" w:rsidRPr="00C918D5" w:rsidRDefault="00311D7B" w:rsidP="00F02ED2">
            <w:pPr>
              <w:jc w:val="both"/>
            </w:pPr>
            <w:r w:rsidRPr="00C918D5">
              <w:t>Koncepce ochrany obyvatelstva do roku 2020 s výhledem do roku 2030</w:t>
            </w:r>
          </w:p>
          <w:p w:rsidR="00311D7B" w:rsidRPr="00605CD6" w:rsidRDefault="00311D7B" w:rsidP="00F02ED2">
            <w:pPr>
              <w:jc w:val="both"/>
              <w:rPr>
                <w:b/>
              </w:rPr>
            </w:pPr>
            <w:r w:rsidRPr="00605CD6">
              <w:rPr>
                <w:rStyle w:val="Siln"/>
                <w:b w:val="0"/>
                <w:bdr w:val="none" w:sz="0" w:space="0" w:color="auto" w:frame="1"/>
                <w:shd w:val="clear" w:color="auto" w:fill="FFFFFF"/>
                <w:rPrChange w:id="2942" w:author="Dokulil Jiří" w:date="2018-11-19T00:05:00Z">
                  <w:rPr>
                    <w:rStyle w:val="Siln"/>
                    <w:bdr w:val="none" w:sz="0" w:space="0" w:color="auto" w:frame="1"/>
                    <w:shd w:val="clear" w:color="auto" w:fill="FFFFFF"/>
                  </w:rPr>
                </w:rPrChange>
              </w:rPr>
              <w:t>SDĚLENÍ KOMISE EVROPSKÉMU PARLAMENTU, RADĚ, EVROPSKÉMU HOSPODÁŘSKÉMU A SOCIÁLNÍMU VÝBORU A VÝBORU REGIONŮ o strategickém rámci EU pro ochranu zdraví a bezpečnosti při práci na období 2014–2020</w:t>
            </w:r>
          </w:p>
        </w:tc>
      </w:tr>
      <w:tr w:rsidR="00311D7B" w:rsidRPr="009113F2"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311D7B" w:rsidRPr="00D62969" w:rsidRDefault="00311D7B" w:rsidP="00F02ED2">
            <w:pPr>
              <w:jc w:val="center"/>
              <w:rPr>
                <w:b/>
              </w:rPr>
            </w:pPr>
            <w:r w:rsidRPr="00D62969">
              <w:rPr>
                <w:b/>
              </w:rPr>
              <w:lastRenderedPageBreak/>
              <w:t>Informace ke kombinované nebo distanční formě</w:t>
            </w:r>
          </w:p>
        </w:tc>
      </w:tr>
      <w:tr w:rsidR="00311D7B" w:rsidRPr="009113F2" w:rsidTr="00F02ED2">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pPr>
            <w:r w:rsidRPr="00D62969">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rsidR="00311D7B" w:rsidRPr="00D62969" w:rsidRDefault="00311D7B" w:rsidP="00F02ED2">
            <w:pPr>
              <w:jc w:val="center"/>
            </w:pPr>
            <w:r>
              <w:t>12</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rPr>
                <w:b/>
              </w:rPr>
            </w:pPr>
            <w:r w:rsidRPr="00D62969">
              <w:rPr>
                <w:b/>
              </w:rPr>
              <w:t xml:space="preserve">hodin </w:t>
            </w:r>
          </w:p>
        </w:tc>
      </w:tr>
      <w:tr w:rsidR="00311D7B" w:rsidRPr="009113F2" w:rsidTr="00F02ED2">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311D7B" w:rsidRPr="00D62969" w:rsidRDefault="00311D7B" w:rsidP="00F02ED2">
            <w:pPr>
              <w:jc w:val="both"/>
              <w:rPr>
                <w:b/>
              </w:rPr>
            </w:pPr>
            <w:r w:rsidRPr="00D62969">
              <w:rPr>
                <w:b/>
              </w:rPr>
              <w:t>Informace o způsobu kontaktu s</w:t>
            </w:r>
            <w:del w:id="2943" w:author="Dokulil Jiří" w:date="2018-11-17T01:53:00Z">
              <w:r w:rsidDel="00667E1B">
                <w:rPr>
                  <w:b/>
                </w:rPr>
                <w:delText> </w:delText>
              </w:r>
            </w:del>
            <w:ins w:id="2944" w:author="Dokulil Jiří" w:date="2018-11-17T01:53:00Z">
              <w:r w:rsidR="00667E1B">
                <w:rPr>
                  <w:b/>
                </w:rPr>
                <w:t> </w:t>
              </w:r>
            </w:ins>
            <w:r w:rsidRPr="00D62969">
              <w:rPr>
                <w:b/>
              </w:rPr>
              <w:t>vyučujícím</w:t>
            </w:r>
          </w:p>
        </w:tc>
      </w:tr>
      <w:tr w:rsidR="00311D7B" w:rsidRPr="009113F2" w:rsidTr="00F02ED2">
        <w:trPr>
          <w:trHeight w:val="1373"/>
        </w:trPr>
        <w:tc>
          <w:tcPr>
            <w:tcW w:w="9855" w:type="dxa"/>
            <w:gridSpan w:val="8"/>
            <w:tcBorders>
              <w:top w:val="single" w:sz="4" w:space="0" w:color="auto"/>
              <w:left w:val="single" w:sz="4" w:space="0" w:color="auto"/>
              <w:bottom w:val="single" w:sz="4" w:space="0" w:color="auto"/>
              <w:right w:val="single" w:sz="4" w:space="0" w:color="auto"/>
            </w:tcBorders>
          </w:tcPr>
          <w:p w:rsidR="00311D7B" w:rsidRPr="009113F2" w:rsidRDefault="00311D7B" w:rsidP="00F02ED2">
            <w:pPr>
              <w:jc w:val="both"/>
              <w:rPr>
                <w:sz w:val="22"/>
                <w:szCs w:val="22"/>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Pr>
        <w:rPr>
          <w:sz w:val="22"/>
          <w:szCs w:val="22"/>
        </w:rPr>
      </w:pPr>
    </w:p>
    <w:p w:rsidR="00311D7B" w:rsidRDefault="00311D7B" w:rsidP="00311D7B">
      <w:pPr>
        <w:rPr>
          <w:sz w:val="22"/>
          <w:szCs w:val="22"/>
        </w:rPr>
      </w:pPr>
    </w:p>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 w:rsidR="00311D7B" w:rsidRDefault="00311D7B" w:rsidP="00311D7B">
      <w:pPr>
        <w:rPr>
          <w:ins w:id="2945" w:author="Dokulil Jiří" w:date="2018-11-18T19:41: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37C47" w:rsidTr="00680730">
        <w:trPr>
          <w:ins w:id="2946" w:author="Dokulil Jiří" w:date="2018-11-18T19:41: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rsidR="00B37C47" w:rsidRDefault="00B37C47" w:rsidP="00680730">
            <w:pPr>
              <w:jc w:val="both"/>
              <w:rPr>
                <w:ins w:id="2947" w:author="Dokulil Jiří" w:date="2018-11-18T19:41:00Z"/>
                <w:b/>
                <w:sz w:val="28"/>
              </w:rPr>
            </w:pPr>
            <w:ins w:id="2948" w:author="Dokulil Jiří" w:date="2018-11-18T19:41:00Z">
              <w:r>
                <w:lastRenderedPageBreak/>
                <w:br w:type="page"/>
              </w:r>
              <w:r>
                <w:rPr>
                  <w:b/>
                  <w:sz w:val="28"/>
                </w:rPr>
                <w:t>B-III – Charakteristika studijního předmětu</w:t>
              </w:r>
            </w:ins>
          </w:p>
        </w:tc>
      </w:tr>
      <w:tr w:rsidR="00B37C47" w:rsidTr="00680730">
        <w:trPr>
          <w:ins w:id="2949" w:author="Dokulil Jiří" w:date="2018-11-18T19:41: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50" w:author="Dokulil Jiří" w:date="2018-11-18T19:41:00Z"/>
                <w:b/>
              </w:rPr>
            </w:pPr>
            <w:ins w:id="2951" w:author="Dokulil Jiří" w:date="2018-11-18T19:41:00Z">
              <w:r>
                <w:rPr>
                  <w:b/>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tcPr>
          <w:p w:rsidR="00B37C47" w:rsidRDefault="00B37C47" w:rsidP="00680730">
            <w:pPr>
              <w:jc w:val="both"/>
              <w:rPr>
                <w:ins w:id="2952" w:author="Dokulil Jiří" w:date="2018-11-18T19:41:00Z"/>
                <w:b/>
              </w:rPr>
            </w:pPr>
            <w:ins w:id="2953" w:author="Dokulil Jiří" w:date="2018-11-18T19:41:00Z">
              <w:r>
                <w:rPr>
                  <w:b/>
                </w:rPr>
                <w:t>Základy lineární algebry a optimalizace</w:t>
              </w:r>
            </w:ins>
          </w:p>
        </w:tc>
      </w:tr>
      <w:tr w:rsidR="00B37C47" w:rsidTr="00680730">
        <w:trPr>
          <w:ins w:id="2954"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55" w:author="Dokulil Jiří" w:date="2018-11-18T19:41:00Z"/>
                <w:b/>
              </w:rPr>
            </w:pPr>
            <w:ins w:id="2956" w:author="Dokulil Jiří" w:date="2018-11-18T19:41:00Z">
              <w:r>
                <w:rPr>
                  <w:b/>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rsidR="00B37C47" w:rsidRDefault="00B37C47" w:rsidP="00680730">
            <w:pPr>
              <w:pStyle w:val="FormtovanvHTML"/>
              <w:shd w:val="clear" w:color="auto" w:fill="FFFFFF"/>
              <w:rPr>
                <w:ins w:id="2957" w:author="Dokulil Jiří" w:date="2018-11-18T19:41:00Z"/>
                <w:rFonts w:ascii="Times New Roman" w:hAnsi="Times New Roman"/>
                <w:color w:val="000000"/>
              </w:rPr>
            </w:pPr>
            <w:ins w:id="2958" w:author="Dokulil Jiří" w:date="2018-11-18T19:41:00Z">
              <w:r>
                <w:rPr>
                  <w:rFonts w:ascii="Times New Roman" w:hAnsi="Times New Roman"/>
                </w:rPr>
                <w:t>povinný</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59" w:author="Dokulil Jiří" w:date="2018-11-18T19:41:00Z"/>
              </w:rPr>
            </w:pPr>
            <w:ins w:id="2960" w:author="Dokulil Jiří" w:date="2018-11-18T19:41:00Z">
              <w:r>
                <w:rPr>
                  <w:b/>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61" w:author="Dokulil Jiří" w:date="2018-11-18T19:41:00Z"/>
              </w:rPr>
            </w:pPr>
            <w:ins w:id="2962" w:author="Dokulil Jiří" w:date="2018-11-18T19:41:00Z">
              <w:r>
                <w:t>1/LS</w:t>
              </w:r>
            </w:ins>
          </w:p>
        </w:tc>
      </w:tr>
      <w:tr w:rsidR="00B37C47" w:rsidTr="00680730">
        <w:trPr>
          <w:ins w:id="2963"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64" w:author="Dokulil Jiří" w:date="2018-11-18T19:41:00Z"/>
                <w:b/>
              </w:rPr>
            </w:pPr>
            <w:ins w:id="2965" w:author="Dokulil Jiří" w:date="2018-11-18T19:41:00Z">
              <w:r>
                <w:rPr>
                  <w:b/>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66" w:author="Dokulil Jiří" w:date="2018-11-18T19:41:00Z"/>
              </w:rPr>
            </w:pPr>
            <w:ins w:id="2967" w:author="Dokulil Jiří" w:date="2018-11-18T19:41:00Z">
              <w:r>
                <w:t>28p – 28c</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68" w:author="Dokulil Jiří" w:date="2018-11-18T19:41:00Z"/>
                <w:b/>
              </w:rPr>
            </w:pPr>
            <w:ins w:id="2969" w:author="Dokulil Jiří" w:date="2018-11-18T19:41:00Z">
              <w:r>
                <w:rPr>
                  <w:b/>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70" w:author="Dokulil Jiří" w:date="2018-11-18T19:41:00Z"/>
              </w:rPr>
            </w:pPr>
            <w:ins w:id="2971" w:author="Dokulil Jiří" w:date="2018-11-18T19:41:00Z">
              <w:r>
                <w:t>56</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72" w:author="Dokulil Jiří" w:date="2018-11-18T19:41:00Z"/>
                <w:b/>
              </w:rPr>
            </w:pPr>
            <w:ins w:id="2973" w:author="Dokulil Jiří" w:date="2018-11-18T19:41:00Z">
              <w:r>
                <w:rPr>
                  <w:b/>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74" w:author="Dokulil Jiří" w:date="2018-11-18T19:41:00Z"/>
              </w:rPr>
            </w:pPr>
            <w:ins w:id="2975" w:author="Dokulil Jiří" w:date="2018-11-18T19:41:00Z">
              <w:r>
                <w:t>5</w:t>
              </w:r>
            </w:ins>
          </w:p>
        </w:tc>
      </w:tr>
      <w:tr w:rsidR="00B37C47" w:rsidTr="00680730">
        <w:trPr>
          <w:ins w:id="2976"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77" w:author="Dokulil Jiří" w:date="2018-11-18T19:41:00Z"/>
                <w:b/>
                <w:sz w:val="22"/>
              </w:rPr>
            </w:pPr>
            <w:ins w:id="2978" w:author="Dokulil Jiří" w:date="2018-11-18T19:41:00Z">
              <w:r>
                <w:rPr>
                  <w:b/>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rsidR="00B37C47" w:rsidRDefault="00B37C47" w:rsidP="00680730">
            <w:pPr>
              <w:jc w:val="both"/>
              <w:rPr>
                <w:ins w:id="2979" w:author="Dokulil Jiří" w:date="2018-11-18T19:41:00Z"/>
              </w:rPr>
            </w:pPr>
          </w:p>
        </w:tc>
      </w:tr>
      <w:tr w:rsidR="00B37C47" w:rsidTr="00680730">
        <w:trPr>
          <w:ins w:id="2980"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81" w:author="Dokulil Jiří" w:date="2018-11-18T19:41:00Z"/>
                <w:b/>
              </w:rPr>
            </w:pPr>
            <w:ins w:id="2982" w:author="Dokulil Jiří" w:date="2018-11-18T19:41:00Z">
              <w:r>
                <w:rPr>
                  <w:b/>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83" w:author="Dokulil Jiří" w:date="2018-11-18T19:41:00Z"/>
              </w:rPr>
            </w:pPr>
            <w:ins w:id="2984" w:author="Dokulil Jiří" w:date="2018-11-18T19:41:00Z">
              <w:r>
                <w:rPr>
                  <w:rFonts w:eastAsia="SimSun"/>
                  <w:lang w:eastAsia="zh-CN" w:bidi="hi-IN"/>
                </w:rPr>
                <w:t>zápo</w:t>
              </w:r>
              <w:r>
                <w:rPr>
                  <w:rFonts w:eastAsia="SimSun" w:cs="TimesNewRoman"/>
                  <w:lang w:eastAsia="zh-CN" w:bidi="hi-IN"/>
                </w:rPr>
                <w:t>č</w:t>
              </w:r>
              <w:r>
                <w:rPr>
                  <w:rFonts w:eastAsia="SimSun"/>
                  <w:lang w:eastAsia="zh-CN" w:bidi="hi-IN"/>
                </w:rPr>
                <w:t>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85" w:author="Dokulil Jiří" w:date="2018-11-18T19:41:00Z"/>
                <w:b/>
              </w:rPr>
            </w:pPr>
            <w:ins w:id="2986" w:author="Dokulil Jiří" w:date="2018-11-18T19:41:00Z">
              <w:r>
                <w:rPr>
                  <w:b/>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2987" w:author="Dokulil Jiří" w:date="2018-11-18T19:41:00Z"/>
              </w:rPr>
            </w:pPr>
            <w:ins w:id="2988" w:author="Dokulil Jiří" w:date="2018-11-18T19:41:00Z">
              <w:r>
                <w:t xml:space="preserve">přednáška, </w:t>
              </w:r>
            </w:ins>
          </w:p>
          <w:p w:rsidR="00B37C47" w:rsidRDefault="00B37C47" w:rsidP="00680730">
            <w:pPr>
              <w:jc w:val="both"/>
              <w:rPr>
                <w:ins w:id="2989" w:author="Dokulil Jiří" w:date="2018-11-18T19:41:00Z"/>
              </w:rPr>
            </w:pPr>
            <w:ins w:id="2990" w:author="Dokulil Jiří" w:date="2018-11-18T19:41:00Z">
              <w:r>
                <w:t>cvičení</w:t>
              </w:r>
            </w:ins>
          </w:p>
        </w:tc>
      </w:tr>
      <w:tr w:rsidR="00B37C47" w:rsidTr="00680730">
        <w:trPr>
          <w:ins w:id="2991"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2992" w:author="Dokulil Jiří" w:date="2018-11-18T19:41:00Z"/>
                <w:b/>
              </w:rPr>
            </w:pPr>
            <w:ins w:id="2993" w:author="Dokulil Jiří" w:date="2018-11-18T19:41:00Z">
              <w:r>
                <w:rPr>
                  <w:b/>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rsidR="00B37C47" w:rsidRDefault="00B37C47" w:rsidP="00680730">
            <w:pPr>
              <w:jc w:val="both"/>
              <w:rPr>
                <w:ins w:id="2994" w:author="Dokulil Jiří" w:date="2018-11-18T19:41:00Z"/>
              </w:rPr>
            </w:pPr>
          </w:p>
        </w:tc>
      </w:tr>
      <w:tr w:rsidR="00B37C47" w:rsidTr="00680730">
        <w:trPr>
          <w:trHeight w:val="554"/>
          <w:ins w:id="2995" w:author="Dokulil Jiří" w:date="2018-11-18T19:41:00Z"/>
        </w:trPr>
        <w:tc>
          <w:tcPr>
            <w:tcW w:w="9855" w:type="dxa"/>
            <w:gridSpan w:val="8"/>
            <w:tcBorders>
              <w:top w:val="nil"/>
              <w:left w:val="single" w:sz="4" w:space="0" w:color="auto"/>
              <w:bottom w:val="single" w:sz="4" w:space="0" w:color="auto"/>
              <w:right w:val="single" w:sz="4" w:space="0" w:color="auto"/>
            </w:tcBorders>
            <w:hideMark/>
          </w:tcPr>
          <w:p w:rsidR="00B37C47" w:rsidRDefault="00605CD6" w:rsidP="00680730">
            <w:pPr>
              <w:jc w:val="both"/>
              <w:rPr>
                <w:ins w:id="2996" w:author="Dokulil Jiří" w:date="2018-11-18T19:41:00Z"/>
              </w:rPr>
            </w:pPr>
            <w:ins w:id="2997" w:author="Dokulil Jiří" w:date="2018-11-19T00:05:00Z">
              <w:r>
                <w:t>Požadavky k zápočtu -</w:t>
              </w:r>
            </w:ins>
            <w:ins w:id="2998" w:author="Dokulil Jiří" w:date="2018-11-18T19:41:00Z">
              <w:r w:rsidR="00B37C47">
                <w:t xml:space="preserve"> je nutno úspěšně zvládnout dvě zápočtové písemné práce a splnit 80% účast na cvičeních.</w:t>
              </w:r>
            </w:ins>
          </w:p>
          <w:p w:rsidR="00B37C47" w:rsidRDefault="00605CD6" w:rsidP="00680730">
            <w:pPr>
              <w:jc w:val="both"/>
              <w:rPr>
                <w:ins w:id="2999" w:author="Dokulil Jiří" w:date="2018-11-18T19:41:00Z"/>
              </w:rPr>
            </w:pPr>
            <w:ins w:id="3000" w:author="Dokulil Jiří" w:date="2018-11-19T00:05:00Z">
              <w:r>
                <w:t>Průběh zkoušky - je</w:t>
              </w:r>
            </w:ins>
            <w:ins w:id="3001" w:author="Dokulil Jiří" w:date="2018-11-18T19:41:00Z">
              <w:r w:rsidR="00B37C47">
                <w:t xml:space="preserve"> vyžadována znalost látky z probíraných tematických okruhů, forma je písemná.</w:t>
              </w:r>
            </w:ins>
          </w:p>
        </w:tc>
      </w:tr>
      <w:tr w:rsidR="00B37C47" w:rsidTr="00680730">
        <w:trPr>
          <w:trHeight w:val="197"/>
          <w:ins w:id="3002" w:author="Dokulil Jiří" w:date="2018-11-18T19:41:00Z"/>
        </w:trPr>
        <w:tc>
          <w:tcPr>
            <w:tcW w:w="3086" w:type="dxa"/>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rPr>
                <w:ins w:id="3003" w:author="Dokulil Jiří" w:date="2018-11-18T19:41:00Z"/>
                <w:b/>
              </w:rPr>
            </w:pPr>
            <w:ins w:id="3004" w:author="Dokulil Jiří" w:date="2018-11-18T19:41:00Z">
              <w:r>
                <w:rPr>
                  <w:b/>
                </w:rPr>
                <w:t>Garant předmětu</w:t>
              </w:r>
            </w:ins>
          </w:p>
        </w:tc>
        <w:tc>
          <w:tcPr>
            <w:tcW w:w="6769" w:type="dxa"/>
            <w:gridSpan w:val="7"/>
            <w:tcBorders>
              <w:top w:val="nil"/>
              <w:left w:val="single" w:sz="4" w:space="0" w:color="auto"/>
              <w:bottom w:val="single" w:sz="4" w:space="0" w:color="auto"/>
              <w:right w:val="single" w:sz="4" w:space="0" w:color="auto"/>
            </w:tcBorders>
            <w:hideMark/>
          </w:tcPr>
          <w:p w:rsidR="00B37C47" w:rsidRDefault="00B37C47" w:rsidP="00680730">
            <w:pPr>
              <w:pStyle w:val="FormtovanvHTML"/>
              <w:shd w:val="clear" w:color="auto" w:fill="FFFFFF"/>
              <w:rPr>
                <w:ins w:id="3005" w:author="Dokulil Jiří" w:date="2018-11-18T19:41:00Z"/>
                <w:rFonts w:ascii="Times New Roman" w:hAnsi="Times New Roman"/>
                <w:color w:val="000000"/>
              </w:rPr>
            </w:pPr>
            <w:ins w:id="3006" w:author="Dokulil Jiří" w:date="2018-11-18T19:41:00Z">
              <w:r>
                <w:rPr>
                  <w:rFonts w:ascii="Times New Roman" w:hAnsi="Times New Roman"/>
                </w:rPr>
                <w:t>Ing. Pavel Martinek, Ph.D.</w:t>
              </w:r>
            </w:ins>
          </w:p>
        </w:tc>
      </w:tr>
      <w:tr w:rsidR="00B37C47" w:rsidTr="00680730">
        <w:trPr>
          <w:trHeight w:val="243"/>
          <w:ins w:id="3007" w:author="Dokulil Jiří" w:date="2018-11-18T19:41:00Z"/>
        </w:trPr>
        <w:tc>
          <w:tcPr>
            <w:tcW w:w="3086" w:type="dxa"/>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rPr>
                <w:ins w:id="3008" w:author="Dokulil Jiří" w:date="2018-11-18T19:41:00Z"/>
                <w:b/>
              </w:rPr>
            </w:pPr>
            <w:ins w:id="3009" w:author="Dokulil Jiří" w:date="2018-11-18T19:41:00Z">
              <w:r>
                <w:rPr>
                  <w:b/>
                </w:rPr>
                <w:t>Zapojení garanta do výuky předmětu</w:t>
              </w:r>
            </w:ins>
          </w:p>
        </w:tc>
        <w:tc>
          <w:tcPr>
            <w:tcW w:w="6769" w:type="dxa"/>
            <w:gridSpan w:val="7"/>
            <w:tcBorders>
              <w:top w:val="nil"/>
              <w:left w:val="single" w:sz="4" w:space="0" w:color="auto"/>
              <w:bottom w:val="single" w:sz="4" w:space="0" w:color="auto"/>
              <w:right w:val="single" w:sz="4" w:space="0" w:color="auto"/>
            </w:tcBorders>
            <w:hideMark/>
          </w:tcPr>
          <w:p w:rsidR="00B37C47" w:rsidRDefault="00DD1154" w:rsidP="00EB0515">
            <w:pPr>
              <w:jc w:val="both"/>
              <w:rPr>
                <w:ins w:id="3010" w:author="Dokulil Jiří" w:date="2018-11-18T19:41:00Z"/>
              </w:rPr>
            </w:pPr>
            <w:ins w:id="3011" w:author="Dokulil Jiří" w:date="2018-11-19T00:04:00Z">
              <w:del w:id="3012" w:author="PS" w:date="2018-11-24T18:54:00Z">
                <w:r w:rsidDel="008977C2">
                  <w:delText>50 %</w:delText>
                </w:r>
              </w:del>
            </w:ins>
            <w:ins w:id="3013" w:author="PS" w:date="2018-11-24T18:54:00Z">
              <w:r w:rsidR="008977C2">
                <w:t xml:space="preserve">Garant stanovuje koncepci předmětu , podílí se na přednáškách v rozsahu </w:t>
              </w:r>
            </w:ins>
            <w:ins w:id="3014" w:author="PS" w:date="2018-11-24T20:59:00Z">
              <w:r w:rsidR="00EB0515">
                <w:t>100</w:t>
              </w:r>
            </w:ins>
            <w:ins w:id="3015" w:author="PS" w:date="2018-11-24T18:54:00Z">
              <w:r w:rsidR="008977C2">
                <w:t xml:space="preserve"> % a dohlíží na vedení cvičení.</w:t>
              </w:r>
            </w:ins>
          </w:p>
        </w:tc>
      </w:tr>
      <w:tr w:rsidR="00B37C47" w:rsidTr="00680730">
        <w:trPr>
          <w:ins w:id="3016"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3017" w:author="Dokulil Jiří" w:date="2018-11-18T19:41:00Z"/>
                <w:b/>
              </w:rPr>
            </w:pPr>
            <w:ins w:id="3018" w:author="Dokulil Jiří" w:date="2018-11-18T19:41:00Z">
              <w:r>
                <w:rPr>
                  <w:b/>
                </w:rPr>
                <w:t>Vyučující</w:t>
              </w:r>
            </w:ins>
          </w:p>
        </w:tc>
        <w:tc>
          <w:tcPr>
            <w:tcW w:w="6769" w:type="dxa"/>
            <w:gridSpan w:val="7"/>
            <w:tcBorders>
              <w:top w:val="single" w:sz="4" w:space="0" w:color="auto"/>
              <w:left w:val="single" w:sz="4" w:space="0" w:color="auto"/>
              <w:bottom w:val="nil"/>
              <w:right w:val="single" w:sz="4" w:space="0" w:color="auto"/>
            </w:tcBorders>
            <w:hideMark/>
          </w:tcPr>
          <w:p w:rsidR="00B37C47" w:rsidRDefault="00B37C47" w:rsidP="00680730">
            <w:pPr>
              <w:jc w:val="both"/>
              <w:rPr>
                <w:ins w:id="3019" w:author="Dokulil Jiří" w:date="2018-11-18T19:41:00Z"/>
              </w:rPr>
            </w:pPr>
            <w:ins w:id="3020" w:author="Dokulil Jiří" w:date="2018-11-18T19:41:00Z">
              <w:r>
                <w:t xml:space="preserve">Ing. Pavel Martinek, Ph.D. </w:t>
              </w:r>
            </w:ins>
            <w:ins w:id="3021" w:author="Dokulil Jiří" w:date="2018-11-19T00:04:00Z">
              <w:r w:rsidR="00DD1154">
                <w:t xml:space="preserve">(přednášející – </w:t>
              </w:r>
              <w:del w:id="3022" w:author="PS" w:date="2018-11-24T20:59:00Z">
                <w:r w:rsidR="00DD1154" w:rsidDel="00EB0515">
                  <w:delText>50</w:delText>
                </w:r>
              </w:del>
            </w:ins>
            <w:ins w:id="3023" w:author="PS" w:date="2018-11-24T20:59:00Z">
              <w:r w:rsidR="00EB0515">
                <w:t>100</w:t>
              </w:r>
            </w:ins>
            <w:ins w:id="3024" w:author="Dokulil Jiří" w:date="2018-11-19T00:04:00Z">
              <w:r w:rsidR="00DD1154">
                <w:t xml:space="preserve"> %)</w:t>
              </w:r>
            </w:ins>
          </w:p>
          <w:p w:rsidR="00B37C47" w:rsidRDefault="00B37C47" w:rsidP="00680730">
            <w:pPr>
              <w:jc w:val="both"/>
              <w:rPr>
                <w:ins w:id="3025" w:author="Dokulil Jiří" w:date="2018-11-18T19:41:00Z"/>
              </w:rPr>
            </w:pPr>
            <w:ins w:id="3026" w:author="Dokulil Jiří" w:date="2018-11-18T19:41:00Z">
              <w:r>
                <w:t xml:space="preserve">RNDr. Martin Fajkus, Ph.D. </w:t>
              </w:r>
            </w:ins>
            <w:ins w:id="3027" w:author="Dokulil Jiří" w:date="2018-11-19T00:04:00Z">
              <w:r w:rsidR="00DD1154">
                <w:t>(cvičící</w:t>
              </w:r>
            </w:ins>
            <w:ins w:id="3028" w:author="PS" w:date="2018-11-24T20:59:00Z">
              <w:r w:rsidR="00EB0515">
                <w:t>)</w:t>
              </w:r>
            </w:ins>
            <w:ins w:id="3029" w:author="Dokulil Jiří" w:date="2018-11-19T00:04:00Z">
              <w:del w:id="3030" w:author="PS" w:date="2018-11-24T20:59:00Z">
                <w:r w:rsidR="00DD1154" w:rsidDel="00EB0515">
                  <w:delText xml:space="preserve"> – 20</w:delText>
                </w:r>
              </w:del>
              <w:del w:id="3031" w:author="PS" w:date="2018-11-24T21:00:00Z">
                <w:r w:rsidR="00DD1154" w:rsidDel="00EB0515">
                  <w:delText xml:space="preserve"> %</w:delText>
                </w:r>
              </w:del>
              <w:r w:rsidR="00DD1154">
                <w:t>)</w:t>
              </w:r>
            </w:ins>
          </w:p>
          <w:p w:rsidR="00B37C47" w:rsidRDefault="00B37C47" w:rsidP="006A164C">
            <w:pPr>
              <w:jc w:val="both"/>
              <w:rPr>
                <w:ins w:id="3032" w:author="Dokulil Jiří" w:date="2018-11-18T19:41:00Z"/>
              </w:rPr>
            </w:pPr>
            <w:ins w:id="3033" w:author="Dokulil Jiří" w:date="2018-11-18T19:41:00Z">
              <w:r>
                <w:t xml:space="preserve">RNDr. Lenka Kozáková, Ph.D. </w:t>
              </w:r>
            </w:ins>
            <w:ins w:id="3034" w:author="Dokulil Jiří" w:date="2018-11-19T00:04:00Z">
              <w:r w:rsidR="00DD1154">
                <w:t>(cvičící</w:t>
              </w:r>
            </w:ins>
            <w:ins w:id="3035" w:author="PS" w:date="2018-11-24T21:00:00Z">
              <w:r w:rsidR="006A164C">
                <w:t>)</w:t>
              </w:r>
            </w:ins>
            <w:ins w:id="3036" w:author="Dokulil Jiří" w:date="2018-11-19T00:04:00Z">
              <w:del w:id="3037" w:author="PS" w:date="2018-11-24T21:00:00Z">
                <w:r w:rsidR="00DD1154" w:rsidDel="006A164C">
                  <w:delText xml:space="preserve"> – 30 %</w:delText>
                </w:r>
              </w:del>
              <w:r w:rsidR="00DD1154">
                <w:t>)</w:t>
              </w:r>
            </w:ins>
          </w:p>
        </w:tc>
      </w:tr>
      <w:tr w:rsidR="00B37C47" w:rsidTr="00680730">
        <w:trPr>
          <w:trHeight w:val="554"/>
          <w:ins w:id="3038" w:author="Dokulil Jiří" w:date="2018-11-18T19:41:00Z"/>
        </w:trPr>
        <w:tc>
          <w:tcPr>
            <w:tcW w:w="9855" w:type="dxa"/>
            <w:gridSpan w:val="8"/>
            <w:tcBorders>
              <w:top w:val="nil"/>
              <w:left w:val="single" w:sz="4" w:space="0" w:color="auto"/>
              <w:bottom w:val="single" w:sz="4" w:space="0" w:color="auto"/>
              <w:right w:val="single" w:sz="4" w:space="0" w:color="auto"/>
            </w:tcBorders>
          </w:tcPr>
          <w:p w:rsidR="00B37C47" w:rsidRDefault="00B37C47" w:rsidP="00680730">
            <w:pPr>
              <w:jc w:val="both"/>
              <w:rPr>
                <w:ins w:id="3039" w:author="Dokulil Jiří" w:date="2018-11-18T19:41:00Z"/>
              </w:rPr>
            </w:pPr>
          </w:p>
        </w:tc>
      </w:tr>
      <w:tr w:rsidR="00B37C47" w:rsidTr="00680730">
        <w:trPr>
          <w:ins w:id="3040" w:author="Dokulil Jiří" w:date="2018-11-18T19: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3041" w:author="Dokulil Jiří" w:date="2018-11-18T19:41:00Z"/>
                <w:b/>
              </w:rPr>
            </w:pPr>
            <w:ins w:id="3042" w:author="Dokulil Jiří" w:date="2018-11-18T19:41:00Z">
              <w:r>
                <w:rPr>
                  <w:b/>
                </w:rPr>
                <w:t>Stručná anotace předmětu</w:t>
              </w:r>
            </w:ins>
          </w:p>
        </w:tc>
        <w:tc>
          <w:tcPr>
            <w:tcW w:w="6769" w:type="dxa"/>
            <w:gridSpan w:val="7"/>
            <w:tcBorders>
              <w:top w:val="single" w:sz="4" w:space="0" w:color="auto"/>
              <w:left w:val="single" w:sz="4" w:space="0" w:color="auto"/>
              <w:bottom w:val="nil"/>
              <w:right w:val="single" w:sz="4" w:space="0" w:color="auto"/>
            </w:tcBorders>
          </w:tcPr>
          <w:p w:rsidR="00B37C47" w:rsidRDefault="00B37C47" w:rsidP="00680730">
            <w:pPr>
              <w:jc w:val="both"/>
              <w:rPr>
                <w:ins w:id="3043" w:author="Dokulil Jiří" w:date="2018-11-18T19:41:00Z"/>
              </w:rPr>
            </w:pPr>
          </w:p>
        </w:tc>
      </w:tr>
      <w:tr w:rsidR="00B37C47" w:rsidTr="00680730">
        <w:trPr>
          <w:trHeight w:val="3938"/>
          <w:ins w:id="3044" w:author="Dokulil Jiří" w:date="2018-11-18T19:41:00Z"/>
        </w:trPr>
        <w:tc>
          <w:tcPr>
            <w:tcW w:w="9855" w:type="dxa"/>
            <w:gridSpan w:val="8"/>
            <w:tcBorders>
              <w:top w:val="nil"/>
              <w:left w:val="single" w:sz="4" w:space="0" w:color="auto"/>
              <w:bottom w:val="single" w:sz="12" w:space="0" w:color="auto"/>
              <w:right w:val="single" w:sz="4" w:space="0" w:color="auto"/>
            </w:tcBorders>
            <w:hideMark/>
          </w:tcPr>
          <w:p w:rsidR="00B37C47" w:rsidRDefault="00B37C47" w:rsidP="00680730">
            <w:pPr>
              <w:autoSpaceDE w:val="0"/>
              <w:autoSpaceDN w:val="0"/>
              <w:adjustRightInd w:val="0"/>
              <w:jc w:val="both"/>
              <w:rPr>
                <w:ins w:id="3045" w:author="Dokulil Jiří" w:date="2018-11-18T19:41:00Z"/>
                <w:rFonts w:cs="Calibri"/>
              </w:rPr>
            </w:pPr>
            <w:ins w:id="3046" w:author="Dokulil Jiří" w:date="2018-11-18T19:41:00Z">
              <w:r>
                <w:rPr>
                  <w:rFonts w:cs="Calibri"/>
                </w:rPr>
                <w:t xml:space="preserve">V první části kurzu si studenti osvojí základy lineární algebry. Naučí se pracovat s maticemi, řešit pomocí nich soustavy rovnic. Studenti budou seznámeni s možnostmi využití lineární algebry např. v chemii. </w:t>
              </w:r>
            </w:ins>
          </w:p>
          <w:p w:rsidR="00B37C47" w:rsidRDefault="00B37C47" w:rsidP="00680730">
            <w:pPr>
              <w:autoSpaceDE w:val="0"/>
              <w:autoSpaceDN w:val="0"/>
              <w:adjustRightInd w:val="0"/>
              <w:jc w:val="both"/>
              <w:rPr>
                <w:ins w:id="3047" w:author="Dokulil Jiří" w:date="2018-11-19T00:03:00Z"/>
                <w:rFonts w:cs="Calibri"/>
              </w:rPr>
            </w:pPr>
            <w:ins w:id="3048" w:author="Dokulil Jiří" w:date="2018-11-18T19:41:00Z">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ins>
          </w:p>
          <w:p w:rsidR="00DD1154" w:rsidRDefault="00DD1154" w:rsidP="00680730">
            <w:pPr>
              <w:autoSpaceDE w:val="0"/>
              <w:autoSpaceDN w:val="0"/>
              <w:adjustRightInd w:val="0"/>
              <w:jc w:val="both"/>
              <w:rPr>
                <w:ins w:id="3049" w:author="Dokulil Jiří" w:date="2018-11-18T19:41:00Z"/>
                <w:rFonts w:cs="Calibri"/>
              </w:rPr>
            </w:pPr>
          </w:p>
          <w:p w:rsidR="00B37C47" w:rsidRDefault="00B37C47" w:rsidP="00680730">
            <w:pPr>
              <w:autoSpaceDE w:val="0"/>
              <w:autoSpaceDN w:val="0"/>
              <w:adjustRightInd w:val="0"/>
              <w:jc w:val="both"/>
              <w:rPr>
                <w:ins w:id="3050" w:author="Dokulil Jiří" w:date="2018-11-18T19:41:00Z"/>
                <w:u w:val="single"/>
              </w:rPr>
            </w:pPr>
            <w:ins w:id="3051" w:author="Dokulil Jiří" w:date="2018-11-18T19:41:00Z">
              <w:r>
                <w:rPr>
                  <w:u w:val="single"/>
                </w:rPr>
                <w:t>Hlavní témata:</w:t>
              </w:r>
            </w:ins>
          </w:p>
          <w:p w:rsidR="00B37C47" w:rsidRDefault="00B37C47" w:rsidP="008977C2">
            <w:pPr>
              <w:numPr>
                <w:ilvl w:val="0"/>
                <w:numId w:val="35"/>
              </w:numPr>
              <w:rPr>
                <w:ins w:id="3052" w:author="Dokulil Jiří" w:date="2018-11-18T19:41:00Z"/>
              </w:rPr>
            </w:pPr>
            <w:ins w:id="3053" w:author="Dokulil Jiří" w:date="2018-11-18T19:41:00Z">
              <w:r>
                <w:t>Vektorový prostor, lineární závislost a nezávislost vektorů, báze, dimenze.</w:t>
              </w:r>
            </w:ins>
          </w:p>
          <w:p w:rsidR="00B37C47" w:rsidRDefault="00B37C47" w:rsidP="008977C2">
            <w:pPr>
              <w:numPr>
                <w:ilvl w:val="0"/>
                <w:numId w:val="35"/>
              </w:numPr>
              <w:rPr>
                <w:ins w:id="3054" w:author="Dokulil Jiří" w:date="2018-11-18T19:41:00Z"/>
              </w:rPr>
            </w:pPr>
            <w:ins w:id="3055" w:author="Dokulil Jiří" w:date="2018-11-18T19:41:00Z">
              <w:r>
                <w:t>Matice, operace s maticemi, hodnost matice.</w:t>
              </w:r>
            </w:ins>
          </w:p>
          <w:p w:rsidR="00B37C47" w:rsidRDefault="00B37C47" w:rsidP="008977C2">
            <w:pPr>
              <w:numPr>
                <w:ilvl w:val="0"/>
                <w:numId w:val="35"/>
              </w:numPr>
              <w:rPr>
                <w:ins w:id="3056" w:author="Dokulil Jiří" w:date="2018-11-18T19:41:00Z"/>
              </w:rPr>
            </w:pPr>
            <w:ins w:id="3057" w:author="Dokulil Jiří" w:date="2018-11-18T19:41:00Z">
              <w:r>
                <w:t>Soustavy lineárních rovnic, Gaussova eliminační metoda.</w:t>
              </w:r>
            </w:ins>
          </w:p>
          <w:p w:rsidR="00B37C47" w:rsidRDefault="00B37C47" w:rsidP="008977C2">
            <w:pPr>
              <w:numPr>
                <w:ilvl w:val="0"/>
                <w:numId w:val="35"/>
              </w:numPr>
              <w:rPr>
                <w:ins w:id="3058" w:author="Dokulil Jiří" w:date="2018-11-18T19:41:00Z"/>
              </w:rPr>
            </w:pPr>
            <w:ins w:id="3059" w:author="Dokulil Jiří" w:date="2018-11-18T19:41:00Z">
              <w:r>
                <w:t>Determinant, Cramerovo pravidlo.</w:t>
              </w:r>
            </w:ins>
          </w:p>
          <w:p w:rsidR="00B37C47" w:rsidRDefault="00B37C47" w:rsidP="008977C2">
            <w:pPr>
              <w:numPr>
                <w:ilvl w:val="0"/>
                <w:numId w:val="35"/>
              </w:numPr>
              <w:rPr>
                <w:ins w:id="3060" w:author="Dokulil Jiří" w:date="2018-11-18T19:41:00Z"/>
              </w:rPr>
            </w:pPr>
            <w:ins w:id="3061" w:author="Dokulil Jiří" w:date="2018-11-18T19:41:00Z">
              <w:r>
                <w:t>Aplikace lineární algebry, kódování zpráv, výpočet produkce, koncentrace látek.</w:t>
              </w:r>
            </w:ins>
          </w:p>
          <w:p w:rsidR="00B37C47" w:rsidRDefault="00B37C47" w:rsidP="008977C2">
            <w:pPr>
              <w:numPr>
                <w:ilvl w:val="0"/>
                <w:numId w:val="35"/>
              </w:numPr>
              <w:rPr>
                <w:ins w:id="3062" w:author="Dokulil Jiří" w:date="2018-11-18T19:41:00Z"/>
              </w:rPr>
            </w:pPr>
            <w:ins w:id="3063" w:author="Dokulil Jiří" w:date="2018-11-18T19:41:00Z">
              <w:r>
                <w:t>Matematické modely ekonomických úloh, dopravní úloha, úloha o plánování výroby, dělení zdrojů, úloha o míchání směsí.</w:t>
              </w:r>
            </w:ins>
          </w:p>
          <w:p w:rsidR="00B37C47" w:rsidRDefault="00B37C47" w:rsidP="008977C2">
            <w:pPr>
              <w:numPr>
                <w:ilvl w:val="0"/>
                <w:numId w:val="35"/>
              </w:numPr>
              <w:rPr>
                <w:ins w:id="3064" w:author="Dokulil Jiří" w:date="2018-11-18T19:41:00Z"/>
              </w:rPr>
            </w:pPr>
            <w:ins w:id="3065" w:author="Dokulil Jiří" w:date="2018-11-18T19:41:00Z">
              <w:r>
                <w:t>Formulace a klasifikace úloh lineárního programování (LP).</w:t>
              </w:r>
            </w:ins>
          </w:p>
          <w:p w:rsidR="00B37C47" w:rsidRDefault="00B37C47" w:rsidP="008977C2">
            <w:pPr>
              <w:numPr>
                <w:ilvl w:val="0"/>
                <w:numId w:val="35"/>
              </w:numPr>
              <w:rPr>
                <w:ins w:id="3066" w:author="Dokulil Jiří" w:date="2018-11-18T19:41:00Z"/>
              </w:rPr>
            </w:pPr>
            <w:ins w:id="3067" w:author="Dokulil Jiří" w:date="2018-11-18T19:41:00Z">
              <w:r>
                <w:t>Simplexová tabulka jako metoda řešení úloh LP.</w:t>
              </w:r>
            </w:ins>
          </w:p>
          <w:p w:rsidR="00B37C47" w:rsidRDefault="00B37C47" w:rsidP="008977C2">
            <w:pPr>
              <w:numPr>
                <w:ilvl w:val="0"/>
                <w:numId w:val="35"/>
              </w:numPr>
              <w:rPr>
                <w:ins w:id="3068" w:author="Dokulil Jiří" w:date="2018-11-18T19:41:00Z"/>
              </w:rPr>
            </w:pPr>
            <w:ins w:id="3069" w:author="Dokulil Jiří" w:date="2018-11-18T19:41:00Z">
              <w:r>
                <w:t>Primární a duální úloha LP.</w:t>
              </w:r>
            </w:ins>
          </w:p>
          <w:p w:rsidR="00B37C47" w:rsidRDefault="00B37C47" w:rsidP="008977C2">
            <w:pPr>
              <w:numPr>
                <w:ilvl w:val="0"/>
                <w:numId w:val="35"/>
              </w:numPr>
              <w:rPr>
                <w:ins w:id="3070" w:author="Dokulil Jiří" w:date="2018-11-18T19:41:00Z"/>
              </w:rPr>
            </w:pPr>
            <w:ins w:id="3071" w:author="Dokulil Jiří" w:date="2018-11-18T19:41:00Z">
              <w:r>
                <w:t>Kombinovaná úloha LP, celočíselné LP.</w:t>
              </w:r>
            </w:ins>
          </w:p>
          <w:p w:rsidR="00B37C47" w:rsidRDefault="00B37C47" w:rsidP="008977C2">
            <w:pPr>
              <w:numPr>
                <w:ilvl w:val="0"/>
                <w:numId w:val="35"/>
              </w:numPr>
              <w:rPr>
                <w:ins w:id="3072" w:author="Dokulil Jiří" w:date="2018-11-18T19:41:00Z"/>
              </w:rPr>
            </w:pPr>
            <w:ins w:id="3073" w:author="Dokulil Jiří" w:date="2018-11-18T19:41:00Z">
              <w:r>
                <w:t>Metody řešení dopravních úloh.</w:t>
              </w:r>
            </w:ins>
          </w:p>
          <w:p w:rsidR="00B37C47" w:rsidRDefault="00B37C47" w:rsidP="008977C2">
            <w:pPr>
              <w:numPr>
                <w:ilvl w:val="0"/>
                <w:numId w:val="35"/>
              </w:numPr>
              <w:rPr>
                <w:ins w:id="3074" w:author="Dokulil Jiří" w:date="2018-11-18T19:41:00Z"/>
              </w:rPr>
            </w:pPr>
            <w:ins w:id="3075" w:author="Dokulil Jiří" w:date="2018-11-18T19:41:00Z">
              <w:r>
                <w:t>Dynamické programování − Bellmanův princip optimalizace v logistických úlohách, Dijkstrův algoritmus.</w:t>
              </w:r>
            </w:ins>
          </w:p>
          <w:p w:rsidR="00B37C47" w:rsidRDefault="00B37C47" w:rsidP="008977C2">
            <w:pPr>
              <w:numPr>
                <w:ilvl w:val="0"/>
                <w:numId w:val="35"/>
              </w:numPr>
              <w:rPr>
                <w:ins w:id="3076" w:author="Dokulil Jiří" w:date="2018-11-18T19:41:00Z"/>
              </w:rPr>
            </w:pPr>
            <w:ins w:id="3077" w:author="Dokulil Jiří" w:date="2018-11-18T19:41:00Z">
              <w:r>
                <w:t>Separovatelné programování − tabulková metoda.</w:t>
              </w:r>
            </w:ins>
          </w:p>
          <w:p w:rsidR="00B37C47" w:rsidRDefault="00B37C47" w:rsidP="008977C2">
            <w:pPr>
              <w:numPr>
                <w:ilvl w:val="0"/>
                <w:numId w:val="35"/>
              </w:numPr>
              <w:rPr>
                <w:ins w:id="3078" w:author="Dokulil Jiří" w:date="2018-11-18T19:41:00Z"/>
              </w:rPr>
            </w:pPr>
            <w:ins w:id="3079" w:author="Dokulil Jiří" w:date="2018-11-18T19:41:00Z">
              <w:r>
                <w:t>Aplikační příklady, ukázka softwaru pro lineární programování.</w:t>
              </w:r>
            </w:ins>
          </w:p>
        </w:tc>
      </w:tr>
      <w:tr w:rsidR="00B37C47" w:rsidTr="00680730">
        <w:trPr>
          <w:trHeight w:val="265"/>
          <w:ins w:id="3080" w:author="Dokulil Jiří" w:date="2018-11-18T19:41:00Z"/>
        </w:trPr>
        <w:tc>
          <w:tcPr>
            <w:tcW w:w="3653" w:type="dxa"/>
            <w:gridSpan w:val="2"/>
            <w:tcBorders>
              <w:top w:val="nil"/>
              <w:left w:val="single" w:sz="4" w:space="0" w:color="auto"/>
              <w:bottom w:val="single" w:sz="4" w:space="0" w:color="auto"/>
              <w:right w:val="single" w:sz="4" w:space="0" w:color="auto"/>
            </w:tcBorders>
            <w:shd w:val="clear" w:color="auto" w:fill="F7CAAC"/>
            <w:hideMark/>
          </w:tcPr>
          <w:p w:rsidR="00B37C47" w:rsidRDefault="00B37C47" w:rsidP="00680730">
            <w:pPr>
              <w:jc w:val="both"/>
              <w:rPr>
                <w:ins w:id="3081" w:author="Dokulil Jiří" w:date="2018-11-18T19:41:00Z"/>
              </w:rPr>
            </w:pPr>
            <w:ins w:id="3082" w:author="Dokulil Jiří" w:date="2018-11-18T19:41:00Z">
              <w:r>
                <w:rPr>
                  <w:b/>
                </w:rPr>
                <w:t>Studijní literatura a studijní pomůcky</w:t>
              </w:r>
            </w:ins>
          </w:p>
        </w:tc>
        <w:tc>
          <w:tcPr>
            <w:tcW w:w="6202" w:type="dxa"/>
            <w:gridSpan w:val="6"/>
            <w:tcBorders>
              <w:top w:val="nil"/>
              <w:left w:val="single" w:sz="4" w:space="0" w:color="auto"/>
              <w:bottom w:val="nil"/>
              <w:right w:val="single" w:sz="4" w:space="0" w:color="auto"/>
            </w:tcBorders>
          </w:tcPr>
          <w:p w:rsidR="00B37C47" w:rsidRDefault="00B37C47" w:rsidP="00680730">
            <w:pPr>
              <w:jc w:val="both"/>
              <w:rPr>
                <w:ins w:id="3083" w:author="Dokulil Jiří" w:date="2018-11-18T19:41:00Z"/>
              </w:rPr>
            </w:pPr>
          </w:p>
        </w:tc>
      </w:tr>
      <w:tr w:rsidR="00B37C47" w:rsidTr="00680730">
        <w:trPr>
          <w:trHeight w:val="1497"/>
          <w:ins w:id="3084" w:author="Dokulil Jiří" w:date="2018-11-18T19:41:00Z"/>
        </w:trPr>
        <w:tc>
          <w:tcPr>
            <w:tcW w:w="9855" w:type="dxa"/>
            <w:gridSpan w:val="8"/>
            <w:tcBorders>
              <w:top w:val="nil"/>
              <w:left w:val="single" w:sz="4" w:space="0" w:color="auto"/>
              <w:bottom w:val="single" w:sz="4" w:space="0" w:color="auto"/>
              <w:right w:val="single" w:sz="4" w:space="0" w:color="auto"/>
            </w:tcBorders>
            <w:hideMark/>
          </w:tcPr>
          <w:p w:rsidR="00B37C47" w:rsidRDefault="00B37C47" w:rsidP="00680730">
            <w:pPr>
              <w:jc w:val="both"/>
              <w:rPr>
                <w:ins w:id="3085" w:author="Dokulil Jiří" w:date="2018-11-18T19:41:00Z"/>
                <w:b/>
              </w:rPr>
            </w:pPr>
            <w:ins w:id="3086" w:author="Dokulil Jiří" w:date="2018-11-18T19:41:00Z">
              <w:r>
                <w:rPr>
                  <w:b/>
                </w:rPr>
                <w:t>Povinná literatura:</w:t>
              </w:r>
            </w:ins>
          </w:p>
          <w:p w:rsidR="00B37C47" w:rsidRDefault="00B37C47" w:rsidP="00680730">
            <w:pPr>
              <w:autoSpaceDE w:val="0"/>
              <w:autoSpaceDN w:val="0"/>
              <w:adjustRightInd w:val="0"/>
              <w:jc w:val="both"/>
              <w:rPr>
                <w:ins w:id="3087" w:author="Dokulil Jiří" w:date="2018-11-18T19:41:00Z"/>
              </w:rPr>
            </w:pPr>
            <w:ins w:id="3088" w:author="Dokulil Jiří" w:date="2018-11-18T19:41:00Z">
              <w:r>
                <w:t xml:space="preserve">GROS, I.: </w:t>
              </w:r>
              <w:r>
                <w:rPr>
                  <w:i/>
                </w:rPr>
                <w:t xml:space="preserve">Kvantitativní metody v manažerském rozhodování, </w:t>
              </w:r>
              <w:r>
                <w:t>GRADA 2003, ISBN 80-247-0421-8</w:t>
              </w:r>
            </w:ins>
          </w:p>
          <w:p w:rsidR="00B37C47" w:rsidRDefault="00B37C47" w:rsidP="00680730">
            <w:pPr>
              <w:autoSpaceDE w:val="0"/>
              <w:autoSpaceDN w:val="0"/>
              <w:adjustRightInd w:val="0"/>
              <w:jc w:val="both"/>
              <w:rPr>
                <w:ins w:id="3089" w:author="Dokulil Jiří" w:date="2018-11-18T19:41:00Z"/>
              </w:rPr>
            </w:pPr>
            <w:ins w:id="3090" w:author="Dokulil Jiří" w:date="2018-11-18T19:41:00Z">
              <w:r>
                <w:t xml:space="preserve">JABLONSKÝ, J.: </w:t>
              </w:r>
              <w:r>
                <w:rPr>
                  <w:i/>
                </w:rPr>
                <w:t xml:space="preserve">Operační výzkum, </w:t>
              </w:r>
              <w:r>
                <w:t>Professional Publishing 2011, ISBN 978-80-86946-44-3.</w:t>
              </w:r>
            </w:ins>
          </w:p>
          <w:p w:rsidR="00B37C47" w:rsidRPr="00AD3CAE" w:rsidRDefault="00B37C47" w:rsidP="00680730">
            <w:pPr>
              <w:autoSpaceDE w:val="0"/>
              <w:autoSpaceDN w:val="0"/>
              <w:adjustRightInd w:val="0"/>
              <w:jc w:val="both"/>
              <w:rPr>
                <w:ins w:id="3091" w:author="Dokulil Jiří" w:date="2018-11-18T19:41:00Z"/>
              </w:rPr>
            </w:pPr>
            <w:ins w:id="3092" w:author="Dokulil Jiří" w:date="2018-11-18T19:41:00Z">
              <w:r>
                <w:t>KOZÁKOVÁ, L.:</w:t>
              </w:r>
              <w:r>
                <w:rPr>
                  <w:lang w:val="en-US"/>
                </w:rPr>
                <w:t xml:space="preserve"> </w:t>
              </w:r>
              <w:r w:rsidRPr="00AD3CAE">
                <w:rPr>
                  <w:i/>
                  <w:lang w:val="en-US"/>
                </w:rPr>
                <w:t>Lineární algebra</w:t>
              </w:r>
              <w:r>
                <w:rPr>
                  <w:lang w:val="en-US"/>
                </w:rPr>
                <w:t>,</w:t>
              </w:r>
              <w:r>
                <w:rPr>
                  <w:rFonts w:cs="Calibri"/>
                  <w:i/>
                </w:rPr>
                <w:t xml:space="preserve"> </w:t>
              </w:r>
              <w:r>
                <w:rPr>
                  <w:rFonts w:cs="Calibri"/>
                </w:rPr>
                <w:t>učební text FAI UTB Zlín 2018.</w:t>
              </w:r>
            </w:ins>
          </w:p>
          <w:p w:rsidR="00B37C47" w:rsidRDefault="00B37C47" w:rsidP="00680730">
            <w:pPr>
              <w:autoSpaceDE w:val="0"/>
              <w:autoSpaceDN w:val="0"/>
              <w:adjustRightInd w:val="0"/>
              <w:jc w:val="both"/>
              <w:rPr>
                <w:ins w:id="3093" w:author="Dokulil Jiří" w:date="2018-11-18T19:41:00Z"/>
              </w:rPr>
            </w:pPr>
            <w:ins w:id="3094" w:author="Dokulil Jiří" w:date="2018-11-18T19:41:00Z">
              <w:r>
                <w:t xml:space="preserve">MATEJDES, M.: </w:t>
              </w:r>
              <w:r>
                <w:rPr>
                  <w:i/>
                </w:rPr>
                <w:t>Aplikovaná matematika</w:t>
              </w:r>
              <w:r>
                <w:t>, MAT-CENTRUM, Zvolen 2005.</w:t>
              </w:r>
            </w:ins>
          </w:p>
          <w:p w:rsidR="00B37C47" w:rsidRDefault="00B37C47" w:rsidP="00680730">
            <w:pPr>
              <w:autoSpaceDE w:val="0"/>
              <w:autoSpaceDN w:val="0"/>
              <w:adjustRightInd w:val="0"/>
              <w:jc w:val="both"/>
              <w:rPr>
                <w:ins w:id="3095" w:author="Dokulil Jiří" w:date="2018-11-18T19:41:00Z"/>
              </w:rPr>
            </w:pPr>
            <w:ins w:id="3096" w:author="Dokulil Jiří" w:date="2018-11-18T19:41:00Z">
              <w:r>
                <w:t xml:space="preserve">PEKAŘ, L.: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2013.</w:t>
              </w:r>
            </w:ins>
          </w:p>
          <w:p w:rsidR="00B37C47" w:rsidRDefault="00B37C47" w:rsidP="00680730">
            <w:pPr>
              <w:spacing w:before="60"/>
              <w:jc w:val="both"/>
              <w:rPr>
                <w:ins w:id="3097" w:author="Dokulil Jiří" w:date="2018-11-18T19:41:00Z"/>
                <w:b/>
              </w:rPr>
            </w:pPr>
            <w:ins w:id="3098" w:author="Dokulil Jiří" w:date="2018-11-18T19:41:00Z">
              <w:r>
                <w:rPr>
                  <w:b/>
                  <w:bCs/>
                </w:rPr>
                <w:t>Doporučená</w:t>
              </w:r>
              <w:r>
                <w:rPr>
                  <w:b/>
                </w:rPr>
                <w:t xml:space="preserve"> literatura:</w:t>
              </w:r>
            </w:ins>
          </w:p>
          <w:p w:rsidR="00B37C47" w:rsidRPr="00317253" w:rsidRDefault="00B37C47" w:rsidP="00680730">
            <w:pPr>
              <w:autoSpaceDE w:val="0"/>
              <w:autoSpaceDN w:val="0"/>
              <w:adjustRightInd w:val="0"/>
              <w:jc w:val="both"/>
              <w:rPr>
                <w:ins w:id="3099" w:author="Dokulil Jiří" w:date="2018-11-18T19:41:00Z"/>
              </w:rPr>
            </w:pPr>
            <w:ins w:id="3100" w:author="Dokulil Jiří" w:date="2018-11-18T19:41:00Z">
              <w:r w:rsidRPr="00317253">
                <w:t>HASÍK, K.: Matematické metody v ekonomii</w:t>
              </w:r>
              <w:r w:rsidRPr="00317253">
                <w:rPr>
                  <w:lang w:val="en-US"/>
                </w:rPr>
                <w:t>,</w:t>
              </w:r>
              <w:r w:rsidRPr="00317253">
                <w:rPr>
                  <w:i/>
                </w:rPr>
                <w:t xml:space="preserve"> </w:t>
              </w:r>
              <w:r w:rsidRPr="00317253">
                <w:t>učební text, Slezská univerzita v Opavě, 2008.</w:t>
              </w:r>
            </w:ins>
          </w:p>
          <w:p w:rsidR="00B37C47" w:rsidRPr="00317253" w:rsidRDefault="00B37C47" w:rsidP="00680730">
            <w:pPr>
              <w:autoSpaceDE w:val="0"/>
              <w:autoSpaceDN w:val="0"/>
              <w:adjustRightInd w:val="0"/>
              <w:jc w:val="both"/>
              <w:rPr>
                <w:ins w:id="3101" w:author="Dokulil Jiří" w:date="2018-11-18T19:41:00Z"/>
              </w:rPr>
            </w:pPr>
            <w:ins w:id="3102" w:author="Dokulil Jiří" w:date="2018-11-18T19:41:00Z">
              <w:r w:rsidRPr="00317253">
                <w:rPr>
                  <w:color w:val="212121"/>
                  <w:shd w:val="clear" w:color="auto" w:fill="FFFFFF"/>
                </w:rPr>
                <w:t>https://www.slu.cz/file/cul/1ba02053-099b-4f12-b868-99feac16275a</w:t>
              </w:r>
            </w:ins>
          </w:p>
          <w:p w:rsidR="00B37C47" w:rsidRDefault="00B37C47" w:rsidP="00680730">
            <w:pPr>
              <w:autoSpaceDE w:val="0"/>
              <w:autoSpaceDN w:val="0"/>
              <w:adjustRightInd w:val="0"/>
              <w:jc w:val="both"/>
              <w:rPr>
                <w:ins w:id="3103" w:author="Dokulil Jiří" w:date="2018-11-18T19:41:00Z"/>
                <w:rFonts w:cs="Calibri"/>
              </w:rPr>
            </w:pPr>
            <w:ins w:id="3104" w:author="Dokulil Jiří" w:date="2018-11-18T19:41:00Z">
              <w:r>
                <w:rPr>
                  <w:rFonts w:cs="Calibri"/>
                </w:rPr>
                <w:t xml:space="preserve">KORDA, B. a kol.: </w:t>
              </w:r>
              <w:r>
                <w:rPr>
                  <w:rFonts w:cs="Calibri"/>
                  <w:i/>
                </w:rPr>
                <w:t xml:space="preserve">Matematické metody v ekonomii, </w:t>
              </w:r>
              <w:r>
                <w:rPr>
                  <w:rFonts w:cs="Calibri"/>
                </w:rPr>
                <w:t>SNTL Praha 1967.</w:t>
              </w:r>
            </w:ins>
          </w:p>
          <w:p w:rsidR="00B37C47" w:rsidRPr="00921F5B" w:rsidRDefault="00B37C47" w:rsidP="00680730">
            <w:pPr>
              <w:autoSpaceDE w:val="0"/>
              <w:autoSpaceDN w:val="0"/>
              <w:adjustRightInd w:val="0"/>
              <w:jc w:val="both"/>
              <w:rPr>
                <w:ins w:id="3105" w:author="Dokulil Jiří" w:date="2018-11-18T19:41:00Z"/>
                <w:rFonts w:cs="Calibri"/>
              </w:rPr>
            </w:pPr>
            <w:ins w:id="3106" w:author="Dokulil Jiří" w:date="2018-11-18T19:41:00Z">
              <w:r w:rsidRPr="00317253">
                <w:t xml:space="preserve">ŠKRÁŠEK, J., TICHÝ, Z.: </w:t>
              </w:r>
              <w:r w:rsidRPr="00317253">
                <w:rPr>
                  <w:i/>
                </w:rPr>
                <w:t>Základy aplikované matematiky I-III</w:t>
              </w:r>
              <w:r w:rsidRPr="00317253">
                <w:t>, SNTL Praha 1989.</w:t>
              </w:r>
            </w:ins>
          </w:p>
        </w:tc>
      </w:tr>
      <w:tr w:rsidR="00B37C47" w:rsidTr="00680730">
        <w:trPr>
          <w:ins w:id="3107" w:author="Dokulil Jiří" w:date="2018-11-18T19: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rsidR="00B37C47" w:rsidRDefault="00B37C47" w:rsidP="00680730">
            <w:pPr>
              <w:jc w:val="center"/>
              <w:rPr>
                <w:ins w:id="3108" w:author="Dokulil Jiří" w:date="2018-11-18T19:41:00Z"/>
                <w:b/>
              </w:rPr>
            </w:pPr>
            <w:ins w:id="3109" w:author="Dokulil Jiří" w:date="2018-11-18T19:41:00Z">
              <w:r>
                <w:rPr>
                  <w:b/>
                </w:rPr>
                <w:t>Informace ke kombinované nebo distanční formě</w:t>
              </w:r>
            </w:ins>
          </w:p>
        </w:tc>
      </w:tr>
      <w:tr w:rsidR="00B37C47" w:rsidTr="00680730">
        <w:trPr>
          <w:ins w:id="3110" w:author="Dokulil Jiří" w:date="2018-11-18T19:41:00Z"/>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3111" w:author="Dokulil Jiří" w:date="2018-11-18T19:41:00Z"/>
              </w:rPr>
            </w:pPr>
            <w:ins w:id="3112" w:author="Dokulil Jiří" w:date="2018-11-18T19:41:00Z">
              <w:r>
                <w:rPr>
                  <w:b/>
                </w:rPr>
                <w:lastRenderedPageBreak/>
                <w:t>Rozsah konzultací (soustředění)</w:t>
              </w:r>
            </w:ins>
          </w:p>
        </w:tc>
        <w:tc>
          <w:tcPr>
            <w:tcW w:w="889" w:type="dxa"/>
            <w:tcBorders>
              <w:top w:val="single" w:sz="2" w:space="0" w:color="auto"/>
              <w:left w:val="single" w:sz="4" w:space="0" w:color="auto"/>
              <w:bottom w:val="single" w:sz="4" w:space="0" w:color="auto"/>
              <w:right w:val="single" w:sz="4" w:space="0" w:color="auto"/>
            </w:tcBorders>
            <w:hideMark/>
          </w:tcPr>
          <w:p w:rsidR="00B37C47" w:rsidRDefault="00B37C47" w:rsidP="00680730">
            <w:pPr>
              <w:jc w:val="center"/>
              <w:rPr>
                <w:ins w:id="3113" w:author="Dokulil Jiří" w:date="2018-11-18T19:41:00Z"/>
              </w:rPr>
            </w:pPr>
            <w:ins w:id="3114" w:author="Dokulil Jiří" w:date="2018-11-18T19:41:00Z">
              <w:r>
                <w:t>20</w:t>
              </w:r>
            </w:ins>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3115" w:author="Dokulil Jiří" w:date="2018-11-18T19:41:00Z"/>
                <w:b/>
              </w:rPr>
            </w:pPr>
            <w:ins w:id="3116" w:author="Dokulil Jiří" w:date="2018-11-18T19:41:00Z">
              <w:r>
                <w:rPr>
                  <w:b/>
                </w:rPr>
                <w:t xml:space="preserve">hodin </w:t>
              </w:r>
            </w:ins>
          </w:p>
        </w:tc>
      </w:tr>
      <w:tr w:rsidR="00B37C47" w:rsidTr="00680730">
        <w:trPr>
          <w:ins w:id="3117" w:author="Dokulil Jiří" w:date="2018-11-18T19:41: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rsidR="00B37C47" w:rsidRDefault="00B37C47" w:rsidP="00680730">
            <w:pPr>
              <w:jc w:val="both"/>
              <w:rPr>
                <w:ins w:id="3118" w:author="Dokulil Jiří" w:date="2018-11-18T19:41:00Z"/>
                <w:b/>
              </w:rPr>
            </w:pPr>
            <w:ins w:id="3119" w:author="Dokulil Jiří" w:date="2018-11-18T19:41:00Z">
              <w:r>
                <w:rPr>
                  <w:b/>
                </w:rPr>
                <w:t>Informace o způsobu kontaktu s vyučujícím</w:t>
              </w:r>
            </w:ins>
          </w:p>
        </w:tc>
      </w:tr>
      <w:tr w:rsidR="00B37C47" w:rsidTr="00680730">
        <w:trPr>
          <w:trHeight w:val="1373"/>
          <w:ins w:id="3120" w:author="Dokulil Jiří" w:date="2018-11-18T19:41:00Z"/>
        </w:trPr>
        <w:tc>
          <w:tcPr>
            <w:tcW w:w="9855" w:type="dxa"/>
            <w:gridSpan w:val="8"/>
            <w:tcBorders>
              <w:top w:val="single" w:sz="4" w:space="0" w:color="auto"/>
              <w:left w:val="single" w:sz="4" w:space="0" w:color="auto"/>
              <w:bottom w:val="single" w:sz="4" w:space="0" w:color="auto"/>
              <w:right w:val="single" w:sz="4" w:space="0" w:color="auto"/>
            </w:tcBorders>
            <w:hideMark/>
          </w:tcPr>
          <w:p w:rsidR="00B37C47" w:rsidRDefault="00B37C47" w:rsidP="00680730">
            <w:pPr>
              <w:jc w:val="both"/>
              <w:rPr>
                <w:ins w:id="3121" w:author="Dokulil Jiří" w:date="2018-11-18T19:41:00Z"/>
              </w:rPr>
            </w:pPr>
            <w:ins w:id="3122" w:author="Dokulil Jiří" w:date="2018-11-18T19:41:00Z">
              <w:r>
                <w:t>Podle Vnitřního předpisu FLKŘ má každý akademický pracovník stanoveny konzultační hodiny v rozsahu 2h týdně. Možnost odborných konzultací ve vypsaných hodinách nebo na základě individuální domluvy. Studenti se účastní výuky, kde je jim redukovanou formou prezentována základní látka výše uvedeného rozsahu a jsou jim určeny části učiva k samostatnému nastudování s použitím zpracované studijní opory předmětu.</w:t>
              </w:r>
            </w:ins>
          </w:p>
          <w:p w:rsidR="00B37C47" w:rsidRDefault="00B37C47" w:rsidP="00680730">
            <w:pPr>
              <w:jc w:val="both"/>
              <w:rPr>
                <w:ins w:id="3123" w:author="Dokulil Jiří" w:date="2018-11-18T19:41:00Z"/>
              </w:rPr>
            </w:pPr>
            <w:ins w:id="3124" w:author="Dokulil Jiří" w:date="2018-11-18T19:41:00Z">
              <w:r>
                <w:t xml:space="preserve">Možnosti komunikace s vyučujícím: </w:t>
              </w:r>
              <w:r>
                <w:fldChar w:fldCharType="begin"/>
              </w:r>
              <w:r>
                <w:instrText xml:space="preserve"> HYPERLINK "mailto:pmartinek@utb.cz" </w:instrText>
              </w:r>
              <w:r>
                <w:fldChar w:fldCharType="separate"/>
              </w:r>
              <w:r>
                <w:rPr>
                  <w:rStyle w:val="Hypertextovodkaz"/>
                </w:rPr>
                <w:t>pmartinek@utb.cz</w:t>
              </w:r>
              <w:r>
                <w:rPr>
                  <w:rStyle w:val="Hypertextovodkaz"/>
                </w:rPr>
                <w:fldChar w:fldCharType="end"/>
              </w:r>
              <w:r>
                <w:t xml:space="preserve">; </w:t>
              </w:r>
              <w:r>
                <w:fldChar w:fldCharType="begin"/>
              </w:r>
              <w:r>
                <w:instrText xml:space="preserve"> HYPERLINK "mailto:lkozakova@utb.cz" </w:instrText>
              </w:r>
              <w:r>
                <w:fldChar w:fldCharType="separate"/>
              </w:r>
              <w:r>
                <w:rPr>
                  <w:rStyle w:val="Hypertextovodkaz"/>
                </w:rPr>
                <w:t>lkozakova@utb.cz</w:t>
              </w:r>
              <w:r>
                <w:rPr>
                  <w:rStyle w:val="Hypertextovodkaz"/>
                </w:rPr>
                <w:fldChar w:fldCharType="end"/>
              </w:r>
              <w:r>
                <w:t xml:space="preserve">; </w:t>
              </w:r>
              <w:r>
                <w:fldChar w:fldCharType="begin"/>
              </w:r>
              <w:r>
                <w:instrText xml:space="preserve"> HYPERLINK "mailto:fajkus@utb.cz" </w:instrText>
              </w:r>
              <w:r>
                <w:fldChar w:fldCharType="separate"/>
              </w:r>
              <w:r>
                <w:rPr>
                  <w:rStyle w:val="Hypertextovodkaz"/>
                </w:rPr>
                <w:t>fajkus@utb.cz</w:t>
              </w:r>
              <w:r>
                <w:rPr>
                  <w:rStyle w:val="Hypertextovodkaz"/>
                </w:rPr>
                <w:fldChar w:fldCharType="end"/>
              </w:r>
            </w:ins>
          </w:p>
        </w:tc>
      </w:tr>
    </w:tbl>
    <w:p w:rsidR="00B37C47" w:rsidRDefault="00B37C47" w:rsidP="00311D7B">
      <w:pPr>
        <w:rPr>
          <w:ins w:id="3125" w:author="Dokulil Jiří" w:date="2018-11-18T19:41:00Z"/>
        </w:rPr>
      </w:pPr>
    </w:p>
    <w:p w:rsidR="00B37C47" w:rsidRDefault="00B37C47" w:rsidP="00311D7B">
      <w:pPr>
        <w:rPr>
          <w:ins w:id="3126" w:author="Dokulil Jiří" w:date="2018-11-18T19:41:00Z"/>
        </w:rPr>
      </w:pPr>
    </w:p>
    <w:p w:rsidR="00B37C47" w:rsidRDefault="00B37C47" w:rsidP="00311D7B">
      <w:pPr>
        <w:rPr>
          <w:ins w:id="3127" w:author="Dokulil Jiří" w:date="2018-11-18T19:41:00Z"/>
        </w:rPr>
      </w:pPr>
    </w:p>
    <w:p w:rsidR="00B37C47" w:rsidRDefault="00B37C47" w:rsidP="00311D7B">
      <w:pPr>
        <w:rPr>
          <w:ins w:id="3128" w:author="Dokulil Jiří" w:date="2018-11-18T19:41:00Z"/>
        </w:rPr>
      </w:pPr>
    </w:p>
    <w:p w:rsidR="00B37C47" w:rsidRDefault="00B37C47" w:rsidP="00311D7B">
      <w:pPr>
        <w:rPr>
          <w:ins w:id="3129" w:author="Dokulil Jiří" w:date="2018-11-18T19:41:00Z"/>
        </w:rPr>
      </w:pPr>
    </w:p>
    <w:p w:rsidR="00B37C47" w:rsidRDefault="00B37C47" w:rsidP="00311D7B">
      <w:pPr>
        <w:rPr>
          <w:ins w:id="3130" w:author="Dokulil Jiří" w:date="2018-11-18T19:41:00Z"/>
        </w:rPr>
      </w:pPr>
    </w:p>
    <w:p w:rsidR="00B37C47" w:rsidRDefault="00B37C47" w:rsidP="00311D7B">
      <w:pPr>
        <w:rPr>
          <w:ins w:id="3131" w:author="Dokulil Jiří" w:date="2018-11-18T19:41:00Z"/>
        </w:rPr>
      </w:pPr>
    </w:p>
    <w:p w:rsidR="00B37C47" w:rsidRDefault="00B37C47" w:rsidP="00311D7B">
      <w:pPr>
        <w:rPr>
          <w:ins w:id="3132" w:author="Dokulil Jiří" w:date="2018-11-18T19:41:00Z"/>
        </w:rPr>
      </w:pPr>
    </w:p>
    <w:p w:rsidR="00B37C47" w:rsidRDefault="00B37C47" w:rsidP="00311D7B">
      <w:pPr>
        <w:rPr>
          <w:ins w:id="3133" w:author="Dokulil Jiří" w:date="2018-11-18T19:41:00Z"/>
        </w:rPr>
      </w:pPr>
    </w:p>
    <w:p w:rsidR="00B37C47" w:rsidRDefault="00B37C47" w:rsidP="00311D7B">
      <w:pPr>
        <w:rPr>
          <w:ins w:id="3134" w:author="Dokulil Jiří" w:date="2018-11-18T19:41:00Z"/>
        </w:rPr>
      </w:pPr>
    </w:p>
    <w:p w:rsidR="00B37C47" w:rsidRDefault="00B37C47" w:rsidP="00311D7B">
      <w:pPr>
        <w:rPr>
          <w:ins w:id="3135" w:author="Dokulil Jiří" w:date="2018-11-18T19:41:00Z"/>
        </w:rPr>
      </w:pPr>
    </w:p>
    <w:p w:rsidR="00B37C47" w:rsidRDefault="00B37C47" w:rsidP="00311D7B">
      <w:pPr>
        <w:rPr>
          <w:ins w:id="3136" w:author="Dokulil Jiří" w:date="2018-11-18T19:41:00Z"/>
        </w:rPr>
      </w:pPr>
    </w:p>
    <w:p w:rsidR="00B37C47" w:rsidRDefault="00B37C47" w:rsidP="00311D7B">
      <w:pPr>
        <w:rPr>
          <w:ins w:id="3137" w:author="Dokulil Jiří" w:date="2018-11-18T19:41:00Z"/>
        </w:rPr>
      </w:pPr>
    </w:p>
    <w:p w:rsidR="00B37C47" w:rsidRDefault="00B37C47" w:rsidP="00311D7B">
      <w:pPr>
        <w:rPr>
          <w:ins w:id="3138" w:author="Dokulil Jiří" w:date="2018-11-18T19:41:00Z"/>
        </w:rPr>
      </w:pPr>
    </w:p>
    <w:p w:rsidR="00B37C47" w:rsidRDefault="00B37C47" w:rsidP="00311D7B">
      <w:pPr>
        <w:rPr>
          <w:ins w:id="3139" w:author="Dokulil Jiří" w:date="2018-11-18T19:41:00Z"/>
        </w:rPr>
      </w:pPr>
    </w:p>
    <w:p w:rsidR="00B37C47" w:rsidRDefault="00B37C47" w:rsidP="00311D7B">
      <w:pPr>
        <w:rPr>
          <w:ins w:id="3140" w:author="Dokulil Jiří" w:date="2018-11-18T19:41:00Z"/>
        </w:rPr>
      </w:pPr>
    </w:p>
    <w:p w:rsidR="00B37C47" w:rsidRDefault="00B37C47" w:rsidP="00311D7B">
      <w:pPr>
        <w:rPr>
          <w:ins w:id="3141" w:author="Dokulil Jiří" w:date="2018-11-18T19:41:00Z"/>
        </w:rPr>
      </w:pPr>
    </w:p>
    <w:p w:rsidR="00B37C47" w:rsidRDefault="00B37C47" w:rsidP="00311D7B">
      <w:pPr>
        <w:rPr>
          <w:ins w:id="3142" w:author="Dokulil Jiří" w:date="2018-11-18T19:41:00Z"/>
        </w:rPr>
      </w:pPr>
    </w:p>
    <w:p w:rsidR="00B37C47" w:rsidRDefault="00B37C47" w:rsidP="00311D7B">
      <w:pPr>
        <w:rPr>
          <w:ins w:id="3143" w:author="Dokulil Jiří" w:date="2018-11-18T19:41:00Z"/>
        </w:rPr>
      </w:pPr>
    </w:p>
    <w:p w:rsidR="00B37C47" w:rsidRDefault="00B37C47" w:rsidP="00311D7B">
      <w:pPr>
        <w:rPr>
          <w:ins w:id="3144" w:author="Dokulil Jiří" w:date="2018-11-18T19:41:00Z"/>
        </w:rPr>
      </w:pPr>
    </w:p>
    <w:p w:rsidR="00B37C47" w:rsidRDefault="00B37C47" w:rsidP="00311D7B">
      <w:pPr>
        <w:rPr>
          <w:ins w:id="3145" w:author="Dokulil Jiří" w:date="2018-11-18T19:41:00Z"/>
        </w:rPr>
      </w:pPr>
    </w:p>
    <w:p w:rsidR="00B37C47" w:rsidRDefault="00B37C47" w:rsidP="00311D7B">
      <w:pPr>
        <w:rPr>
          <w:ins w:id="3146" w:author="Dokulil Jiří" w:date="2018-11-18T19:41:00Z"/>
        </w:rPr>
      </w:pPr>
    </w:p>
    <w:p w:rsidR="00B37C47" w:rsidRDefault="00B37C47" w:rsidP="00311D7B">
      <w:pPr>
        <w:rPr>
          <w:ins w:id="3147" w:author="Dokulil Jiří" w:date="2018-11-18T19:41:00Z"/>
        </w:rPr>
      </w:pPr>
    </w:p>
    <w:p w:rsidR="00B37C47" w:rsidRDefault="00B37C47" w:rsidP="00311D7B">
      <w:pPr>
        <w:rPr>
          <w:ins w:id="3148" w:author="Dokulil Jiří" w:date="2018-11-18T19:41:00Z"/>
        </w:rPr>
      </w:pPr>
    </w:p>
    <w:p w:rsidR="00B37C47" w:rsidRDefault="00B37C47" w:rsidP="00311D7B">
      <w:pPr>
        <w:rPr>
          <w:ins w:id="3149" w:author="Dokulil Jiří" w:date="2018-11-18T19:41:00Z"/>
        </w:rPr>
      </w:pPr>
    </w:p>
    <w:p w:rsidR="00B37C47" w:rsidRDefault="00B37C47" w:rsidP="00311D7B">
      <w:pPr>
        <w:rPr>
          <w:ins w:id="3150" w:author="Dokulil Jiří" w:date="2018-11-18T19:41:00Z"/>
        </w:rPr>
      </w:pPr>
    </w:p>
    <w:p w:rsidR="00B37C47" w:rsidRDefault="00B37C47" w:rsidP="00311D7B">
      <w:pPr>
        <w:rPr>
          <w:ins w:id="3151" w:author="Dokulil Jiří" w:date="2018-11-18T19:41:00Z"/>
        </w:rPr>
      </w:pPr>
    </w:p>
    <w:p w:rsidR="00B37C47" w:rsidRDefault="00B37C47" w:rsidP="00311D7B">
      <w:pPr>
        <w:rPr>
          <w:ins w:id="3152" w:author="Dokulil Jiří" w:date="2018-11-18T19:41:00Z"/>
        </w:rPr>
      </w:pPr>
    </w:p>
    <w:p w:rsidR="00B37C47" w:rsidRDefault="00B37C47" w:rsidP="00311D7B">
      <w:pPr>
        <w:rPr>
          <w:ins w:id="3153" w:author="Dokulil Jiří" w:date="2018-11-18T19:41:00Z"/>
        </w:rPr>
      </w:pPr>
    </w:p>
    <w:p w:rsidR="00B37C47" w:rsidRDefault="00B37C47" w:rsidP="00311D7B">
      <w:pPr>
        <w:rPr>
          <w:ins w:id="3154" w:author="Dokulil Jiří" w:date="2018-11-18T19:41:00Z"/>
        </w:rPr>
      </w:pPr>
    </w:p>
    <w:p w:rsidR="00B37C47" w:rsidRDefault="00B37C47" w:rsidP="00311D7B">
      <w:pPr>
        <w:rPr>
          <w:ins w:id="3155" w:author="Dokulil Jiří" w:date="2018-11-18T19:41:00Z"/>
        </w:rPr>
      </w:pPr>
    </w:p>
    <w:p w:rsidR="00B37C47" w:rsidRDefault="00B37C47" w:rsidP="00311D7B">
      <w:pPr>
        <w:rPr>
          <w:ins w:id="3156" w:author="Dokulil Jiří" w:date="2018-11-18T19:41:00Z"/>
        </w:rPr>
      </w:pPr>
    </w:p>
    <w:p w:rsidR="00B37C47" w:rsidRDefault="00B37C47" w:rsidP="00311D7B">
      <w:pPr>
        <w:rPr>
          <w:ins w:id="3157" w:author="Dokulil Jiří" w:date="2018-11-18T19:41:00Z"/>
        </w:rPr>
      </w:pPr>
    </w:p>
    <w:p w:rsidR="00B37C47" w:rsidRDefault="00B37C47" w:rsidP="00311D7B">
      <w:pPr>
        <w:rPr>
          <w:ins w:id="3158" w:author="Dokulil Jiří" w:date="2018-11-18T19:41:00Z"/>
        </w:rPr>
      </w:pPr>
    </w:p>
    <w:p w:rsidR="00B37C47" w:rsidRDefault="00B37C47" w:rsidP="00311D7B">
      <w:pPr>
        <w:rPr>
          <w:ins w:id="3159" w:author="Dokulil Jiří" w:date="2018-11-18T19:41:00Z"/>
        </w:rPr>
      </w:pPr>
    </w:p>
    <w:p w:rsidR="00B37C47" w:rsidRDefault="00B37C47" w:rsidP="00311D7B">
      <w:pPr>
        <w:rPr>
          <w:ins w:id="3160" w:author="Dokulil Jiří" w:date="2018-11-18T19:41:00Z"/>
        </w:rPr>
      </w:pPr>
    </w:p>
    <w:p w:rsidR="00B37C47" w:rsidRDefault="00B37C47" w:rsidP="00311D7B">
      <w:pPr>
        <w:rPr>
          <w:ins w:id="3161" w:author="Dokulil Jiří" w:date="2018-11-18T19:41:00Z"/>
        </w:rPr>
      </w:pPr>
    </w:p>
    <w:p w:rsidR="00B37C47" w:rsidRDefault="00B37C47" w:rsidP="00311D7B">
      <w:pPr>
        <w:rPr>
          <w:ins w:id="3162" w:author="Dokulil Jiří" w:date="2018-11-18T19:41:00Z"/>
        </w:rPr>
      </w:pPr>
    </w:p>
    <w:p w:rsidR="00B37C47" w:rsidRDefault="00B37C47" w:rsidP="00311D7B">
      <w:pPr>
        <w:rPr>
          <w:ins w:id="3163" w:author="Dokulil Jiří" w:date="2018-11-18T19:41:00Z"/>
        </w:rPr>
      </w:pPr>
    </w:p>
    <w:p w:rsidR="00B37C47" w:rsidRDefault="00B37C47" w:rsidP="00311D7B">
      <w:pPr>
        <w:rPr>
          <w:ins w:id="3164" w:author="Dokulil Jiří" w:date="2018-11-18T19:41:00Z"/>
        </w:rPr>
      </w:pPr>
    </w:p>
    <w:p w:rsidR="00B37C47" w:rsidRDefault="00B37C47" w:rsidP="00311D7B">
      <w:pPr>
        <w:rPr>
          <w:ins w:id="3165" w:author="Dokulil Jiří" w:date="2018-11-18T19:41:00Z"/>
        </w:rPr>
      </w:pPr>
    </w:p>
    <w:p w:rsidR="00B37C47" w:rsidRDefault="00B37C47" w:rsidP="00311D7B">
      <w:pPr>
        <w:rPr>
          <w:ins w:id="3166" w:author="Dokulil Jiří" w:date="2018-11-18T19:41:00Z"/>
        </w:rPr>
      </w:pPr>
    </w:p>
    <w:p w:rsidR="00B37C47" w:rsidRDefault="00B37C47" w:rsidP="00311D7B">
      <w:pPr>
        <w:rPr>
          <w:ins w:id="3167" w:author="Dokulil Jiří" w:date="2018-11-18T19:41:00Z"/>
        </w:rPr>
      </w:pPr>
    </w:p>
    <w:p w:rsidR="00B37C47" w:rsidRDefault="00B37C47" w:rsidP="00311D7B">
      <w:pPr>
        <w:rPr>
          <w:ins w:id="3168" w:author="Dokulil Jiří" w:date="2018-11-18T19:41:00Z"/>
        </w:rPr>
      </w:pPr>
    </w:p>
    <w:p w:rsidR="00B37C47" w:rsidRDefault="00B37C47" w:rsidP="00311D7B">
      <w:pPr>
        <w:rPr>
          <w:ins w:id="3169" w:author="Dokulil Jiří" w:date="2018-11-18T19:41:00Z"/>
        </w:rPr>
      </w:pPr>
    </w:p>
    <w:p w:rsidR="00B37C47" w:rsidRDefault="00B37C47" w:rsidP="00311D7B">
      <w:pPr>
        <w:rPr>
          <w:ins w:id="3170" w:author="Dokulil Jiří" w:date="2018-11-18T19:41:00Z"/>
        </w:rPr>
      </w:pPr>
    </w:p>
    <w:p w:rsidR="00B37C47" w:rsidRDefault="00B37C47" w:rsidP="00311D7B">
      <w:pPr>
        <w:rPr>
          <w:ins w:id="3171" w:author="Dokulil Jiří" w:date="2018-11-18T19:41:00Z"/>
        </w:rPr>
      </w:pPr>
    </w:p>
    <w:p w:rsidR="00B37C47" w:rsidRDefault="00B37C47" w:rsidP="00311D7B">
      <w:pPr>
        <w:rPr>
          <w:ins w:id="3172" w:author="Dokulil Jiří" w:date="2018-11-18T19:41:00Z"/>
        </w:rPr>
      </w:pPr>
    </w:p>
    <w:p w:rsidR="00B37C47" w:rsidRDefault="00B37C47" w:rsidP="00311D7B">
      <w:pPr>
        <w:rPr>
          <w:ins w:id="3173" w:author="Dokulil Jiří" w:date="2018-11-18T19:41:00Z"/>
        </w:rPr>
      </w:pPr>
    </w:p>
    <w:p w:rsidR="00B37C47" w:rsidRDefault="00B37C47" w:rsidP="00311D7B">
      <w:pPr>
        <w:rPr>
          <w:ins w:id="3174" w:author="Dokulil Jiří" w:date="2018-11-18T19:41:00Z"/>
        </w:rPr>
      </w:pPr>
    </w:p>
    <w:p w:rsidR="00B37C47" w:rsidRDefault="00B37C47" w:rsidP="00311D7B">
      <w:pPr>
        <w:rPr>
          <w:ins w:id="3175" w:author="Dokulil Jiří" w:date="2018-11-18T19:41:00Z"/>
        </w:rPr>
      </w:pPr>
    </w:p>
    <w:p w:rsidR="00B37C47" w:rsidRDefault="00B37C47" w:rsidP="00311D7B">
      <w:pPr>
        <w:rPr>
          <w:ins w:id="3176" w:author="Dokulil Jiří" w:date="2018-11-18T19:41:00Z"/>
        </w:rPr>
      </w:pPr>
    </w:p>
    <w:p w:rsidR="00B37C47" w:rsidRDefault="00B37C47"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Základy logistiky</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center"/>
            </w:pPr>
            <w:r>
              <w:t>4</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RPr="00EE5744"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Pr="00EE5744" w:rsidRDefault="00311D7B" w:rsidP="00F02ED2">
            <w:pPr>
              <w:jc w:val="both"/>
              <w:rPr>
                <w:highlight w:val="red"/>
              </w:rPr>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RDefault="00311D7B" w:rsidP="00F02ED2">
            <w:pPr>
              <w:jc w:val="both"/>
            </w:pPr>
            <w:del w:id="3177" w:author="Dokulil Jiří" w:date="2018-11-18T22:32:00Z">
              <w:r w:rsidDel="00000811">
                <w:delText>Zápočet:</w:delText>
              </w:r>
            </w:del>
            <w:ins w:id="3178" w:author="Dokulil Jiří" w:date="2018-11-18T22:32:00Z">
              <w:r w:rsidR="00000811">
                <w:t>Požadavky k zápočtu -</w:t>
              </w:r>
            </w:ins>
            <w:r>
              <w:t xml:space="preserve"> 80% aktivní účast na seminářích, průběžné plnění zadaných úkolů, úspěšné vypracování písemné práce.</w:t>
            </w:r>
          </w:p>
          <w:p w:rsidR="00311D7B" w:rsidRDefault="00311D7B" w:rsidP="00000811">
            <w:pPr>
              <w:jc w:val="both"/>
            </w:pPr>
            <w:del w:id="3179" w:author="Dokulil Jiří" w:date="2018-11-18T22:32:00Z">
              <w:r w:rsidDel="00000811">
                <w:delText>Zkouška:</w:delText>
              </w:r>
            </w:del>
            <w:ins w:id="3180" w:author="Dokulil Jiří" w:date="2018-11-18T22:32:00Z">
              <w:r w:rsidR="00000811">
                <w:t>Průběh zkoušky -</w:t>
              </w:r>
            </w:ins>
            <w:r>
              <w:t xml:space="preserve"> </w:t>
            </w:r>
            <w:del w:id="3181" w:author="Dokulil Jiří" w:date="2018-11-18T22:32:00Z">
              <w:r w:rsidDel="00000811">
                <w:delText xml:space="preserve">úspěšné </w:delText>
              </w:r>
            </w:del>
            <w:r>
              <w:t>vypracování písemné práce, ústní zkouška.</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Martin Hart,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t xml:space="preserve">Garant stanovuje koncepci předmětu, podílí se na přednáškách v rozsahu </w:t>
            </w:r>
            <w:del w:id="3182" w:author="PS" w:date="2018-11-24T18:55:00Z">
              <w:r w:rsidDel="008977C2">
                <w:delText xml:space="preserve">80 </w:delText>
              </w:r>
            </w:del>
            <w:ins w:id="3183" w:author="PS" w:date="2018-11-24T18:55:00Z">
              <w:r w:rsidR="008977C2">
                <w:t xml:space="preserve">90 </w:t>
              </w:r>
            </w:ins>
            <w:r>
              <w:t xml:space="preserve">% a </w:t>
            </w:r>
            <w:del w:id="3184" w:author="PS" w:date="2018-11-24T18:55:00Z">
              <w:r w:rsidDel="008977C2">
                <w:delText>dále stanovuje koncepci cvičení a dohlíží na jejich jednotné vedení</w:delText>
              </w:r>
            </w:del>
            <w:ins w:id="3185" w:author="PS" w:date="2018-11-24T18:55:00Z">
              <w:r w:rsidR="008977C2">
                <w:t>vede semináře</w:t>
              </w:r>
            </w:ins>
            <w:r>
              <w:t>.</w:t>
            </w:r>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F02ED2">
            <w:pPr>
              <w:jc w:val="both"/>
            </w:pPr>
            <w:r>
              <w:t>Ing. Martin Hart, Ph.D. (</w:t>
            </w:r>
            <w:del w:id="3186" w:author="Dokulil Jiří" w:date="2018-11-18T22:33:00Z">
              <w:r w:rsidDel="00000811">
                <w:delText xml:space="preserve">přednášky </w:delText>
              </w:r>
            </w:del>
            <w:ins w:id="3187" w:author="Dokulil Jiří" w:date="2018-11-18T22:33:00Z">
              <w:r w:rsidR="00000811">
                <w:t>přednáší</w:t>
              </w:r>
            </w:ins>
            <w:ins w:id="3188" w:author="PS" w:date="2018-11-24T18:55:00Z">
              <w:r w:rsidR="008977C2">
                <w:t xml:space="preserve"> – 90 %</w:t>
              </w:r>
            </w:ins>
            <w:ins w:id="3189" w:author="Dokulil Jiří" w:date="2018-11-18T22:33:00Z">
              <w:r w:rsidR="00000811">
                <w:t>, vede semináře</w:t>
              </w:r>
              <w:del w:id="3190" w:author="PS" w:date="2018-11-24T18:55:00Z">
                <w:r w:rsidR="00000811" w:rsidDel="008977C2">
                  <w:delText xml:space="preserve"> </w:delText>
                </w:r>
              </w:del>
            </w:ins>
            <w:del w:id="3191" w:author="PS" w:date="2018-11-24T18:55:00Z">
              <w:r w:rsidDel="008977C2">
                <w:delText>- 90 %</w:delText>
              </w:r>
            </w:del>
            <w:r>
              <w:t>)</w:t>
            </w:r>
          </w:p>
          <w:p w:rsidR="00311D7B" w:rsidRDefault="00311D7B" w:rsidP="00000811">
            <w:pPr>
              <w:jc w:val="both"/>
            </w:pPr>
            <w:r>
              <w:t>Ing. Petr Mikulec, Ph.D. (</w:t>
            </w:r>
            <w:del w:id="3192" w:author="Dokulil Jiří" w:date="2018-11-18T22:33:00Z">
              <w:r w:rsidDel="00000811">
                <w:delText xml:space="preserve">přednášky </w:delText>
              </w:r>
            </w:del>
            <w:ins w:id="3193" w:author="Dokulil Jiří" w:date="2018-11-18T22:33:00Z">
              <w:r w:rsidR="00000811">
                <w:t xml:space="preserve">přednáší </w:t>
              </w:r>
            </w:ins>
            <w:r>
              <w:t>- 10 %) – odborník z praxe</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RPr="00F71807" w:rsidTr="00F02ED2">
        <w:trPr>
          <w:trHeight w:val="3331"/>
        </w:trPr>
        <w:tc>
          <w:tcPr>
            <w:tcW w:w="9855" w:type="dxa"/>
            <w:gridSpan w:val="8"/>
            <w:tcBorders>
              <w:top w:val="nil"/>
              <w:bottom w:val="single" w:sz="12" w:space="0" w:color="auto"/>
            </w:tcBorders>
          </w:tcPr>
          <w:p w:rsidR="00311D7B" w:rsidRDefault="00311D7B" w:rsidP="00F02ED2">
            <w:pPr>
              <w:jc w:val="both"/>
              <w:rPr>
                <w:ins w:id="3194" w:author="Dokulil Jiří" w:date="2018-11-18T22:33:00Z"/>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rsidR="00000811" w:rsidRDefault="00000811" w:rsidP="00F02ED2">
            <w:pPr>
              <w:jc w:val="both"/>
              <w:rPr>
                <w:rStyle w:val="apple-converted-space"/>
                <w:color w:val="000000"/>
                <w:shd w:val="clear" w:color="auto" w:fill="FFFFFF"/>
              </w:rPr>
            </w:pPr>
          </w:p>
          <w:p w:rsidR="00311D7B" w:rsidRPr="008D247E" w:rsidRDefault="00311D7B" w:rsidP="00F02ED2">
            <w:pPr>
              <w:jc w:val="both"/>
              <w:rPr>
                <w:u w:val="single"/>
              </w:rPr>
            </w:pPr>
            <w:r w:rsidRPr="008D247E">
              <w:rPr>
                <w:rStyle w:val="apple-converted-space"/>
                <w:color w:val="000000"/>
                <w:u w:val="single"/>
                <w:shd w:val="clear" w:color="auto" w:fill="FFFFFF"/>
              </w:rPr>
              <w:t>Hlavní témata:</w:t>
            </w:r>
          </w:p>
          <w:p w:rsidR="00311D7B" w:rsidRDefault="00311D7B" w:rsidP="008977C2">
            <w:pPr>
              <w:pStyle w:val="Odstavecseseznamem"/>
              <w:numPr>
                <w:ilvl w:val="0"/>
                <w:numId w:val="29"/>
              </w:numPr>
            </w:pPr>
            <w:r>
              <w:t xml:space="preserve">Pojetí logistiky a vývojové trendy v logistice. </w:t>
            </w:r>
          </w:p>
          <w:p w:rsidR="00311D7B" w:rsidRDefault="00311D7B" w:rsidP="008977C2">
            <w:pPr>
              <w:pStyle w:val="Odstavecseseznamem"/>
              <w:numPr>
                <w:ilvl w:val="0"/>
                <w:numId w:val="29"/>
              </w:numPr>
            </w:pPr>
            <w:r>
              <w:t xml:space="preserve">Strategie a cíle logistiky. </w:t>
            </w:r>
          </w:p>
          <w:p w:rsidR="00311D7B" w:rsidRDefault="00311D7B" w:rsidP="008977C2">
            <w:pPr>
              <w:pStyle w:val="Odstavecseseznamem"/>
              <w:numPr>
                <w:ilvl w:val="0"/>
                <w:numId w:val="29"/>
              </w:numPr>
            </w:pPr>
            <w:r>
              <w:t xml:space="preserve">Logistika a teorie systémů. </w:t>
            </w:r>
          </w:p>
          <w:p w:rsidR="00311D7B" w:rsidRDefault="00311D7B" w:rsidP="008977C2">
            <w:pPr>
              <w:pStyle w:val="Odstavecseseznamem"/>
              <w:numPr>
                <w:ilvl w:val="0"/>
                <w:numId w:val="29"/>
              </w:numPr>
            </w:pPr>
            <w:r>
              <w:t xml:space="preserve">Logistika a její vliv na ekonomiku podniku. </w:t>
            </w:r>
          </w:p>
          <w:p w:rsidR="00311D7B" w:rsidRDefault="00311D7B" w:rsidP="008977C2">
            <w:pPr>
              <w:pStyle w:val="Odstavecseseznamem"/>
              <w:numPr>
                <w:ilvl w:val="0"/>
                <w:numId w:val="29"/>
              </w:numPr>
            </w:pPr>
            <w:r>
              <w:t xml:space="preserve">Logistické náklady, vztahy logistických činností a logistických nákladů. </w:t>
            </w:r>
          </w:p>
          <w:p w:rsidR="00311D7B" w:rsidRDefault="00311D7B" w:rsidP="008977C2">
            <w:pPr>
              <w:pStyle w:val="Odstavecseseznamem"/>
              <w:numPr>
                <w:ilvl w:val="0"/>
                <w:numId w:val="29"/>
              </w:numPr>
            </w:pPr>
            <w:r>
              <w:t xml:space="preserve">Interní, externí logistický - dodavatelský řetězec, jeho tvorba a metody řízení. </w:t>
            </w:r>
          </w:p>
          <w:p w:rsidR="00311D7B" w:rsidRDefault="00311D7B" w:rsidP="008977C2">
            <w:pPr>
              <w:pStyle w:val="Odstavecseseznamem"/>
              <w:numPr>
                <w:ilvl w:val="0"/>
                <w:numId w:val="29"/>
              </w:numPr>
            </w:pPr>
            <w:r>
              <w:t xml:space="preserve">Integrace logistických - dodavatelských řetězců. </w:t>
            </w:r>
          </w:p>
          <w:p w:rsidR="00311D7B" w:rsidRDefault="00311D7B" w:rsidP="008977C2">
            <w:pPr>
              <w:pStyle w:val="Odstavecseseznamem"/>
              <w:numPr>
                <w:ilvl w:val="0"/>
                <w:numId w:val="29"/>
              </w:numPr>
            </w:pPr>
            <w:r>
              <w:t xml:space="preserve">Řetězcové efekty a problémy optimalizace. </w:t>
            </w:r>
          </w:p>
          <w:p w:rsidR="00311D7B" w:rsidRDefault="00311D7B" w:rsidP="008977C2">
            <w:pPr>
              <w:pStyle w:val="Odstavecseseznamem"/>
              <w:numPr>
                <w:ilvl w:val="0"/>
                <w:numId w:val="29"/>
              </w:numPr>
            </w:pPr>
            <w:r>
              <w:t xml:space="preserve">Specifika řetězců ve vývoji, v zásobování a ve výrobě. </w:t>
            </w:r>
          </w:p>
          <w:p w:rsidR="00311D7B" w:rsidRDefault="00311D7B" w:rsidP="008977C2">
            <w:pPr>
              <w:pStyle w:val="Odstavecseseznamem"/>
              <w:numPr>
                <w:ilvl w:val="0"/>
                <w:numId w:val="29"/>
              </w:numPr>
            </w:pPr>
            <w:r>
              <w:t xml:space="preserve">Specifika řetězců v distribuci a obchodě. </w:t>
            </w:r>
          </w:p>
          <w:p w:rsidR="00311D7B" w:rsidRDefault="00311D7B" w:rsidP="008977C2">
            <w:pPr>
              <w:pStyle w:val="Odstavecseseznamem"/>
              <w:numPr>
                <w:ilvl w:val="0"/>
                <w:numId w:val="29"/>
              </w:numPr>
            </w:pPr>
            <w:r>
              <w:t xml:space="preserve">Informační zabezpečení logistických řetězců. </w:t>
            </w:r>
          </w:p>
          <w:p w:rsidR="00311D7B" w:rsidRDefault="00311D7B" w:rsidP="008977C2">
            <w:pPr>
              <w:pStyle w:val="Odstavecseseznamem"/>
              <w:numPr>
                <w:ilvl w:val="0"/>
                <w:numId w:val="29"/>
              </w:numPr>
            </w:pPr>
            <w:r>
              <w:t xml:space="preserve">Globální logistika. </w:t>
            </w:r>
          </w:p>
          <w:p w:rsidR="00311D7B" w:rsidRDefault="00311D7B" w:rsidP="008977C2">
            <w:pPr>
              <w:pStyle w:val="Odstavecseseznamem"/>
              <w:numPr>
                <w:ilvl w:val="0"/>
                <w:numId w:val="29"/>
              </w:numPr>
            </w:pPr>
            <w:r>
              <w:t xml:space="preserve">Logistické služby. </w:t>
            </w:r>
          </w:p>
          <w:p w:rsidR="00311D7B" w:rsidRPr="00F71807" w:rsidRDefault="00311D7B" w:rsidP="008977C2">
            <w:pPr>
              <w:pStyle w:val="Odstavecseseznamem"/>
              <w:numPr>
                <w:ilvl w:val="0"/>
                <w:numId w:val="29"/>
              </w:numPr>
            </w:pPr>
            <w:r>
              <w:t>Metodický aparát logistiky.</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A20195" w:rsidRDefault="00311D7B" w:rsidP="00F02ED2">
            <w:pPr>
              <w:jc w:val="both"/>
              <w:rPr>
                <w:b/>
              </w:rPr>
            </w:pPr>
            <w:r w:rsidRPr="00A20195">
              <w:rPr>
                <w:b/>
              </w:rPr>
              <w:t>Povinná literatura:</w:t>
            </w:r>
          </w:p>
          <w:p w:rsidR="00311D7B" w:rsidRDefault="00311D7B" w:rsidP="00F02ED2">
            <w:pPr>
              <w:jc w:val="both"/>
            </w:pPr>
            <w:r w:rsidRPr="008A0F7B">
              <w:t xml:space="preserve">PERNICA, Petr. </w:t>
            </w:r>
            <w:r w:rsidRPr="008D247E">
              <w:rPr>
                <w:i/>
              </w:rPr>
              <w:t>Logistika (supply chain management) pro 21. století. 1. - 3. díl.</w:t>
            </w:r>
            <w:r>
              <w:t xml:space="preserve"> Praha: Radix, 2005, </w:t>
            </w:r>
            <w:r w:rsidRPr="008A0F7B">
              <w:t>1698</w:t>
            </w:r>
            <w:r>
              <w:t xml:space="preserve"> s</w:t>
            </w:r>
            <w:r w:rsidRPr="008A0F7B">
              <w:t>. ISBN 8086031594.</w:t>
            </w:r>
          </w:p>
          <w:p w:rsidR="00311D7B" w:rsidRDefault="00311D7B" w:rsidP="00F02ED2">
            <w:pPr>
              <w:jc w:val="both"/>
            </w:pPr>
            <w:r w:rsidRPr="008A0F7B">
              <w:t xml:space="preserve">GROS, Ivan. </w:t>
            </w:r>
            <w:r w:rsidRPr="008D247E">
              <w:rPr>
                <w:i/>
              </w:rPr>
              <w:t>Velká kniha logistiky.</w:t>
            </w:r>
            <w:r w:rsidRPr="008A0F7B">
              <w:t xml:space="preserve"> Praha: Vysoká škola chemicko-technologická v Praze, 2016, 507 s. ISBN 978-80-7080-952-5. Dostupné také z: </w:t>
            </w:r>
            <w:r w:rsidRPr="00124CAA">
              <w:t>http://vydavatelstvi.vscht.cz/katalog/publikace?uid=uid_isbn-978-80-7080-952-5</w:t>
            </w:r>
          </w:p>
          <w:p w:rsidR="00311D7B" w:rsidRPr="00A20195" w:rsidRDefault="00311D7B" w:rsidP="00F02ED2">
            <w:pPr>
              <w:spacing w:before="60"/>
              <w:jc w:val="both"/>
              <w:rPr>
                <w:b/>
              </w:rPr>
            </w:pPr>
            <w:r w:rsidRPr="00A20195">
              <w:rPr>
                <w:b/>
              </w:rPr>
              <w:t>Doporučená literatura:</w:t>
            </w:r>
          </w:p>
          <w:p w:rsidR="00311D7B" w:rsidRDefault="00311D7B" w:rsidP="00F02ED2">
            <w:pPr>
              <w:jc w:val="both"/>
            </w:pPr>
            <w:r w:rsidRPr="00F71807">
              <w:t xml:space="preserve">CHRISTOPHER, Martin. </w:t>
            </w:r>
            <w:r w:rsidRPr="008D247E">
              <w:rPr>
                <w:i/>
              </w:rPr>
              <w:t>Logistics &amp; supply chain management. 4th ed</w:t>
            </w:r>
            <w:r>
              <w:t>. Harlow, England; London</w:t>
            </w:r>
            <w:r w:rsidRPr="00F71807">
              <w:t>: Financial Times Prentice Hall, 2011. ISBN 978-0-273-73112-2.</w:t>
            </w:r>
          </w:p>
          <w:p w:rsidR="00311D7B" w:rsidRDefault="00311D7B" w:rsidP="00F02ED2">
            <w:pPr>
              <w:jc w:val="both"/>
            </w:pPr>
            <w:r w:rsidRPr="002F6876">
              <w:t xml:space="preserve">BALLOU, R. H. </w:t>
            </w:r>
            <w:r w:rsidRPr="008D247E">
              <w:rPr>
                <w:i/>
              </w:rPr>
              <w:t>Business Logistics / Supply Chain Management. null. null.</w:t>
            </w:r>
            <w:r w:rsidRPr="002F6876">
              <w:t>: Prentice Hall, 2003. ISBN 0-13-107659-0.</w:t>
            </w:r>
          </w:p>
          <w:p w:rsidR="00311D7B" w:rsidRDefault="00311D7B" w:rsidP="00F02ED2">
            <w:pPr>
              <w:jc w:val="both"/>
              <w:rPr>
                <w:ins w:id="3195" w:author="Dokulil Jiří" w:date="2018-11-19T02:26:00Z"/>
              </w:rPr>
            </w:pPr>
            <w:r w:rsidRPr="002F6876">
              <w:t xml:space="preserve">VOGT, J., PIENAAR, W. J., DEWIT, P. W. C. </w:t>
            </w:r>
            <w:r w:rsidRPr="008D247E">
              <w:rPr>
                <w:i/>
              </w:rPr>
              <w:t>Business Logistics Management / Theory and Practice. null. null</w:t>
            </w:r>
            <w:r w:rsidRPr="002F6876">
              <w:t>.: Oxford University Press, 2002. ISBN 0-19-578011-6.</w:t>
            </w:r>
          </w:p>
          <w:p w:rsidR="000A2FE1" w:rsidRDefault="000A2FE1">
            <w:pPr>
              <w:jc w:val="both"/>
            </w:pPr>
            <w:ins w:id="3196" w:author="Dokulil Jiří" w:date="2018-11-19T02:26:00Z">
              <w:r>
                <w:t>Studijní materiály – LS Moodle (vyuka.flkr.utb.cz – kurz Základy logistiky).</w:t>
              </w:r>
            </w:ins>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3197" w:author="Dokulil Jiří" w:date="2018-11-18T22:33:00Z">
              <w:r w:rsidR="00000811">
                <w:t>4</w:t>
              </w:r>
            </w:ins>
            <w:del w:id="3198" w:author="Dokulil Jiří" w:date="2018-11-18T22:33:00Z">
              <w:r w:rsidDel="00000811">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3199" w:author="Dokulil Jiří" w:date="2018-11-17T01:53:00Z">
              <w:r w:rsidDel="00667E1B">
                <w:rPr>
                  <w:b/>
                </w:rPr>
                <w:delText> </w:delText>
              </w:r>
            </w:del>
            <w:ins w:id="3200" w:author="Dokulil Jiří" w:date="2018-11-19T02:26:00Z">
              <w:r w:rsidR="000A2FE1">
                <w:rPr>
                  <w:b/>
                </w:rPr>
                <w:t> </w:t>
              </w:r>
            </w:ins>
            <w:r>
              <w:rPr>
                <w:b/>
              </w:rPr>
              <w:t>vyučujícím</w:t>
            </w:r>
          </w:p>
        </w:tc>
      </w:tr>
      <w:tr w:rsidR="00311D7B" w:rsidTr="00F02ED2">
        <w:trPr>
          <w:trHeight w:val="350"/>
        </w:trPr>
        <w:tc>
          <w:tcPr>
            <w:tcW w:w="9855" w:type="dxa"/>
            <w:gridSpan w:val="8"/>
          </w:tcPr>
          <w:p w:rsidR="00311D7B" w:rsidRDefault="00311D7B" w:rsidP="00F02ED2">
            <w:pPr>
              <w:jc w:val="both"/>
            </w:pPr>
            <w:r>
              <w:lastRenderedPageBreak/>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tc>
      </w:tr>
    </w:tbl>
    <w:p w:rsidR="00311D7B" w:rsidRDefault="00311D7B" w:rsidP="00311D7B"/>
    <w:p w:rsidR="00311D7B" w:rsidRDefault="00311D7B" w:rsidP="00311D7B"/>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br w:type="page"/>
            </w:r>
            <w:r>
              <w:rPr>
                <w:b/>
                <w:sz w:val="28"/>
              </w:rPr>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D056B8" w:rsidRDefault="00311D7B" w:rsidP="00F02ED2">
            <w:pPr>
              <w:jc w:val="both"/>
              <w:rPr>
                <w:b/>
              </w:rPr>
            </w:pPr>
            <w:r w:rsidRPr="00D056B8">
              <w:rPr>
                <w:b/>
              </w:rPr>
              <w:t>Základy operačního výzkumu</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311D7B" w:rsidP="00F02ED2">
            <w:pPr>
              <w:jc w:val="both"/>
            </w:pPr>
            <w:r>
              <w:t>povinně volitelný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2/ZS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t>28p – 28s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56</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6</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zápočet, zkouška</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Del="00000811" w:rsidRDefault="00311D7B" w:rsidP="00F02ED2">
            <w:pPr>
              <w:jc w:val="both"/>
              <w:rPr>
                <w:del w:id="3201" w:author="Dokulil Jiří" w:date="2018-11-18T22:33:00Z"/>
              </w:rPr>
            </w:pPr>
            <w:del w:id="3202" w:author="Dokulil Jiří" w:date="2018-11-18T22:33:00Z">
              <w:r w:rsidDel="00000811">
                <w:delText>Způsob zakončení předmětu – zkouška.</w:delText>
              </w:r>
            </w:del>
          </w:p>
          <w:p w:rsidR="00311D7B" w:rsidRDefault="00311D7B" w:rsidP="00000811">
            <w:pPr>
              <w:jc w:val="both"/>
              <w:rPr>
                <w:ins w:id="3203" w:author="Dokulil Jiří" w:date="2018-11-18T22:34:00Z"/>
              </w:rPr>
            </w:pPr>
            <w:r>
              <w:t xml:space="preserve">Požadavky </w:t>
            </w:r>
            <w:del w:id="3204" w:author="Dokulil Jiří" w:date="2018-11-18T22:33:00Z">
              <w:r w:rsidDel="00000811">
                <w:delText>na zápočet</w:delText>
              </w:r>
            </w:del>
            <w:ins w:id="3205" w:author="Dokulil Jiří" w:date="2018-11-18T22:33:00Z">
              <w:r w:rsidR="00000811">
                <w:t>k zápočtu</w:t>
              </w:r>
            </w:ins>
            <w:r>
              <w:t xml:space="preserve"> - a</w:t>
            </w:r>
            <w:r w:rsidRPr="005B1B4C">
              <w:t>ktivní účast na seminářích</w:t>
            </w:r>
            <w:r>
              <w:t xml:space="preserve"> (80%)</w:t>
            </w:r>
            <w:r w:rsidRPr="005B1B4C">
              <w:t>, průběžné plně</w:t>
            </w:r>
            <w:r>
              <w:t xml:space="preserve">ní zadaných úkolů do seminářů, </w:t>
            </w:r>
            <w:r w:rsidRPr="005B1B4C">
              <w:t xml:space="preserve">absolvování zápočtového </w:t>
            </w:r>
            <w:r>
              <w:t>testu.</w:t>
            </w:r>
          </w:p>
          <w:p w:rsidR="00000811" w:rsidRDefault="00000811" w:rsidP="00000811">
            <w:pPr>
              <w:jc w:val="both"/>
            </w:pPr>
            <w:ins w:id="3206" w:author="Dokulil Jiří" w:date="2018-11-18T22:34:00Z">
              <w:r>
                <w:t xml:space="preserve">Průběh zkoušky </w:t>
              </w:r>
            </w:ins>
            <w:ins w:id="3207" w:author="Dokulil Jiří" w:date="2018-11-18T22:35:00Z">
              <w:r>
                <w:t>–</w:t>
              </w:r>
            </w:ins>
            <w:ins w:id="3208" w:author="Dokulil Jiří" w:date="2018-11-18T22:34:00Z">
              <w:r>
                <w:t xml:space="preserve"> </w:t>
              </w:r>
            </w:ins>
            <w:ins w:id="3209" w:author="Dokulil Jiří" w:date="2018-11-18T22:35:00Z">
              <w:r>
                <w:t>písemná forma.</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Ing. Dušan Hrabec,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8977C2" w:rsidP="008977C2">
            <w:pPr>
              <w:jc w:val="both"/>
            </w:pPr>
            <w:ins w:id="3210" w:author="PS" w:date="2018-11-24T18:56:00Z">
              <w:r>
                <w:t>Garant stanovuje koncepci předmětu, podílí se na přednáškách v rozsahu 100 % a vede semináře.</w:t>
              </w:r>
            </w:ins>
            <w:del w:id="3211" w:author="Dokulil Jiří" w:date="2018-11-19T02:26:00Z">
              <w:r w:rsidR="00311D7B" w:rsidDel="000A2FE1">
                <w:delText>Garant stanovuje koncepci předmětu, podílí se na přednáškách v rozsahu 100 % a dále stanovuje koncepci cvičení a dohlíží na jejich jednotné vedení.</w:delText>
              </w:r>
            </w:del>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977C2">
            <w:pPr>
              <w:jc w:val="both"/>
            </w:pPr>
            <w:r>
              <w:t xml:space="preserve">Ing. Dušan Hrabec, Ph.D. </w:t>
            </w:r>
            <w:del w:id="3212" w:author="Dokulil Jiří" w:date="2018-11-18T22:36:00Z">
              <w:r w:rsidDel="00000811">
                <w:delText>– přednášky (100 %)</w:delText>
              </w:r>
            </w:del>
            <w:ins w:id="3213" w:author="Dokulil Jiří" w:date="2018-11-18T22:36:00Z">
              <w:r w:rsidR="00000811">
                <w:t>(přednáší</w:t>
              </w:r>
            </w:ins>
            <w:ins w:id="3214" w:author="PS" w:date="2018-11-24T18:56:00Z">
              <w:r w:rsidR="008977C2">
                <w:t xml:space="preserve"> 100 %</w:t>
              </w:r>
            </w:ins>
            <w:ins w:id="3215" w:author="Dokulil Jiří" w:date="2018-11-18T22:36:00Z">
              <w:r w:rsidR="00000811">
                <w:t>, vede semináře</w:t>
              </w:r>
              <w:del w:id="3216" w:author="PS" w:date="2018-11-24T18:56:00Z">
                <w:r w:rsidR="00000811" w:rsidDel="008977C2">
                  <w:delText xml:space="preserve"> – 100 %</w:delText>
                </w:r>
              </w:del>
              <w:r w:rsidR="00000811">
                <w:t>)</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3938"/>
        </w:trPr>
        <w:tc>
          <w:tcPr>
            <w:tcW w:w="9855" w:type="dxa"/>
            <w:gridSpan w:val="8"/>
            <w:tcBorders>
              <w:top w:val="nil"/>
              <w:bottom w:val="single" w:sz="12" w:space="0" w:color="auto"/>
            </w:tcBorders>
          </w:tcPr>
          <w:p w:rsidR="00311D7B" w:rsidRDefault="00311D7B" w:rsidP="00F02ED2">
            <w:pPr>
              <w:jc w:val="both"/>
              <w:rPr>
                <w:ins w:id="3217" w:author="Dokulil Jiří" w:date="2018-11-18T22:36:00Z"/>
              </w:rPr>
            </w:pPr>
            <w:r w:rsidRPr="00523291">
              <w:t xml:space="preserve">Cílem předmětu je </w:t>
            </w:r>
            <w:r>
              <w:t xml:space="preserve">seznámit studenty s teorií optimalizace a </w:t>
            </w:r>
            <w:r w:rsidRPr="00523291">
              <w:t xml:space="preserve">naučit </w:t>
            </w:r>
            <w:r>
              <w:t>je</w:t>
            </w:r>
            <w:r w:rsidRPr="00523291">
              <w:t xml:space="preserve">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Student se seznámí i se základním programovým vybavením pro řešení formulovaných úloh</w:t>
            </w:r>
            <w:r>
              <w:t>.</w:t>
            </w:r>
          </w:p>
          <w:p w:rsidR="00000811" w:rsidRDefault="00000811" w:rsidP="00F02ED2">
            <w:pPr>
              <w:jc w:val="both"/>
            </w:pPr>
          </w:p>
          <w:p w:rsidR="00311D7B" w:rsidRPr="008D247E" w:rsidRDefault="00311D7B" w:rsidP="00F02ED2">
            <w:pPr>
              <w:jc w:val="both"/>
              <w:rPr>
                <w:u w:val="single"/>
              </w:rPr>
            </w:pPr>
            <w:r w:rsidRPr="008D247E">
              <w:rPr>
                <w:u w:val="single"/>
              </w:rPr>
              <w:t>Hlavní témata:</w:t>
            </w:r>
          </w:p>
          <w:p w:rsidR="00311D7B" w:rsidRDefault="00311D7B" w:rsidP="008977C2">
            <w:pPr>
              <w:numPr>
                <w:ilvl w:val="0"/>
                <w:numId w:val="30"/>
              </w:numPr>
              <w:jc w:val="both"/>
            </w:pPr>
            <w:r>
              <w:t>Operační výzkum: úvod a modely.</w:t>
            </w:r>
          </w:p>
          <w:p w:rsidR="00311D7B" w:rsidRDefault="00311D7B" w:rsidP="008977C2">
            <w:pPr>
              <w:numPr>
                <w:ilvl w:val="0"/>
                <w:numId w:val="30"/>
              </w:numPr>
              <w:jc w:val="both"/>
            </w:pPr>
            <w:r>
              <w:t>Úvod do teorie grafů: definice základních pojmů.</w:t>
            </w:r>
          </w:p>
          <w:p w:rsidR="00311D7B" w:rsidRDefault="00311D7B" w:rsidP="008977C2">
            <w:pPr>
              <w:numPr>
                <w:ilvl w:val="0"/>
                <w:numId w:val="30"/>
              </w:numPr>
              <w:jc w:val="both"/>
            </w:pPr>
            <w:r>
              <w:t>Klasifikace grafů.</w:t>
            </w:r>
          </w:p>
          <w:p w:rsidR="00311D7B" w:rsidRDefault="00311D7B" w:rsidP="008977C2">
            <w:pPr>
              <w:numPr>
                <w:ilvl w:val="0"/>
                <w:numId w:val="30"/>
              </w:numPr>
              <w:jc w:val="both"/>
            </w:pPr>
            <w:r>
              <w:t>Optimální cesty v grafu, toky v sítích.</w:t>
            </w:r>
          </w:p>
          <w:p w:rsidR="00311D7B" w:rsidRDefault="00311D7B" w:rsidP="008977C2">
            <w:pPr>
              <w:numPr>
                <w:ilvl w:val="0"/>
                <w:numId w:val="30"/>
              </w:numPr>
              <w:jc w:val="both"/>
            </w:pPr>
            <w:r>
              <w:t>Řízení projektů a modely řízení zásob.</w:t>
            </w:r>
          </w:p>
          <w:p w:rsidR="00311D7B" w:rsidRDefault="00311D7B" w:rsidP="008977C2">
            <w:pPr>
              <w:numPr>
                <w:ilvl w:val="0"/>
                <w:numId w:val="30"/>
              </w:numPr>
              <w:jc w:val="both"/>
            </w:pPr>
            <w:r>
              <w:t>Lineární programování, typy úloh.</w:t>
            </w:r>
          </w:p>
          <w:p w:rsidR="00311D7B" w:rsidRDefault="00311D7B" w:rsidP="008977C2">
            <w:pPr>
              <w:numPr>
                <w:ilvl w:val="0"/>
                <w:numId w:val="30"/>
              </w:numPr>
              <w:jc w:val="both"/>
            </w:pPr>
            <w:r>
              <w:t>Simplexová metoda.</w:t>
            </w:r>
          </w:p>
          <w:p w:rsidR="00311D7B" w:rsidRDefault="00311D7B" w:rsidP="008977C2">
            <w:pPr>
              <w:numPr>
                <w:ilvl w:val="0"/>
                <w:numId w:val="30"/>
              </w:numPr>
              <w:jc w:val="both"/>
            </w:pPr>
            <w:r>
              <w:t>Celočíselné úlohy.</w:t>
            </w:r>
          </w:p>
          <w:p w:rsidR="00311D7B" w:rsidRDefault="00311D7B" w:rsidP="008977C2">
            <w:pPr>
              <w:numPr>
                <w:ilvl w:val="0"/>
                <w:numId w:val="30"/>
              </w:numPr>
              <w:jc w:val="both"/>
            </w:pPr>
            <w:r>
              <w:t>Dopravní a logistické úlohy.</w:t>
            </w:r>
          </w:p>
          <w:p w:rsidR="00311D7B" w:rsidRDefault="00311D7B" w:rsidP="008977C2">
            <w:pPr>
              <w:numPr>
                <w:ilvl w:val="0"/>
                <w:numId w:val="30"/>
              </w:numPr>
              <w:jc w:val="both"/>
            </w:pPr>
            <w:r>
              <w:t>Přiřazovací úlohy.</w:t>
            </w:r>
          </w:p>
          <w:p w:rsidR="00311D7B" w:rsidRDefault="00311D7B" w:rsidP="008977C2">
            <w:pPr>
              <w:numPr>
                <w:ilvl w:val="0"/>
                <w:numId w:val="30"/>
              </w:numPr>
              <w:jc w:val="both"/>
            </w:pPr>
            <w:r>
              <w:t>Úvod do teorie front.</w:t>
            </w:r>
          </w:p>
          <w:p w:rsidR="00311D7B" w:rsidRDefault="00311D7B" w:rsidP="008977C2">
            <w:pPr>
              <w:numPr>
                <w:ilvl w:val="0"/>
                <w:numId w:val="30"/>
              </w:numPr>
              <w:jc w:val="both"/>
            </w:pPr>
            <w:r>
              <w:t>Optimalizace systémů hromadné obsluhy.</w:t>
            </w:r>
          </w:p>
          <w:p w:rsidR="00311D7B" w:rsidRDefault="00311D7B" w:rsidP="008977C2">
            <w:pPr>
              <w:numPr>
                <w:ilvl w:val="0"/>
                <w:numId w:val="30"/>
              </w:numPr>
              <w:jc w:val="both"/>
            </w:pPr>
            <w:r>
              <w:t>Ukázky aplikací a aplikačních softwarů (GAMS, AMPL, Wolfram Mathematica, Matlab, Arena)</w:t>
            </w:r>
            <w:ins w:id="3218" w:author="Dokulil Jiří" w:date="2018-11-18T22:36:00Z">
              <w:r w:rsidR="00000811">
                <w:t xml:space="preserve"> (4p, 4s)</w:t>
              </w:r>
            </w:ins>
            <w:r>
              <w:t>.</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3225"/>
        </w:trPr>
        <w:tc>
          <w:tcPr>
            <w:tcW w:w="9855" w:type="dxa"/>
            <w:gridSpan w:val="8"/>
            <w:tcBorders>
              <w:top w:val="nil"/>
            </w:tcBorders>
          </w:tcPr>
          <w:p w:rsidR="00311D7B" w:rsidRPr="008D247E" w:rsidRDefault="00311D7B" w:rsidP="00F02ED2">
            <w:pPr>
              <w:jc w:val="both"/>
              <w:rPr>
                <w:b/>
              </w:rPr>
            </w:pPr>
            <w:r w:rsidRPr="008D247E">
              <w:rPr>
                <w:b/>
              </w:rPr>
              <w:t>Povinná literatura:</w:t>
            </w:r>
          </w:p>
          <w:p w:rsidR="00311D7B" w:rsidRPr="008D247E" w:rsidRDefault="00311D7B" w:rsidP="00F02ED2">
            <w:pPr>
              <w:jc w:val="both"/>
            </w:pPr>
            <w:r w:rsidRPr="008D247E">
              <w:t xml:space="preserve">NOVOTNÝ, J. </w:t>
            </w:r>
            <w:r w:rsidRPr="008D247E">
              <w:rPr>
                <w:i/>
              </w:rPr>
              <w:t>Základy operačního výzkumu</w:t>
            </w:r>
            <w:r w:rsidRPr="008D247E">
              <w:t>. FAST VUT v Brně, 2006.</w:t>
            </w:r>
          </w:p>
          <w:p w:rsidR="00311D7B" w:rsidRPr="008D247E" w:rsidRDefault="00311D7B" w:rsidP="00F02ED2">
            <w:pPr>
              <w:jc w:val="both"/>
            </w:pPr>
            <w:r w:rsidRPr="008D247E">
              <w:t xml:space="preserve">PEKAŘ, L. </w:t>
            </w:r>
            <w:r w:rsidRPr="008D247E">
              <w:rPr>
                <w:i/>
              </w:rPr>
              <w:t>Optimalizace, studijní materiály, přednášky</w:t>
            </w:r>
            <w:r w:rsidRPr="008D247E">
              <w:t>. Zlín, 2013.</w:t>
            </w:r>
          </w:p>
          <w:p w:rsidR="00311D7B" w:rsidRPr="008D247E" w:rsidRDefault="00311D7B" w:rsidP="00F02ED2">
            <w:pPr>
              <w:jc w:val="both"/>
            </w:pPr>
            <w:r w:rsidRPr="008D247E">
              <w:t xml:space="preserve">DUPAČOVÁ, J. a LACHOUT, P. </w:t>
            </w:r>
            <w:r w:rsidRPr="008D247E">
              <w:rPr>
                <w:i/>
              </w:rPr>
              <w:t>Úvod do optimalizace</w:t>
            </w:r>
            <w:r w:rsidRPr="008D247E">
              <w:t>. MFF UK v Praze, 2011, ISBN 978-80-7378-176-7</w:t>
            </w:r>
          </w:p>
          <w:p w:rsidR="00311D7B" w:rsidRPr="008D247E" w:rsidRDefault="00311D7B" w:rsidP="00F02ED2">
            <w:pPr>
              <w:jc w:val="both"/>
            </w:pPr>
            <w:r w:rsidRPr="008D247E">
              <w:t xml:space="preserve">VOLEK, J. a LINDA, B. </w:t>
            </w:r>
            <w:r w:rsidRPr="008D247E">
              <w:rPr>
                <w:i/>
              </w:rPr>
              <w:t>Teorie grafů, aplikace v dopravě a veřejné správě</w:t>
            </w:r>
            <w:r w:rsidRPr="008D247E">
              <w:t>, Univerzita Pardubice, 2012, ISBN 978-80-7395-225-9</w:t>
            </w:r>
          </w:p>
          <w:p w:rsidR="00311D7B" w:rsidRPr="008D247E" w:rsidRDefault="00311D7B" w:rsidP="00F02ED2">
            <w:pPr>
              <w:jc w:val="both"/>
            </w:pPr>
            <w:r w:rsidRPr="008D247E">
              <w:t xml:space="preserve">ČERNÝ, J. a ČERNÁ, A. </w:t>
            </w:r>
            <w:r w:rsidRPr="008D247E">
              <w:rPr>
                <w:i/>
              </w:rPr>
              <w:t>Manažerské rozhodování o dopravních systémech</w:t>
            </w:r>
            <w:r w:rsidRPr="008D247E">
              <w:t>, Univerzita Pardubice, 2014, ISBN 978-80-7395-849-7</w:t>
            </w:r>
          </w:p>
          <w:p w:rsidR="00311D7B" w:rsidRPr="008D247E" w:rsidRDefault="00311D7B" w:rsidP="00F02ED2">
            <w:pPr>
              <w:spacing w:before="60"/>
              <w:jc w:val="both"/>
              <w:rPr>
                <w:b/>
              </w:rPr>
            </w:pPr>
            <w:r w:rsidRPr="008D247E">
              <w:rPr>
                <w:b/>
              </w:rPr>
              <w:t>Doporučená literatura:</w:t>
            </w:r>
          </w:p>
          <w:p w:rsidR="00311D7B" w:rsidRPr="008D247E" w:rsidRDefault="00311D7B" w:rsidP="00F02ED2">
            <w:pPr>
              <w:jc w:val="both"/>
            </w:pPr>
            <w:r w:rsidRPr="008D247E">
              <w:t xml:space="preserve">GHIANI, G., LAPORTE, G. A MUSMANO, R. </w:t>
            </w:r>
            <w:r w:rsidRPr="008D247E">
              <w:rPr>
                <w:i/>
              </w:rPr>
              <w:t>Introduction to Logistics Systems Planning and Control</w:t>
            </w:r>
            <w:r w:rsidRPr="008D247E">
              <w:t>. John Wiley &amp; Sons, 2005, ISBN 978</w:t>
            </w:r>
            <w:r>
              <w:t>-</w:t>
            </w:r>
            <w:r w:rsidRPr="008D247E">
              <w:t>04</w:t>
            </w:r>
            <w:r>
              <w:t>-</w:t>
            </w:r>
            <w:r w:rsidRPr="008D247E">
              <w:t>7001</w:t>
            </w:r>
            <w:r>
              <w:t>-</w:t>
            </w:r>
            <w:r w:rsidRPr="008D247E">
              <w:t>404</w:t>
            </w:r>
            <w:r>
              <w:t>-</w:t>
            </w:r>
            <w:r w:rsidRPr="008D247E">
              <w:t>2</w:t>
            </w:r>
          </w:p>
          <w:p w:rsidR="00311D7B" w:rsidRPr="008D247E" w:rsidRDefault="00311D7B" w:rsidP="00F02ED2">
            <w:pPr>
              <w:jc w:val="both"/>
            </w:pPr>
            <w:r w:rsidRPr="008D247E">
              <w:t>KUBIŠOVÁ, A. Operační výzkum. První vydání. Vysoká škola polytechnická Jihlava, 2014, ISBN 978-80-87035-83-2</w:t>
            </w:r>
          </w:p>
          <w:p w:rsidR="00311D7B" w:rsidRDefault="00311D7B" w:rsidP="00F02ED2">
            <w:pPr>
              <w:jc w:val="both"/>
            </w:pPr>
            <w:r w:rsidRPr="008D247E">
              <w:t xml:space="preserve">HRABEC, D. </w:t>
            </w:r>
            <w:r w:rsidRPr="008D247E">
              <w:rPr>
                <w:i/>
              </w:rPr>
              <w:t>Optimalizace, studijní materiály, přednáškové slidy</w:t>
            </w:r>
            <w:r w:rsidRPr="008D247E">
              <w:t>. Zlín, 2018.</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lastRenderedPageBreak/>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w:t>
            </w:r>
            <w:ins w:id="3219" w:author="Dokulil Jiří" w:date="2018-11-18T22:37:00Z">
              <w:r w:rsidR="00000811">
                <w:t>4</w:t>
              </w:r>
            </w:ins>
            <w:del w:id="3220" w:author="Dokulil Jiří" w:date="2018-11-18T22:37:00Z">
              <w:r w:rsidDel="00000811">
                <w:delText>6</w:delText>
              </w:r>
            </w:del>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3221" w:author="Dokulil Jiří" w:date="2018-11-17T01:53:00Z">
              <w:r w:rsidDel="00667E1B">
                <w:rPr>
                  <w:b/>
                </w:rPr>
                <w:delText> </w:delText>
              </w:r>
            </w:del>
            <w:ins w:id="3222" w:author="Dokulil Jiří" w:date="2018-11-17T01:53:00Z">
              <w:r w:rsidR="00667E1B">
                <w:rPr>
                  <w:b/>
                </w:rPr>
                <w:t> </w:t>
              </w:r>
            </w:ins>
            <w:r>
              <w:rPr>
                <w:b/>
              </w:rPr>
              <w:t>vyučujícím</w:t>
            </w:r>
          </w:p>
        </w:tc>
      </w:tr>
      <w:tr w:rsidR="00311D7B" w:rsidTr="00F02ED2">
        <w:trPr>
          <w:trHeight w:val="345"/>
        </w:trPr>
        <w:tc>
          <w:tcPr>
            <w:tcW w:w="9855" w:type="dxa"/>
            <w:gridSpan w:val="8"/>
          </w:tcPr>
          <w:p w:rsidR="00311D7B" w:rsidRDefault="00311D7B" w:rsidP="00F02ED2">
            <w:pPr>
              <w:jc w:val="both"/>
              <w:rPr>
                <w:ins w:id="3223" w:author="Dokulil Jiří" w:date="2018-11-18T22:37:00Z"/>
              </w:rPr>
            </w:pPr>
            <w:r>
              <w: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t>
            </w:r>
          </w:p>
          <w:p w:rsidR="00000811" w:rsidRDefault="00000811" w:rsidP="00F02ED2">
            <w:pPr>
              <w:jc w:val="both"/>
            </w:pPr>
            <w:ins w:id="3224" w:author="Dokulil Jiří" w:date="2018-11-18T22:37:00Z">
              <w:r>
                <w:t>Kontakt na garanta předmětu je následující: hrabec@utb.cz.</w:t>
              </w:r>
            </w:ins>
          </w:p>
          <w:p w:rsidR="00311D7B" w:rsidRDefault="00311D7B" w:rsidP="00F02ED2">
            <w:pPr>
              <w:jc w:val="both"/>
            </w:pPr>
          </w:p>
        </w:tc>
      </w:tr>
    </w:tbl>
    <w:p w:rsidR="002C2124" w:rsidRDefault="002C212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1D7B" w:rsidTr="00F02ED2">
        <w:tc>
          <w:tcPr>
            <w:tcW w:w="9855" w:type="dxa"/>
            <w:gridSpan w:val="8"/>
            <w:tcBorders>
              <w:bottom w:val="double" w:sz="4" w:space="0" w:color="auto"/>
            </w:tcBorders>
            <w:shd w:val="clear" w:color="auto" w:fill="BDD6EE"/>
          </w:tcPr>
          <w:p w:rsidR="00311D7B" w:rsidRDefault="00311D7B" w:rsidP="00F02ED2">
            <w:pPr>
              <w:jc w:val="both"/>
              <w:rPr>
                <w:b/>
                <w:sz w:val="28"/>
              </w:rPr>
            </w:pPr>
            <w:r>
              <w:rPr>
                <w:b/>
                <w:sz w:val="28"/>
              </w:rPr>
              <w:lastRenderedPageBreak/>
              <w:t>B-III – Charakteristika studijního předmětu</w:t>
            </w:r>
          </w:p>
        </w:tc>
      </w:tr>
      <w:tr w:rsidR="00311D7B" w:rsidTr="00F02ED2">
        <w:tc>
          <w:tcPr>
            <w:tcW w:w="3086" w:type="dxa"/>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7"/>
            <w:tcBorders>
              <w:top w:val="double" w:sz="4" w:space="0" w:color="auto"/>
            </w:tcBorders>
          </w:tcPr>
          <w:p w:rsidR="00311D7B" w:rsidRPr="00C62059" w:rsidRDefault="00311D7B" w:rsidP="00F02ED2">
            <w:pPr>
              <w:jc w:val="both"/>
              <w:rPr>
                <w:b/>
              </w:rPr>
            </w:pPr>
            <w:r w:rsidRPr="00C62059">
              <w:rPr>
                <w:b/>
              </w:rPr>
              <w:t>Základy psychologie</w:t>
            </w:r>
          </w:p>
        </w:tc>
      </w:tr>
      <w:tr w:rsidR="00311D7B" w:rsidTr="00F02ED2">
        <w:tc>
          <w:tcPr>
            <w:tcW w:w="3086" w:type="dxa"/>
            <w:shd w:val="clear" w:color="auto" w:fill="F7CAAC"/>
          </w:tcPr>
          <w:p w:rsidR="00311D7B" w:rsidRDefault="00311D7B" w:rsidP="00F02ED2">
            <w:pPr>
              <w:jc w:val="both"/>
              <w:rPr>
                <w:b/>
              </w:rPr>
            </w:pPr>
            <w:r>
              <w:rPr>
                <w:b/>
              </w:rPr>
              <w:t>Typ předmětu</w:t>
            </w:r>
          </w:p>
        </w:tc>
        <w:tc>
          <w:tcPr>
            <w:tcW w:w="3406" w:type="dxa"/>
            <w:gridSpan w:val="4"/>
          </w:tcPr>
          <w:p w:rsidR="00311D7B" w:rsidRDefault="00000811" w:rsidP="00F02ED2">
            <w:pPr>
              <w:jc w:val="both"/>
            </w:pPr>
            <w:ins w:id="3225" w:author="Dokulil Jiří" w:date="2018-11-18T22:37:00Z">
              <w:r>
                <w:t>p</w:t>
              </w:r>
            </w:ins>
            <w:del w:id="3226" w:author="Dokulil Jiří" w:date="2018-11-18T22:37:00Z">
              <w:r w:rsidR="00667E1B" w:rsidDel="00000811">
                <w:delText>P</w:delText>
              </w:r>
            </w:del>
            <w:r w:rsidR="00311D7B">
              <w:t>ovinný</w:t>
            </w:r>
          </w:p>
        </w:tc>
        <w:tc>
          <w:tcPr>
            <w:tcW w:w="2695" w:type="dxa"/>
            <w:gridSpan w:val="2"/>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shd w:val="clear" w:color="auto" w:fill="F7CAAC"/>
          </w:tcPr>
          <w:p w:rsidR="00311D7B" w:rsidRDefault="00311D7B" w:rsidP="00F02ED2">
            <w:pPr>
              <w:jc w:val="both"/>
              <w:rPr>
                <w:b/>
              </w:rPr>
            </w:pPr>
            <w:r>
              <w:rPr>
                <w:b/>
              </w:rPr>
              <w:t>Rozsah studijního předmětu</w:t>
            </w:r>
          </w:p>
        </w:tc>
        <w:tc>
          <w:tcPr>
            <w:tcW w:w="1701" w:type="dxa"/>
            <w:gridSpan w:val="2"/>
          </w:tcPr>
          <w:p w:rsidR="00311D7B" w:rsidRDefault="00311D7B" w:rsidP="00F02ED2">
            <w:pPr>
              <w:jc w:val="both"/>
            </w:pPr>
            <w:r w:rsidRPr="0052049E">
              <w:t>28p – 14</w:t>
            </w:r>
            <w:r>
              <w:t>s</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42</w:t>
            </w:r>
          </w:p>
        </w:tc>
        <w:tc>
          <w:tcPr>
            <w:tcW w:w="2156" w:type="dxa"/>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3</w:t>
            </w:r>
          </w:p>
        </w:tc>
      </w:tr>
      <w:tr w:rsidR="00311D7B" w:rsidTr="00F02ED2">
        <w:tc>
          <w:tcPr>
            <w:tcW w:w="3086" w:type="dxa"/>
            <w:shd w:val="clear" w:color="auto" w:fill="F7CAAC"/>
          </w:tcPr>
          <w:p w:rsidR="00311D7B" w:rsidRDefault="00311D7B" w:rsidP="00F02ED2">
            <w:pPr>
              <w:rPr>
                <w:b/>
                <w:sz w:val="22"/>
              </w:rPr>
            </w:pPr>
            <w:r>
              <w:rPr>
                <w:b/>
              </w:rPr>
              <w:t>Prerekvizity, korekvizity, ekvivalence</w:t>
            </w:r>
          </w:p>
        </w:tc>
        <w:tc>
          <w:tcPr>
            <w:tcW w:w="6769" w:type="dxa"/>
            <w:gridSpan w:val="7"/>
          </w:tcPr>
          <w:p w:rsidR="00311D7B" w:rsidRDefault="00311D7B" w:rsidP="00F02ED2">
            <w:pPr>
              <w:jc w:val="both"/>
            </w:pPr>
          </w:p>
        </w:tc>
      </w:tr>
      <w:tr w:rsidR="00311D7B" w:rsidTr="00F02ED2">
        <w:tc>
          <w:tcPr>
            <w:tcW w:w="3086" w:type="dxa"/>
            <w:shd w:val="clear" w:color="auto" w:fill="F7CAAC"/>
          </w:tcPr>
          <w:p w:rsidR="00311D7B" w:rsidRDefault="00311D7B" w:rsidP="00F02ED2">
            <w:pPr>
              <w:rPr>
                <w:b/>
              </w:rPr>
            </w:pPr>
            <w:r>
              <w:rPr>
                <w:b/>
              </w:rPr>
              <w:t>Způsob ověření studijních výsledků</w:t>
            </w:r>
          </w:p>
        </w:tc>
        <w:tc>
          <w:tcPr>
            <w:tcW w:w="3406" w:type="dxa"/>
            <w:gridSpan w:val="4"/>
          </w:tcPr>
          <w:p w:rsidR="00311D7B" w:rsidRDefault="00311D7B" w:rsidP="00F02ED2">
            <w:pPr>
              <w:jc w:val="both"/>
            </w:pPr>
            <w:r>
              <w:t>klasifikovaný zápočet</w:t>
            </w:r>
          </w:p>
        </w:tc>
        <w:tc>
          <w:tcPr>
            <w:tcW w:w="2156" w:type="dxa"/>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přednášky, semináře</w:t>
            </w:r>
          </w:p>
        </w:tc>
      </w:tr>
      <w:tr w:rsidR="00311D7B" w:rsidTr="00F02ED2">
        <w:tc>
          <w:tcPr>
            <w:tcW w:w="3086" w:type="dxa"/>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7"/>
            <w:tcBorders>
              <w:bottom w:val="nil"/>
            </w:tcBorders>
          </w:tcPr>
          <w:p w:rsidR="00311D7B" w:rsidDel="00000811" w:rsidRDefault="00311D7B" w:rsidP="00000811">
            <w:pPr>
              <w:jc w:val="both"/>
              <w:rPr>
                <w:del w:id="3227" w:author="Dokulil Jiří" w:date="2018-11-18T22:39:00Z"/>
              </w:rPr>
            </w:pPr>
            <w:del w:id="3228" w:author="Dokulil Jiří" w:date="2018-11-18T22:38:00Z">
              <w:r w:rsidDel="00000811">
                <w:delText xml:space="preserve">Zápočet v podobě písemného testu. </w:delText>
              </w:r>
            </w:del>
            <w:ins w:id="3229" w:author="Dokulil Jiří" w:date="2018-11-18T22:38:00Z">
              <w:r w:rsidR="00000811">
                <w:t xml:space="preserve">Požadavky ke klasifikovanému zápočtu - </w:t>
              </w:r>
            </w:ins>
            <w:del w:id="3230" w:author="Dokulil Jiří" w:date="2018-11-18T22:39:00Z">
              <w:r w:rsidDel="00000811">
                <w:delText xml:space="preserve">Pro získání zápočtu </w:delText>
              </w:r>
            </w:del>
            <w:r>
              <w:t xml:space="preserve">je nutno dosáhnout </w:t>
            </w:r>
            <w:ins w:id="3231" w:author="Dokulil Jiří" w:date="2018-11-18T22:39:00Z">
              <w:r w:rsidR="00000811">
                <w:t xml:space="preserve">alespoň 60% </w:t>
              </w:r>
            </w:ins>
            <w:r>
              <w:t xml:space="preserve">úspěšnosti </w:t>
            </w:r>
            <w:del w:id="3232" w:author="Dokulil Jiří" w:date="2018-11-18T22:39:00Z">
              <w:r w:rsidDel="00000811">
                <w:delText>minimálně 60%.</w:delText>
              </w:r>
            </w:del>
            <w:ins w:id="3233" w:author="Dokulil Jiří" w:date="2018-11-18T22:39:00Z">
              <w:r w:rsidR="00000811">
                <w:t>v písemném testu,</w:t>
              </w:r>
            </w:ins>
          </w:p>
          <w:p w:rsidR="00311D7B" w:rsidRDefault="00311D7B" w:rsidP="00F02ED2">
            <w:pPr>
              <w:jc w:val="both"/>
            </w:pPr>
            <w:del w:id="3234" w:author="Dokulil Jiří" w:date="2018-11-18T22:39:00Z">
              <w:r w:rsidDel="00000811">
                <w:delText>M</w:delText>
              </w:r>
            </w:del>
            <w:ins w:id="3235" w:author="Dokulil Jiří" w:date="2018-11-18T22:39:00Z">
              <w:r w:rsidR="00000811">
                <w:t>m</w:t>
              </w:r>
            </w:ins>
            <w:r>
              <w:t>inimálně 80% účast na seminářích.</w:t>
            </w:r>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rPr>
          <w:trHeight w:val="197"/>
        </w:trPr>
        <w:tc>
          <w:tcPr>
            <w:tcW w:w="3086" w:type="dxa"/>
            <w:tcBorders>
              <w:top w:val="nil"/>
            </w:tcBorders>
            <w:shd w:val="clear" w:color="auto" w:fill="F7CAAC"/>
          </w:tcPr>
          <w:p w:rsidR="00311D7B" w:rsidRDefault="00311D7B" w:rsidP="00F02ED2">
            <w:pPr>
              <w:jc w:val="both"/>
              <w:rPr>
                <w:b/>
              </w:rPr>
            </w:pPr>
            <w:r>
              <w:rPr>
                <w:b/>
              </w:rPr>
              <w:t>Garant předmětu</w:t>
            </w:r>
          </w:p>
        </w:tc>
        <w:tc>
          <w:tcPr>
            <w:tcW w:w="6769" w:type="dxa"/>
            <w:gridSpan w:val="7"/>
            <w:tcBorders>
              <w:top w:val="nil"/>
            </w:tcBorders>
          </w:tcPr>
          <w:p w:rsidR="00311D7B" w:rsidRDefault="00311D7B" w:rsidP="00F02ED2">
            <w:pPr>
              <w:jc w:val="both"/>
            </w:pPr>
            <w:r>
              <w:t>Mgr. Veronika Kavková, Ph.D.</w:t>
            </w:r>
          </w:p>
        </w:tc>
      </w:tr>
      <w:tr w:rsidR="00311D7B" w:rsidTr="00F02ED2">
        <w:trPr>
          <w:trHeight w:val="243"/>
        </w:trPr>
        <w:tc>
          <w:tcPr>
            <w:tcW w:w="3086" w:type="dxa"/>
            <w:tcBorders>
              <w:top w:val="nil"/>
            </w:tcBorders>
            <w:shd w:val="clear" w:color="auto" w:fill="F7CAAC"/>
          </w:tcPr>
          <w:p w:rsidR="00311D7B" w:rsidRDefault="00311D7B" w:rsidP="00F02ED2">
            <w:pPr>
              <w:rPr>
                <w:b/>
              </w:rPr>
            </w:pPr>
            <w:r>
              <w:rPr>
                <w:b/>
              </w:rPr>
              <w:t>Zapojení garanta do výuky předmětu</w:t>
            </w:r>
          </w:p>
        </w:tc>
        <w:tc>
          <w:tcPr>
            <w:tcW w:w="6769" w:type="dxa"/>
            <w:gridSpan w:val="7"/>
            <w:tcBorders>
              <w:top w:val="nil"/>
            </w:tcBorders>
          </w:tcPr>
          <w:p w:rsidR="00311D7B" w:rsidRDefault="00311D7B" w:rsidP="008977C2">
            <w:pPr>
              <w:jc w:val="both"/>
            </w:pPr>
            <w:r>
              <w:t xml:space="preserve">Garant stanovuje koncepci předmětu, podílí se na přednáškách v rozsahu 100 % a </w:t>
            </w:r>
            <w:del w:id="3236" w:author="PS" w:date="2018-11-24T18:56:00Z">
              <w:r w:rsidDel="008977C2">
                <w:delText>dále stanovuje koncepci cvičení a dohlíží na jejich jednotné vedení.</w:delText>
              </w:r>
            </w:del>
            <w:ins w:id="3237" w:author="PS" w:date="2018-11-24T18:56:00Z">
              <w:r w:rsidR="008977C2">
                <w:t>vede semináře.</w:t>
              </w:r>
            </w:ins>
          </w:p>
        </w:tc>
      </w:tr>
      <w:tr w:rsidR="00311D7B" w:rsidTr="00F02ED2">
        <w:tc>
          <w:tcPr>
            <w:tcW w:w="3086" w:type="dxa"/>
            <w:shd w:val="clear" w:color="auto" w:fill="F7CAAC"/>
          </w:tcPr>
          <w:p w:rsidR="00311D7B" w:rsidRDefault="00311D7B" w:rsidP="00F02ED2">
            <w:pPr>
              <w:jc w:val="both"/>
              <w:rPr>
                <w:b/>
              </w:rPr>
            </w:pPr>
            <w:r>
              <w:rPr>
                <w:b/>
              </w:rPr>
              <w:t>Vyučující</w:t>
            </w:r>
          </w:p>
        </w:tc>
        <w:tc>
          <w:tcPr>
            <w:tcW w:w="6769" w:type="dxa"/>
            <w:gridSpan w:val="7"/>
            <w:tcBorders>
              <w:bottom w:val="nil"/>
            </w:tcBorders>
          </w:tcPr>
          <w:p w:rsidR="00311D7B" w:rsidRDefault="00311D7B" w:rsidP="008977C2">
            <w:pPr>
              <w:jc w:val="both"/>
            </w:pPr>
            <w:r>
              <w:t xml:space="preserve">Mgr. Veronika Kavková, Ph.D. </w:t>
            </w:r>
            <w:del w:id="3238" w:author="Dokulil Jiří" w:date="2018-11-18T22:39:00Z">
              <w:r w:rsidDel="00000811">
                <w:delText>– přednášky (100 %)</w:delText>
              </w:r>
            </w:del>
            <w:ins w:id="3239" w:author="Dokulil Jiří" w:date="2018-11-18T22:39:00Z">
              <w:r w:rsidR="00000811">
                <w:t>(přednášející</w:t>
              </w:r>
            </w:ins>
            <w:ins w:id="3240" w:author="PS" w:date="2018-11-24T18:57:00Z">
              <w:r w:rsidR="008977C2">
                <w:t xml:space="preserve"> – 100 %</w:t>
              </w:r>
            </w:ins>
            <w:ins w:id="3241" w:author="Dokulil Jiří" w:date="2018-11-18T22:39:00Z">
              <w:r w:rsidR="00000811">
                <w:t xml:space="preserve">, </w:t>
              </w:r>
              <w:r w:rsidR="00835C90">
                <w:t>vede semináře</w:t>
              </w:r>
              <w:del w:id="3242" w:author="PS" w:date="2018-11-24T18:57:00Z">
                <w:r w:rsidR="00835C90" w:rsidDel="008977C2">
                  <w:delText xml:space="preserve"> – 100 %</w:delText>
                </w:r>
              </w:del>
              <w:r w:rsidR="00835C90">
                <w:t>)</w:t>
              </w:r>
            </w:ins>
          </w:p>
        </w:tc>
      </w:tr>
      <w:tr w:rsidR="00311D7B" w:rsidTr="00F02ED2">
        <w:trPr>
          <w:trHeight w:val="227"/>
        </w:trPr>
        <w:tc>
          <w:tcPr>
            <w:tcW w:w="9855" w:type="dxa"/>
            <w:gridSpan w:val="8"/>
            <w:tcBorders>
              <w:top w:val="nil"/>
            </w:tcBorders>
          </w:tcPr>
          <w:p w:rsidR="00311D7B" w:rsidRDefault="00311D7B" w:rsidP="00F02ED2">
            <w:pPr>
              <w:jc w:val="both"/>
            </w:pPr>
          </w:p>
        </w:tc>
      </w:tr>
      <w:tr w:rsidR="00311D7B" w:rsidTr="00F02ED2">
        <w:tc>
          <w:tcPr>
            <w:tcW w:w="3086" w:type="dxa"/>
            <w:shd w:val="clear" w:color="auto" w:fill="F7CAAC"/>
          </w:tcPr>
          <w:p w:rsidR="00311D7B" w:rsidRDefault="00311D7B" w:rsidP="00F02ED2">
            <w:pPr>
              <w:jc w:val="both"/>
              <w:rPr>
                <w:b/>
              </w:rPr>
            </w:pPr>
            <w:r>
              <w:rPr>
                <w:b/>
              </w:rPr>
              <w:t>Stručná anotace předmětu</w:t>
            </w:r>
          </w:p>
        </w:tc>
        <w:tc>
          <w:tcPr>
            <w:tcW w:w="6769" w:type="dxa"/>
            <w:gridSpan w:val="7"/>
            <w:tcBorders>
              <w:bottom w:val="nil"/>
            </w:tcBorders>
          </w:tcPr>
          <w:p w:rsidR="00311D7B" w:rsidRDefault="00311D7B" w:rsidP="00F02ED2">
            <w:pPr>
              <w:jc w:val="both"/>
            </w:pPr>
          </w:p>
        </w:tc>
      </w:tr>
      <w:tr w:rsidR="00311D7B" w:rsidTr="00F02ED2">
        <w:trPr>
          <w:trHeight w:val="4670"/>
        </w:trPr>
        <w:tc>
          <w:tcPr>
            <w:tcW w:w="9855" w:type="dxa"/>
            <w:gridSpan w:val="8"/>
            <w:tcBorders>
              <w:top w:val="nil"/>
              <w:bottom w:val="single" w:sz="12" w:space="0" w:color="auto"/>
            </w:tcBorders>
          </w:tcPr>
          <w:p w:rsidR="00311D7B" w:rsidRDefault="00311D7B" w:rsidP="00F02ED2">
            <w:pPr>
              <w:jc w:val="both"/>
              <w:rPr>
                <w:ins w:id="3243" w:author="Dokulil Jiří" w:date="2018-11-18T22:40:00Z"/>
              </w:rPr>
            </w:pPr>
            <w:r>
              <w:t>Cílem předmětu je zprostředkovat základní orientaci v oboru psychologie jako vědy, která je předpokladem porozumění jejím aplikovaným disciplínám. Výuka se soustřeďuje na osvojení základní psychologické terminologie, uvádí do současného stylu myšlení v psychologii v návaznosti na její historický vývoj a poskytuje bazální poznatky o struktuře a funkci lidské psychiky. Absolvováním předmětu s</w:t>
            </w:r>
            <w:r w:rsidRPr="00F636C2">
              <w:t>tudent získ</w:t>
            </w:r>
            <w:r>
              <w:t xml:space="preserve">á přehled o základních tématech současné psychologie, </w:t>
            </w:r>
            <w:r w:rsidRPr="00F636C2">
              <w:t>jeho jedno</w:t>
            </w:r>
            <w:r>
              <w:t>tlivých disciplínách a současně i poznatky k praktickému využití v osobním či profesním životě.</w:t>
            </w:r>
          </w:p>
          <w:p w:rsidR="00835C90" w:rsidRDefault="00835C90" w:rsidP="00F02ED2">
            <w:pPr>
              <w:jc w:val="both"/>
            </w:pPr>
          </w:p>
          <w:p w:rsidR="00311D7B" w:rsidRPr="008D247E" w:rsidRDefault="00311D7B" w:rsidP="00F02ED2">
            <w:pPr>
              <w:jc w:val="both"/>
              <w:rPr>
                <w:u w:val="single"/>
              </w:rPr>
            </w:pPr>
            <w:r w:rsidRPr="008D247E">
              <w:rPr>
                <w:u w:val="single"/>
              </w:rPr>
              <w:t>Hlavní témata:</w:t>
            </w:r>
          </w:p>
          <w:p w:rsidR="00311D7B" w:rsidRDefault="00311D7B" w:rsidP="008977C2">
            <w:pPr>
              <w:numPr>
                <w:ilvl w:val="0"/>
                <w:numId w:val="31"/>
              </w:numPr>
              <w:jc w:val="both"/>
            </w:pPr>
            <w:r>
              <w:t>Předmět studia psychologie.</w:t>
            </w:r>
          </w:p>
          <w:p w:rsidR="00311D7B" w:rsidRDefault="00311D7B" w:rsidP="008977C2">
            <w:pPr>
              <w:numPr>
                <w:ilvl w:val="0"/>
                <w:numId w:val="31"/>
              </w:numPr>
              <w:jc w:val="both"/>
            </w:pPr>
            <w:r>
              <w:t>Hlavní psychologické směry a historický vývoj oboru.</w:t>
            </w:r>
          </w:p>
          <w:p w:rsidR="00311D7B" w:rsidRDefault="00311D7B" w:rsidP="008977C2">
            <w:pPr>
              <w:numPr>
                <w:ilvl w:val="0"/>
                <w:numId w:val="31"/>
              </w:numPr>
              <w:jc w:val="both"/>
            </w:pPr>
            <w:r>
              <w:t>Výzkumné metody v psychologii.</w:t>
            </w:r>
          </w:p>
          <w:p w:rsidR="00311D7B" w:rsidRDefault="00311D7B" w:rsidP="008977C2">
            <w:pPr>
              <w:numPr>
                <w:ilvl w:val="0"/>
                <w:numId w:val="31"/>
              </w:numPr>
              <w:jc w:val="both"/>
            </w:pPr>
            <w:r>
              <w:t>Kognitivní procesy I (vnímání, pozornost, myšlení).</w:t>
            </w:r>
          </w:p>
          <w:p w:rsidR="00311D7B" w:rsidRDefault="00311D7B" w:rsidP="008977C2">
            <w:pPr>
              <w:numPr>
                <w:ilvl w:val="0"/>
                <w:numId w:val="31"/>
              </w:numPr>
              <w:jc w:val="both"/>
            </w:pPr>
            <w:r>
              <w:t>Kognitivní procesy II (paměť, kreativita, učení).</w:t>
            </w:r>
          </w:p>
          <w:p w:rsidR="00311D7B" w:rsidRDefault="00311D7B" w:rsidP="008977C2">
            <w:pPr>
              <w:numPr>
                <w:ilvl w:val="0"/>
                <w:numId w:val="31"/>
              </w:numPr>
              <w:jc w:val="both"/>
            </w:pPr>
            <w:r>
              <w:t>Emoce (vývoj, význam, regulace, emoční inteligence).</w:t>
            </w:r>
          </w:p>
          <w:p w:rsidR="00311D7B" w:rsidRDefault="00311D7B" w:rsidP="008977C2">
            <w:pPr>
              <w:numPr>
                <w:ilvl w:val="0"/>
                <w:numId w:val="31"/>
              </w:numPr>
              <w:jc w:val="both"/>
            </w:pPr>
            <w:r>
              <w:t>Osobnost (temperament, charakter a volní vlastnosti, typologie).</w:t>
            </w:r>
          </w:p>
          <w:p w:rsidR="00311D7B" w:rsidRDefault="00311D7B" w:rsidP="008977C2">
            <w:pPr>
              <w:numPr>
                <w:ilvl w:val="0"/>
                <w:numId w:val="31"/>
              </w:numPr>
              <w:jc w:val="both"/>
            </w:pPr>
            <w:r>
              <w:t>Schopnosti, inteligence (vývoj, možnost ovlivnění).</w:t>
            </w:r>
          </w:p>
          <w:p w:rsidR="00311D7B" w:rsidRDefault="00311D7B" w:rsidP="008977C2">
            <w:pPr>
              <w:numPr>
                <w:ilvl w:val="0"/>
                <w:numId w:val="31"/>
              </w:numPr>
              <w:jc w:val="both"/>
            </w:pPr>
            <w:r>
              <w:t>Motivace lidského chování.</w:t>
            </w:r>
          </w:p>
          <w:p w:rsidR="00311D7B" w:rsidRDefault="00311D7B" w:rsidP="008977C2">
            <w:pPr>
              <w:numPr>
                <w:ilvl w:val="0"/>
                <w:numId w:val="31"/>
              </w:numPr>
              <w:jc w:val="both"/>
            </w:pPr>
            <w:r>
              <w:t xml:space="preserve">Člověk a společnost I (sociální role, sociální statut, socializace).  </w:t>
            </w:r>
          </w:p>
          <w:p w:rsidR="00311D7B" w:rsidRDefault="00311D7B" w:rsidP="008977C2">
            <w:pPr>
              <w:numPr>
                <w:ilvl w:val="0"/>
                <w:numId w:val="31"/>
              </w:numPr>
              <w:jc w:val="both"/>
            </w:pPr>
            <w:r>
              <w:t>Člověk a společnost II (psychologie skupin, davu).</w:t>
            </w:r>
          </w:p>
          <w:p w:rsidR="00311D7B" w:rsidRDefault="00311D7B" w:rsidP="008977C2">
            <w:pPr>
              <w:numPr>
                <w:ilvl w:val="0"/>
                <w:numId w:val="31"/>
              </w:numPr>
              <w:jc w:val="both"/>
            </w:pPr>
            <w:r>
              <w:t>Postoje a jejich změna.</w:t>
            </w:r>
          </w:p>
          <w:p w:rsidR="00311D7B" w:rsidRDefault="00311D7B" w:rsidP="008977C2">
            <w:pPr>
              <w:numPr>
                <w:ilvl w:val="0"/>
                <w:numId w:val="31"/>
              </w:numPr>
              <w:jc w:val="both"/>
            </w:pPr>
            <w:r>
              <w:t>Komunikace a asertivita (fungování při zátěžových situacích).</w:t>
            </w:r>
          </w:p>
          <w:p w:rsidR="00311D7B" w:rsidRDefault="00311D7B" w:rsidP="008977C2">
            <w:pPr>
              <w:numPr>
                <w:ilvl w:val="0"/>
                <w:numId w:val="31"/>
              </w:numPr>
              <w:jc w:val="both"/>
            </w:pPr>
            <w:r>
              <w:t>Psychohygiena.</w:t>
            </w:r>
          </w:p>
        </w:tc>
      </w:tr>
      <w:tr w:rsidR="00311D7B" w:rsidTr="00F02ED2">
        <w:trPr>
          <w:trHeight w:val="265"/>
        </w:trPr>
        <w:tc>
          <w:tcPr>
            <w:tcW w:w="3653" w:type="dxa"/>
            <w:gridSpan w:val="2"/>
            <w:tcBorders>
              <w:top w:val="nil"/>
            </w:tcBorders>
            <w:shd w:val="clear" w:color="auto" w:fill="F7CAAC"/>
          </w:tcPr>
          <w:p w:rsidR="00311D7B" w:rsidRDefault="00311D7B" w:rsidP="00F02ED2">
            <w:pPr>
              <w:jc w:val="both"/>
            </w:pPr>
            <w:r>
              <w:rPr>
                <w:b/>
              </w:rPr>
              <w:t>Studijní literatura a studijní pomůcky</w:t>
            </w:r>
          </w:p>
        </w:tc>
        <w:tc>
          <w:tcPr>
            <w:tcW w:w="6202" w:type="dxa"/>
            <w:gridSpan w:val="6"/>
            <w:tcBorders>
              <w:top w:val="nil"/>
              <w:bottom w:val="nil"/>
            </w:tcBorders>
          </w:tcPr>
          <w:p w:rsidR="00311D7B" w:rsidRDefault="00311D7B" w:rsidP="00F02ED2">
            <w:pPr>
              <w:jc w:val="both"/>
            </w:pPr>
          </w:p>
        </w:tc>
      </w:tr>
      <w:tr w:rsidR="00311D7B" w:rsidTr="00F02ED2">
        <w:trPr>
          <w:trHeight w:val="1497"/>
        </w:trPr>
        <w:tc>
          <w:tcPr>
            <w:tcW w:w="9855" w:type="dxa"/>
            <w:gridSpan w:val="8"/>
            <w:tcBorders>
              <w:top w:val="nil"/>
            </w:tcBorders>
          </w:tcPr>
          <w:p w:rsidR="00311D7B" w:rsidRPr="002669E2" w:rsidRDefault="00311D7B" w:rsidP="00F02ED2">
            <w:pPr>
              <w:jc w:val="both"/>
              <w:rPr>
                <w:b/>
              </w:rPr>
            </w:pPr>
            <w:r w:rsidRPr="002669E2">
              <w:rPr>
                <w:b/>
              </w:rPr>
              <w:t>Povinná</w:t>
            </w:r>
            <w:r>
              <w:rPr>
                <w:b/>
              </w:rPr>
              <w:t xml:space="preserve"> literatura:</w:t>
            </w:r>
          </w:p>
          <w:p w:rsidR="00311D7B" w:rsidRDefault="00311D7B" w:rsidP="00F02ED2">
            <w:pPr>
              <w:jc w:val="both"/>
            </w:pPr>
            <w:r w:rsidRPr="003546DB">
              <w:t>ŘÍČAN, Pavel. </w:t>
            </w:r>
            <w:r w:rsidRPr="003546DB">
              <w:rPr>
                <w:i/>
                <w:iCs/>
              </w:rPr>
              <w:t>Psychologie</w:t>
            </w:r>
            <w:r w:rsidRPr="003546DB">
              <w:t>. Vyd. 4. Praha: Portál, 2013. 300 s. ISBN 978-80-262-0532-6.</w:t>
            </w:r>
          </w:p>
          <w:p w:rsidR="00311D7B" w:rsidRPr="002669E2" w:rsidRDefault="00311D7B" w:rsidP="00F02ED2">
            <w:pPr>
              <w:spacing w:before="60"/>
              <w:jc w:val="both"/>
              <w:rPr>
                <w:b/>
              </w:rPr>
            </w:pPr>
            <w:r w:rsidRPr="002669E2">
              <w:rPr>
                <w:b/>
              </w:rPr>
              <w:t>Doporučená</w:t>
            </w:r>
            <w:r>
              <w:rPr>
                <w:b/>
              </w:rPr>
              <w:t xml:space="preserve"> literatura:</w:t>
            </w:r>
          </w:p>
          <w:p w:rsidR="00311D7B" w:rsidRDefault="00311D7B" w:rsidP="00F02ED2">
            <w:pPr>
              <w:jc w:val="both"/>
            </w:pPr>
            <w:r w:rsidRPr="002669E2">
              <w:t>KASSIN, Saul M. </w:t>
            </w:r>
            <w:r w:rsidRPr="002669E2">
              <w:rPr>
                <w:i/>
                <w:iCs/>
              </w:rPr>
              <w:t>Psychologie</w:t>
            </w:r>
            <w:r w:rsidRPr="002669E2">
              <w:t>. 2. vyd. Brno: CPress, 2012. xxiii, 771 s. ISBN 978-80-264-0074-5.</w:t>
            </w:r>
          </w:p>
          <w:p w:rsidR="00311D7B" w:rsidRDefault="00311D7B" w:rsidP="00F02ED2">
            <w:pPr>
              <w:jc w:val="both"/>
            </w:pPr>
            <w:r w:rsidRPr="003546DB">
              <w:t>MYERS, David G. </w:t>
            </w:r>
            <w:r w:rsidRPr="003546DB">
              <w:rPr>
                <w:i/>
                <w:iCs/>
              </w:rPr>
              <w:t>Sociální psychologie</w:t>
            </w:r>
            <w:r w:rsidRPr="003546DB">
              <w:t>. 1. vydání. Brno: Edika, 2016. 536 stran. ISBN 978-80-266-0871-4.</w:t>
            </w:r>
          </w:p>
          <w:p w:rsidR="00311D7B" w:rsidRDefault="00311D7B" w:rsidP="00F02ED2">
            <w:pPr>
              <w:jc w:val="both"/>
            </w:pPr>
            <w:r w:rsidRPr="002669E2">
              <w:t>SMÉKAL, Vladimír. </w:t>
            </w:r>
            <w:r w:rsidRPr="002669E2">
              <w:rPr>
                <w:i/>
                <w:iCs/>
              </w:rPr>
              <w:t>Pozvání do psychologie osobnosti: č</w:t>
            </w:r>
            <w:r>
              <w:rPr>
                <w:i/>
                <w:iCs/>
              </w:rPr>
              <w:t>lověk v zrcadlení</w:t>
            </w:r>
            <w:r w:rsidRPr="002669E2">
              <w:rPr>
                <w:i/>
                <w:iCs/>
              </w:rPr>
              <w:t xml:space="preserve"> vědomí a jednání</w:t>
            </w:r>
            <w:r w:rsidRPr="002669E2">
              <w:t>. 3., opr. vyd. Brno: Barrister &amp; Principal, 2009. 523 s. Studium. ISBN 978-80-87029-62-6.</w:t>
            </w:r>
          </w:p>
        </w:tc>
      </w:tr>
      <w:tr w:rsidR="00311D7B" w:rsidTr="00F02ED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3"/>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12</w:t>
            </w:r>
          </w:p>
        </w:tc>
        <w:tc>
          <w:tcPr>
            <w:tcW w:w="4179" w:type="dxa"/>
            <w:gridSpan w:val="4"/>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8"/>
            <w:shd w:val="clear" w:color="auto" w:fill="F7CAAC"/>
          </w:tcPr>
          <w:p w:rsidR="00311D7B" w:rsidRDefault="00311D7B" w:rsidP="00F02ED2">
            <w:pPr>
              <w:jc w:val="both"/>
              <w:rPr>
                <w:b/>
              </w:rPr>
            </w:pPr>
            <w:r>
              <w:rPr>
                <w:b/>
              </w:rPr>
              <w:t>Informace o způsobu kontaktu s</w:t>
            </w:r>
            <w:del w:id="3244" w:author="Dokulil Jiří" w:date="2018-11-17T01:53:00Z">
              <w:r w:rsidDel="00667E1B">
                <w:rPr>
                  <w:b/>
                </w:rPr>
                <w:delText xml:space="preserve"> </w:delText>
              </w:r>
            </w:del>
            <w:ins w:id="3245" w:author="Dokulil Jiří" w:date="2018-11-17T01:53:00Z">
              <w:r w:rsidR="00667E1B">
                <w:rPr>
                  <w:b/>
                </w:rPr>
                <w:t> </w:t>
              </w:r>
            </w:ins>
            <w:r>
              <w:rPr>
                <w:b/>
              </w:rPr>
              <w:t>vyučujícím</w:t>
            </w:r>
          </w:p>
        </w:tc>
      </w:tr>
    </w:tbl>
    <w:p w:rsidR="00311D7B" w:rsidRDefault="00311D7B" w:rsidP="00311D7B"/>
    <w:p w:rsidR="00311D7B" w:rsidRDefault="00311D7B" w:rsidP="00311D7B"/>
    <w:p w:rsidR="00311D7B" w:rsidRDefault="00311D7B" w:rsidP="00311D7B"/>
    <w:p w:rsidR="00311D7B" w:rsidRDefault="00311D7B" w:rsidP="00311D7B"/>
    <w:p w:rsidR="00311D7B" w:rsidRDefault="00311D7B" w:rsidP="00311D7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569"/>
        <w:gridCol w:w="567"/>
        <w:gridCol w:w="413"/>
        <w:gridCol w:w="721"/>
        <w:gridCol w:w="889"/>
        <w:gridCol w:w="816"/>
        <w:gridCol w:w="273"/>
        <w:gridCol w:w="1883"/>
        <w:gridCol w:w="539"/>
        <w:gridCol w:w="668"/>
      </w:tblGrid>
      <w:tr w:rsidR="00311D7B" w:rsidTr="00F02ED2">
        <w:tc>
          <w:tcPr>
            <w:tcW w:w="9855" w:type="dxa"/>
            <w:gridSpan w:val="11"/>
            <w:tcBorders>
              <w:bottom w:val="double" w:sz="4" w:space="0" w:color="auto"/>
            </w:tcBorders>
            <w:shd w:val="clear" w:color="auto" w:fill="BDD6EE"/>
          </w:tcPr>
          <w:p w:rsidR="00311D7B" w:rsidRDefault="00311D7B" w:rsidP="00F02ED2">
            <w:pPr>
              <w:jc w:val="both"/>
              <w:rPr>
                <w:b/>
                <w:sz w:val="28"/>
              </w:rPr>
            </w:pPr>
            <w:r>
              <w:lastRenderedPageBreak/>
              <w:br w:type="page"/>
            </w:r>
            <w:r>
              <w:rPr>
                <w:b/>
                <w:sz w:val="28"/>
              </w:rPr>
              <w:t>B-III – Charakteristika studijního předmětu</w:t>
            </w:r>
          </w:p>
        </w:tc>
      </w:tr>
      <w:tr w:rsidR="00311D7B" w:rsidTr="00F02ED2">
        <w:tc>
          <w:tcPr>
            <w:tcW w:w="3086" w:type="dxa"/>
            <w:gridSpan w:val="2"/>
            <w:tcBorders>
              <w:top w:val="double" w:sz="4" w:space="0" w:color="auto"/>
            </w:tcBorders>
            <w:shd w:val="clear" w:color="auto" w:fill="F7CAAC"/>
          </w:tcPr>
          <w:p w:rsidR="00311D7B" w:rsidRDefault="00311D7B" w:rsidP="00F02ED2">
            <w:pPr>
              <w:jc w:val="both"/>
              <w:rPr>
                <w:b/>
              </w:rPr>
            </w:pPr>
            <w:r>
              <w:rPr>
                <w:b/>
              </w:rPr>
              <w:t>Název studijního předmětu</w:t>
            </w:r>
          </w:p>
        </w:tc>
        <w:tc>
          <w:tcPr>
            <w:tcW w:w="6769" w:type="dxa"/>
            <w:gridSpan w:val="9"/>
            <w:tcBorders>
              <w:top w:val="double" w:sz="4" w:space="0" w:color="auto"/>
            </w:tcBorders>
          </w:tcPr>
          <w:p w:rsidR="00311D7B" w:rsidRPr="00245151" w:rsidRDefault="00311D7B" w:rsidP="00F02ED2">
            <w:pPr>
              <w:jc w:val="both"/>
              <w:rPr>
                <w:b/>
              </w:rPr>
            </w:pPr>
            <w:r w:rsidRPr="00245151">
              <w:rPr>
                <w:b/>
              </w:rPr>
              <w:t>Zásady psaní odborného textu</w:t>
            </w:r>
          </w:p>
        </w:tc>
      </w:tr>
      <w:tr w:rsidR="00311D7B" w:rsidTr="00F02ED2">
        <w:tc>
          <w:tcPr>
            <w:tcW w:w="3086" w:type="dxa"/>
            <w:gridSpan w:val="2"/>
            <w:shd w:val="clear" w:color="auto" w:fill="F7CAAC"/>
          </w:tcPr>
          <w:p w:rsidR="00311D7B" w:rsidRDefault="00311D7B" w:rsidP="00F02ED2">
            <w:pPr>
              <w:jc w:val="both"/>
              <w:rPr>
                <w:b/>
              </w:rPr>
            </w:pPr>
            <w:r>
              <w:rPr>
                <w:b/>
              </w:rPr>
              <w:t>Typ předmětu</w:t>
            </w:r>
          </w:p>
        </w:tc>
        <w:tc>
          <w:tcPr>
            <w:tcW w:w="3406" w:type="dxa"/>
            <w:gridSpan w:val="5"/>
          </w:tcPr>
          <w:p w:rsidR="00311D7B" w:rsidRDefault="00835C90" w:rsidP="00F02ED2">
            <w:pPr>
              <w:jc w:val="both"/>
            </w:pPr>
            <w:ins w:id="3246" w:author="Dokulil Jiří" w:date="2018-11-18T22:40:00Z">
              <w:r>
                <w:t>p</w:t>
              </w:r>
            </w:ins>
            <w:del w:id="3247" w:author="Dokulil Jiří" w:date="2018-11-18T22:40:00Z">
              <w:r w:rsidR="00667E1B" w:rsidDel="00835C90">
                <w:delText>P</w:delText>
              </w:r>
            </w:del>
            <w:r w:rsidR="00311D7B">
              <w:t>ovinný</w:t>
            </w:r>
          </w:p>
        </w:tc>
        <w:tc>
          <w:tcPr>
            <w:tcW w:w="2695" w:type="dxa"/>
            <w:gridSpan w:val="3"/>
            <w:shd w:val="clear" w:color="auto" w:fill="F7CAAC"/>
          </w:tcPr>
          <w:p w:rsidR="00311D7B" w:rsidRDefault="00311D7B" w:rsidP="00F02ED2">
            <w:pPr>
              <w:jc w:val="both"/>
            </w:pPr>
            <w:r>
              <w:rPr>
                <w:b/>
              </w:rPr>
              <w:t>doporučený ročník / semestr</w:t>
            </w:r>
          </w:p>
        </w:tc>
        <w:tc>
          <w:tcPr>
            <w:tcW w:w="668" w:type="dxa"/>
          </w:tcPr>
          <w:p w:rsidR="00311D7B" w:rsidRDefault="00311D7B" w:rsidP="00F02ED2">
            <w:pPr>
              <w:jc w:val="both"/>
            </w:pPr>
            <w:r>
              <w:t>1/ZS</w:t>
            </w:r>
          </w:p>
        </w:tc>
      </w:tr>
      <w:tr w:rsidR="00311D7B" w:rsidTr="00F02ED2">
        <w:tc>
          <w:tcPr>
            <w:tcW w:w="3086" w:type="dxa"/>
            <w:gridSpan w:val="2"/>
            <w:shd w:val="clear" w:color="auto" w:fill="F7CAAC"/>
          </w:tcPr>
          <w:p w:rsidR="00311D7B" w:rsidRDefault="00311D7B" w:rsidP="00F02ED2">
            <w:pPr>
              <w:jc w:val="both"/>
              <w:rPr>
                <w:b/>
              </w:rPr>
            </w:pPr>
            <w:r>
              <w:rPr>
                <w:b/>
              </w:rPr>
              <w:t>Rozsah studijního předmětu</w:t>
            </w:r>
          </w:p>
        </w:tc>
        <w:tc>
          <w:tcPr>
            <w:tcW w:w="1701" w:type="dxa"/>
            <w:gridSpan w:val="3"/>
          </w:tcPr>
          <w:p w:rsidR="00311D7B" w:rsidRDefault="00311D7B" w:rsidP="00F02ED2">
            <w:pPr>
              <w:jc w:val="both"/>
            </w:pPr>
            <w:r>
              <w:t>14c</w:t>
            </w:r>
          </w:p>
        </w:tc>
        <w:tc>
          <w:tcPr>
            <w:tcW w:w="889" w:type="dxa"/>
            <w:shd w:val="clear" w:color="auto" w:fill="F7CAAC"/>
          </w:tcPr>
          <w:p w:rsidR="00311D7B" w:rsidRDefault="00311D7B" w:rsidP="00F02ED2">
            <w:pPr>
              <w:jc w:val="both"/>
              <w:rPr>
                <w:b/>
              </w:rPr>
            </w:pPr>
            <w:r>
              <w:rPr>
                <w:b/>
              </w:rPr>
              <w:t xml:space="preserve">hod. </w:t>
            </w:r>
          </w:p>
        </w:tc>
        <w:tc>
          <w:tcPr>
            <w:tcW w:w="816" w:type="dxa"/>
          </w:tcPr>
          <w:p w:rsidR="00311D7B" w:rsidRDefault="00311D7B" w:rsidP="00F02ED2">
            <w:pPr>
              <w:jc w:val="both"/>
            </w:pPr>
            <w:r>
              <w:t>14</w:t>
            </w:r>
          </w:p>
        </w:tc>
        <w:tc>
          <w:tcPr>
            <w:tcW w:w="2156" w:type="dxa"/>
            <w:gridSpan w:val="2"/>
            <w:shd w:val="clear" w:color="auto" w:fill="F7CAAC"/>
          </w:tcPr>
          <w:p w:rsidR="00311D7B" w:rsidRDefault="00311D7B" w:rsidP="00F02ED2">
            <w:pPr>
              <w:jc w:val="both"/>
              <w:rPr>
                <w:b/>
              </w:rPr>
            </w:pPr>
            <w:r>
              <w:rPr>
                <w:b/>
              </w:rPr>
              <w:t>kreditů</w:t>
            </w:r>
          </w:p>
        </w:tc>
        <w:tc>
          <w:tcPr>
            <w:tcW w:w="1207" w:type="dxa"/>
            <w:gridSpan w:val="2"/>
          </w:tcPr>
          <w:p w:rsidR="00311D7B" w:rsidRDefault="00311D7B" w:rsidP="00F02ED2">
            <w:pPr>
              <w:jc w:val="both"/>
            </w:pPr>
            <w:r>
              <w:t>2</w:t>
            </w:r>
          </w:p>
        </w:tc>
      </w:tr>
      <w:tr w:rsidR="00311D7B" w:rsidTr="00F02ED2">
        <w:tc>
          <w:tcPr>
            <w:tcW w:w="3086" w:type="dxa"/>
            <w:gridSpan w:val="2"/>
            <w:shd w:val="clear" w:color="auto" w:fill="F7CAAC"/>
          </w:tcPr>
          <w:p w:rsidR="00311D7B" w:rsidRDefault="00311D7B" w:rsidP="00F02ED2">
            <w:pPr>
              <w:rPr>
                <w:b/>
                <w:sz w:val="22"/>
              </w:rPr>
            </w:pPr>
            <w:r>
              <w:rPr>
                <w:b/>
              </w:rPr>
              <w:t>Prerekvizity, korekvizity, ekvivalence</w:t>
            </w:r>
          </w:p>
        </w:tc>
        <w:tc>
          <w:tcPr>
            <w:tcW w:w="6769" w:type="dxa"/>
            <w:gridSpan w:val="9"/>
          </w:tcPr>
          <w:p w:rsidR="00311D7B" w:rsidRDefault="00311D7B" w:rsidP="00F02ED2">
            <w:pPr>
              <w:jc w:val="both"/>
            </w:pPr>
          </w:p>
        </w:tc>
      </w:tr>
      <w:tr w:rsidR="00311D7B" w:rsidTr="00F02ED2">
        <w:tc>
          <w:tcPr>
            <w:tcW w:w="3086" w:type="dxa"/>
            <w:gridSpan w:val="2"/>
            <w:shd w:val="clear" w:color="auto" w:fill="F7CAAC"/>
          </w:tcPr>
          <w:p w:rsidR="00311D7B" w:rsidRDefault="00311D7B" w:rsidP="00F02ED2">
            <w:pPr>
              <w:rPr>
                <w:b/>
              </w:rPr>
            </w:pPr>
            <w:r>
              <w:rPr>
                <w:b/>
              </w:rPr>
              <w:t>Způsob ověření studijních výsledků</w:t>
            </w:r>
          </w:p>
        </w:tc>
        <w:tc>
          <w:tcPr>
            <w:tcW w:w="3406" w:type="dxa"/>
            <w:gridSpan w:val="5"/>
          </w:tcPr>
          <w:p w:rsidR="00311D7B" w:rsidRDefault="00835C90" w:rsidP="00F02ED2">
            <w:pPr>
              <w:jc w:val="both"/>
            </w:pPr>
            <w:ins w:id="3248" w:author="Dokulil Jiří" w:date="2018-11-18T22:40:00Z">
              <w:r>
                <w:t>z</w:t>
              </w:r>
            </w:ins>
            <w:del w:id="3249" w:author="Dokulil Jiří" w:date="2018-11-18T22:40:00Z">
              <w:r w:rsidR="00667E1B" w:rsidDel="00835C90">
                <w:delText>Z</w:delText>
              </w:r>
            </w:del>
            <w:r w:rsidR="00311D7B">
              <w:t>ápočet</w:t>
            </w:r>
          </w:p>
        </w:tc>
        <w:tc>
          <w:tcPr>
            <w:tcW w:w="2156" w:type="dxa"/>
            <w:gridSpan w:val="2"/>
            <w:shd w:val="clear" w:color="auto" w:fill="F7CAAC"/>
          </w:tcPr>
          <w:p w:rsidR="00311D7B" w:rsidRDefault="00311D7B" w:rsidP="00F02ED2">
            <w:pPr>
              <w:jc w:val="both"/>
              <w:rPr>
                <w:b/>
              </w:rPr>
            </w:pPr>
            <w:r>
              <w:rPr>
                <w:b/>
              </w:rPr>
              <w:t>Forma výuky</w:t>
            </w:r>
          </w:p>
        </w:tc>
        <w:tc>
          <w:tcPr>
            <w:tcW w:w="1207" w:type="dxa"/>
            <w:gridSpan w:val="2"/>
          </w:tcPr>
          <w:p w:rsidR="00311D7B" w:rsidRDefault="00311D7B" w:rsidP="00F02ED2">
            <w:pPr>
              <w:jc w:val="both"/>
            </w:pPr>
            <w:r>
              <w:t xml:space="preserve">cvičení </w:t>
            </w:r>
          </w:p>
        </w:tc>
      </w:tr>
      <w:tr w:rsidR="00311D7B" w:rsidTr="00F02ED2">
        <w:tc>
          <w:tcPr>
            <w:tcW w:w="3086" w:type="dxa"/>
            <w:gridSpan w:val="2"/>
            <w:shd w:val="clear" w:color="auto" w:fill="F7CAAC"/>
          </w:tcPr>
          <w:p w:rsidR="00311D7B" w:rsidRDefault="00311D7B" w:rsidP="00F02ED2">
            <w:pPr>
              <w:rPr>
                <w:b/>
              </w:rPr>
            </w:pPr>
            <w:r>
              <w:rPr>
                <w:b/>
              </w:rPr>
              <w:t>Forma způsobu ověření studijních výsledků a další požadavky na studenta</w:t>
            </w:r>
          </w:p>
        </w:tc>
        <w:tc>
          <w:tcPr>
            <w:tcW w:w="6769" w:type="dxa"/>
            <w:gridSpan w:val="9"/>
            <w:tcBorders>
              <w:bottom w:val="nil"/>
            </w:tcBorders>
          </w:tcPr>
          <w:p w:rsidR="00311D7B" w:rsidRDefault="000A2FE1" w:rsidP="00F02ED2">
            <w:pPr>
              <w:jc w:val="both"/>
            </w:pPr>
            <w:ins w:id="3250" w:author="Dokulil Jiří" w:date="2018-11-19T02:26:00Z">
              <w:r>
                <w:t>Požadavky k zápočtu - z</w:t>
              </w:r>
            </w:ins>
            <w:del w:id="3251" w:author="Dokulil Jiří" w:date="2018-11-19T02:26:00Z">
              <w:r w:rsidR="00311D7B" w:rsidDel="000A2FE1">
                <w:delText>Z</w:delText>
              </w:r>
            </w:del>
            <w:r w:rsidR="00311D7B" w:rsidRPr="00415C82">
              <w:t>pracování textového dokumentu podle stanovených kritérií</w:t>
            </w:r>
            <w:r w:rsidR="00311D7B">
              <w:t xml:space="preserve"> a </w:t>
            </w:r>
            <w:r w:rsidR="00311D7B" w:rsidRPr="00415C82">
              <w:t>vytvoření elektronické prez</w:t>
            </w:r>
            <w:r w:rsidR="00311D7B">
              <w:t xml:space="preserve">entace podle stanovených kritérií. </w:t>
            </w:r>
          </w:p>
        </w:tc>
      </w:tr>
      <w:tr w:rsidR="00311D7B" w:rsidTr="00F02ED2">
        <w:trPr>
          <w:trHeight w:val="104"/>
        </w:trPr>
        <w:tc>
          <w:tcPr>
            <w:tcW w:w="9855" w:type="dxa"/>
            <w:gridSpan w:val="11"/>
            <w:tcBorders>
              <w:top w:val="nil"/>
            </w:tcBorders>
          </w:tcPr>
          <w:p w:rsidR="00311D7B" w:rsidRDefault="00311D7B" w:rsidP="00F02ED2">
            <w:pPr>
              <w:jc w:val="both"/>
            </w:pPr>
          </w:p>
        </w:tc>
      </w:tr>
      <w:tr w:rsidR="00311D7B" w:rsidTr="00F02ED2">
        <w:trPr>
          <w:trHeight w:val="197"/>
        </w:trPr>
        <w:tc>
          <w:tcPr>
            <w:tcW w:w="3086" w:type="dxa"/>
            <w:gridSpan w:val="2"/>
            <w:tcBorders>
              <w:top w:val="nil"/>
            </w:tcBorders>
            <w:shd w:val="clear" w:color="auto" w:fill="F7CAAC"/>
          </w:tcPr>
          <w:p w:rsidR="00311D7B" w:rsidRDefault="00311D7B" w:rsidP="00F02ED2">
            <w:pPr>
              <w:jc w:val="both"/>
              <w:rPr>
                <w:b/>
              </w:rPr>
            </w:pPr>
            <w:r>
              <w:rPr>
                <w:b/>
              </w:rPr>
              <w:t>Garant předmětu</w:t>
            </w:r>
          </w:p>
        </w:tc>
        <w:tc>
          <w:tcPr>
            <w:tcW w:w="6769" w:type="dxa"/>
            <w:gridSpan w:val="9"/>
            <w:tcBorders>
              <w:top w:val="nil"/>
            </w:tcBorders>
          </w:tcPr>
          <w:p w:rsidR="00311D7B" w:rsidRDefault="00311D7B" w:rsidP="00F02ED2">
            <w:pPr>
              <w:jc w:val="both"/>
            </w:pPr>
            <w:r>
              <w:t>doc. Ing. Zuzana Tučková, Ph.D.</w:t>
            </w:r>
          </w:p>
        </w:tc>
      </w:tr>
      <w:tr w:rsidR="00311D7B" w:rsidTr="00F02ED2">
        <w:trPr>
          <w:trHeight w:val="243"/>
        </w:trPr>
        <w:tc>
          <w:tcPr>
            <w:tcW w:w="3086" w:type="dxa"/>
            <w:gridSpan w:val="2"/>
            <w:tcBorders>
              <w:top w:val="nil"/>
            </w:tcBorders>
            <w:shd w:val="clear" w:color="auto" w:fill="F7CAAC"/>
          </w:tcPr>
          <w:p w:rsidR="00311D7B" w:rsidRDefault="00311D7B" w:rsidP="00F02ED2">
            <w:pPr>
              <w:rPr>
                <w:b/>
              </w:rPr>
            </w:pPr>
            <w:r>
              <w:rPr>
                <w:b/>
              </w:rPr>
              <w:t>Zapojení garanta do výuky předmětu</w:t>
            </w:r>
          </w:p>
        </w:tc>
        <w:tc>
          <w:tcPr>
            <w:tcW w:w="6769" w:type="dxa"/>
            <w:gridSpan w:val="9"/>
            <w:tcBorders>
              <w:top w:val="nil"/>
            </w:tcBorders>
          </w:tcPr>
          <w:p w:rsidR="00311D7B" w:rsidRDefault="00311D7B" w:rsidP="00F02ED2">
            <w:pPr>
              <w:jc w:val="both"/>
            </w:pPr>
            <w:r>
              <w:t>Garant stanovuje koncepci předmětu, podílí se na cvičeních v rozsahu 100 %.</w:t>
            </w:r>
          </w:p>
        </w:tc>
      </w:tr>
      <w:tr w:rsidR="00311D7B" w:rsidTr="00F02ED2">
        <w:tc>
          <w:tcPr>
            <w:tcW w:w="3086" w:type="dxa"/>
            <w:gridSpan w:val="2"/>
            <w:shd w:val="clear" w:color="auto" w:fill="F7CAAC"/>
          </w:tcPr>
          <w:p w:rsidR="00311D7B" w:rsidRDefault="00311D7B" w:rsidP="00F02ED2">
            <w:pPr>
              <w:jc w:val="both"/>
              <w:rPr>
                <w:b/>
              </w:rPr>
            </w:pPr>
            <w:r>
              <w:rPr>
                <w:b/>
              </w:rPr>
              <w:t>Vyučující</w:t>
            </w:r>
          </w:p>
        </w:tc>
        <w:tc>
          <w:tcPr>
            <w:tcW w:w="6769" w:type="dxa"/>
            <w:gridSpan w:val="9"/>
            <w:tcBorders>
              <w:bottom w:val="nil"/>
            </w:tcBorders>
          </w:tcPr>
          <w:p w:rsidR="00311D7B" w:rsidRDefault="00311D7B" w:rsidP="00835C90">
            <w:pPr>
              <w:jc w:val="both"/>
            </w:pPr>
            <w:r>
              <w:t xml:space="preserve">doc. Ing. Zuzana Tučková, Ph.D. </w:t>
            </w:r>
            <w:del w:id="3252" w:author="Dokulil Jiří" w:date="2018-11-18T22:41:00Z">
              <w:r w:rsidDel="00835C90">
                <w:delText>– cvičení (100 %)</w:delText>
              </w:r>
            </w:del>
            <w:ins w:id="3253" w:author="Dokulil Jiří" w:date="2018-11-18T22:41:00Z">
              <w:r w:rsidR="00835C90">
                <w:t>(cvičení – 100 %)</w:t>
              </w:r>
            </w:ins>
          </w:p>
        </w:tc>
      </w:tr>
      <w:tr w:rsidR="00311D7B" w:rsidTr="00F02ED2">
        <w:trPr>
          <w:trHeight w:val="118"/>
        </w:trPr>
        <w:tc>
          <w:tcPr>
            <w:tcW w:w="9855" w:type="dxa"/>
            <w:gridSpan w:val="11"/>
            <w:tcBorders>
              <w:top w:val="nil"/>
            </w:tcBorders>
          </w:tcPr>
          <w:p w:rsidR="00311D7B" w:rsidRDefault="00311D7B" w:rsidP="00F02ED2">
            <w:pPr>
              <w:jc w:val="both"/>
            </w:pPr>
          </w:p>
        </w:tc>
      </w:tr>
      <w:tr w:rsidR="00311D7B" w:rsidTr="00F02ED2">
        <w:tc>
          <w:tcPr>
            <w:tcW w:w="3086" w:type="dxa"/>
            <w:gridSpan w:val="2"/>
            <w:shd w:val="clear" w:color="auto" w:fill="F7CAAC"/>
          </w:tcPr>
          <w:p w:rsidR="00311D7B" w:rsidRDefault="00311D7B" w:rsidP="00F02ED2">
            <w:pPr>
              <w:jc w:val="both"/>
              <w:rPr>
                <w:b/>
              </w:rPr>
            </w:pPr>
            <w:r>
              <w:rPr>
                <w:b/>
              </w:rPr>
              <w:t>Stručná anotace předmětu</w:t>
            </w:r>
          </w:p>
        </w:tc>
        <w:tc>
          <w:tcPr>
            <w:tcW w:w="6769" w:type="dxa"/>
            <w:gridSpan w:val="9"/>
            <w:tcBorders>
              <w:bottom w:val="nil"/>
            </w:tcBorders>
          </w:tcPr>
          <w:p w:rsidR="00311D7B" w:rsidRDefault="00311D7B" w:rsidP="00F02ED2">
            <w:pPr>
              <w:jc w:val="both"/>
            </w:pPr>
          </w:p>
        </w:tc>
      </w:tr>
      <w:tr w:rsidR="00311D7B" w:rsidTr="00F02ED2">
        <w:trPr>
          <w:trHeight w:val="3938"/>
        </w:trPr>
        <w:tc>
          <w:tcPr>
            <w:tcW w:w="9855" w:type="dxa"/>
            <w:gridSpan w:val="11"/>
            <w:tcBorders>
              <w:top w:val="nil"/>
              <w:bottom w:val="single" w:sz="12" w:space="0" w:color="auto"/>
            </w:tcBorders>
          </w:tcPr>
          <w:p w:rsidR="00311D7B" w:rsidRDefault="00311D7B" w:rsidP="00F02ED2">
            <w:pPr>
              <w:jc w:val="both"/>
              <w:rPr>
                <w:ins w:id="3254" w:author="Dokulil Jiří" w:date="2018-11-18T22:41:00Z"/>
              </w:rPr>
            </w:pPr>
            <w:r w:rsidRPr="000C70DA">
              <w:t>Seminář zaměřený na rozvoj základních dovedností důležitých pro tvorbu odborných textů různých žánrů, zejména esej</w:t>
            </w:r>
            <w:r>
              <w:t>í</w:t>
            </w:r>
            <w:r w:rsidRPr="000C70DA">
              <w:t>, studi</w:t>
            </w:r>
            <w:r>
              <w:t xml:space="preserve">í, seminárních prací a  především </w:t>
            </w:r>
            <w:r w:rsidRPr="000C70DA">
              <w:t>závěrečné práce,.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835C90" w:rsidRDefault="00835C90" w:rsidP="00F02ED2">
            <w:pPr>
              <w:jc w:val="both"/>
            </w:pPr>
          </w:p>
          <w:p w:rsidR="00311D7B" w:rsidRPr="008D247E" w:rsidRDefault="00311D7B" w:rsidP="00F02ED2">
            <w:pPr>
              <w:jc w:val="both"/>
              <w:rPr>
                <w:sz w:val="16"/>
                <w:szCs w:val="16"/>
                <w:u w:val="single"/>
              </w:rPr>
            </w:pPr>
            <w:r w:rsidRPr="008D247E">
              <w:rPr>
                <w:u w:val="single"/>
              </w:rPr>
              <w:t>Hlavní témata:</w:t>
            </w:r>
          </w:p>
          <w:p w:rsidR="00311D7B" w:rsidRDefault="00311D7B" w:rsidP="00955FAF">
            <w:pPr>
              <w:numPr>
                <w:ilvl w:val="0"/>
                <w:numId w:val="32"/>
              </w:numPr>
              <w:jc w:val="both"/>
            </w:pPr>
            <w:r>
              <w:t>Typologie textů.</w:t>
            </w:r>
          </w:p>
          <w:p w:rsidR="00311D7B" w:rsidRDefault="00311D7B" w:rsidP="00955FAF">
            <w:pPr>
              <w:numPr>
                <w:ilvl w:val="0"/>
                <w:numId w:val="32"/>
              </w:numPr>
              <w:jc w:val="both"/>
            </w:pPr>
            <w:r>
              <w:t>Charakter textů.</w:t>
            </w:r>
          </w:p>
          <w:p w:rsidR="00311D7B" w:rsidRDefault="00311D7B" w:rsidP="00955FAF">
            <w:pPr>
              <w:numPr>
                <w:ilvl w:val="0"/>
                <w:numId w:val="32"/>
              </w:numPr>
              <w:jc w:val="both"/>
            </w:pPr>
            <w:r>
              <w:t>Obecné zásady při tvorbě textů.</w:t>
            </w:r>
          </w:p>
          <w:p w:rsidR="00311D7B" w:rsidRDefault="00311D7B" w:rsidP="00955FAF">
            <w:pPr>
              <w:numPr>
                <w:ilvl w:val="0"/>
                <w:numId w:val="32"/>
              </w:numPr>
              <w:jc w:val="both"/>
            </w:pPr>
            <w:r>
              <w:t>Fáze tvorby textu (východiska, studium odborné literatury, osnova, samotný text a jeho struktura).</w:t>
            </w:r>
          </w:p>
          <w:p w:rsidR="00311D7B" w:rsidRDefault="00311D7B" w:rsidP="00955FAF">
            <w:pPr>
              <w:numPr>
                <w:ilvl w:val="0"/>
                <w:numId w:val="32"/>
              </w:numPr>
              <w:jc w:val="both"/>
            </w:pPr>
            <w:r>
              <w:t>Formální náležitosti textů.</w:t>
            </w:r>
          </w:p>
          <w:p w:rsidR="00311D7B" w:rsidRDefault="00311D7B" w:rsidP="00955FAF">
            <w:pPr>
              <w:numPr>
                <w:ilvl w:val="0"/>
                <w:numId w:val="32"/>
              </w:numPr>
              <w:jc w:val="both"/>
            </w:pPr>
            <w:r>
              <w:t>M</w:t>
            </w:r>
            <w:r w:rsidRPr="000C70DA">
              <w:t>etody oponentury a kritického hodnocení</w:t>
            </w:r>
            <w:r>
              <w:t xml:space="preserve"> textů.</w:t>
            </w:r>
          </w:p>
          <w:p w:rsidR="00311D7B" w:rsidRPr="000C70DA" w:rsidRDefault="00311D7B" w:rsidP="00955FAF">
            <w:pPr>
              <w:numPr>
                <w:ilvl w:val="0"/>
                <w:numId w:val="32"/>
              </w:numPr>
              <w:jc w:val="both"/>
            </w:pPr>
            <w:r>
              <w:t>S</w:t>
            </w:r>
            <w:r w:rsidRPr="000C70DA">
              <w:t>běr a zpracování materiálu (práce se sekundární literaturou)</w:t>
            </w:r>
            <w:ins w:id="3255" w:author="Dokulil Jiří" w:date="2018-11-18T22:41:00Z">
              <w:r w:rsidR="00835C90">
                <w:t xml:space="preserve"> (2s)</w:t>
              </w:r>
            </w:ins>
            <w:r>
              <w:t>.</w:t>
            </w:r>
          </w:p>
          <w:p w:rsidR="00311D7B" w:rsidRDefault="00311D7B" w:rsidP="00955FAF">
            <w:pPr>
              <w:numPr>
                <w:ilvl w:val="0"/>
                <w:numId w:val="32"/>
              </w:numPr>
              <w:jc w:val="both"/>
            </w:pPr>
            <w:r>
              <w:t>Zásady citace v odborném textu.</w:t>
            </w:r>
          </w:p>
          <w:p w:rsidR="00311D7B" w:rsidRPr="000C70DA" w:rsidRDefault="00311D7B" w:rsidP="00955FAF">
            <w:pPr>
              <w:numPr>
                <w:ilvl w:val="0"/>
                <w:numId w:val="32"/>
              </w:numPr>
              <w:jc w:val="both"/>
            </w:pPr>
            <w:r>
              <w:t>Vymezení pojmu e-learning a jeho význam při studiu.</w:t>
            </w:r>
          </w:p>
          <w:p w:rsidR="00311D7B" w:rsidRPr="00245151" w:rsidRDefault="00311D7B" w:rsidP="00F02ED2">
            <w:pPr>
              <w:jc w:val="both"/>
              <w:rPr>
                <w:sz w:val="16"/>
                <w:szCs w:val="16"/>
              </w:rPr>
            </w:pPr>
          </w:p>
          <w:p w:rsidR="00311D7B" w:rsidRDefault="00311D7B" w:rsidP="00F02ED2">
            <w:r>
              <w:t>Získané kompetence:</w:t>
            </w:r>
          </w:p>
          <w:p w:rsidR="00311D7B" w:rsidRDefault="00311D7B" w:rsidP="00711150">
            <w:pPr>
              <w:numPr>
                <w:ilvl w:val="0"/>
                <w:numId w:val="33"/>
              </w:numPr>
            </w:pPr>
            <w:r w:rsidRPr="000C70DA">
              <w:t>použív</w:t>
            </w:r>
            <w:r>
              <w:t>ání</w:t>
            </w:r>
            <w:r w:rsidRPr="000C70DA">
              <w:t xml:space="preserve"> správné metody a techniky postupných fází tvorby odborného textu;</w:t>
            </w:r>
          </w:p>
          <w:p w:rsidR="00311D7B" w:rsidRDefault="00311D7B" w:rsidP="00711150">
            <w:pPr>
              <w:numPr>
                <w:ilvl w:val="0"/>
                <w:numId w:val="33"/>
              </w:numPr>
            </w:pPr>
            <w:r>
              <w:t>schopnost</w:t>
            </w:r>
            <w:r w:rsidRPr="000C70DA">
              <w:t xml:space="preserve"> vytvořit definice termínů svého oboru;</w:t>
            </w:r>
          </w:p>
          <w:p w:rsidR="00311D7B" w:rsidRDefault="00311D7B" w:rsidP="00711150">
            <w:pPr>
              <w:numPr>
                <w:ilvl w:val="0"/>
                <w:numId w:val="33"/>
              </w:numPr>
            </w:pPr>
            <w:r>
              <w:t>schopnost</w:t>
            </w:r>
            <w:r w:rsidRPr="000C70DA">
              <w:t xml:space="preserve"> poznat charakteristiky rozličných odborných žánrů;</w:t>
            </w:r>
          </w:p>
          <w:p w:rsidR="00311D7B" w:rsidRDefault="00311D7B" w:rsidP="00711150">
            <w:pPr>
              <w:numPr>
                <w:ilvl w:val="0"/>
                <w:numId w:val="33"/>
              </w:numPr>
            </w:pPr>
            <w:r>
              <w:t xml:space="preserve">schopnost </w:t>
            </w:r>
            <w:r w:rsidRPr="000C70DA">
              <w:t>rozlišit funkce rozličných odborných žánrů;</w:t>
            </w:r>
          </w:p>
          <w:p w:rsidR="00311D7B" w:rsidRDefault="00311D7B" w:rsidP="00711150">
            <w:pPr>
              <w:numPr>
                <w:ilvl w:val="0"/>
                <w:numId w:val="33"/>
              </w:numPr>
            </w:pPr>
            <w:r>
              <w:t>schopnost</w:t>
            </w:r>
            <w:r w:rsidRPr="000C70DA">
              <w:t xml:space="preserve"> tvořit komunikativní odborný text.</w:t>
            </w:r>
          </w:p>
        </w:tc>
      </w:tr>
      <w:tr w:rsidR="00311D7B" w:rsidTr="00F02ED2">
        <w:trPr>
          <w:trHeight w:val="265"/>
        </w:trPr>
        <w:tc>
          <w:tcPr>
            <w:tcW w:w="3653" w:type="dxa"/>
            <w:gridSpan w:val="3"/>
            <w:tcBorders>
              <w:top w:val="nil"/>
            </w:tcBorders>
            <w:shd w:val="clear" w:color="auto" w:fill="F7CAAC"/>
          </w:tcPr>
          <w:p w:rsidR="00311D7B" w:rsidRDefault="00311D7B" w:rsidP="00F02ED2">
            <w:pPr>
              <w:jc w:val="both"/>
            </w:pPr>
            <w:r>
              <w:rPr>
                <w:b/>
              </w:rPr>
              <w:t>Studijní literatura a studijní pomůcky</w:t>
            </w:r>
          </w:p>
        </w:tc>
        <w:tc>
          <w:tcPr>
            <w:tcW w:w="6202" w:type="dxa"/>
            <w:gridSpan w:val="8"/>
            <w:tcBorders>
              <w:top w:val="nil"/>
              <w:bottom w:val="nil"/>
            </w:tcBorders>
          </w:tcPr>
          <w:p w:rsidR="00311D7B" w:rsidRDefault="00311D7B" w:rsidP="00F02ED2">
            <w:pPr>
              <w:jc w:val="both"/>
            </w:pPr>
          </w:p>
        </w:tc>
      </w:tr>
      <w:tr w:rsidR="00311D7B" w:rsidTr="00F02ED2">
        <w:trPr>
          <w:trHeight w:val="1497"/>
        </w:trPr>
        <w:tc>
          <w:tcPr>
            <w:tcW w:w="9855" w:type="dxa"/>
            <w:gridSpan w:val="11"/>
            <w:tcBorders>
              <w:top w:val="nil"/>
            </w:tcBorders>
          </w:tcPr>
          <w:p w:rsidR="00311D7B" w:rsidRPr="00AB4F59" w:rsidRDefault="00311D7B" w:rsidP="00F02ED2">
            <w:pPr>
              <w:jc w:val="both"/>
              <w:rPr>
                <w:b/>
              </w:rPr>
            </w:pPr>
            <w:r w:rsidRPr="00AB4F59">
              <w:rPr>
                <w:b/>
              </w:rPr>
              <w:t xml:space="preserve">Povinná literatura: </w:t>
            </w:r>
          </w:p>
          <w:p w:rsidR="00311D7B" w:rsidRPr="00835C90" w:rsidRDefault="00BC43F5" w:rsidP="00F02ED2">
            <w:pPr>
              <w:jc w:val="both"/>
              <w:rPr>
                <w:color w:val="000000" w:themeColor="text1"/>
                <w:rPrChange w:id="3256" w:author="Dokulil Jiří" w:date="2018-11-18T22:42:00Z">
                  <w:rPr/>
                </w:rPrChange>
              </w:rPr>
            </w:pPr>
            <w:r w:rsidRPr="00835C90">
              <w:rPr>
                <w:color w:val="000000" w:themeColor="text1"/>
                <w:rPrChange w:id="3257" w:author="Dokulil Jiří" w:date="2018-11-18T22:42:00Z">
                  <w:rPr/>
                </w:rPrChange>
              </w:rPr>
              <w:fldChar w:fldCharType="begin"/>
            </w:r>
            <w:r w:rsidRPr="00835C90">
              <w:rPr>
                <w:color w:val="000000" w:themeColor="text1"/>
                <w:rPrChange w:id="3258" w:author="Dokulil Jiří" w:date="2018-11-18T22:42:00Z">
                  <w:rPr/>
                </w:rPrChange>
              </w:rPr>
              <w:instrText xml:space="preserve"> HYPERLINK "https://is.muni.cz/osoba/6627" </w:instrText>
            </w:r>
            <w:r w:rsidRPr="00835C90">
              <w:rPr>
                <w:color w:val="000000" w:themeColor="text1"/>
                <w:rPrChange w:id="3259" w:author="Dokulil Jiří" w:date="2018-11-18T22:42:00Z">
                  <w:rPr>
                    <w:rStyle w:val="Hypertextovodkaz"/>
                    <w:u w:val="none"/>
                  </w:rPr>
                </w:rPrChange>
              </w:rPr>
              <w:fldChar w:fldCharType="separate"/>
            </w:r>
            <w:r w:rsidR="00311D7B" w:rsidRPr="00835C90">
              <w:rPr>
                <w:rStyle w:val="Hypertextovodkaz"/>
                <w:color w:val="000000" w:themeColor="text1"/>
                <w:u w:val="none"/>
                <w:rPrChange w:id="3260" w:author="Dokulil Jiří" w:date="2018-11-18T22:42:00Z">
                  <w:rPr>
                    <w:rStyle w:val="Hypertextovodkaz"/>
                    <w:u w:val="none"/>
                  </w:rPr>
                </w:rPrChange>
              </w:rPr>
              <w:t>KŘÍSTEK, Michal</w:t>
            </w:r>
            <w:r w:rsidRPr="00835C90">
              <w:rPr>
                <w:rStyle w:val="Hypertextovodkaz"/>
                <w:color w:val="000000" w:themeColor="text1"/>
                <w:u w:val="none"/>
                <w:rPrChange w:id="3261" w:author="Dokulil Jiří" w:date="2018-11-18T22:42:00Z">
                  <w:rPr>
                    <w:rStyle w:val="Hypertextovodkaz"/>
                    <w:u w:val="none"/>
                  </w:rPr>
                </w:rPrChange>
              </w:rPr>
              <w:fldChar w:fldCharType="end"/>
            </w:r>
            <w:r w:rsidR="00311D7B" w:rsidRPr="00835C90">
              <w:rPr>
                <w:color w:val="000000" w:themeColor="text1"/>
                <w:rPrChange w:id="3262" w:author="Dokulil Jiří" w:date="2018-11-18T22:42:00Z">
                  <w:rPr/>
                </w:rPrChange>
              </w:rPr>
              <w:t xml:space="preserve">. Stylistika a stylizace odborného textu v rámci vysokoškolského studia. Fišer, Z. (red.). In </w:t>
            </w:r>
            <w:r w:rsidR="00311D7B" w:rsidRPr="00835C90">
              <w:rPr>
                <w:i/>
                <w:iCs/>
                <w:color w:val="000000" w:themeColor="text1"/>
                <w:rPrChange w:id="3263" w:author="Dokulil Jiří" w:date="2018-11-18T22:42:00Z">
                  <w:rPr>
                    <w:i/>
                    <w:iCs/>
                  </w:rPr>
                </w:rPrChange>
              </w:rPr>
              <w:t>Tvůrčí psaní klíčová kompetence na vysoké škole</w:t>
            </w:r>
            <w:r w:rsidR="00311D7B" w:rsidRPr="00835C90">
              <w:rPr>
                <w:color w:val="000000" w:themeColor="text1"/>
                <w:rPrChange w:id="3264" w:author="Dokulil Jiří" w:date="2018-11-18T22:42:00Z">
                  <w:rPr/>
                </w:rPrChange>
              </w:rPr>
              <w:t xml:space="preserve">. Brno: Doplněk, 2005. s. 144-147, 4 s. ISBN 80-7239-182-8. </w:t>
            </w:r>
          </w:p>
          <w:p w:rsidR="00311D7B" w:rsidRDefault="00BC43F5" w:rsidP="00F02ED2">
            <w:pPr>
              <w:jc w:val="both"/>
            </w:pPr>
            <w:r w:rsidRPr="00835C90">
              <w:rPr>
                <w:color w:val="000000" w:themeColor="text1"/>
                <w:rPrChange w:id="3265" w:author="Dokulil Jiří" w:date="2018-11-18T22:42:00Z">
                  <w:rPr/>
                </w:rPrChange>
              </w:rPr>
              <w:fldChar w:fldCharType="begin"/>
            </w:r>
            <w:r w:rsidRPr="00835C90">
              <w:rPr>
                <w:color w:val="000000" w:themeColor="text1"/>
                <w:rPrChange w:id="3266" w:author="Dokulil Jiří" w:date="2018-11-18T22:42:00Z">
                  <w:rPr/>
                </w:rPrChange>
              </w:rPr>
              <w:instrText xml:space="preserve"> HYPERLINK "https://is.muni.cz/osoba/1941" </w:instrText>
            </w:r>
            <w:r w:rsidRPr="00835C90">
              <w:rPr>
                <w:color w:val="000000" w:themeColor="text1"/>
                <w:rPrChange w:id="3267" w:author="Dokulil Jiří" w:date="2018-11-18T22:42:00Z">
                  <w:rPr>
                    <w:rStyle w:val="Hypertextovodkaz"/>
                    <w:u w:val="none"/>
                  </w:rPr>
                </w:rPrChange>
              </w:rPr>
              <w:fldChar w:fldCharType="separate"/>
            </w:r>
            <w:r w:rsidR="00311D7B" w:rsidRPr="00835C90">
              <w:rPr>
                <w:rStyle w:val="Hypertextovodkaz"/>
                <w:color w:val="000000" w:themeColor="text1"/>
                <w:u w:val="none"/>
                <w:rPrChange w:id="3268" w:author="Dokulil Jiří" w:date="2018-11-18T22:42:00Z">
                  <w:rPr>
                    <w:rStyle w:val="Hypertextovodkaz"/>
                    <w:u w:val="none"/>
                  </w:rPr>
                </w:rPrChange>
              </w:rPr>
              <w:t>FIŠER, Zbyněk</w:t>
            </w:r>
            <w:r w:rsidRPr="00835C90">
              <w:rPr>
                <w:rStyle w:val="Hypertextovodkaz"/>
                <w:color w:val="000000" w:themeColor="text1"/>
                <w:u w:val="none"/>
                <w:rPrChange w:id="3269" w:author="Dokulil Jiří" w:date="2018-11-18T22:42:00Z">
                  <w:rPr>
                    <w:rStyle w:val="Hypertextovodkaz"/>
                    <w:u w:val="none"/>
                  </w:rPr>
                </w:rPrChange>
              </w:rPr>
              <w:fldChar w:fldCharType="end"/>
            </w:r>
            <w:r w:rsidR="00311D7B" w:rsidRPr="00835C90">
              <w:rPr>
                <w:color w:val="000000" w:themeColor="text1"/>
                <w:rPrChange w:id="3270" w:author="Dokulil Jiří" w:date="2018-11-18T22:42:00Z">
                  <w:rPr/>
                </w:rPrChange>
              </w:rPr>
              <w:t xml:space="preserve">. </w:t>
            </w:r>
            <w:r w:rsidR="00311D7B" w:rsidRPr="00415C82">
              <w:rPr>
                <w:i/>
                <w:iCs/>
              </w:rPr>
              <w:t>Tvůrčí psaní: malá učebnice technik tvůrčího psaní.</w:t>
            </w:r>
            <w:r w:rsidR="00311D7B" w:rsidRPr="00415C82">
              <w:t xml:space="preserve"> 1. vyd. Brno: Paido. Edice pedagogické literatury., 2002. 164 s. ISBN 80-85931-99-0. </w:t>
            </w:r>
          </w:p>
          <w:p w:rsidR="00311D7B" w:rsidRDefault="00311D7B" w:rsidP="00F02ED2">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rsidR="00311D7B" w:rsidRDefault="00311D7B" w:rsidP="00F02ED2">
            <w:pPr>
              <w:jc w:val="both"/>
            </w:pPr>
            <w:r w:rsidRPr="00415C82">
              <w:t xml:space="preserve">ČMEJRKOVÁ, Světla, František DANEŠ a Jindra SVĚTLÁ. </w:t>
            </w:r>
            <w:r w:rsidRPr="00415C82">
              <w:rPr>
                <w:i/>
                <w:iCs/>
              </w:rPr>
              <w:t>Jak napsat odborný text</w:t>
            </w:r>
            <w:r w:rsidRPr="00415C82">
              <w:t xml:space="preserve">. Vydání první. Praha: Leda, 1999. 255 stran. ISBN 8085927691. </w:t>
            </w:r>
          </w:p>
          <w:p w:rsidR="00311D7B" w:rsidRDefault="00311D7B" w:rsidP="00F02ED2">
            <w:pPr>
              <w:jc w:val="both"/>
            </w:pPr>
            <w:r w:rsidRPr="00415C82">
              <w:t xml:space="preserve">ŠESTÁK, Zdeněk. </w:t>
            </w:r>
            <w:r w:rsidRPr="00415C82">
              <w:rPr>
                <w:i/>
                <w:iCs/>
              </w:rPr>
              <w:t>Jak psát a přednášet o vědě</w:t>
            </w:r>
            <w:r w:rsidRPr="00415C82">
              <w:t>. Illustrated by Hana Kymrová. Vyd. 1. Praha: Academia, 1999. 204 s. ISBN 8020007555</w:t>
            </w:r>
          </w:p>
        </w:tc>
      </w:tr>
      <w:tr w:rsidR="00311D7B" w:rsidTr="00F02ED2">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
          <w:p w:rsidR="00311D7B" w:rsidRDefault="00311D7B" w:rsidP="00F02ED2">
            <w:pPr>
              <w:jc w:val="center"/>
              <w:rPr>
                <w:b/>
              </w:rPr>
            </w:pPr>
            <w:r>
              <w:rPr>
                <w:b/>
              </w:rPr>
              <w:t>Informace ke kombinované nebo distanční formě</w:t>
            </w:r>
          </w:p>
        </w:tc>
      </w:tr>
      <w:tr w:rsidR="00311D7B" w:rsidTr="00F02ED2">
        <w:tc>
          <w:tcPr>
            <w:tcW w:w="4787" w:type="dxa"/>
            <w:gridSpan w:val="5"/>
            <w:tcBorders>
              <w:top w:val="single" w:sz="2" w:space="0" w:color="auto"/>
            </w:tcBorders>
            <w:shd w:val="clear" w:color="auto" w:fill="F7CAAC"/>
          </w:tcPr>
          <w:p w:rsidR="00311D7B" w:rsidRDefault="00311D7B" w:rsidP="00F02ED2">
            <w:pPr>
              <w:jc w:val="both"/>
            </w:pPr>
            <w:r>
              <w:rPr>
                <w:b/>
              </w:rPr>
              <w:t>Rozsah konzultací (soustředění)</w:t>
            </w:r>
          </w:p>
        </w:tc>
        <w:tc>
          <w:tcPr>
            <w:tcW w:w="889" w:type="dxa"/>
            <w:tcBorders>
              <w:top w:val="single" w:sz="2" w:space="0" w:color="auto"/>
            </w:tcBorders>
          </w:tcPr>
          <w:p w:rsidR="00311D7B" w:rsidRDefault="00311D7B" w:rsidP="00F02ED2">
            <w:pPr>
              <w:jc w:val="center"/>
            </w:pPr>
            <w:r>
              <w:t>8</w:t>
            </w:r>
          </w:p>
        </w:tc>
        <w:tc>
          <w:tcPr>
            <w:tcW w:w="4179" w:type="dxa"/>
            <w:gridSpan w:val="5"/>
            <w:tcBorders>
              <w:top w:val="single" w:sz="2" w:space="0" w:color="auto"/>
            </w:tcBorders>
            <w:shd w:val="clear" w:color="auto" w:fill="F7CAAC"/>
          </w:tcPr>
          <w:p w:rsidR="00311D7B" w:rsidRDefault="00311D7B" w:rsidP="00F02ED2">
            <w:pPr>
              <w:jc w:val="both"/>
              <w:rPr>
                <w:b/>
              </w:rPr>
            </w:pPr>
            <w:r>
              <w:rPr>
                <w:b/>
              </w:rPr>
              <w:t xml:space="preserve">hodin </w:t>
            </w:r>
          </w:p>
        </w:tc>
      </w:tr>
      <w:tr w:rsidR="00311D7B" w:rsidTr="00F02ED2">
        <w:tc>
          <w:tcPr>
            <w:tcW w:w="9855" w:type="dxa"/>
            <w:gridSpan w:val="11"/>
            <w:shd w:val="clear" w:color="auto" w:fill="F7CAAC"/>
          </w:tcPr>
          <w:p w:rsidR="00311D7B" w:rsidRDefault="00311D7B" w:rsidP="00F02ED2">
            <w:pPr>
              <w:jc w:val="both"/>
              <w:rPr>
                <w:b/>
              </w:rPr>
            </w:pPr>
            <w:r>
              <w:rPr>
                <w:b/>
              </w:rPr>
              <w:t>Informace o způsobu kontaktu s</w:t>
            </w:r>
            <w:del w:id="3271" w:author="Dokulil Jiří" w:date="2018-11-17T01:53:00Z">
              <w:r w:rsidDel="00667E1B">
                <w:rPr>
                  <w:b/>
                </w:rPr>
                <w:delText> </w:delText>
              </w:r>
            </w:del>
            <w:ins w:id="3272" w:author="Dokulil Jiří" w:date="2018-11-19T02:27:00Z">
              <w:r w:rsidR="000A2FE1">
                <w:rPr>
                  <w:b/>
                </w:rPr>
                <w:t> </w:t>
              </w:r>
            </w:ins>
            <w:r>
              <w:rPr>
                <w:b/>
              </w:rPr>
              <w:t>vyučujícím</w:t>
            </w:r>
          </w:p>
        </w:tc>
      </w:tr>
      <w:tr w:rsidR="00311D7B" w:rsidTr="00F02ED2">
        <w:trPr>
          <w:trHeight w:val="239"/>
        </w:trPr>
        <w:tc>
          <w:tcPr>
            <w:tcW w:w="9855" w:type="dxa"/>
            <w:gridSpan w:val="11"/>
          </w:tcPr>
          <w:p w:rsidR="00311D7B" w:rsidRDefault="00311D7B" w:rsidP="00F02ED2">
            <w:pPr>
              <w:jc w:val="both"/>
            </w:pPr>
            <w:r>
              <w:t xml:space="preserve">Podle Vnitřního předpisu FLKŘ vypisuje každý akademický pracovník konzultační hodiny v rozsahu 2 hodin týdně. Student má možnost využít odborné konzultace v uvedených hodinách nebo na základě individuální domluvy. Kontakty </w:t>
            </w:r>
            <w:r>
              <w:lastRenderedPageBreak/>
              <w:t>na vyučující jsou uvedeny na webových stránkách fakulty pod jednotlivými ústavy.</w:t>
            </w:r>
          </w:p>
        </w:tc>
      </w:tr>
      <w:tr w:rsidR="002C2124" w:rsidTr="002C2124">
        <w:tc>
          <w:tcPr>
            <w:tcW w:w="9855"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2C2124" w:rsidRDefault="002C2124" w:rsidP="002C2124">
            <w:pPr>
              <w:jc w:val="both"/>
              <w:rPr>
                <w:b/>
                <w:sz w:val="28"/>
              </w:rPr>
            </w:pPr>
            <w:r>
              <w:rPr>
                <w:b/>
                <w:sz w:val="28"/>
              </w:rPr>
              <w:lastRenderedPageBreak/>
              <w:t>C-I – Personální zabezpečení</w:t>
            </w:r>
          </w:p>
        </w:tc>
      </w:tr>
      <w:tr w:rsidR="002C2124" w:rsidTr="002C2124">
        <w:tc>
          <w:tcPr>
            <w:tcW w:w="2517" w:type="dxa"/>
            <w:tcBorders>
              <w:top w:val="doub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Vysoká škola</w:t>
            </w:r>
          </w:p>
        </w:tc>
        <w:tc>
          <w:tcPr>
            <w:tcW w:w="7338" w:type="dxa"/>
            <w:gridSpan w:val="10"/>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Univerzita Tomáše Bati ve Zlíně</w:t>
            </w:r>
          </w:p>
        </w:tc>
      </w:tr>
      <w:tr w:rsidR="002C2124" w:rsidTr="002C2124">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Součást vysoké školy</w:t>
            </w:r>
          </w:p>
        </w:tc>
        <w:tc>
          <w:tcPr>
            <w:tcW w:w="7338" w:type="dxa"/>
            <w:gridSpan w:val="10"/>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Fakulta logistiky a krizového řízení</w:t>
            </w:r>
          </w:p>
        </w:tc>
      </w:tr>
      <w:tr w:rsidR="002C2124" w:rsidTr="002C2124">
        <w:tc>
          <w:tcPr>
            <w:tcW w:w="2517" w:type="dxa"/>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both"/>
              <w:rPr>
                <w:b/>
              </w:rPr>
            </w:pPr>
            <w:r>
              <w:rPr>
                <w:b/>
              </w:rPr>
              <w:t>Název studijního programu</w:t>
            </w:r>
          </w:p>
        </w:tc>
        <w:tc>
          <w:tcPr>
            <w:tcW w:w="7338" w:type="dxa"/>
            <w:gridSpan w:val="10"/>
            <w:tcBorders>
              <w:top w:val="single" w:sz="4" w:space="0" w:color="auto"/>
              <w:left w:val="single" w:sz="4" w:space="0" w:color="auto"/>
              <w:bottom w:val="single" w:sz="4" w:space="0" w:color="auto"/>
              <w:right w:val="single" w:sz="4" w:space="0" w:color="auto"/>
            </w:tcBorders>
            <w:hideMark/>
          </w:tcPr>
          <w:p w:rsidR="002C2124" w:rsidRPr="00AE39E2" w:rsidRDefault="002C2124" w:rsidP="002C2124">
            <w:pPr>
              <w:jc w:val="both"/>
              <w:rPr>
                <w:b/>
              </w:rPr>
            </w:pPr>
            <w:r>
              <w:rPr>
                <w:b/>
              </w:rPr>
              <w:t>Management rizik</w:t>
            </w:r>
          </w:p>
        </w:tc>
      </w:tr>
      <w:tr w:rsidR="002C2124" w:rsidTr="002C2124">
        <w:tc>
          <w:tcPr>
            <w:tcW w:w="9855"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2C2124" w:rsidRDefault="002C2124" w:rsidP="002C2124">
            <w:pPr>
              <w:jc w:val="center"/>
              <w:rPr>
                <w:b/>
              </w:rPr>
            </w:pPr>
            <w:r>
              <w:rPr>
                <w:b/>
              </w:rPr>
              <w:t>Jmenný seznam</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Jméno</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Příjmení</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rPr>
                <w:b/>
              </w:rPr>
            </w:pPr>
            <w:r>
              <w:rPr>
                <w:b/>
              </w:rPr>
              <w:t>Tituly</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Božek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František</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prof. Ing., CSc.</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Dokulil</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Jiří</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Dvořák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Jiří</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prof. Ing., DrSc.</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Fajkus</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Martin</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RNDr.,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Hart</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Martin</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Hoke</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Eva</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7D4498" w:rsidTr="002C2124">
        <w:tc>
          <w:tcPr>
            <w:tcW w:w="4066" w:type="dxa"/>
            <w:gridSpan w:val="4"/>
            <w:tcBorders>
              <w:top w:val="single" w:sz="4" w:space="0" w:color="auto"/>
              <w:left w:val="single" w:sz="4" w:space="0" w:color="auto"/>
              <w:bottom w:val="single" w:sz="4" w:space="0" w:color="auto"/>
              <w:right w:val="single" w:sz="4" w:space="0" w:color="auto"/>
            </w:tcBorders>
          </w:tcPr>
          <w:p w:rsidR="007D4498" w:rsidRDefault="007D4498" w:rsidP="002C2124">
            <w:pPr>
              <w:jc w:val="both"/>
            </w:pPr>
            <w:r>
              <w:t xml:space="preserve">Kapsa </w:t>
            </w:r>
          </w:p>
        </w:tc>
        <w:tc>
          <w:tcPr>
            <w:tcW w:w="2699" w:type="dxa"/>
            <w:gridSpan w:val="4"/>
            <w:tcBorders>
              <w:top w:val="single" w:sz="4" w:space="0" w:color="auto"/>
              <w:left w:val="single" w:sz="4" w:space="0" w:color="auto"/>
              <w:bottom w:val="single" w:sz="4" w:space="0" w:color="auto"/>
              <w:right w:val="single" w:sz="4" w:space="0" w:color="auto"/>
            </w:tcBorders>
          </w:tcPr>
          <w:p w:rsidR="007D4498" w:rsidRDefault="007D4498" w:rsidP="002C2124">
            <w:pPr>
              <w:jc w:val="both"/>
            </w:pPr>
            <w:r>
              <w:t>Vlastimil</w:t>
            </w:r>
          </w:p>
        </w:tc>
        <w:tc>
          <w:tcPr>
            <w:tcW w:w="3090" w:type="dxa"/>
            <w:gridSpan w:val="3"/>
            <w:tcBorders>
              <w:top w:val="single" w:sz="4" w:space="0" w:color="auto"/>
              <w:left w:val="single" w:sz="4" w:space="0" w:color="auto"/>
              <w:bottom w:val="single" w:sz="4" w:space="0" w:color="auto"/>
              <w:right w:val="single" w:sz="4" w:space="0" w:color="auto"/>
            </w:tcBorders>
          </w:tcPr>
          <w:p w:rsidR="007D4498" w:rsidRDefault="007D4498"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Kavková</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Veronika</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Konečný</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Jiří</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et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Lehejček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Jiří</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rsidRPr="00996963">
              <w:t>Mgr.</w:t>
            </w:r>
            <w:r>
              <w:t>,</w:t>
            </w:r>
            <w:r w:rsidRPr="00996963">
              <w:t xml:space="preserve">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Lošek </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Václav</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RSDr., CSc.</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Martinek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Melichárek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Zdeněk</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Mgr.,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Mika</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Otakar Jiří</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CSc.</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Mikulec </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Petr</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Pekaj</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Robert</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 xml:space="preserve">Pitrová </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Kateřina</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et Mgr.,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Papadakis</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Aleš</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Ponížil</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Petr</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RNDr.,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Rak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Jakub</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9E243C" w:rsidTr="002C2124">
        <w:trPr>
          <w:ins w:id="3273" w:author="PS" w:date="2018-11-24T20:45:00Z"/>
        </w:trPr>
        <w:tc>
          <w:tcPr>
            <w:tcW w:w="4066" w:type="dxa"/>
            <w:gridSpan w:val="4"/>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74" w:author="PS" w:date="2018-11-24T20:45:00Z"/>
              </w:rPr>
            </w:pPr>
            <w:ins w:id="3275" w:author="PS" w:date="2018-11-24T20:45:00Z">
              <w:r>
                <w:t xml:space="preserve">Popelková </w:t>
              </w:r>
            </w:ins>
          </w:p>
        </w:tc>
        <w:tc>
          <w:tcPr>
            <w:tcW w:w="2699" w:type="dxa"/>
            <w:gridSpan w:val="4"/>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76" w:author="PS" w:date="2018-11-24T20:45:00Z"/>
              </w:rPr>
            </w:pPr>
            <w:ins w:id="3277" w:author="PS" w:date="2018-11-24T20:46:00Z">
              <w:r>
                <w:t>Markéta</w:t>
              </w:r>
            </w:ins>
          </w:p>
        </w:tc>
        <w:tc>
          <w:tcPr>
            <w:tcW w:w="3090" w:type="dxa"/>
            <w:gridSpan w:val="3"/>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78" w:author="PS" w:date="2018-11-24T20:45:00Z"/>
              </w:rPr>
            </w:pPr>
            <w:ins w:id="3279" w:author="PS" w:date="2018-11-24T20:46:00Z">
              <w:r>
                <w:t>Ing.</w:t>
              </w:r>
            </w:ins>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Sedlařík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Vladimír</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rsidRPr="005868FB">
              <w:t>prof.,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 xml:space="preserve">Skrášek </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René</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Slížová</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Marta</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RNDr.,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Strohmandl</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Jan</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Svoboda</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Petr</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Taraba</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Pavel</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9E243C" w:rsidTr="002C2124">
        <w:trPr>
          <w:ins w:id="3280" w:author="PS" w:date="2018-11-24T20:46:00Z"/>
        </w:trPr>
        <w:tc>
          <w:tcPr>
            <w:tcW w:w="4066" w:type="dxa"/>
            <w:gridSpan w:val="4"/>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81" w:author="PS" w:date="2018-11-24T20:46:00Z"/>
              </w:rPr>
            </w:pPr>
            <w:ins w:id="3282" w:author="PS" w:date="2018-11-24T20:46:00Z">
              <w:r>
                <w:t>Tomášek</w:t>
              </w:r>
            </w:ins>
          </w:p>
        </w:tc>
        <w:tc>
          <w:tcPr>
            <w:tcW w:w="2699" w:type="dxa"/>
            <w:gridSpan w:val="4"/>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83" w:author="PS" w:date="2018-11-24T20:46:00Z"/>
              </w:rPr>
            </w:pPr>
            <w:ins w:id="3284" w:author="PS" w:date="2018-11-24T20:46:00Z">
              <w:r>
                <w:t>Petr</w:t>
              </w:r>
            </w:ins>
          </w:p>
        </w:tc>
        <w:tc>
          <w:tcPr>
            <w:tcW w:w="3090" w:type="dxa"/>
            <w:gridSpan w:val="3"/>
            <w:tcBorders>
              <w:top w:val="single" w:sz="4" w:space="0" w:color="auto"/>
              <w:left w:val="single" w:sz="4" w:space="0" w:color="auto"/>
              <w:bottom w:val="single" w:sz="4" w:space="0" w:color="auto"/>
              <w:right w:val="single" w:sz="4" w:space="0" w:color="auto"/>
            </w:tcBorders>
          </w:tcPr>
          <w:p w:rsidR="009E243C" w:rsidRDefault="009E243C" w:rsidP="002C2124">
            <w:pPr>
              <w:jc w:val="both"/>
              <w:rPr>
                <w:ins w:id="3285" w:author="PS" w:date="2018-11-24T20:46:00Z"/>
              </w:rPr>
            </w:pPr>
            <w:ins w:id="3286" w:author="PS" w:date="2018-11-24T20:46:00Z">
              <w:r>
                <w:t>Ing.</w:t>
              </w:r>
            </w:ins>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Tomaštík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Marek</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Mgr.,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Tomek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Miroslav</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Tuček</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David</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doc.,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Tučková</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Zuzana</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Valášek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doc., 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Valášek</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Pavel</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Ing.</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Vargová</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Slavomíra</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Veselá</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Radomíra</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JUDr., PhD.</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Vičar</w:t>
            </w:r>
          </w:p>
        </w:tc>
        <w:tc>
          <w:tcPr>
            <w:tcW w:w="2699" w:type="dxa"/>
            <w:gridSpan w:val="4"/>
            <w:tcBorders>
              <w:top w:val="single" w:sz="4" w:space="0" w:color="auto"/>
              <w:left w:val="single" w:sz="4" w:space="0" w:color="auto"/>
              <w:bottom w:val="single" w:sz="4" w:space="0" w:color="auto"/>
              <w:right w:val="single" w:sz="4" w:space="0" w:color="auto"/>
            </w:tcBorders>
          </w:tcPr>
          <w:p w:rsidR="002C2124" w:rsidRDefault="002C2124" w:rsidP="002C2124">
            <w:pPr>
              <w:jc w:val="both"/>
            </w:pPr>
            <w:r>
              <w:t>Dušan</w:t>
            </w:r>
          </w:p>
        </w:tc>
        <w:tc>
          <w:tcPr>
            <w:tcW w:w="3090" w:type="dxa"/>
            <w:gridSpan w:val="3"/>
            <w:tcBorders>
              <w:top w:val="single" w:sz="4" w:space="0" w:color="auto"/>
              <w:left w:val="single" w:sz="4" w:space="0" w:color="auto"/>
              <w:bottom w:val="single" w:sz="4" w:space="0" w:color="auto"/>
              <w:right w:val="single" w:sz="4" w:space="0" w:color="auto"/>
            </w:tcBorders>
          </w:tcPr>
          <w:p w:rsidR="002C2124" w:rsidRDefault="002C2124" w:rsidP="002C2124">
            <w:pPr>
              <w:jc w:val="both"/>
            </w:pPr>
            <w:r>
              <w:t>prof. Ing., CSc.</w:t>
            </w:r>
          </w:p>
        </w:tc>
      </w:tr>
      <w:tr w:rsidR="002C2124" w:rsidTr="002C2124">
        <w:tc>
          <w:tcPr>
            <w:tcW w:w="4066"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Viskup</w:t>
            </w:r>
          </w:p>
        </w:tc>
        <w:tc>
          <w:tcPr>
            <w:tcW w:w="2699" w:type="dxa"/>
            <w:gridSpan w:val="4"/>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Pavel</w:t>
            </w:r>
          </w:p>
        </w:tc>
        <w:tc>
          <w:tcPr>
            <w:tcW w:w="3090" w:type="dxa"/>
            <w:gridSpan w:val="3"/>
            <w:tcBorders>
              <w:top w:val="single" w:sz="4" w:space="0" w:color="auto"/>
              <w:left w:val="single" w:sz="4" w:space="0" w:color="auto"/>
              <w:bottom w:val="single" w:sz="4" w:space="0" w:color="auto"/>
              <w:right w:val="single" w:sz="4" w:space="0" w:color="auto"/>
            </w:tcBorders>
            <w:hideMark/>
          </w:tcPr>
          <w:p w:rsidR="002C2124" w:rsidRDefault="002C2124" w:rsidP="002C2124">
            <w:pPr>
              <w:jc w:val="both"/>
            </w:pPr>
            <w:r>
              <w:t>Ing., Ph.D.</w:t>
            </w:r>
          </w:p>
        </w:tc>
      </w:tr>
    </w:tbl>
    <w:p w:rsidR="002C2124" w:rsidRDefault="002C2124" w:rsidP="002C2124"/>
    <w:p w:rsidR="002C2124" w:rsidRDefault="002C2124" w:rsidP="002C2124">
      <w:pPr>
        <w:spacing w:after="160" w:line="254" w:lineRule="auto"/>
        <w:jc w:val="both"/>
        <w:rPr>
          <w:b/>
        </w:rPr>
      </w:pPr>
      <w:r>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2C2124" w:rsidRDefault="002C2124" w:rsidP="002C2124"/>
    <w:p w:rsidR="002C2124" w:rsidRDefault="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136E7B" w:rsidRDefault="002C2124" w:rsidP="002C2124">
            <w:pPr>
              <w:jc w:val="both"/>
              <w:rPr>
                <w:b/>
              </w:rPr>
            </w:pPr>
            <w:r w:rsidRPr="00136E7B">
              <w:rPr>
                <w:b/>
              </w:rPr>
              <w:t>František Božek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rsidRPr="00217808">
              <w:t>prof.</w:t>
            </w:r>
            <w:r>
              <w:t>,</w:t>
            </w:r>
            <w:r w:rsidRPr="00217808">
              <w:t xml:space="preserve"> Ing.</w:t>
            </w:r>
            <w:r>
              <w:t>,</w:t>
            </w:r>
            <w:r w:rsidRPr="00217808">
              <w:t xml:space="preserve"> CSc.</w:t>
            </w:r>
          </w:p>
        </w:tc>
      </w:tr>
      <w:tr w:rsidR="002C2124" w:rsidTr="002C2124">
        <w:tc>
          <w:tcPr>
            <w:tcW w:w="2518" w:type="dxa"/>
            <w:shd w:val="clear" w:color="auto" w:fill="F7CAAC"/>
            <w:vAlign w:val="center"/>
          </w:tcPr>
          <w:p w:rsidR="002C2124" w:rsidRDefault="002C2124" w:rsidP="002C2124">
            <w:pPr>
              <w:rPr>
                <w:b/>
              </w:rPr>
            </w:pPr>
            <w:r>
              <w:rPr>
                <w:b/>
              </w:rPr>
              <w:t>Rok narození</w:t>
            </w:r>
          </w:p>
        </w:tc>
        <w:tc>
          <w:tcPr>
            <w:tcW w:w="829" w:type="dxa"/>
            <w:vAlign w:val="center"/>
          </w:tcPr>
          <w:p w:rsidR="002C2124" w:rsidRDefault="002C2124" w:rsidP="002C2124">
            <w:r>
              <w:t>1950</w:t>
            </w:r>
          </w:p>
        </w:tc>
        <w:tc>
          <w:tcPr>
            <w:tcW w:w="1721" w:type="dxa"/>
            <w:shd w:val="clear" w:color="auto" w:fill="F7CAAC"/>
            <w:vAlign w:val="center"/>
          </w:tcPr>
          <w:p w:rsidR="002C2124" w:rsidRDefault="002C2124" w:rsidP="002C2124">
            <w:pPr>
              <w:rPr>
                <w:b/>
              </w:rPr>
            </w:pPr>
            <w:r>
              <w:rPr>
                <w:b/>
              </w:rPr>
              <w:t>typ vztahu k VŠ</w:t>
            </w:r>
          </w:p>
        </w:tc>
        <w:tc>
          <w:tcPr>
            <w:tcW w:w="992" w:type="dxa"/>
            <w:gridSpan w:val="2"/>
            <w:vAlign w:val="center"/>
          </w:tcPr>
          <w:p w:rsidR="002C2124" w:rsidRPr="00AD1609" w:rsidRDefault="002C2124" w:rsidP="002C2124">
            <w:pPr>
              <w:rPr>
                <w:i/>
              </w:rPr>
            </w:pPr>
            <w:r w:rsidRPr="00AD1609">
              <w:rPr>
                <w:i/>
              </w:rPr>
              <w:t>pp.</w:t>
            </w:r>
          </w:p>
        </w:tc>
        <w:tc>
          <w:tcPr>
            <w:tcW w:w="994" w:type="dxa"/>
            <w:shd w:val="clear" w:color="auto" w:fill="F7CAAC"/>
            <w:vAlign w:val="center"/>
          </w:tcPr>
          <w:p w:rsidR="002C2124" w:rsidRDefault="002C2124" w:rsidP="002C2124">
            <w:pPr>
              <w:rPr>
                <w:b/>
              </w:rPr>
            </w:pPr>
            <w:r>
              <w:rPr>
                <w:b/>
              </w:rPr>
              <w:t>rozsah</w:t>
            </w:r>
          </w:p>
        </w:tc>
        <w:tc>
          <w:tcPr>
            <w:tcW w:w="709" w:type="dxa"/>
            <w:vAlign w:val="center"/>
          </w:tcPr>
          <w:p w:rsidR="002C2124" w:rsidRDefault="002C2124" w:rsidP="002C2124">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vAlign w:val="center"/>
          </w:tcPr>
          <w:p w:rsidR="002C2124" w:rsidRDefault="002C2124" w:rsidP="002C2124">
            <w:del w:id="3287" w:author="PS" w:date="2018-11-25T16:00:00Z">
              <w:r w:rsidDel="00EF5C4A">
                <w:delText>02/2019</w:delText>
              </w:r>
            </w:del>
            <w:ins w:id="3288" w:author="PS" w:date="2018-11-25T16:00:00Z">
              <w:r w:rsidR="00EF5C4A">
                <w:t>0219</w:t>
              </w:r>
            </w:ins>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vAlign w:val="center"/>
          </w:tcPr>
          <w:p w:rsidR="002C2124" w:rsidRPr="00AD1609" w:rsidRDefault="002C2124" w:rsidP="002C2124">
            <w:pPr>
              <w:rPr>
                <w:i/>
              </w:rPr>
            </w:pPr>
            <w:r w:rsidRPr="00AD1609">
              <w:rPr>
                <w:i/>
              </w:rPr>
              <w:t>pp.</w:t>
            </w:r>
          </w:p>
        </w:tc>
        <w:tc>
          <w:tcPr>
            <w:tcW w:w="994" w:type="dxa"/>
            <w:shd w:val="clear" w:color="auto" w:fill="F7CAAC"/>
            <w:vAlign w:val="center"/>
          </w:tcPr>
          <w:p w:rsidR="002C2124" w:rsidRDefault="002C2124" w:rsidP="002C2124">
            <w:pPr>
              <w:rPr>
                <w:b/>
              </w:rPr>
            </w:pPr>
            <w:r>
              <w:rPr>
                <w:b/>
              </w:rPr>
              <w:t>rozsah</w:t>
            </w:r>
          </w:p>
        </w:tc>
        <w:tc>
          <w:tcPr>
            <w:tcW w:w="709" w:type="dxa"/>
            <w:vAlign w:val="center"/>
          </w:tcPr>
          <w:p w:rsidR="002C2124" w:rsidRDefault="002C2124" w:rsidP="002C2124">
            <w:r>
              <w:t>40</w:t>
            </w:r>
          </w:p>
        </w:tc>
        <w:tc>
          <w:tcPr>
            <w:tcW w:w="709" w:type="dxa"/>
            <w:gridSpan w:val="2"/>
            <w:shd w:val="clear" w:color="auto" w:fill="F7CAAC"/>
            <w:vAlign w:val="center"/>
          </w:tcPr>
          <w:p w:rsidR="002C2124" w:rsidRDefault="002C2124" w:rsidP="002C2124">
            <w:pPr>
              <w:rPr>
                <w:b/>
              </w:rPr>
            </w:pPr>
            <w:r>
              <w:rPr>
                <w:b/>
              </w:rPr>
              <w:t>do kdy</w:t>
            </w:r>
          </w:p>
        </w:tc>
        <w:tc>
          <w:tcPr>
            <w:tcW w:w="1387" w:type="dxa"/>
            <w:gridSpan w:val="2"/>
            <w:vAlign w:val="center"/>
          </w:tcPr>
          <w:p w:rsidR="002C2124" w:rsidRDefault="002C2124" w:rsidP="002C2124">
            <w:del w:id="3289" w:author="PS" w:date="2018-11-25T16:00:00Z">
              <w:r w:rsidDel="00EF5C4A">
                <w:delText>02/2019</w:delText>
              </w:r>
            </w:del>
            <w:ins w:id="3290" w:author="PS" w:date="2018-11-25T16:00:00Z">
              <w:r w:rsidR="00EF5C4A">
                <w:t>0219</w:t>
              </w:r>
            </w:ins>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Del="000A2FE1" w:rsidTr="002C2124">
        <w:trPr>
          <w:del w:id="3291" w:author="Dokulil Jiří" w:date="2018-11-19T02:27:00Z"/>
        </w:trPr>
        <w:tc>
          <w:tcPr>
            <w:tcW w:w="6060" w:type="dxa"/>
            <w:gridSpan w:val="5"/>
            <w:vAlign w:val="center"/>
          </w:tcPr>
          <w:p w:rsidR="002C2124" w:rsidDel="000A2FE1" w:rsidRDefault="002C2124" w:rsidP="002C2124">
            <w:pPr>
              <w:rPr>
                <w:del w:id="3292" w:author="Dokulil Jiří" w:date="2018-11-19T02:27:00Z"/>
              </w:rPr>
            </w:pPr>
            <w:del w:id="3293" w:author="Dokulil Jiří" w:date="2018-11-19T02:27:00Z">
              <w:r w:rsidDel="000A2FE1">
                <w:delText>Univerzita obrany v</w:delText>
              </w:r>
            </w:del>
            <w:del w:id="3294" w:author="Dokulil Jiří" w:date="2018-11-18T22:42:00Z">
              <w:r w:rsidDel="00835C90">
                <w:delText> </w:delText>
              </w:r>
            </w:del>
            <w:del w:id="3295" w:author="Dokulil Jiří" w:date="2018-11-19T02:27:00Z">
              <w:r w:rsidDel="000A2FE1">
                <w:delText>Brně</w:delText>
              </w:r>
            </w:del>
          </w:p>
        </w:tc>
        <w:tc>
          <w:tcPr>
            <w:tcW w:w="1703" w:type="dxa"/>
            <w:gridSpan w:val="2"/>
            <w:vAlign w:val="center"/>
          </w:tcPr>
          <w:p w:rsidR="002C2124" w:rsidRPr="00967ED8" w:rsidDel="000A2FE1" w:rsidRDefault="002C2124" w:rsidP="002C2124">
            <w:pPr>
              <w:rPr>
                <w:del w:id="3296" w:author="Dokulil Jiří" w:date="2018-11-19T02:27:00Z"/>
                <w:i/>
              </w:rPr>
            </w:pPr>
            <w:del w:id="3297" w:author="Dokulil Jiří" w:date="2018-11-19T02:27:00Z">
              <w:r w:rsidRPr="00967ED8" w:rsidDel="000A2FE1">
                <w:rPr>
                  <w:i/>
                </w:rPr>
                <w:delText>pp.</w:delText>
              </w:r>
            </w:del>
          </w:p>
        </w:tc>
        <w:tc>
          <w:tcPr>
            <w:tcW w:w="2096" w:type="dxa"/>
            <w:gridSpan w:val="4"/>
            <w:vAlign w:val="center"/>
          </w:tcPr>
          <w:p w:rsidR="002C2124" w:rsidDel="000A2FE1" w:rsidRDefault="002C2124" w:rsidP="002C2124">
            <w:pPr>
              <w:rPr>
                <w:del w:id="3298" w:author="Dokulil Jiří" w:date="2018-11-19T02:27:00Z"/>
              </w:rPr>
            </w:pPr>
            <w:del w:id="3299" w:author="Dokulil Jiří" w:date="2018-11-19T02:27:00Z">
              <w:r w:rsidDel="000A2FE1">
                <w:delText xml:space="preserve">8 </w:delText>
              </w:r>
            </w:del>
          </w:p>
        </w:tc>
      </w:tr>
      <w:tr w:rsidR="002C2124" w:rsidTr="002C2124">
        <w:tc>
          <w:tcPr>
            <w:tcW w:w="6060" w:type="dxa"/>
            <w:gridSpan w:val="5"/>
          </w:tcPr>
          <w:p w:rsidR="002C2124" w:rsidRDefault="002C2124" w:rsidP="002C2124">
            <w:pPr>
              <w:jc w:val="both"/>
            </w:pPr>
            <w:r>
              <w:t xml:space="preserve">Vysoká škola AMBIS, Praha </w:t>
            </w:r>
          </w:p>
        </w:tc>
        <w:tc>
          <w:tcPr>
            <w:tcW w:w="1703" w:type="dxa"/>
            <w:gridSpan w:val="2"/>
          </w:tcPr>
          <w:p w:rsidR="002C2124" w:rsidRPr="00967ED8" w:rsidRDefault="002C2124" w:rsidP="002C2124">
            <w:pPr>
              <w:jc w:val="both"/>
              <w:rPr>
                <w:i/>
              </w:rPr>
            </w:pPr>
            <w:r w:rsidRPr="00967ED8">
              <w:rPr>
                <w:i/>
              </w:rPr>
              <w:t>pp.</w:t>
            </w:r>
          </w:p>
        </w:tc>
        <w:tc>
          <w:tcPr>
            <w:tcW w:w="2096" w:type="dxa"/>
            <w:gridSpan w:val="4"/>
          </w:tcPr>
          <w:p w:rsidR="002C2124" w:rsidRDefault="002C2124" w:rsidP="002C2124">
            <w:pPr>
              <w:jc w:val="both"/>
            </w:pPr>
            <w:r>
              <w:t xml:space="preserve">4 </w:t>
            </w:r>
          </w:p>
        </w:tc>
      </w:tr>
      <w:tr w:rsidR="000A2FE1" w:rsidTr="002C2124">
        <w:trPr>
          <w:ins w:id="3300" w:author="Dokulil Jiří" w:date="2018-11-19T02:27:00Z"/>
        </w:trPr>
        <w:tc>
          <w:tcPr>
            <w:tcW w:w="6060" w:type="dxa"/>
            <w:gridSpan w:val="5"/>
          </w:tcPr>
          <w:p w:rsidR="000A2FE1" w:rsidRDefault="000A2FE1" w:rsidP="002C2124">
            <w:pPr>
              <w:jc w:val="both"/>
              <w:rPr>
                <w:ins w:id="3301" w:author="Dokulil Jiří" w:date="2018-11-19T02:27:00Z"/>
              </w:rPr>
            </w:pPr>
          </w:p>
        </w:tc>
        <w:tc>
          <w:tcPr>
            <w:tcW w:w="1703" w:type="dxa"/>
            <w:gridSpan w:val="2"/>
          </w:tcPr>
          <w:p w:rsidR="000A2FE1" w:rsidRDefault="000A2FE1" w:rsidP="002C2124">
            <w:pPr>
              <w:jc w:val="both"/>
              <w:rPr>
                <w:ins w:id="3302" w:author="Dokulil Jiří" w:date="2018-11-19T02:27:00Z"/>
              </w:rPr>
            </w:pPr>
          </w:p>
        </w:tc>
        <w:tc>
          <w:tcPr>
            <w:tcW w:w="2096" w:type="dxa"/>
            <w:gridSpan w:val="4"/>
          </w:tcPr>
          <w:p w:rsidR="000A2FE1" w:rsidRDefault="000A2FE1" w:rsidP="002C2124">
            <w:pPr>
              <w:jc w:val="both"/>
              <w:rPr>
                <w:ins w:id="3303" w:author="Dokulil Jiří" w:date="2018-11-19T02:27:00Z"/>
              </w:rPr>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pStyle w:val="Odstavecseseznamem2"/>
              <w:spacing w:after="60"/>
              <w:ind w:left="40"/>
              <w:jc w:val="both"/>
            </w:pPr>
            <w:r>
              <w:t>Procesy hodnocení a ovládání rizik – garant, přednášející</w:t>
            </w:r>
            <w:ins w:id="3304" w:author="Dokulil Jiří" w:date="2018-11-18T22:49:00Z">
              <w:r w:rsidR="00835C90">
                <w:t>, vede semináře</w:t>
              </w:r>
            </w:ins>
            <w:r>
              <w:t xml:space="preserve"> (50 %)</w:t>
            </w:r>
          </w:p>
          <w:p w:rsidR="002C2124" w:rsidRDefault="002C2124" w:rsidP="002C2124">
            <w:pPr>
              <w:pStyle w:val="Odstavecseseznamem2"/>
              <w:spacing w:after="60"/>
              <w:ind w:left="40"/>
              <w:jc w:val="both"/>
            </w:pPr>
            <w:r w:rsidRPr="00AA10C3">
              <w:t>Pro</w:t>
            </w:r>
            <w:r>
              <w:t xml:space="preserve">cesses of Risk Assessment and </w:t>
            </w:r>
            <w:r w:rsidRPr="00AA10C3">
              <w:t>Treatment</w:t>
            </w:r>
            <w:r>
              <w:t xml:space="preserve"> – garant, přednášející</w:t>
            </w:r>
            <w:ins w:id="3305" w:author="Dokulil Jiří" w:date="2018-11-18T22:49:00Z">
              <w:r w:rsidR="00835C90">
                <w:t>, vede semináře</w:t>
              </w:r>
            </w:ins>
            <w:r>
              <w:t xml:space="preserve"> (50 %)</w:t>
            </w:r>
          </w:p>
          <w:p w:rsidR="002C2124" w:rsidRDefault="002C2124" w:rsidP="002C2124">
            <w:pPr>
              <w:pStyle w:val="Odstavecseseznamem2"/>
              <w:spacing w:after="60"/>
              <w:ind w:left="40"/>
              <w:jc w:val="both"/>
            </w:pPr>
            <w:r>
              <w:t>Mitigace environmentálních rizik a adaptační strategie – garant, přednášející</w:t>
            </w:r>
            <w:ins w:id="3306" w:author="Dokulil Jiří" w:date="2018-11-18T22:49:00Z">
              <w:r w:rsidR="00835C90">
                <w:t>, vede semináře</w:t>
              </w:r>
            </w:ins>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532"/>
        </w:trPr>
        <w:tc>
          <w:tcPr>
            <w:tcW w:w="9859" w:type="dxa"/>
            <w:gridSpan w:val="11"/>
          </w:tcPr>
          <w:p w:rsidR="002C2124" w:rsidRPr="00D05529" w:rsidRDefault="002C2124" w:rsidP="002C2124">
            <w:pPr>
              <w:tabs>
                <w:tab w:val="left" w:pos="426"/>
              </w:tabs>
              <w:spacing w:before="60"/>
              <w:jc w:val="both"/>
            </w:pPr>
            <w:r>
              <w:t>Ing.</w:t>
            </w:r>
            <w:r w:rsidRPr="00923B9F">
              <w:t xml:space="preserve">: </w:t>
            </w:r>
            <w:r>
              <w:t xml:space="preserve"> </w:t>
            </w:r>
            <w:r w:rsidRPr="00AD1609">
              <w:t>Technologie makromolekulárních látek</w:t>
            </w:r>
            <w:r>
              <w:t>, 1973, VŠCHT Pardubice</w:t>
            </w:r>
          </w:p>
          <w:p w:rsidR="002C2124" w:rsidRPr="001A6733" w:rsidRDefault="002C2124" w:rsidP="002C2124">
            <w:pPr>
              <w:spacing w:after="60"/>
              <w:ind w:left="510" w:hanging="510"/>
              <w:jc w:val="both"/>
            </w:pPr>
            <w:r w:rsidRPr="0044608E">
              <w:t>CSc.</w:t>
            </w:r>
            <w:r>
              <w:t>:</w:t>
            </w:r>
            <w:r w:rsidRPr="0044608E">
              <w:t xml:space="preserve"> </w:t>
            </w:r>
            <w:r w:rsidRPr="00AD1609">
              <w:t>Makromolekulární chemie</w:t>
            </w:r>
            <w:r>
              <w:t xml:space="preserve">, </w:t>
            </w:r>
            <w:r w:rsidRPr="0044608E">
              <w:t>1979</w:t>
            </w:r>
            <w:r>
              <w:t>,</w:t>
            </w:r>
            <w:r w:rsidRPr="0044608E">
              <w:t xml:space="preserve"> Č</w:t>
            </w:r>
            <w:r>
              <w:t>SAV</w:t>
            </w:r>
            <w:r w:rsidRPr="0044608E">
              <w:t>, Ústa</w:t>
            </w:r>
            <w:r>
              <w:t>v makromolekulární chemie, Praha</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2C2124" w:rsidRDefault="002C2124" w:rsidP="002C2124">
            <w:pPr>
              <w:jc w:val="both"/>
              <w:rPr>
                <w:color w:val="000000"/>
              </w:rPr>
            </w:pPr>
            <w:r w:rsidRPr="001A0714">
              <w:rPr>
                <w:color w:val="000000"/>
              </w:rPr>
              <w:t>Výzkumný ústav makromolekulární chemie,</w:t>
            </w:r>
            <w:r>
              <w:rPr>
                <w:color w:val="000000"/>
              </w:rPr>
              <w:t xml:space="preserve"> Brno, vědecký aspirant, 4 roky;</w:t>
            </w:r>
          </w:p>
          <w:p w:rsidR="002C2124" w:rsidRDefault="002C2124" w:rsidP="002C2124">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2C2124" w:rsidRDefault="002C2124" w:rsidP="002C2124">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2C2124" w:rsidRDefault="002C2124" w:rsidP="002C2124">
            <w:pPr>
              <w:jc w:val="both"/>
              <w:rPr>
                <w:color w:val="000000"/>
              </w:rPr>
            </w:pPr>
            <w:r>
              <w:t xml:space="preserve">Univerzita obrany, </w:t>
            </w:r>
            <w:r>
              <w:rPr>
                <w:color w:val="000000"/>
              </w:rPr>
              <w:t>akademický pracovník, 13,5 roků;</w:t>
            </w:r>
          </w:p>
          <w:p w:rsidR="002C2124" w:rsidRDefault="002C2124" w:rsidP="002C2124">
            <w:pPr>
              <w:jc w:val="both"/>
              <w:rPr>
                <w:color w:val="000000"/>
              </w:rPr>
            </w:pPr>
            <w:r>
              <w:t xml:space="preserve">Mendelova univerzita, Agronomická fakulta, </w:t>
            </w:r>
            <w:r>
              <w:rPr>
                <w:color w:val="000000"/>
              </w:rPr>
              <w:t>akademický pracovník, 4 roky, jpp.;</w:t>
            </w:r>
          </w:p>
          <w:p w:rsidR="002C2124" w:rsidRDefault="002C2124" w:rsidP="002C2124">
            <w:pPr>
              <w:jc w:val="both"/>
              <w:rPr>
                <w:color w:val="000000"/>
              </w:rPr>
            </w:pPr>
            <w:r w:rsidRPr="00545C2A">
              <w:t>Vysoká škola obchodní a hotelová</w:t>
            </w:r>
            <w:r>
              <w:t xml:space="preserve">, </w:t>
            </w:r>
            <w:r>
              <w:rPr>
                <w:color w:val="000000"/>
              </w:rPr>
              <w:t>akademický pracovník, 3,5 roků, jpp.</w:t>
            </w:r>
          </w:p>
          <w:p w:rsidR="002C2124" w:rsidRDefault="002C2124" w:rsidP="002C2124">
            <w:pPr>
              <w:spacing w:after="60"/>
              <w:jc w:val="both"/>
            </w:pPr>
            <w:r>
              <w:t xml:space="preserve">Univerzita Tomáše Bati, Fakulta logistiky a krizového řízení, </w:t>
            </w:r>
            <w:r>
              <w:rPr>
                <w:color w:val="000000"/>
              </w:rPr>
              <w:t>akademický pracovník, od 01. 02. 2018.</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29"/>
        </w:trPr>
        <w:tc>
          <w:tcPr>
            <w:tcW w:w="9859" w:type="dxa"/>
            <w:gridSpan w:val="11"/>
          </w:tcPr>
          <w:p w:rsidR="002C2124" w:rsidRDefault="002C2124" w:rsidP="002C2124">
            <w:pPr>
              <w:spacing w:before="60"/>
              <w:jc w:val="both"/>
            </w:pPr>
            <w:r>
              <w:t>Počet obhájených bakalářských prací: 2;</w:t>
            </w:r>
          </w:p>
          <w:p w:rsidR="002C2124" w:rsidRDefault="002C2124" w:rsidP="002C2124">
            <w:pPr>
              <w:jc w:val="both"/>
            </w:pPr>
            <w:r>
              <w:t>Počet obhájených diplomových prací: 36;</w:t>
            </w:r>
          </w:p>
          <w:p w:rsidR="002C2124" w:rsidRPr="00136E7B" w:rsidRDefault="002C2124" w:rsidP="002C2124">
            <w:pPr>
              <w:spacing w:after="60"/>
              <w:jc w:val="both"/>
            </w:pPr>
            <w:r>
              <w:t xml:space="preserve">Počet obhájených disertačních prací:11;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Pr="00917658" w:rsidRDefault="002C2124" w:rsidP="002C2124">
            <w:pPr>
              <w:jc w:val="both"/>
            </w:pPr>
            <w:r w:rsidRPr="0044608E">
              <w:rPr>
                <w:i/>
              </w:rPr>
              <w:t>Makromolekulární</w:t>
            </w:r>
            <w:r>
              <w:rPr>
                <w:i/>
              </w:rPr>
              <w:t xml:space="preserve"> chemie</w:t>
            </w:r>
          </w:p>
        </w:tc>
        <w:tc>
          <w:tcPr>
            <w:tcW w:w="2245" w:type="dxa"/>
            <w:gridSpan w:val="2"/>
          </w:tcPr>
          <w:p w:rsidR="002C2124" w:rsidRDefault="002C2124" w:rsidP="002C2124">
            <w:pPr>
              <w:jc w:val="both"/>
            </w:pPr>
            <w:r>
              <w:t>1988</w:t>
            </w:r>
          </w:p>
        </w:tc>
        <w:tc>
          <w:tcPr>
            <w:tcW w:w="2248" w:type="dxa"/>
            <w:gridSpan w:val="4"/>
            <w:tcBorders>
              <w:right w:val="single" w:sz="12" w:space="0" w:color="auto"/>
            </w:tcBorders>
          </w:tcPr>
          <w:p w:rsidR="002C2124" w:rsidRDefault="002C2124" w:rsidP="002C2124">
            <w:pPr>
              <w:jc w:val="both"/>
            </w:pPr>
            <w:r>
              <w:t>VŠCHT Pardubice</w:t>
            </w:r>
          </w:p>
        </w:tc>
        <w:tc>
          <w:tcPr>
            <w:tcW w:w="632" w:type="dxa"/>
            <w:vMerge w:val="restart"/>
            <w:tcBorders>
              <w:left w:val="single" w:sz="12" w:space="0" w:color="auto"/>
            </w:tcBorders>
            <w:shd w:val="clear" w:color="auto" w:fill="F7CAAC"/>
            <w:vAlign w:val="center"/>
          </w:tcPr>
          <w:p w:rsidR="002C2124" w:rsidRDefault="002C2124" w:rsidP="002C2124">
            <w:pPr>
              <w:jc w:val="center"/>
            </w:pPr>
            <w:r>
              <w:rPr>
                <w:b/>
              </w:rPr>
              <w:t>WOS</w:t>
            </w:r>
          </w:p>
        </w:tc>
        <w:tc>
          <w:tcPr>
            <w:tcW w:w="693" w:type="dxa"/>
            <w:vMerge w:val="restart"/>
            <w:shd w:val="clear" w:color="auto" w:fill="F7CAAC"/>
            <w:vAlign w:val="center"/>
          </w:tcPr>
          <w:p w:rsidR="002C2124" w:rsidRDefault="002C2124" w:rsidP="002C2124">
            <w:pPr>
              <w:jc w:val="center"/>
              <w:rPr>
                <w:sz w:val="18"/>
              </w:rPr>
            </w:pPr>
            <w:r>
              <w:rPr>
                <w:b/>
                <w:sz w:val="18"/>
              </w:rPr>
              <w:t>Scopus</w:t>
            </w:r>
          </w:p>
        </w:tc>
        <w:tc>
          <w:tcPr>
            <w:tcW w:w="694" w:type="dxa"/>
            <w:vMerge w:val="restart"/>
            <w:shd w:val="clear" w:color="auto" w:fill="F7CAAC"/>
            <w:vAlign w:val="center"/>
          </w:tcPr>
          <w:p w:rsidR="002C2124" w:rsidRDefault="002C2124" w:rsidP="002C2124">
            <w:pPr>
              <w:jc w:val="center"/>
            </w:pPr>
            <w:r>
              <w:rPr>
                <w:b/>
                <w:sz w:val="18"/>
              </w:rPr>
              <w:t>ostatní</w:t>
            </w:r>
          </w:p>
        </w:tc>
      </w:tr>
      <w:tr w:rsidR="002C2124" w:rsidTr="002C2124">
        <w:trPr>
          <w:cantSplit/>
        </w:trPr>
        <w:tc>
          <w:tcPr>
            <w:tcW w:w="3347" w:type="dxa"/>
            <w:gridSpan w:val="2"/>
            <w:vAlign w:val="center"/>
          </w:tcPr>
          <w:p w:rsidR="002C2124" w:rsidRPr="0044608E" w:rsidRDefault="002C2124" w:rsidP="002C2124">
            <w:pPr>
              <w:rPr>
                <w:i/>
              </w:rPr>
            </w:pPr>
            <w:r w:rsidRPr="0044608E">
              <w:rPr>
                <w:i/>
              </w:rPr>
              <w:t>Teorie řízení a použití jednotek pozemního vojska</w:t>
            </w:r>
          </w:p>
        </w:tc>
        <w:tc>
          <w:tcPr>
            <w:tcW w:w="2245" w:type="dxa"/>
            <w:gridSpan w:val="2"/>
            <w:vAlign w:val="center"/>
          </w:tcPr>
          <w:p w:rsidR="002C2124" w:rsidRDefault="002C2124" w:rsidP="002C2124">
            <w:r>
              <w:t>1993</w:t>
            </w:r>
          </w:p>
        </w:tc>
        <w:tc>
          <w:tcPr>
            <w:tcW w:w="2248" w:type="dxa"/>
            <w:gridSpan w:val="4"/>
            <w:tcBorders>
              <w:right w:val="single" w:sz="12" w:space="0" w:color="auto"/>
            </w:tcBorders>
            <w:vAlign w:val="center"/>
          </w:tcPr>
          <w:p w:rsidR="002C2124" w:rsidRDefault="002C2124" w:rsidP="002C2124">
            <w:r>
              <w:t>VVŠ PV ve Vyškově</w:t>
            </w:r>
          </w:p>
        </w:tc>
        <w:tc>
          <w:tcPr>
            <w:tcW w:w="632" w:type="dxa"/>
            <w:vMerge/>
            <w:tcBorders>
              <w:left w:val="single" w:sz="12" w:space="0" w:color="auto"/>
            </w:tcBorders>
            <w:shd w:val="clear" w:color="auto" w:fill="F7CAAC"/>
          </w:tcPr>
          <w:p w:rsidR="002C2124" w:rsidRDefault="002C2124" w:rsidP="002C2124">
            <w:pPr>
              <w:jc w:val="both"/>
              <w:rPr>
                <w:b/>
              </w:rPr>
            </w:pPr>
          </w:p>
        </w:tc>
        <w:tc>
          <w:tcPr>
            <w:tcW w:w="693" w:type="dxa"/>
            <w:vMerge/>
            <w:shd w:val="clear" w:color="auto" w:fill="F7CAAC"/>
          </w:tcPr>
          <w:p w:rsidR="002C2124" w:rsidRDefault="002C2124" w:rsidP="002C2124">
            <w:pPr>
              <w:jc w:val="both"/>
              <w:rPr>
                <w:b/>
                <w:sz w:val="18"/>
              </w:rPr>
            </w:pPr>
          </w:p>
        </w:tc>
        <w:tc>
          <w:tcPr>
            <w:tcW w:w="694" w:type="dxa"/>
            <w:vMerge/>
            <w:shd w:val="clear" w:color="auto" w:fill="F7CAAC"/>
          </w:tcPr>
          <w:p w:rsidR="002C2124" w:rsidRDefault="002C2124" w:rsidP="002C2124">
            <w:pPr>
              <w:jc w:val="both"/>
              <w:rPr>
                <w:b/>
                <w:sz w:val="18"/>
              </w:rPr>
            </w:pP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vAlign w:val="center"/>
          </w:tcPr>
          <w:p w:rsidR="002C2124" w:rsidRDefault="002C2124" w:rsidP="002C2124">
            <w:pPr>
              <w:jc w:val="center"/>
              <w:rPr>
                <w:b/>
              </w:rPr>
            </w:pPr>
            <w:r>
              <w:rPr>
                <w:b/>
              </w:rPr>
              <w:t>27</w:t>
            </w:r>
          </w:p>
        </w:tc>
        <w:tc>
          <w:tcPr>
            <w:tcW w:w="693" w:type="dxa"/>
            <w:vMerge w:val="restart"/>
            <w:vAlign w:val="center"/>
          </w:tcPr>
          <w:p w:rsidR="002C2124" w:rsidRDefault="002C2124" w:rsidP="002C2124">
            <w:pPr>
              <w:jc w:val="center"/>
              <w:rPr>
                <w:b/>
              </w:rPr>
            </w:pPr>
            <w:r>
              <w:rPr>
                <w:b/>
              </w:rPr>
              <w:t>32</w:t>
            </w:r>
          </w:p>
        </w:tc>
        <w:tc>
          <w:tcPr>
            <w:tcW w:w="694" w:type="dxa"/>
            <w:vMerge w:val="restart"/>
            <w:vAlign w:val="center"/>
          </w:tcPr>
          <w:p w:rsidR="002C2124" w:rsidRDefault="002C2124" w:rsidP="002C2124">
            <w:pPr>
              <w:jc w:val="center"/>
              <w:rPr>
                <w:b/>
              </w:rPr>
            </w:pPr>
            <w:r>
              <w:rPr>
                <w:b/>
              </w:rPr>
              <w:t>216</w:t>
            </w:r>
          </w:p>
        </w:tc>
      </w:tr>
      <w:tr w:rsidR="002C2124" w:rsidTr="002C2124">
        <w:trPr>
          <w:trHeight w:val="205"/>
        </w:trPr>
        <w:tc>
          <w:tcPr>
            <w:tcW w:w="3347" w:type="dxa"/>
            <w:gridSpan w:val="2"/>
          </w:tcPr>
          <w:p w:rsidR="002C2124" w:rsidRDefault="002C2124" w:rsidP="002C2124">
            <w:pPr>
              <w:jc w:val="both"/>
            </w:pPr>
            <w:r>
              <w:rPr>
                <w:i/>
              </w:rPr>
              <w:t>Ochrana vojsk a obyvatelstva</w:t>
            </w:r>
          </w:p>
        </w:tc>
        <w:tc>
          <w:tcPr>
            <w:tcW w:w="2245" w:type="dxa"/>
            <w:gridSpan w:val="2"/>
          </w:tcPr>
          <w:p w:rsidR="002C2124" w:rsidRDefault="002C2124" w:rsidP="002C2124">
            <w:pPr>
              <w:jc w:val="both"/>
            </w:pPr>
            <w:r>
              <w:t>2002</w:t>
            </w:r>
          </w:p>
        </w:tc>
        <w:tc>
          <w:tcPr>
            <w:tcW w:w="2248" w:type="dxa"/>
            <w:gridSpan w:val="4"/>
            <w:tcBorders>
              <w:right w:val="single" w:sz="12" w:space="0" w:color="auto"/>
            </w:tcBorders>
          </w:tcPr>
          <w:p w:rsidR="002C2124" w:rsidRDefault="002C2124" w:rsidP="002C2124">
            <w:pPr>
              <w:jc w:val="both"/>
            </w:pPr>
            <w:r>
              <w:t>VVŠ PV ve Vyškově</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2"/>
              <w:spacing w:afterLines="40" w:after="96"/>
              <w:ind w:left="0"/>
              <w:jc w:val="both"/>
              <w:rPr>
                <w:lang w:val="en-GB"/>
              </w:rPr>
            </w:pPr>
            <w:r w:rsidRPr="00281BC5">
              <w:t xml:space="preserve">HUZLIK, Jiri, </w:t>
            </w:r>
            <w:r w:rsidRPr="00281BC5">
              <w:rPr>
                <w:b/>
              </w:rPr>
              <w:t>BOZEK, Frantisek</w:t>
            </w:r>
            <w:r w:rsidRPr="00281BC5">
              <w:t xml:space="preserve"> </w:t>
            </w:r>
            <w:r w:rsidRPr="00281BC5">
              <w:rPr>
                <w:b/>
              </w:rPr>
              <w:t>(25 %),</w:t>
            </w:r>
            <w:r w:rsidRPr="00281BC5">
              <w:t xml:space="preserve"> </w:t>
            </w:r>
            <w:r w:rsidRPr="00AD1609">
              <w:t>PAWELCZYK, Adam, BOZEK, Frantisek</w:t>
            </w:r>
            <w:r w:rsidRPr="00AD1609">
              <w:rPr>
                <w:b/>
              </w:rPr>
              <w:t xml:space="preserve">, </w:t>
            </w:r>
            <w:r w:rsidRPr="00AD1609">
              <w:t xml:space="preserve">KOLWZAN, Barbara, </w:t>
            </w:r>
            <w:r w:rsidRPr="00AD1609">
              <w:rPr>
                <w:rStyle w:val="Siln"/>
                <w:b w:val="0"/>
                <w:color w:val="222222"/>
                <w:shd w:val="clear" w:color="auto" w:fill="FFFFFF"/>
              </w:rPr>
              <w:t xml:space="preserve">GRABAS, Kazimierz and </w:t>
            </w:r>
            <w:r w:rsidRPr="00AD1609">
              <w:t xml:space="preserve">STEININGER, Mieczyslaw, 2017.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rsidR="002C2124" w:rsidRPr="00AD1609" w:rsidRDefault="002C2124" w:rsidP="002C2124">
            <w:pPr>
              <w:pStyle w:val="Odstavecseseznamem2"/>
              <w:spacing w:afterLines="40" w:after="96"/>
              <w:ind w:left="0"/>
              <w:jc w:val="both"/>
              <w:rPr>
                <w:lang w:val="en-GB"/>
              </w:rPr>
            </w:pPr>
            <w:r w:rsidRPr="00AD1609">
              <w:rPr>
                <w:lang w:val="en-GB"/>
              </w:rPr>
              <w:t xml:space="preserve">PAWELCZYK, Adam, </w:t>
            </w:r>
            <w:r w:rsidRPr="00AD1609">
              <w:rPr>
                <w:b/>
                <w:lang w:val="en-GB"/>
              </w:rPr>
              <w:t>BOZEK, Frantisek</w:t>
            </w:r>
            <w:r>
              <w:rPr>
                <w:b/>
                <w:lang w:val="en-GB"/>
              </w:rPr>
              <w:t xml:space="preserve"> (40 %)</w:t>
            </w:r>
            <w:r w:rsidRPr="00AD1609">
              <w:rPr>
                <w:b/>
                <w:lang w:val="en-GB"/>
              </w:rPr>
              <w:t xml:space="preserve">, </w:t>
            </w:r>
            <w:r w:rsidRPr="00AD1609">
              <w:rPr>
                <w:rStyle w:val="Siln"/>
                <w:b w:val="0"/>
                <w:color w:val="222222"/>
                <w:shd w:val="clear" w:color="auto" w:fill="FFFFFF"/>
                <w:lang w:val="en-GB"/>
              </w:rPr>
              <w:t>GRABAS, Kazimierz and</w:t>
            </w:r>
            <w:r w:rsidRPr="00AD1609">
              <w:rPr>
                <w:lang w:val="en-GB"/>
              </w:rPr>
              <w:t xml:space="preserve"> CHECMANOWSKI, Jacek, 2017. </w:t>
            </w:r>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xml:space="preserve">, 377-385. ISSN 0956-053X. </w:t>
            </w:r>
            <w:r w:rsidRPr="00AD1609">
              <w:rPr>
                <w:lang w:val="en-GB"/>
              </w:rPr>
              <w:t xml:space="preserve">[Category Q1]. </w:t>
            </w:r>
          </w:p>
          <w:p w:rsidR="002C2124" w:rsidRDefault="002C2124" w:rsidP="002C2124">
            <w:pPr>
              <w:pStyle w:val="Odstavecseseznamem2"/>
              <w:spacing w:afterLines="40" w:after="96"/>
              <w:ind w:left="0"/>
              <w:jc w:val="both"/>
            </w:pPr>
            <w:r w:rsidRPr="00AD1609">
              <w:t xml:space="preserve">HUZLIK, Jiri, </w:t>
            </w:r>
            <w:r w:rsidRPr="00AD1609">
              <w:rPr>
                <w:b/>
              </w:rPr>
              <w:t xml:space="preserve">BOZEK, </w:t>
            </w:r>
            <w:r>
              <w:rPr>
                <w:b/>
              </w:rPr>
              <w:t>František (30 %)</w:t>
            </w:r>
            <w:r w:rsidRPr="00AD1609">
              <w:rPr>
                <w:b/>
              </w:rPr>
              <w:t xml:space="preserve">, </w:t>
            </w:r>
            <w:r w:rsidRPr="00AD1609">
              <w:t xml:space="preserve">PAWELCZYK, Adam, LICBINSKY, Roman, NAPLAVOVA, Magdalena and PONDELICEK, Michael, 2017.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ISSN 0045-6535. [Category Q1]. </w:t>
            </w:r>
            <w:r w:rsidRPr="00AD1609">
              <w:rPr>
                <w:b/>
              </w:rPr>
              <w:t xml:space="preserve">BOZEK, </w:t>
            </w:r>
            <w:r>
              <w:rPr>
                <w:b/>
              </w:rPr>
              <w:t>František (35 %)</w:t>
            </w:r>
            <w:r w:rsidRPr="00AD1609">
              <w:t xml:space="preserve">, BUMBOVA, Alena, </w:t>
            </w:r>
          </w:p>
          <w:p w:rsidR="002C2124" w:rsidRDefault="002C2124" w:rsidP="002C2124">
            <w:pPr>
              <w:pStyle w:val="Odstavecseseznamem2"/>
              <w:spacing w:afterLines="40" w:after="96"/>
              <w:ind w:left="0"/>
              <w:jc w:val="both"/>
              <w:rPr>
                <w:lang w:val="en-GB"/>
              </w:rPr>
            </w:pPr>
            <w:r w:rsidRPr="00AD1609">
              <w:t xml:space="preserve">BAKOS Eduard, BOZEK, Alexandr and DVORAK, Jiri, 2015.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 xml:space="preserve">520. ISSN 1366-9877. </w:t>
            </w:r>
            <w:r w:rsidRPr="00AD1609">
              <w:rPr>
                <w:lang w:val="en-GB"/>
              </w:rPr>
              <w:t xml:space="preserve">[Category Q2]. </w:t>
            </w:r>
          </w:p>
          <w:p w:rsidR="002C2124" w:rsidRPr="00AD1609" w:rsidRDefault="002C2124" w:rsidP="002C2124">
            <w:pPr>
              <w:pStyle w:val="Odstavecseseznamem2"/>
              <w:spacing w:afterLines="40" w:after="96"/>
              <w:ind w:left="0"/>
              <w:contextualSpacing w:val="0"/>
              <w:jc w:val="both"/>
              <w:rPr>
                <w:lang w:val="en-GB"/>
              </w:rPr>
            </w:pPr>
            <w:r w:rsidRPr="00AD1609">
              <w:rPr>
                <w:b/>
                <w:lang w:val="en-GB"/>
              </w:rPr>
              <w:t>BOZEK, Frantisek</w:t>
            </w:r>
            <w:r>
              <w:rPr>
                <w:b/>
                <w:lang w:val="en-GB"/>
              </w:rPr>
              <w:t xml:space="preserve"> (40 %)</w:t>
            </w:r>
            <w:r w:rsidRPr="00AD1609">
              <w:rPr>
                <w:lang w:val="en-GB"/>
              </w:rPr>
              <w:t xml:space="preserve">, HUZLIK, Jiri, PAWELCZYK, Adam, HOZA, Ignac, NAPLAVOVA, Magdalena and </w:t>
            </w:r>
            <w:r w:rsidRPr="00AD1609">
              <w:rPr>
                <w:lang w:val="en-GB"/>
              </w:rPr>
              <w:lastRenderedPageBreak/>
              <w:t xml:space="preserve">JEDLICKA, Jiri, 2016.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xml:space="preserve">, 128-135. ISSN 1352-2310. </w:t>
            </w:r>
            <w:r w:rsidRPr="00AD1609">
              <w:rPr>
                <w:lang w:val="en-GB"/>
              </w:rPr>
              <w:t xml:space="preserve">[Category Q1]. </w:t>
            </w:r>
          </w:p>
          <w:p w:rsidR="002C2124" w:rsidRPr="0099172E" w:rsidRDefault="002C2124" w:rsidP="002C2124">
            <w:pPr>
              <w:pStyle w:val="Odstavecseseznamem2"/>
              <w:spacing w:afterLines="40" w:after="96"/>
              <w:ind w:left="0"/>
              <w:contextualSpacing w:val="0"/>
              <w:jc w:val="both"/>
              <w:rPr>
                <w:lang w:val="en-G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307" w:author="Dokulil Jiří" w:date="2018-11-18T22:42:00Z">
              <w:r w:rsidDel="00835C90">
                <w:rPr>
                  <w:b/>
                </w:rPr>
                <w:delText> </w:delText>
              </w:r>
            </w:del>
            <w:ins w:id="3308" w:author="Dokulil Jiří" w:date="2018-11-18T23:02:00Z">
              <w:r w:rsidR="00AA672C">
                <w:rPr>
                  <w:b/>
                </w:rPr>
                <w:t> </w:t>
              </w:r>
            </w:ins>
            <w:r>
              <w:rPr>
                <w:b/>
              </w:rPr>
              <w:t>zahraničí</w:t>
            </w:r>
          </w:p>
        </w:tc>
      </w:tr>
      <w:tr w:rsidR="002C2124" w:rsidTr="002C2124">
        <w:trPr>
          <w:trHeight w:val="314"/>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vAlign w:val="center"/>
          </w:tcPr>
          <w:p w:rsidR="002C2124" w:rsidRDefault="002C2124" w:rsidP="002C2124">
            <w:pPr>
              <w:rPr>
                <w:b/>
              </w:rPr>
            </w:pPr>
            <w:r>
              <w:rPr>
                <w:b/>
              </w:rPr>
              <w:t xml:space="preserve">Podpis </w:t>
            </w:r>
          </w:p>
        </w:tc>
        <w:tc>
          <w:tcPr>
            <w:tcW w:w="4536" w:type="dxa"/>
            <w:gridSpan w:val="5"/>
            <w:vAlign w:val="center"/>
          </w:tcPr>
          <w:p w:rsidR="002C2124" w:rsidRDefault="002C2124" w:rsidP="002C2124"/>
        </w:tc>
        <w:tc>
          <w:tcPr>
            <w:tcW w:w="786" w:type="dxa"/>
            <w:gridSpan w:val="2"/>
            <w:shd w:val="clear" w:color="auto" w:fill="F7CAAC"/>
            <w:vAlign w:val="center"/>
          </w:tcPr>
          <w:p w:rsidR="002C2124" w:rsidRDefault="002C2124" w:rsidP="002C2124">
            <w:r>
              <w:rPr>
                <w:b/>
              </w:rPr>
              <w:t>datum</w:t>
            </w:r>
          </w:p>
        </w:tc>
        <w:tc>
          <w:tcPr>
            <w:tcW w:w="2019" w:type="dxa"/>
            <w:gridSpan w:val="3"/>
            <w:vAlign w:val="center"/>
          </w:tcPr>
          <w:p w:rsidR="002C2124" w:rsidRDefault="002C2124" w:rsidP="002C2124">
            <w:pPr>
              <w:jc w:val="center"/>
            </w:pPr>
            <w:r>
              <w:t>02. 12. 2017</w:t>
            </w:r>
          </w:p>
        </w:tc>
      </w:tr>
      <w:tr w:rsidR="002C2124" w:rsidTr="002C2124">
        <w:trPr>
          <w:cantSplit/>
          <w:trHeight w:val="470"/>
        </w:trPr>
        <w:tc>
          <w:tcPr>
            <w:tcW w:w="2518" w:type="dxa"/>
            <w:shd w:val="clear" w:color="auto" w:fill="F7CAAC"/>
            <w:vAlign w:val="center"/>
          </w:tcPr>
          <w:p w:rsidR="002C2124" w:rsidRDefault="002C2124" w:rsidP="002C2124">
            <w:pPr>
              <w:rPr>
                <w:b/>
              </w:rPr>
            </w:pPr>
          </w:p>
          <w:p w:rsidR="002C2124" w:rsidRDefault="002C2124" w:rsidP="002C2124">
            <w:pPr>
              <w:rPr>
                <w:b/>
              </w:rPr>
            </w:pPr>
          </w:p>
          <w:p w:rsidR="002C2124" w:rsidRDefault="002C2124" w:rsidP="002C2124">
            <w:pPr>
              <w:rPr>
                <w:b/>
              </w:rPr>
            </w:pPr>
          </w:p>
          <w:p w:rsidR="002C2124" w:rsidRDefault="002C2124" w:rsidP="002C2124">
            <w:pPr>
              <w:rPr>
                <w:b/>
              </w:rPr>
            </w:pPr>
          </w:p>
        </w:tc>
        <w:tc>
          <w:tcPr>
            <w:tcW w:w="4536" w:type="dxa"/>
            <w:gridSpan w:val="5"/>
            <w:vAlign w:val="center"/>
          </w:tcPr>
          <w:p w:rsidR="002C2124" w:rsidRDefault="002C2124" w:rsidP="002C2124"/>
        </w:tc>
        <w:tc>
          <w:tcPr>
            <w:tcW w:w="786" w:type="dxa"/>
            <w:gridSpan w:val="2"/>
            <w:shd w:val="clear" w:color="auto" w:fill="F7CAAC"/>
            <w:vAlign w:val="center"/>
          </w:tcPr>
          <w:p w:rsidR="002C2124" w:rsidRDefault="002C2124" w:rsidP="002C2124">
            <w:pPr>
              <w:rPr>
                <w:b/>
              </w:rPr>
            </w:pPr>
          </w:p>
        </w:tc>
        <w:tc>
          <w:tcPr>
            <w:tcW w:w="2019" w:type="dxa"/>
            <w:gridSpan w:val="3"/>
            <w:vAlign w:val="center"/>
          </w:tcPr>
          <w:p w:rsidR="002C2124" w:rsidRDefault="002C2124" w:rsidP="002C2124">
            <w:pPr>
              <w:jc w:val="center"/>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RPr="00B77DB7"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RPr="00D75F17"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4871A3" w:rsidRDefault="002C2124" w:rsidP="002C2124">
            <w:pPr>
              <w:jc w:val="both"/>
              <w:rPr>
                <w:b/>
              </w:rPr>
            </w:pPr>
            <w:r w:rsidRPr="004871A3">
              <w:rPr>
                <w:b/>
              </w:rPr>
              <w:t>Jiří Dokulil</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Pr="00D75F17" w:rsidRDefault="002C2124" w:rsidP="002C2124">
            <w:pPr>
              <w:jc w:val="both"/>
            </w:pPr>
            <w:r>
              <w:t>Ing.</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Pr="004D3FA2" w:rsidRDefault="002C2124" w:rsidP="002C2124">
            <w:pPr>
              <w:jc w:val="both"/>
            </w:pPr>
            <w:r>
              <w:t>1990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Default="002C2124" w:rsidP="002C2124">
            <w:pPr>
              <w:jc w:val="both"/>
            </w:pPr>
            <w: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20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09" w:author="Dokulil Jiří" w:date="2018-11-18T22:43:00Z">
              <w:r w:rsidDel="00835C90">
                <w:delText xml:space="preserve"> </w:delText>
              </w:r>
            </w:del>
            <w:del w:id="3310" w:author="PS" w:date="2018-11-25T16:00:00Z">
              <w:r w:rsidDel="00EF5C4A">
                <w:delText>04</w:delText>
              </w:r>
            </w:del>
            <w:ins w:id="3311" w:author="Dokulil Jiří" w:date="2018-11-18T22:44:00Z">
              <w:del w:id="3312" w:author="PS" w:date="2018-11-25T16:00:00Z">
                <w:r w:rsidR="00835C90" w:rsidDel="00EF5C4A">
                  <w:delText>/</w:delText>
                </w:r>
              </w:del>
            </w:ins>
            <w:del w:id="3313" w:author="PS" w:date="2018-11-25T16:00:00Z">
              <w:r w:rsidDel="00EF5C4A">
                <w:delText>20</w:delText>
              </w:r>
            </w:del>
            <w:ins w:id="3314" w:author="PS" w:date="2018-11-25T16:00:00Z">
              <w:r w:rsidR="00EF5C4A">
                <w:t>0420</w:t>
              </w:r>
            </w:ins>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20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15" w:author="PS" w:date="2018-11-25T16:00:00Z">
              <w:r w:rsidDel="00EF5C4A">
                <w:delText>04</w:delText>
              </w:r>
            </w:del>
            <w:ins w:id="3316" w:author="Dokulil Jiří" w:date="2018-11-18T22:44:00Z">
              <w:del w:id="3317" w:author="PS" w:date="2018-11-25T16:00:00Z">
                <w:r w:rsidR="00835C90" w:rsidDel="00EF5C4A">
                  <w:delText>/</w:delText>
                </w:r>
              </w:del>
            </w:ins>
            <w:del w:id="3318" w:author="PS" w:date="2018-11-25T16:00:00Z">
              <w:r w:rsidDel="00EF5C4A">
                <w:delText>20</w:delText>
              </w:r>
            </w:del>
            <w:ins w:id="3319" w:author="PS" w:date="2018-11-25T16:00:00Z">
              <w:r w:rsidR="00EF5C4A">
                <w:t>0420</w:t>
              </w:r>
            </w:ins>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Řízení finančních rizik – přednášející</w:t>
            </w:r>
            <w:ins w:id="3320" w:author="Dokulil Jiří" w:date="2018-11-18T22:49:00Z">
              <w:r w:rsidR="00835C90">
                <w:t>, vede semináře</w:t>
              </w:r>
            </w:ins>
            <w:r>
              <w:t xml:space="preserve"> (10 %)</w:t>
            </w:r>
          </w:p>
          <w:p w:rsidR="002C2124" w:rsidRDefault="002C2124" w:rsidP="002C2124">
            <w:pPr>
              <w:jc w:val="both"/>
            </w:pPr>
            <w:del w:id="3321" w:author="Dokulil Jiří" w:date="2018-11-18T22:43:00Z">
              <w:r w:rsidDel="00835C90">
                <w:delText>Ekonomika krizových situací – přednášející (10 %)</w:delText>
              </w:r>
            </w:del>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1C64F1" w:rsidRDefault="002C2124" w:rsidP="002C2124">
            <w:pPr>
              <w:jc w:val="both"/>
            </w:pPr>
            <w:r>
              <w:t xml:space="preserve">Bc.: </w:t>
            </w:r>
            <w:r w:rsidRPr="001C64F1">
              <w:t>2010 – 2013, Univerzita Tomáše Bati ve Zlíně, Fakulta logistiky a krizového řízení, SO Logistika a management</w:t>
            </w:r>
          </w:p>
          <w:p w:rsidR="002C2124" w:rsidRPr="001C64F1" w:rsidRDefault="002C2124" w:rsidP="002C2124">
            <w:pPr>
              <w:jc w:val="both"/>
            </w:pPr>
            <w:r>
              <w:t xml:space="preserve">Ing.: </w:t>
            </w:r>
            <w:r w:rsidRPr="001C64F1">
              <w:t>2013 – 2015, Univerzita Tomáše Bati ve Zlíně, Fakulta managementu a ekonomiky, SO Podniková ekonomika</w:t>
            </w:r>
          </w:p>
          <w:p w:rsidR="002C2124" w:rsidRPr="001C64F1" w:rsidRDefault="002C2124" w:rsidP="002C2124">
            <w:pPr>
              <w:jc w:val="both"/>
            </w:pPr>
            <w:r>
              <w:t xml:space="preserve">Ph.D.: </w:t>
            </w:r>
            <w:r w:rsidRPr="001C64F1">
              <w:t>2015 – dosud, Univerzita Tomáše Bati ve Zlíně, Fakulta managementu a ekon</w:t>
            </w:r>
            <w:r>
              <w:t>omiky, SO Management a ekonomika</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1E57A6" w:rsidRDefault="002C2124" w:rsidP="002C2124">
            <w:pPr>
              <w:pStyle w:val="OiaeaeiYiio2"/>
              <w:widowControl/>
              <w:spacing w:before="20" w:after="20"/>
              <w:jc w:val="left"/>
              <w:rPr>
                <w:i w:val="0"/>
                <w:sz w:val="20"/>
                <w:lang w:val="cs-CZ"/>
              </w:rPr>
            </w:pPr>
            <w:r>
              <w:rPr>
                <w:i w:val="0"/>
                <w:sz w:val="20"/>
                <w:lang w:val="cs-CZ"/>
              </w:rPr>
              <w:t xml:space="preserve">2015 – dosud, OSVČ (mediální zastupování, tvorba tiskových zpráv, redaktorská činnost pro média) </w:t>
            </w:r>
          </w:p>
          <w:p w:rsidR="002C2124" w:rsidRPr="00AF35CE" w:rsidRDefault="002C2124" w:rsidP="002C2124">
            <w:r w:rsidRPr="00AF35CE">
              <w:t xml:space="preserve">2015 – 2017, </w:t>
            </w:r>
            <w:r>
              <w:t>UTB</w:t>
            </w:r>
            <w:r w:rsidRPr="00AF35CE">
              <w:t xml:space="preserve"> ve Zlíně, Fakulta logistiky a krizového řízení, výuka seminářů (DPP)</w:t>
            </w:r>
          </w:p>
          <w:p w:rsidR="002C2124" w:rsidRPr="00AF35CE" w:rsidRDefault="002C2124" w:rsidP="002C2124">
            <w:r w:rsidRPr="00AF35CE">
              <w:t xml:space="preserve">2017 – dosud, </w:t>
            </w:r>
            <w:r>
              <w:t>UTB</w:t>
            </w:r>
            <w:r w:rsidRPr="00AF35CE">
              <w:t xml:space="preserve"> ve Zlíně, Fakulta logistiky a krizového řízení, </w:t>
            </w:r>
            <w:r>
              <w:t xml:space="preserve">asistent, </w:t>
            </w:r>
            <w:r w:rsidRPr="00AF35CE">
              <w:t>tajemník Ústavu krizového řízení</w:t>
            </w: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p>
                <w:p w:rsidR="002C2124" w:rsidRPr="001E57A6"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Úspěšně odvedeno </w:t>
            </w:r>
            <w:ins w:id="3322" w:author="Dokulil Jiří" w:date="2018-11-18T22:44:00Z">
              <w:r w:rsidR="00835C90">
                <w:t>8</w:t>
              </w:r>
            </w:ins>
            <w:del w:id="3323" w:author="Dokulil Jiří" w:date="2018-11-18T22:43:00Z">
              <w:r w:rsidDel="00835C90">
                <w:delText>6</w:delText>
              </w:r>
            </w:del>
            <w:r>
              <w:t xml:space="preserve"> bakalářských prací, oponováno 26 bakalářských a 4 diplomové práce (FLKŘ, FaME, FHS).</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center"/>
              <w:rPr>
                <w:b/>
              </w:rPr>
            </w:pPr>
            <w:r>
              <w:rPr>
                <w:b/>
              </w:rPr>
              <w:t>1</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A161BC" w:rsidTr="002C2124">
        <w:trPr>
          <w:trHeight w:val="2039"/>
        </w:trPr>
        <w:tc>
          <w:tcPr>
            <w:tcW w:w="9859" w:type="dxa"/>
            <w:gridSpan w:val="11"/>
          </w:tcPr>
          <w:p w:rsidR="002C2124" w:rsidRDefault="002C2124" w:rsidP="002C2124">
            <w:pPr>
              <w:jc w:val="both"/>
            </w:pPr>
            <w:r>
              <w:t xml:space="preserve">POPESKO, Boris, </w:t>
            </w:r>
            <w:r w:rsidRPr="009D36F2">
              <w:rPr>
                <w:b/>
              </w:rPr>
              <w:t>DOKULIL Jiří (33 %)</w:t>
            </w:r>
            <w:r>
              <w:t xml:space="preserve"> and HRABEC, Dušan, 2017. How Czech firms deal with operational budgets? – Survey results. Journal of International Studies. 10(2), 138-147. ISSN</w:t>
            </w:r>
            <w:r w:rsidRPr="00AF201D">
              <w:t xml:space="preserve"> 2071-8330</w:t>
            </w:r>
            <w:r>
              <w:t>.</w:t>
            </w:r>
          </w:p>
          <w:p w:rsidR="002C2124" w:rsidRDefault="002C2124" w:rsidP="002C2124">
            <w:pPr>
              <w:jc w:val="both"/>
            </w:pPr>
          </w:p>
          <w:p w:rsidR="002C2124" w:rsidRDefault="002C2124" w:rsidP="002C2124">
            <w:pPr>
              <w:jc w:val="both"/>
            </w:pPr>
            <w:r w:rsidRPr="009D36F2">
              <w:rPr>
                <w:b/>
              </w:rPr>
              <w:t>DOKULIL, Jiří (80 %)</w:t>
            </w:r>
            <w:r>
              <w:t xml:space="preserve">, ZLÁMALOVÁ, Jana and POPESKO, Boris, 2017. The perception of budgeting in Czech firms — results of a survey. Oeconomia Copernicana. 8(2), 273-285. ISSN </w:t>
            </w:r>
            <w:r w:rsidRPr="00AF201D">
              <w:t>2083-1277</w:t>
            </w:r>
            <w:r>
              <w:t>.</w:t>
            </w:r>
          </w:p>
          <w:p w:rsidR="002C2124" w:rsidRDefault="002C2124" w:rsidP="002C2124">
            <w:pPr>
              <w:jc w:val="both"/>
            </w:pPr>
          </w:p>
          <w:p w:rsidR="002C2124" w:rsidRDefault="002C2124" w:rsidP="002C2124">
            <w:pPr>
              <w:jc w:val="both"/>
            </w:pPr>
            <w:r>
              <w:t xml:space="preserve">POPESKO, Boris, KLJUČNIKOV, Aleksandr, HRABEC, Dušan and </w:t>
            </w:r>
            <w:r w:rsidRPr="009D36F2">
              <w:rPr>
                <w:b/>
              </w:rPr>
              <w:t>DOKULIL, Jiří (20 %)</w:t>
            </w:r>
            <w:r>
              <w:t>, 2016. Is predictability of business environment within budgeting process connected with fluctuations of economy? Economics and Sociology. 9(2), 90 - 100. ISSN 2071-789X.</w:t>
            </w:r>
          </w:p>
          <w:p w:rsidR="002C2124" w:rsidRPr="00A161BC"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2B3036">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2B3036">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Jiří Dvořák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 Ing., DrSc.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rsidRPr="002B3036">
              <w:t>1941</w:t>
            </w:r>
          </w:p>
        </w:tc>
        <w:tc>
          <w:tcPr>
            <w:tcW w:w="1721" w:type="dxa"/>
            <w:shd w:val="clear" w:color="auto" w:fill="F7CAAC"/>
          </w:tcPr>
          <w:p w:rsidR="002C2124" w:rsidRDefault="002C2124" w:rsidP="002C2124">
            <w:pPr>
              <w:jc w:val="both"/>
              <w:rPr>
                <w:b/>
              </w:rPr>
            </w:pPr>
            <w:r>
              <w:rPr>
                <w:b/>
              </w:rPr>
              <w:t>typ vztahu k</w:t>
            </w:r>
            <w:del w:id="3324" w:author="Dokulil Jiří" w:date="2018-11-19T02:28:00Z">
              <w:r w:rsidDel="000A2FE1">
                <w:rPr>
                  <w:b/>
                </w:rPr>
                <w:delText xml:space="preserve"> </w:delText>
              </w:r>
            </w:del>
            <w:ins w:id="3325" w:author="Dokulil Jiří" w:date="2018-11-19T02:28:00Z">
              <w:r w:rsidR="000A2FE1">
                <w:rPr>
                  <w:b/>
                </w:rPr>
                <w:t> </w:t>
              </w:r>
            </w:ins>
            <w:r>
              <w:rPr>
                <w:b/>
              </w:rPr>
              <w:t>VŠ</w:t>
            </w:r>
          </w:p>
        </w:tc>
        <w:tc>
          <w:tcPr>
            <w:tcW w:w="992" w:type="dxa"/>
            <w:gridSpan w:val="2"/>
          </w:tcPr>
          <w:p w:rsidR="002C2124" w:rsidRPr="00DF0968" w:rsidRDefault="002C2124" w:rsidP="002C2124">
            <w:pPr>
              <w:jc w:val="both"/>
              <w:rPr>
                <w:i/>
              </w:rPr>
            </w:pPr>
            <w:r w:rsidRPr="00DF096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rsidRPr="002B3036">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26" w:author="PS" w:date="2018-11-25T16:00:00Z">
              <w:r w:rsidDel="00EF5C4A">
                <w:delText>0</w:delText>
              </w:r>
              <w:r w:rsidRPr="002B3036" w:rsidDel="00EF5C4A">
                <w:delText>7</w:delText>
              </w:r>
              <w:r w:rsidDel="00EF5C4A">
                <w:delText>/20</w:delText>
              </w:r>
              <w:r w:rsidRPr="002B3036" w:rsidDel="00EF5C4A">
                <w:delText>19</w:delText>
              </w:r>
            </w:del>
            <w:ins w:id="3327" w:author="PS" w:date="2018-11-25T16:00:00Z">
              <w:r w:rsidR="00EF5C4A">
                <w:t>0719</w:t>
              </w:r>
            </w:ins>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A2FE1">
              <w:rPr>
                <w:b/>
              </w:rPr>
              <w:t>P</w:t>
            </w:r>
            <w:r>
              <w:rPr>
                <w:b/>
              </w:rPr>
              <w:t>rogram</w:t>
            </w:r>
          </w:p>
        </w:tc>
        <w:tc>
          <w:tcPr>
            <w:tcW w:w="992" w:type="dxa"/>
            <w:gridSpan w:val="2"/>
          </w:tcPr>
          <w:p w:rsidR="002C2124" w:rsidRPr="00DF0968" w:rsidRDefault="002C2124" w:rsidP="002C2124">
            <w:pPr>
              <w:jc w:val="both"/>
              <w:rPr>
                <w:i/>
              </w:rPr>
            </w:pPr>
            <w:r w:rsidRPr="00DF096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28" w:author="PS" w:date="2018-11-25T16:00:00Z">
              <w:r w:rsidDel="00EF5C4A">
                <w:delText>07/2019</w:delText>
              </w:r>
            </w:del>
            <w:ins w:id="3329" w:author="PS" w:date="2018-11-25T16:00:00Z">
              <w:r w:rsidR="00EF5C4A">
                <w:t>0719</w:t>
              </w:r>
            </w:ins>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835C90" w:rsidP="002C2124">
            <w:pPr>
              <w:jc w:val="both"/>
              <w:rPr>
                <w:b/>
              </w:rPr>
            </w:pPr>
            <w:r>
              <w:rPr>
                <w:b/>
              </w:rPr>
              <w:t>R</w:t>
            </w:r>
            <w:r w:rsidR="002C2124">
              <w:rPr>
                <w:b/>
              </w:rPr>
              <w:t>ozsah</w:t>
            </w:r>
          </w:p>
        </w:tc>
      </w:tr>
      <w:tr w:rsidR="002C2124" w:rsidTr="002C2124">
        <w:tc>
          <w:tcPr>
            <w:tcW w:w="6060" w:type="dxa"/>
            <w:gridSpan w:val="5"/>
          </w:tcPr>
          <w:p w:rsidR="002C2124" w:rsidRDefault="002C2124" w:rsidP="002C2124">
            <w:pPr>
              <w:jc w:val="both"/>
            </w:pPr>
            <w:r>
              <w:t>Nemá</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pStyle w:val="Odstavecseseznamem"/>
              <w:ind w:left="38"/>
              <w:jc w:val="both"/>
            </w:pPr>
            <w:r>
              <w:t>Informatika – garant, přednášející (50 %)</w:t>
            </w:r>
          </w:p>
          <w:p w:rsidR="002C2124" w:rsidRDefault="002C2124" w:rsidP="002C2124">
            <w:pPr>
              <w:pStyle w:val="Odstavecseseznamem"/>
              <w:ind w:left="38"/>
              <w:jc w:val="both"/>
            </w:pPr>
            <w:r>
              <w:t>Kybernetická bezpečnost – garant, přednášející (</w:t>
            </w:r>
            <w:del w:id="3330" w:author="Dokulil Jiří" w:date="2018-11-18T22:50:00Z">
              <w:r w:rsidDel="00C457F0">
                <w:delText>9</w:delText>
              </w:r>
            </w:del>
            <w:ins w:id="3331" w:author="Dokulil Jiří" w:date="2018-11-18T22:50:00Z">
              <w:r w:rsidR="00C457F0">
                <w:t>8</w:t>
              </w:r>
            </w:ins>
            <w:r>
              <w:t>0 %)</w:t>
            </w:r>
          </w:p>
          <w:p w:rsidR="002C2124" w:rsidRDefault="002C2124" w:rsidP="002C2124">
            <w:pPr>
              <w:pStyle w:val="Odstavecseseznamem"/>
              <w:ind w:left="38"/>
              <w:jc w:val="both"/>
            </w:pPr>
            <w:r>
              <w:t>Informační bezpečnost – garant, přednášející (50 %)</w:t>
            </w:r>
          </w:p>
          <w:p w:rsidR="002C2124" w:rsidRDefault="002C2124" w:rsidP="002C2124">
            <w:pPr>
              <w:pStyle w:val="Odstavecseseznamem"/>
              <w:ind w:left="38"/>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ind w:left="471" w:hanging="471"/>
              <w:jc w:val="both"/>
            </w:pPr>
            <w:r>
              <w:t xml:space="preserve">Ing.: SP elektrotechnický, SO vojensko-inženýrský, specializace: Stanice navedení. </w:t>
            </w:r>
            <w:r w:rsidRPr="00A74126">
              <w:t>1965 VA Brno, fakulta dělostřelecká a radiolokační</w:t>
            </w:r>
            <w:r>
              <w:t>.</w:t>
            </w:r>
          </w:p>
          <w:p w:rsidR="002C2124" w:rsidRDefault="002C2124" w:rsidP="002C2124">
            <w:pPr>
              <w:jc w:val="both"/>
            </w:pPr>
            <w:r>
              <w:t xml:space="preserve">CSc.: Obor – technická kybernetika, </w:t>
            </w:r>
            <w:r w:rsidRPr="00A74126">
              <w:t>1977</w:t>
            </w:r>
            <w:r>
              <w:t>,</w:t>
            </w:r>
            <w:r w:rsidRPr="00A74126">
              <w:t xml:space="preserve"> VA Brno</w:t>
            </w:r>
          </w:p>
          <w:p w:rsidR="002C2124" w:rsidRDefault="002C2124" w:rsidP="002C2124">
            <w:pPr>
              <w:jc w:val="both"/>
            </w:pPr>
            <w:r>
              <w:t xml:space="preserve">DrSc.: doktor vojenských věd, 1986, VA Brno Česká komise pro vědecké hodnosti </w:t>
            </w:r>
          </w:p>
          <w:p w:rsidR="002C2124" w:rsidRPr="00584BA7" w:rsidRDefault="002C2124" w:rsidP="002C2124">
            <w:pPr>
              <w:jc w:val="both"/>
            </w:pPr>
            <w:r>
              <w:t>1993 EBS SRN Frankfurt n/M. (mezinárodní dálkové jednoroční diplomové studium pro vedoucí hospodářské pracovníky v oboru: management s cílenou praxí v podnicích a organizacích SRN).</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rsidRPr="00584BA7">
              <w:t xml:space="preserve">1965 </w:t>
            </w:r>
            <w:r>
              <w:t>–</w:t>
            </w:r>
            <w:r w:rsidRPr="00584BA7">
              <w:t xml:space="preserve"> 1970 VA Brno, inženýr číslicových počítačů: Minsk 22, ZPA 600 a EC 1030 (Tesla 200)</w:t>
            </w:r>
          </w:p>
          <w:p w:rsidR="002C2124" w:rsidRPr="00584BA7" w:rsidRDefault="002C2124" w:rsidP="002C2124">
            <w:pPr>
              <w:jc w:val="both"/>
            </w:pPr>
            <w:r w:rsidRPr="00584BA7">
              <w:t xml:space="preserve">1970 </w:t>
            </w:r>
            <w:r>
              <w:t>–</w:t>
            </w:r>
            <w:r w:rsidRPr="00584BA7">
              <w:t xml:space="preserve"> 1985 VA Brno, učitel katedry číslicových počítačů a automatické regulace</w:t>
            </w:r>
          </w:p>
          <w:p w:rsidR="002C2124" w:rsidRPr="00584BA7" w:rsidRDefault="002C2124" w:rsidP="002C2124">
            <w:pPr>
              <w:jc w:val="both"/>
            </w:pPr>
            <w:r w:rsidRPr="00584BA7">
              <w:t xml:space="preserve">1986 </w:t>
            </w:r>
            <w:r>
              <w:t>–</w:t>
            </w:r>
            <w:r w:rsidRPr="00584BA7">
              <w:t xml:space="preserve"> 1992 VA Brno, učitel katedry technické kybernetiky a robotiky</w:t>
            </w:r>
          </w:p>
          <w:p w:rsidR="002C2124" w:rsidRDefault="002C2124" w:rsidP="002C2124">
            <w:pPr>
              <w:jc w:val="both"/>
            </w:pPr>
            <w:r>
              <w:t>1991 – 1993 praxe na BVV a.s. - DTB, manažer odborných programů obchodních skupin veletrhů a výstav Brno</w:t>
            </w:r>
          </w:p>
          <w:p w:rsidR="002C2124" w:rsidRDefault="002C2124" w:rsidP="002C2124">
            <w:pPr>
              <w:jc w:val="both"/>
            </w:pPr>
            <w:r>
              <w:t>1995 – aktivity v RBIC Brno pro výzkumnou a vývojovou činnost organizací v regionu Brno</w:t>
            </w:r>
          </w:p>
          <w:p w:rsidR="002C2124" w:rsidRPr="00584BA7" w:rsidRDefault="002C2124" w:rsidP="002C2124">
            <w:pPr>
              <w:jc w:val="both"/>
            </w:pPr>
            <w:r>
              <w:t>1995 – 2015</w:t>
            </w:r>
            <w:r w:rsidRPr="00584BA7">
              <w:t xml:space="preserve"> profesor VUT v Brně, Fakulta podnikatelská, Ústav informatiky</w:t>
            </w:r>
          </w:p>
          <w:p w:rsidR="002C2124" w:rsidRPr="00584BA7" w:rsidRDefault="002C2124" w:rsidP="002C2124">
            <w:pPr>
              <w:jc w:val="both"/>
            </w:pPr>
            <w:r>
              <w:t>2015</w:t>
            </w:r>
            <w:r w:rsidRPr="00584BA7">
              <w:t xml:space="preserve"> – dosud Akademický pracovník, UTB Zlín, FLKŘ Uherské Hradiště,</w:t>
            </w:r>
          </w:p>
          <w:p w:rsidR="002C2124" w:rsidRDefault="002C2124" w:rsidP="002C2124">
            <w:pPr>
              <w:jc w:val="both"/>
            </w:pPr>
            <w:r>
              <w:t>Průběžně vedená konzultační činnost ve firmě Aconte Brno a poradenská praxe ICT na BIBS Brno pro podniky</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Na UTB 11 bakalářských prací, v rámci profesního působení ve VŠ desítky bakalářských a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Automatizované systémy řízení</w:t>
            </w:r>
          </w:p>
        </w:tc>
        <w:tc>
          <w:tcPr>
            <w:tcW w:w="2245" w:type="dxa"/>
            <w:gridSpan w:val="2"/>
          </w:tcPr>
          <w:p w:rsidR="002C2124" w:rsidRDefault="002C2124" w:rsidP="002C2124">
            <w:pPr>
              <w:jc w:val="both"/>
            </w:pPr>
            <w:r>
              <w:t>1979</w:t>
            </w:r>
          </w:p>
        </w:tc>
        <w:tc>
          <w:tcPr>
            <w:tcW w:w="2248" w:type="dxa"/>
            <w:gridSpan w:val="4"/>
            <w:tcBorders>
              <w:right w:val="single" w:sz="12" w:space="0" w:color="auto"/>
            </w:tcBorders>
          </w:tcPr>
          <w:p w:rsidR="002C2124" w:rsidRDefault="002C2124" w:rsidP="002C2124">
            <w:pPr>
              <w:jc w:val="both"/>
            </w:pPr>
            <w:r>
              <w:t>UO Brno</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r>
              <w:rPr>
                <w:b/>
              </w:rPr>
              <w:t>14</w:t>
            </w:r>
          </w:p>
        </w:tc>
      </w:tr>
      <w:tr w:rsidR="002C2124" w:rsidTr="002C2124">
        <w:trPr>
          <w:trHeight w:val="205"/>
        </w:trPr>
        <w:tc>
          <w:tcPr>
            <w:tcW w:w="3347" w:type="dxa"/>
            <w:gridSpan w:val="2"/>
          </w:tcPr>
          <w:p w:rsidR="002C2124" w:rsidRDefault="002C2124" w:rsidP="002C2124">
            <w:pPr>
              <w:jc w:val="both"/>
            </w:pPr>
            <w:r>
              <w:t>Technická kybernetika</w:t>
            </w:r>
          </w:p>
        </w:tc>
        <w:tc>
          <w:tcPr>
            <w:tcW w:w="2245" w:type="dxa"/>
            <w:gridSpan w:val="2"/>
          </w:tcPr>
          <w:p w:rsidR="002C2124" w:rsidRDefault="002C2124" w:rsidP="002C2124">
            <w:pPr>
              <w:jc w:val="both"/>
            </w:pPr>
            <w:r>
              <w:t>1987</w:t>
            </w:r>
          </w:p>
        </w:tc>
        <w:tc>
          <w:tcPr>
            <w:tcW w:w="2248" w:type="dxa"/>
            <w:gridSpan w:val="4"/>
            <w:tcBorders>
              <w:right w:val="single" w:sz="12" w:space="0" w:color="auto"/>
            </w:tcBorders>
          </w:tcPr>
          <w:p w:rsidR="002C2124" w:rsidRDefault="002C2124" w:rsidP="002C2124">
            <w:pPr>
              <w:jc w:val="both"/>
            </w:pPr>
            <w:r>
              <w:t>UO Brno</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EA082E" w:rsidRDefault="002C2124" w:rsidP="002C2124">
            <w:pPr>
              <w:spacing w:after="60"/>
              <w:jc w:val="both"/>
              <w:rPr>
                <w:color w:val="000000"/>
              </w:rPr>
            </w:pPr>
            <w:r w:rsidRPr="00F625B9">
              <w:rPr>
                <w:b/>
                <w:color w:val="000000"/>
              </w:rPr>
              <w:lastRenderedPageBreak/>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rsidR="002C2124" w:rsidRDefault="002C2124" w:rsidP="002C2124">
            <w:pPr>
              <w:spacing w:after="60"/>
            </w:pPr>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p>
          <w:p w:rsidR="002C2124" w:rsidRDefault="002C2124" w:rsidP="002C2124">
            <w:pPr>
              <w:spacing w:after="60"/>
            </w:pPr>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rsidR="002C2124" w:rsidRDefault="002C2124" w:rsidP="002C2124">
            <w:pPr>
              <w:spacing w:after="60"/>
              <w:jc w:val="both"/>
            </w:pPr>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rsidR="002C2124" w:rsidRPr="007755E7" w:rsidRDefault="002C2124" w:rsidP="002C2124">
            <w:pPr>
              <w:spacing w:after="60"/>
              <w:jc w:val="both"/>
            </w:pPr>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p w:rsidR="002C2124" w:rsidRDefault="002C2124" w:rsidP="002C2124">
            <w:pPr>
              <w:spacing w:after="4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332" w:author="Dokulil Jiří" w:date="2018-11-18T22:45:00Z">
              <w:r w:rsidDel="00835C90">
                <w:rPr>
                  <w:b/>
                </w:rPr>
                <w:delText> </w:delText>
              </w:r>
            </w:del>
            <w:ins w:id="3333" w:author="Dokulil Jiří" w:date="2018-11-19T02:28:00Z">
              <w:r w:rsidR="000A2FE1">
                <w:rPr>
                  <w:b/>
                </w:rPr>
                <w:t> </w:t>
              </w:r>
            </w:ins>
            <w:r>
              <w:rPr>
                <w:b/>
              </w:rPr>
              <w:t>zahraničí</w:t>
            </w:r>
          </w:p>
        </w:tc>
      </w:tr>
      <w:tr w:rsidR="002C2124" w:rsidTr="002C2124">
        <w:trPr>
          <w:trHeight w:val="328"/>
        </w:trPr>
        <w:tc>
          <w:tcPr>
            <w:tcW w:w="9859" w:type="dxa"/>
            <w:gridSpan w:val="11"/>
          </w:tcPr>
          <w:p w:rsidR="002C2124" w:rsidRPr="00EE6542" w:rsidRDefault="002C2124" w:rsidP="002C2124">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2C2124" w:rsidRPr="00EE6542" w:rsidRDefault="002C2124" w:rsidP="002C2124">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2C2124" w:rsidRPr="00EE6542" w:rsidRDefault="002C2124" w:rsidP="002C2124">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2C2124" w:rsidRDefault="002C2124" w:rsidP="002C2124">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2C2124" w:rsidTr="002C2124">
        <w:tc>
          <w:tcPr>
            <w:tcW w:w="9859" w:type="dxa"/>
            <w:gridSpan w:val="12"/>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1"/>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1"/>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1"/>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6"/>
          </w:tcPr>
          <w:p w:rsidR="002C2124" w:rsidRPr="00A50022" w:rsidRDefault="002C2124" w:rsidP="002C2124">
            <w:pPr>
              <w:jc w:val="both"/>
              <w:rPr>
                <w:b/>
              </w:rPr>
            </w:pPr>
            <w:r w:rsidRPr="00A50022">
              <w:rPr>
                <w:b/>
              </w:rPr>
              <w:t>Martin Fajkus</w:t>
            </w:r>
          </w:p>
        </w:tc>
        <w:tc>
          <w:tcPr>
            <w:tcW w:w="992" w:type="dxa"/>
            <w:gridSpan w:val="2"/>
            <w:shd w:val="clear" w:color="auto" w:fill="F7CAAC"/>
          </w:tcPr>
          <w:p w:rsidR="002C2124" w:rsidRDefault="002C2124" w:rsidP="002C2124">
            <w:pPr>
              <w:jc w:val="both"/>
              <w:rPr>
                <w:b/>
              </w:rPr>
            </w:pPr>
            <w:r>
              <w:rPr>
                <w:b/>
              </w:rPr>
              <w:t>Tituly</w:t>
            </w:r>
          </w:p>
        </w:tc>
        <w:tc>
          <w:tcPr>
            <w:tcW w:w="1813" w:type="dxa"/>
            <w:gridSpan w:val="3"/>
          </w:tcPr>
          <w:p w:rsidR="002C2124" w:rsidRDefault="002C2124" w:rsidP="002C2124">
            <w:pPr>
              <w:jc w:val="both"/>
            </w:pPr>
            <w:r>
              <w:t>RNDr.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1973</w:t>
            </w:r>
          </w:p>
        </w:tc>
        <w:tc>
          <w:tcPr>
            <w:tcW w:w="2148" w:type="dxa"/>
            <w:gridSpan w:val="2"/>
            <w:shd w:val="clear" w:color="auto" w:fill="F7CAAC"/>
          </w:tcPr>
          <w:p w:rsidR="002C2124" w:rsidRDefault="002C2124" w:rsidP="002C2124">
            <w:pPr>
              <w:jc w:val="both"/>
              <w:rPr>
                <w:b/>
              </w:rPr>
            </w:pPr>
            <w:r>
              <w:rPr>
                <w:b/>
              </w:rPr>
              <w:t>typ vztahu k</w:t>
            </w:r>
            <w:del w:id="3334" w:author="Dokulil Jiří" w:date="2018-11-19T02:28:00Z">
              <w:r w:rsidDel="000A2FE1">
                <w:rPr>
                  <w:b/>
                </w:rPr>
                <w:delText xml:space="preserve"> </w:delText>
              </w:r>
            </w:del>
            <w:ins w:id="3335" w:author="Dokulil Jiří" w:date="2018-11-19T02:28:00Z">
              <w:r w:rsidR="000A2FE1">
                <w:rPr>
                  <w:b/>
                </w:rPr>
                <w:t> </w:t>
              </w:r>
            </w:ins>
            <w:r>
              <w:rPr>
                <w:b/>
              </w:rPr>
              <w:t>VŠ</w:t>
            </w:r>
          </w:p>
        </w:tc>
        <w:tc>
          <w:tcPr>
            <w:tcW w:w="709" w:type="dxa"/>
          </w:tcPr>
          <w:p w:rsidR="002C2124" w:rsidRPr="002B3547" w:rsidRDefault="002C2124" w:rsidP="002C2124">
            <w:pPr>
              <w:jc w:val="both"/>
              <w:rPr>
                <w:i/>
              </w:rPr>
            </w:pPr>
            <w:r w:rsidRPr="002B3547">
              <w:rPr>
                <w:i/>
              </w:rPr>
              <w:t>pp</w:t>
            </w:r>
          </w:p>
        </w:tc>
        <w:tc>
          <w:tcPr>
            <w:tcW w:w="850" w:type="dxa"/>
            <w:gridSpan w:val="2"/>
            <w:shd w:val="clear" w:color="auto" w:fill="F7CAAC"/>
          </w:tcPr>
          <w:p w:rsidR="002C2124" w:rsidRDefault="002C2124" w:rsidP="002C2124">
            <w:pPr>
              <w:jc w:val="both"/>
              <w:rPr>
                <w:b/>
              </w:rPr>
            </w:pPr>
            <w:r>
              <w:rPr>
                <w:b/>
              </w:rPr>
              <w:t>rozsah</w:t>
            </w:r>
          </w:p>
        </w:tc>
        <w:tc>
          <w:tcPr>
            <w:tcW w:w="992" w:type="dxa"/>
            <w:gridSpan w:val="2"/>
          </w:tcPr>
          <w:p w:rsidR="002C2124" w:rsidRDefault="002C2124" w:rsidP="002C2124">
            <w:pPr>
              <w:jc w:val="both"/>
            </w:pPr>
            <w:r>
              <w:t>40</w:t>
            </w:r>
          </w:p>
        </w:tc>
        <w:tc>
          <w:tcPr>
            <w:tcW w:w="851" w:type="dxa"/>
            <w:shd w:val="clear" w:color="auto" w:fill="F7CAAC"/>
          </w:tcPr>
          <w:p w:rsidR="002C2124" w:rsidRDefault="002C2124" w:rsidP="002C2124">
            <w:pPr>
              <w:jc w:val="both"/>
              <w:rPr>
                <w:b/>
              </w:rPr>
            </w:pPr>
            <w:r>
              <w:rPr>
                <w:b/>
              </w:rPr>
              <w:t>do kdy</w:t>
            </w:r>
          </w:p>
        </w:tc>
        <w:tc>
          <w:tcPr>
            <w:tcW w:w="962" w:type="dxa"/>
            <w:gridSpan w:val="2"/>
          </w:tcPr>
          <w:p w:rsidR="002C2124" w:rsidRDefault="002C2124" w:rsidP="002C2124">
            <w:pPr>
              <w:jc w:val="both"/>
            </w:pPr>
            <w:del w:id="3336" w:author="PS" w:date="2018-11-25T16:00:00Z">
              <w:r w:rsidDel="00EF5C4A">
                <w:delText>07/2019</w:delText>
              </w:r>
            </w:del>
            <w:ins w:id="3337" w:author="PS" w:date="2018-11-25T16:00:00Z">
              <w:r w:rsidR="00EF5C4A">
                <w:t>0719</w:t>
              </w:r>
            </w:ins>
          </w:p>
        </w:tc>
      </w:tr>
      <w:tr w:rsidR="002C2124" w:rsidTr="002C2124">
        <w:tc>
          <w:tcPr>
            <w:tcW w:w="5495" w:type="dxa"/>
            <w:gridSpan w:val="4"/>
            <w:shd w:val="clear" w:color="auto" w:fill="F7CAAC"/>
          </w:tcPr>
          <w:p w:rsidR="002C2124" w:rsidRDefault="002C2124" w:rsidP="002C2124">
            <w:pPr>
              <w:jc w:val="both"/>
              <w:rPr>
                <w:b/>
              </w:rPr>
            </w:pPr>
            <w:r>
              <w:rPr>
                <w:b/>
              </w:rPr>
              <w:t>Typ vztahu na součásti VŠ, která uskutečňuje st. program</w:t>
            </w:r>
          </w:p>
        </w:tc>
        <w:tc>
          <w:tcPr>
            <w:tcW w:w="709" w:type="dxa"/>
          </w:tcPr>
          <w:p w:rsidR="002C2124" w:rsidRPr="0026701D" w:rsidRDefault="002C2124" w:rsidP="002C2124">
            <w:pPr>
              <w:jc w:val="both"/>
              <w:rPr>
                <w:i/>
              </w:rPr>
            </w:pPr>
          </w:p>
        </w:tc>
        <w:tc>
          <w:tcPr>
            <w:tcW w:w="850" w:type="dxa"/>
            <w:gridSpan w:val="2"/>
            <w:shd w:val="clear" w:color="auto" w:fill="F7CAAC"/>
          </w:tcPr>
          <w:p w:rsidR="002C2124" w:rsidRDefault="002C2124" w:rsidP="002C2124">
            <w:pPr>
              <w:jc w:val="both"/>
              <w:rPr>
                <w:b/>
              </w:rPr>
            </w:pPr>
            <w:r>
              <w:rPr>
                <w:b/>
              </w:rPr>
              <w:t>rozsah</w:t>
            </w:r>
          </w:p>
        </w:tc>
        <w:tc>
          <w:tcPr>
            <w:tcW w:w="992" w:type="dxa"/>
            <w:gridSpan w:val="2"/>
          </w:tcPr>
          <w:p w:rsidR="002C2124" w:rsidRDefault="002C2124" w:rsidP="002C2124">
            <w:pPr>
              <w:jc w:val="both"/>
            </w:pPr>
          </w:p>
        </w:tc>
        <w:tc>
          <w:tcPr>
            <w:tcW w:w="851" w:type="dxa"/>
            <w:shd w:val="clear" w:color="auto" w:fill="F7CAAC"/>
          </w:tcPr>
          <w:p w:rsidR="002C2124" w:rsidRDefault="002C2124" w:rsidP="002C2124">
            <w:pPr>
              <w:jc w:val="both"/>
              <w:rPr>
                <w:b/>
              </w:rPr>
            </w:pPr>
            <w:r>
              <w:rPr>
                <w:b/>
              </w:rPr>
              <w:t>do kdy</w:t>
            </w:r>
          </w:p>
        </w:tc>
        <w:tc>
          <w:tcPr>
            <w:tcW w:w="962" w:type="dxa"/>
            <w:gridSpan w:val="2"/>
          </w:tcPr>
          <w:p w:rsidR="002C2124" w:rsidRDefault="002C2124" w:rsidP="002C2124">
            <w:pPr>
              <w:jc w:val="both"/>
            </w:pPr>
            <w:del w:id="3338" w:author="PS" w:date="2018-11-25T16:00:00Z">
              <w:r w:rsidDel="00EF5C4A">
                <w:delText>07/2019</w:delText>
              </w:r>
            </w:del>
            <w:ins w:id="3339" w:author="PS" w:date="2018-11-25T16:00:00Z">
              <w:r w:rsidR="00EF5C4A">
                <w:t>0719</w:t>
              </w:r>
            </w:ins>
          </w:p>
        </w:tc>
      </w:tr>
      <w:tr w:rsidR="002C2124" w:rsidTr="002C2124">
        <w:tc>
          <w:tcPr>
            <w:tcW w:w="6204" w:type="dxa"/>
            <w:gridSpan w:val="5"/>
            <w:shd w:val="clear" w:color="auto" w:fill="F7CAAC"/>
          </w:tcPr>
          <w:p w:rsidR="002C2124" w:rsidRDefault="002C2124" w:rsidP="002C2124">
            <w:pPr>
              <w:jc w:val="both"/>
            </w:pPr>
            <w:r>
              <w:rPr>
                <w:b/>
              </w:rPr>
              <w:t>Další současná působení jako akademický pracovník na jiných VŠ</w:t>
            </w:r>
          </w:p>
        </w:tc>
        <w:tc>
          <w:tcPr>
            <w:tcW w:w="1842" w:type="dxa"/>
            <w:gridSpan w:val="4"/>
            <w:shd w:val="clear" w:color="auto" w:fill="F7CAAC"/>
          </w:tcPr>
          <w:p w:rsidR="002C2124" w:rsidRDefault="002C2124" w:rsidP="002C2124">
            <w:pPr>
              <w:jc w:val="both"/>
              <w:rPr>
                <w:b/>
              </w:rPr>
            </w:pPr>
            <w:r>
              <w:rPr>
                <w:b/>
              </w:rPr>
              <w:t>typ prac. vztahu</w:t>
            </w:r>
          </w:p>
        </w:tc>
        <w:tc>
          <w:tcPr>
            <w:tcW w:w="1813" w:type="dxa"/>
            <w:gridSpan w:val="3"/>
            <w:shd w:val="clear" w:color="auto" w:fill="F7CAAC"/>
          </w:tcPr>
          <w:p w:rsidR="002C2124" w:rsidRDefault="002C2124" w:rsidP="002C2124">
            <w:pPr>
              <w:jc w:val="both"/>
              <w:rPr>
                <w:b/>
              </w:rPr>
            </w:pPr>
            <w:r>
              <w:rPr>
                <w:b/>
              </w:rPr>
              <w:t>Rozsah</w:t>
            </w:r>
          </w:p>
        </w:tc>
      </w:tr>
      <w:tr w:rsidR="002C2124" w:rsidTr="002C2124">
        <w:tc>
          <w:tcPr>
            <w:tcW w:w="6204" w:type="dxa"/>
            <w:gridSpan w:val="5"/>
          </w:tcPr>
          <w:p w:rsidR="002C2124" w:rsidRDefault="002C2124" w:rsidP="002C2124">
            <w:pPr>
              <w:jc w:val="both"/>
            </w:pPr>
            <w:r>
              <w:t>---</w:t>
            </w: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6204" w:type="dxa"/>
            <w:gridSpan w:val="5"/>
          </w:tcPr>
          <w:p w:rsidR="002C2124" w:rsidRDefault="002C2124" w:rsidP="002C2124">
            <w:pPr>
              <w:jc w:val="both"/>
            </w:pPr>
          </w:p>
        </w:tc>
        <w:tc>
          <w:tcPr>
            <w:tcW w:w="1842" w:type="dxa"/>
            <w:gridSpan w:val="4"/>
          </w:tcPr>
          <w:p w:rsidR="002C2124" w:rsidRDefault="002C2124" w:rsidP="002C2124">
            <w:pPr>
              <w:jc w:val="both"/>
            </w:pPr>
          </w:p>
        </w:tc>
        <w:tc>
          <w:tcPr>
            <w:tcW w:w="1813" w:type="dxa"/>
            <w:gridSpan w:val="3"/>
          </w:tcPr>
          <w:p w:rsidR="002C2124" w:rsidRDefault="002C2124" w:rsidP="002C2124">
            <w:pPr>
              <w:jc w:val="both"/>
            </w:pPr>
          </w:p>
        </w:tc>
      </w:tr>
      <w:tr w:rsidR="002C2124" w:rsidTr="002C2124">
        <w:tc>
          <w:tcPr>
            <w:tcW w:w="9859" w:type="dxa"/>
            <w:gridSpan w:val="12"/>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647"/>
        </w:trPr>
        <w:tc>
          <w:tcPr>
            <w:tcW w:w="9859" w:type="dxa"/>
            <w:gridSpan w:val="12"/>
            <w:tcBorders>
              <w:top w:val="nil"/>
            </w:tcBorders>
          </w:tcPr>
          <w:p w:rsidR="002C2124" w:rsidRDefault="002C2124" w:rsidP="002C2124">
            <w:pPr>
              <w:jc w:val="both"/>
            </w:pPr>
            <w:r>
              <w:t>Sběr a zpracování dat – garant, přednášející</w:t>
            </w:r>
            <w:ins w:id="3340" w:author="Dokulil Jiří" w:date="2018-11-18T22:50:00Z">
              <w:r w:rsidR="00C457F0">
                <w:t>, cvičící</w:t>
              </w:r>
            </w:ins>
            <w:r>
              <w:t xml:space="preserve"> (100%)</w:t>
            </w:r>
          </w:p>
          <w:p w:rsidR="002C2124" w:rsidRDefault="002C2124" w:rsidP="002C2124">
            <w:pPr>
              <w:jc w:val="both"/>
            </w:pPr>
          </w:p>
        </w:tc>
      </w:tr>
      <w:tr w:rsidR="002C2124" w:rsidTr="002C2124">
        <w:tc>
          <w:tcPr>
            <w:tcW w:w="9859" w:type="dxa"/>
            <w:gridSpan w:val="12"/>
            <w:shd w:val="clear" w:color="auto" w:fill="F7CAAC"/>
          </w:tcPr>
          <w:p w:rsidR="002C2124" w:rsidRDefault="002C2124" w:rsidP="002C2124">
            <w:pPr>
              <w:jc w:val="both"/>
            </w:pPr>
            <w:r>
              <w:rPr>
                <w:b/>
              </w:rPr>
              <w:t xml:space="preserve">Údaje o vzdělání na VŠ </w:t>
            </w:r>
          </w:p>
        </w:tc>
      </w:tr>
      <w:tr w:rsidR="002C2124" w:rsidTr="002C2124">
        <w:trPr>
          <w:trHeight w:val="681"/>
        </w:trPr>
        <w:tc>
          <w:tcPr>
            <w:tcW w:w="9859" w:type="dxa"/>
            <w:gridSpan w:val="12"/>
          </w:tcPr>
          <w:p w:rsidR="002C2124" w:rsidRPr="00832FBF" w:rsidRDefault="002C2124" w:rsidP="002C212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RNDr.</w:t>
            </w:r>
          </w:p>
          <w:p w:rsidR="002C2124" w:rsidRDefault="002C2124" w:rsidP="002C212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rsidR="002C2124" w:rsidRPr="00EA6069" w:rsidRDefault="002C2124" w:rsidP="002C2124">
            <w:pPr>
              <w:rPr>
                <w:color w:val="000000"/>
                <w:lang w:eastAsia="zh-TW" w:bidi="he-IL"/>
              </w:rPr>
            </w:pPr>
          </w:p>
        </w:tc>
      </w:tr>
      <w:tr w:rsidR="002C2124" w:rsidTr="002C2124">
        <w:tc>
          <w:tcPr>
            <w:tcW w:w="9859" w:type="dxa"/>
            <w:gridSpan w:val="12"/>
            <w:shd w:val="clear" w:color="auto" w:fill="F7CAAC"/>
          </w:tcPr>
          <w:p w:rsidR="002C2124" w:rsidRDefault="002C2124" w:rsidP="002C2124">
            <w:pPr>
              <w:jc w:val="both"/>
              <w:rPr>
                <w:b/>
              </w:rPr>
            </w:pPr>
            <w:r>
              <w:rPr>
                <w:b/>
              </w:rPr>
              <w:t>Údaje o odborném působení od absolvování VŠ</w:t>
            </w:r>
          </w:p>
        </w:tc>
      </w:tr>
      <w:tr w:rsidR="002C2124" w:rsidTr="002C2124">
        <w:trPr>
          <w:trHeight w:val="1753"/>
        </w:trPr>
        <w:tc>
          <w:tcPr>
            <w:tcW w:w="9859" w:type="dxa"/>
            <w:gridSpan w:val="12"/>
          </w:tcPr>
          <w:p w:rsidR="002C2124" w:rsidRPr="00832FBF" w:rsidRDefault="002C2124" w:rsidP="002C212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2C2124" w:rsidRPr="00832FBF" w:rsidRDefault="002C2124" w:rsidP="002C212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2C2124" w:rsidRPr="00832FBF" w:rsidRDefault="002C2124" w:rsidP="002C212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2C2124" w:rsidRPr="00832FBF" w:rsidRDefault="002C2124" w:rsidP="002C212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2C2124" w:rsidRPr="00832FBF" w:rsidRDefault="002C2124" w:rsidP="002C212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2C2124" w:rsidRDefault="002C2124" w:rsidP="002C212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2C2124" w:rsidRDefault="002C2124" w:rsidP="002C212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rsidR="002C2124" w:rsidRDefault="002C2124" w:rsidP="002C2124">
            <w:pPr>
              <w:jc w:val="both"/>
            </w:pPr>
          </w:p>
        </w:tc>
      </w:tr>
      <w:tr w:rsidR="002C2124" w:rsidTr="002C2124">
        <w:trPr>
          <w:trHeight w:val="250"/>
        </w:trPr>
        <w:tc>
          <w:tcPr>
            <w:tcW w:w="9859" w:type="dxa"/>
            <w:gridSpan w:val="12"/>
            <w:shd w:val="clear" w:color="auto" w:fill="F7CAAC"/>
          </w:tcPr>
          <w:p w:rsidR="002C2124" w:rsidRDefault="002C2124" w:rsidP="002C2124">
            <w:pPr>
              <w:jc w:val="both"/>
            </w:pPr>
            <w:r>
              <w:rPr>
                <w:b/>
              </w:rPr>
              <w:t>Zkušenosti s vedením kvalifikačních a rigorózních prací</w:t>
            </w:r>
          </w:p>
        </w:tc>
      </w:tr>
      <w:tr w:rsidR="002C2124" w:rsidTr="002C2124">
        <w:trPr>
          <w:trHeight w:val="260"/>
        </w:trPr>
        <w:tc>
          <w:tcPr>
            <w:tcW w:w="9859" w:type="dxa"/>
            <w:gridSpan w:val="12"/>
          </w:tcPr>
          <w:p w:rsidR="002C2124" w:rsidRDefault="002C2124" w:rsidP="002C2124">
            <w:pPr>
              <w:jc w:val="both"/>
            </w:pPr>
            <w:r>
              <w:t>6 bakalářských prací</w:t>
            </w:r>
          </w:p>
        </w:tc>
      </w:tr>
      <w:tr w:rsidR="002C2124" w:rsidTr="002C2124">
        <w:trPr>
          <w:cantSplit/>
        </w:trPr>
        <w:tc>
          <w:tcPr>
            <w:tcW w:w="2518" w:type="dxa"/>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126"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2518" w:type="dxa"/>
          </w:tcPr>
          <w:p w:rsidR="002C2124" w:rsidRDefault="002C2124" w:rsidP="002C2124">
            <w:pPr>
              <w:jc w:val="both"/>
            </w:pPr>
          </w:p>
        </w:tc>
        <w:tc>
          <w:tcPr>
            <w:tcW w:w="2126" w:type="dxa"/>
            <w:gridSpan w:val="2"/>
          </w:tcPr>
          <w:p w:rsidR="002C2124" w:rsidRDefault="002C2124" w:rsidP="002C2124">
            <w:pPr>
              <w:jc w:val="both"/>
            </w:pPr>
          </w:p>
        </w:tc>
        <w:tc>
          <w:tcPr>
            <w:tcW w:w="2268" w:type="dxa"/>
            <w:gridSpan w:val="3"/>
            <w:tcBorders>
              <w:right w:val="single" w:sz="12" w:space="0" w:color="auto"/>
            </w:tcBorders>
          </w:tcPr>
          <w:p w:rsidR="002C2124" w:rsidRDefault="002C2124" w:rsidP="002C2124">
            <w:pPr>
              <w:jc w:val="both"/>
            </w:pPr>
          </w:p>
        </w:tc>
        <w:tc>
          <w:tcPr>
            <w:tcW w:w="993" w:type="dxa"/>
            <w:gridSpan w:val="2"/>
            <w:tcBorders>
              <w:left w:val="single" w:sz="12" w:space="0" w:color="auto"/>
            </w:tcBorders>
            <w:shd w:val="clear" w:color="auto" w:fill="F7CAAC"/>
          </w:tcPr>
          <w:p w:rsidR="002C2124" w:rsidRDefault="002C2124" w:rsidP="002C2124">
            <w:pPr>
              <w:jc w:val="both"/>
            </w:pPr>
            <w:r>
              <w:rPr>
                <w:b/>
              </w:rPr>
              <w:t>WOS</w:t>
            </w:r>
          </w:p>
        </w:tc>
        <w:tc>
          <w:tcPr>
            <w:tcW w:w="1260" w:type="dxa"/>
            <w:gridSpan w:val="3"/>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2518" w:type="dxa"/>
            <w:shd w:val="clear" w:color="auto" w:fill="F7CAAC"/>
          </w:tcPr>
          <w:p w:rsidR="002C2124" w:rsidRDefault="002C2124" w:rsidP="002C2124">
            <w:pPr>
              <w:jc w:val="both"/>
            </w:pPr>
            <w:r>
              <w:rPr>
                <w:b/>
              </w:rPr>
              <w:t>Obor jmenovacího řízení</w:t>
            </w:r>
          </w:p>
        </w:tc>
        <w:tc>
          <w:tcPr>
            <w:tcW w:w="2126" w:type="dxa"/>
            <w:gridSpan w:val="2"/>
            <w:shd w:val="clear" w:color="auto" w:fill="F7CAAC"/>
          </w:tcPr>
          <w:p w:rsidR="002C2124" w:rsidRDefault="002C2124" w:rsidP="002C2124">
            <w:pPr>
              <w:jc w:val="both"/>
            </w:pPr>
            <w:r>
              <w:rPr>
                <w:b/>
              </w:rPr>
              <w:t>Rok udělení hodnosti</w:t>
            </w:r>
          </w:p>
        </w:tc>
        <w:tc>
          <w:tcPr>
            <w:tcW w:w="2268" w:type="dxa"/>
            <w:gridSpan w:val="3"/>
            <w:tcBorders>
              <w:right w:val="single" w:sz="12" w:space="0" w:color="auto"/>
            </w:tcBorders>
            <w:shd w:val="clear" w:color="auto" w:fill="F7CAAC"/>
          </w:tcPr>
          <w:p w:rsidR="002C2124" w:rsidRDefault="002C2124" w:rsidP="002C2124">
            <w:pPr>
              <w:jc w:val="both"/>
            </w:pPr>
            <w:r>
              <w:rPr>
                <w:b/>
              </w:rPr>
              <w:t>Řízení konáno na VŠ</w:t>
            </w:r>
          </w:p>
        </w:tc>
        <w:tc>
          <w:tcPr>
            <w:tcW w:w="993" w:type="dxa"/>
            <w:gridSpan w:val="2"/>
            <w:vMerge w:val="restart"/>
            <w:tcBorders>
              <w:left w:val="single" w:sz="12" w:space="0" w:color="auto"/>
            </w:tcBorders>
          </w:tcPr>
          <w:p w:rsidR="002C2124" w:rsidRDefault="002C2124" w:rsidP="002C2124">
            <w:pPr>
              <w:jc w:val="both"/>
              <w:rPr>
                <w:b/>
              </w:rPr>
            </w:pPr>
            <w:r>
              <w:rPr>
                <w:b/>
              </w:rPr>
              <w:t>62</w:t>
            </w:r>
          </w:p>
        </w:tc>
        <w:tc>
          <w:tcPr>
            <w:tcW w:w="1260" w:type="dxa"/>
            <w:gridSpan w:val="3"/>
            <w:vMerge w:val="restart"/>
          </w:tcPr>
          <w:p w:rsidR="002C2124" w:rsidRDefault="002C2124" w:rsidP="002C2124">
            <w:pPr>
              <w:jc w:val="both"/>
              <w:rPr>
                <w:b/>
              </w:rPr>
            </w:pPr>
            <w:r>
              <w:rPr>
                <w:b/>
              </w:rPr>
              <w:t>65</w:t>
            </w:r>
          </w:p>
        </w:tc>
        <w:tc>
          <w:tcPr>
            <w:tcW w:w="694" w:type="dxa"/>
            <w:vMerge w:val="restart"/>
          </w:tcPr>
          <w:p w:rsidR="002C2124" w:rsidRDefault="002C2124" w:rsidP="002C2124">
            <w:pPr>
              <w:jc w:val="both"/>
              <w:rPr>
                <w:b/>
              </w:rPr>
            </w:pPr>
          </w:p>
        </w:tc>
      </w:tr>
      <w:tr w:rsidR="002C2124" w:rsidTr="002C2124">
        <w:trPr>
          <w:trHeight w:val="205"/>
        </w:trPr>
        <w:tc>
          <w:tcPr>
            <w:tcW w:w="2518" w:type="dxa"/>
          </w:tcPr>
          <w:p w:rsidR="002C2124" w:rsidRDefault="002C2124" w:rsidP="002C2124">
            <w:pPr>
              <w:jc w:val="both"/>
            </w:pPr>
          </w:p>
        </w:tc>
        <w:tc>
          <w:tcPr>
            <w:tcW w:w="2126" w:type="dxa"/>
            <w:gridSpan w:val="2"/>
          </w:tcPr>
          <w:p w:rsidR="002C2124" w:rsidRDefault="002C2124" w:rsidP="002C2124">
            <w:pPr>
              <w:jc w:val="both"/>
            </w:pPr>
          </w:p>
        </w:tc>
        <w:tc>
          <w:tcPr>
            <w:tcW w:w="2268" w:type="dxa"/>
            <w:gridSpan w:val="3"/>
            <w:tcBorders>
              <w:right w:val="single" w:sz="12" w:space="0" w:color="auto"/>
            </w:tcBorders>
          </w:tcPr>
          <w:p w:rsidR="002C2124" w:rsidRDefault="002C2124" w:rsidP="002C2124">
            <w:pPr>
              <w:jc w:val="both"/>
            </w:pPr>
          </w:p>
        </w:tc>
        <w:tc>
          <w:tcPr>
            <w:tcW w:w="993" w:type="dxa"/>
            <w:gridSpan w:val="2"/>
            <w:vMerge/>
            <w:tcBorders>
              <w:left w:val="single" w:sz="12" w:space="0" w:color="auto"/>
            </w:tcBorders>
            <w:vAlign w:val="center"/>
          </w:tcPr>
          <w:p w:rsidR="002C2124" w:rsidRDefault="002C2124" w:rsidP="002C2124">
            <w:pPr>
              <w:rPr>
                <w:b/>
              </w:rPr>
            </w:pPr>
          </w:p>
        </w:tc>
        <w:tc>
          <w:tcPr>
            <w:tcW w:w="1260" w:type="dxa"/>
            <w:gridSpan w:val="3"/>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2"/>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3314"/>
        </w:trPr>
        <w:tc>
          <w:tcPr>
            <w:tcW w:w="9859" w:type="dxa"/>
            <w:gridSpan w:val="12"/>
          </w:tcPr>
          <w:p w:rsidR="002C2124" w:rsidRDefault="002C2124" w:rsidP="002C2124">
            <w:pPr>
              <w:pStyle w:val="Odstavecseseznamem2"/>
              <w:spacing w:after="40"/>
              <w:ind w:left="0"/>
            </w:pPr>
            <w:r w:rsidRPr="0026701D">
              <w:rPr>
                <w:b/>
                <w:bCs/>
              </w:rPr>
              <w:t>FAJKUS</w:t>
            </w:r>
            <w:r w:rsidRPr="0026701D">
              <w:rPr>
                <w:b/>
              </w:rPr>
              <w:t xml:space="preserve">, </w:t>
            </w:r>
            <w:r w:rsidRPr="0026701D">
              <w:rPr>
                <w:b/>
                <w:bCs/>
              </w:rPr>
              <w:t>M</w:t>
            </w:r>
            <w:r>
              <w:rPr>
                <w:b/>
                <w:bCs/>
              </w:rPr>
              <w:t>artin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rsidR="002C2124" w:rsidRPr="00672F20"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rsidR="002C2124" w:rsidRPr="005479DC"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rsidR="002C2124" w:rsidRPr="005479DC" w:rsidRDefault="002C2124" w:rsidP="002C2124">
            <w:pPr>
              <w:pStyle w:val="Odstavecseseznamem2"/>
              <w:spacing w:after="40"/>
              <w:ind w:left="0"/>
              <w:rPr>
                <w:bCs/>
              </w:rPr>
            </w:pPr>
            <w:r w:rsidRPr="0026701D">
              <w:rPr>
                <w:b/>
                <w:bCs/>
              </w:rPr>
              <w:t>FAJKUS</w:t>
            </w:r>
            <w:r w:rsidRPr="0026701D">
              <w:rPr>
                <w:b/>
              </w:rPr>
              <w:t xml:space="preserve">, </w:t>
            </w:r>
            <w:r w:rsidRPr="0026701D">
              <w:rPr>
                <w:b/>
                <w:bCs/>
              </w:rPr>
              <w:t>M</w:t>
            </w:r>
            <w:r>
              <w:rPr>
                <w:b/>
                <w:bCs/>
              </w:rPr>
              <w:t>artin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rsidR="002C2124" w:rsidRDefault="002C2124" w:rsidP="002C2124">
            <w:pPr>
              <w:pStyle w:val="Odstavecseseznamem2"/>
              <w:spacing w:after="40"/>
              <w:ind w:left="0"/>
            </w:pPr>
            <w:r w:rsidRPr="0026701D">
              <w:rPr>
                <w:b/>
                <w:bCs/>
              </w:rPr>
              <w:t>FAJKUS</w:t>
            </w:r>
            <w:r w:rsidRPr="0026701D">
              <w:rPr>
                <w:b/>
              </w:rPr>
              <w:t xml:space="preserve">, </w:t>
            </w:r>
            <w:r w:rsidRPr="0026701D">
              <w:rPr>
                <w:b/>
                <w:bCs/>
              </w:rPr>
              <w:t>M</w:t>
            </w:r>
            <w:r>
              <w:rPr>
                <w:b/>
                <w:bCs/>
              </w:rPr>
              <w:t>artin (100 %)</w:t>
            </w:r>
            <w:r>
              <w:rPr>
                <w:bCs/>
              </w:rPr>
              <w:t>.</w:t>
            </w:r>
            <w:r>
              <w:t xml:space="preserve"> Flexe, torze a Frenetův repér v programovém prostředí Mathematica. In </w:t>
            </w:r>
            <w:r>
              <w:rPr>
                <w:rStyle w:val="Zdraznn"/>
              </w:rPr>
              <w:t>Sborník příspěvků z mezinárodní konference TVV 2013</w:t>
            </w:r>
            <w:r>
              <w:t xml:space="preserve">. Olomouc: Pedagogická fakulta Univerzita Palackého v Olomouci, 2013. s. 60-63. ISBN 978-80-86768-52-6 </w:t>
            </w:r>
          </w:p>
          <w:p w:rsidR="002C2124" w:rsidRPr="00672F20" w:rsidRDefault="002C2124" w:rsidP="002C2124">
            <w:pPr>
              <w:pStyle w:val="Odstavecseseznamem2"/>
              <w:spacing w:after="40"/>
              <w:ind w:left="0"/>
              <w:rPr>
                <w:bCs/>
              </w:rPr>
            </w:pPr>
          </w:p>
        </w:tc>
      </w:tr>
      <w:tr w:rsidR="002C2124" w:rsidTr="002C2124">
        <w:trPr>
          <w:trHeight w:val="218"/>
        </w:trPr>
        <w:tc>
          <w:tcPr>
            <w:tcW w:w="9859" w:type="dxa"/>
            <w:gridSpan w:val="12"/>
            <w:shd w:val="clear" w:color="auto" w:fill="F7CAAC"/>
          </w:tcPr>
          <w:p w:rsidR="002C2124" w:rsidRDefault="002C2124" w:rsidP="002C2124">
            <w:pPr>
              <w:rPr>
                <w:b/>
              </w:rPr>
            </w:pPr>
            <w:r>
              <w:rPr>
                <w:b/>
              </w:rPr>
              <w:t>Působení v</w:t>
            </w:r>
            <w:del w:id="3341" w:author="Dokulil Jiří" w:date="2018-11-18T22:45:00Z">
              <w:r w:rsidDel="00835C90">
                <w:rPr>
                  <w:b/>
                </w:rPr>
                <w:delText> </w:delText>
              </w:r>
            </w:del>
            <w:ins w:id="3342" w:author="Dokulil Jiří" w:date="2018-11-19T02:28:00Z">
              <w:r w:rsidR="000A2FE1">
                <w:rPr>
                  <w:b/>
                </w:rPr>
                <w:t> </w:t>
              </w:r>
            </w:ins>
            <w:r>
              <w:rPr>
                <w:b/>
              </w:rPr>
              <w:t>zahraničí</w:t>
            </w:r>
          </w:p>
        </w:tc>
      </w:tr>
      <w:tr w:rsidR="002C2124" w:rsidTr="002C2124">
        <w:trPr>
          <w:trHeight w:val="328"/>
        </w:trPr>
        <w:tc>
          <w:tcPr>
            <w:tcW w:w="9859" w:type="dxa"/>
            <w:gridSpan w:val="12"/>
          </w:tcPr>
          <w:p w:rsidR="002C2124" w:rsidRDefault="002C2124" w:rsidP="002C212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p w:rsidR="002C2124" w:rsidRPr="0060289D" w:rsidRDefault="002C2124" w:rsidP="002C2124">
            <w:pPr>
              <w:jc w:val="both"/>
              <w:rPr>
                <w:iCs/>
              </w:rPr>
            </w:pPr>
          </w:p>
        </w:tc>
      </w:tr>
      <w:tr w:rsidR="002C2124" w:rsidTr="002C2124">
        <w:trPr>
          <w:cantSplit/>
          <w:trHeight w:val="416"/>
        </w:trPr>
        <w:tc>
          <w:tcPr>
            <w:tcW w:w="2518" w:type="dxa"/>
            <w:shd w:val="clear" w:color="auto" w:fill="F7CAAC"/>
          </w:tcPr>
          <w:p w:rsidR="002C2124" w:rsidRDefault="002C2124" w:rsidP="002C2124">
            <w:pPr>
              <w:jc w:val="both"/>
              <w:rPr>
                <w:b/>
              </w:rPr>
            </w:pPr>
            <w:r>
              <w:rPr>
                <w:b/>
              </w:rPr>
              <w:t xml:space="preserve">Podpis </w:t>
            </w:r>
          </w:p>
        </w:tc>
        <w:tc>
          <w:tcPr>
            <w:tcW w:w="4536" w:type="dxa"/>
            <w:gridSpan w:val="6"/>
          </w:tcPr>
          <w:p w:rsidR="002C2124" w:rsidRDefault="002C2124" w:rsidP="002C2124">
            <w:pPr>
              <w:jc w:val="both"/>
            </w:pPr>
          </w:p>
        </w:tc>
        <w:tc>
          <w:tcPr>
            <w:tcW w:w="851" w:type="dxa"/>
            <w:shd w:val="clear" w:color="auto" w:fill="F7CAAC"/>
          </w:tcPr>
          <w:p w:rsidR="002C2124" w:rsidRDefault="002C2124" w:rsidP="002C2124">
            <w:pPr>
              <w:jc w:val="both"/>
            </w:pPr>
            <w:r>
              <w:rPr>
                <w:b/>
              </w:rPr>
              <w:t>datum</w:t>
            </w:r>
          </w:p>
        </w:tc>
        <w:tc>
          <w:tcPr>
            <w:tcW w:w="1954" w:type="dxa"/>
            <w:gridSpan w:val="4"/>
          </w:tcPr>
          <w:p w:rsidR="002C2124" w:rsidRDefault="002C2124" w:rsidP="002C2124">
            <w:pPr>
              <w:jc w:val="both"/>
            </w:pPr>
            <w:r>
              <w:t>19.1.2018</w:t>
            </w:r>
          </w:p>
        </w:tc>
      </w:tr>
    </w:tbl>
    <w:p w:rsidR="002C2124" w:rsidRDefault="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Martin Hart</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1981</w:t>
            </w:r>
          </w:p>
        </w:tc>
        <w:tc>
          <w:tcPr>
            <w:tcW w:w="1721" w:type="dxa"/>
            <w:shd w:val="clear" w:color="auto" w:fill="F7CAAC"/>
          </w:tcPr>
          <w:p w:rsidR="002C2124" w:rsidRDefault="002C2124" w:rsidP="002C2124">
            <w:pPr>
              <w:jc w:val="both"/>
              <w:rPr>
                <w:b/>
              </w:rPr>
            </w:pPr>
            <w:r>
              <w:rPr>
                <w:b/>
              </w:rPr>
              <w:t>typ vztahu k</w:t>
            </w:r>
            <w:del w:id="3343" w:author="Dokulil Jiří" w:date="2018-11-19T02:28:00Z">
              <w:r w:rsidDel="000A2FE1">
                <w:rPr>
                  <w:b/>
                </w:rPr>
                <w:delText xml:space="preserve"> </w:delText>
              </w:r>
            </w:del>
            <w:ins w:id="3344" w:author="Dokulil Jiří" w:date="2018-11-19T02:28:00Z">
              <w:r w:rsidR="000A2FE1">
                <w:rPr>
                  <w:b/>
                </w:rPr>
                <w:t> </w:t>
              </w:r>
            </w:ins>
            <w:r>
              <w:rPr>
                <w:b/>
              </w:rPr>
              <w:t>VŠ</w:t>
            </w:r>
          </w:p>
        </w:tc>
        <w:tc>
          <w:tcPr>
            <w:tcW w:w="992" w:type="dxa"/>
            <w:gridSpan w:val="2"/>
          </w:tcPr>
          <w:p w:rsidR="002C2124" w:rsidRPr="00645BB3" w:rsidRDefault="002C2124" w:rsidP="002C2124">
            <w:pPr>
              <w:jc w:val="both"/>
              <w:rPr>
                <w:i/>
              </w:rPr>
            </w:pPr>
            <w:r w:rsidRPr="00645BB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 xml:space="preserve">40 </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p w:rsidR="002C2124" w:rsidRPr="003E5C06" w:rsidRDefault="002C2124" w:rsidP="002C2124">
            <w:pPr>
              <w:jc w:val="center"/>
            </w:pP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A2FE1">
              <w:rPr>
                <w:b/>
              </w:rPr>
              <w:t>P</w:t>
            </w:r>
            <w:r>
              <w:rPr>
                <w:b/>
              </w:rPr>
              <w:t>rogram</w:t>
            </w:r>
          </w:p>
        </w:tc>
        <w:tc>
          <w:tcPr>
            <w:tcW w:w="992" w:type="dxa"/>
            <w:gridSpan w:val="2"/>
          </w:tcPr>
          <w:p w:rsidR="002C2124" w:rsidRPr="00645BB3" w:rsidRDefault="002C2124" w:rsidP="002C2124">
            <w:pPr>
              <w:jc w:val="both"/>
              <w:rPr>
                <w:i/>
              </w:rPr>
            </w:pPr>
            <w:r w:rsidRPr="00645BB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 xml:space="preserve">40 </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Základy logistiky – garant, přednášející</w:t>
            </w:r>
            <w:ins w:id="3345" w:author="Dokulil Jiří" w:date="2018-11-18T22:51:00Z">
              <w:r w:rsidR="00C457F0">
                <w:t>, vede semináře</w:t>
              </w:r>
            </w:ins>
            <w:r>
              <w:t xml:space="preserve"> (90 %)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r>
              <w:t>1999 – 2004 VŠB – Technická Univerzita Ostrava, Fakulta Metalurgie a Materiálového Inženýrství, Katedra Ekonomiky</w:t>
            </w:r>
          </w:p>
          <w:p w:rsidR="002C2124" w:rsidRDefault="002C2124" w:rsidP="002C2124">
            <w:r>
              <w:t xml:space="preserve">                     a Managementu v Metalurgii – Ekonomika a management v metalurgii, Ing.</w:t>
            </w:r>
          </w:p>
          <w:p w:rsidR="002C2124" w:rsidRPr="006B0052" w:rsidRDefault="002C2124" w:rsidP="002C2124">
            <w:r>
              <w:t xml:space="preserve">2006 – 2007 </w:t>
            </w:r>
            <w:r w:rsidRPr="006B0052">
              <w:t xml:space="preserve">University of Oulu, Faculty of Economics and Business Administration, Department of Management and </w:t>
            </w:r>
          </w:p>
          <w:p w:rsidR="002C2124" w:rsidRDefault="002C2124" w:rsidP="002C2124">
            <w:pPr>
              <w:rPr>
                <w:b/>
              </w:rPr>
            </w:pPr>
            <w:r w:rsidRPr="006B0052">
              <w:t xml:space="preserve">                     Entrepreneurship, Logistics Unit, Finland, </w:t>
            </w:r>
            <w:r>
              <w:rPr>
                <w:lang w:val="en-US"/>
              </w:rPr>
              <w:t>Business Logistics.</w:t>
            </w:r>
          </w:p>
          <w:p w:rsidR="002C2124" w:rsidRDefault="002C2124" w:rsidP="002C2124">
            <w:r>
              <w:t>2004 – 2010 VŠB – Technická Univerzita Ostrava, Fakulta Metalurgie a Materiálového Inženýrství, Katedra Ekonomiky</w:t>
            </w:r>
          </w:p>
          <w:p w:rsidR="002C2124" w:rsidRDefault="002C2124" w:rsidP="002C2124">
            <w:r>
              <w:t xml:space="preserve">                     a Managementu v Metalurgii - Řízení průmyslových systémů, Ph.D.</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r>
              <w:rPr>
                <w:bCs/>
              </w:rPr>
              <w:t xml:space="preserve">2005             </w:t>
            </w:r>
            <w:r>
              <w:t>REKVAL, spol. s r.o. – externí lektor.</w:t>
            </w:r>
          </w:p>
          <w:p w:rsidR="002C2124" w:rsidRDefault="002C2124" w:rsidP="002C2124">
            <w:pPr>
              <w:jc w:val="both"/>
            </w:pPr>
            <w:r>
              <w:t xml:space="preserve">2005             Opole University of Technology – výuka předmětů Řízení výrobních procesů, Podnikový management </w:t>
            </w:r>
          </w:p>
          <w:p w:rsidR="002C2124" w:rsidRDefault="002C2124" w:rsidP="002C2124">
            <w:pPr>
              <w:rPr>
                <w:b/>
                <w:bCs/>
              </w:rPr>
            </w:pPr>
            <w:r>
              <w:t xml:space="preserve">                     v rámci interního doktorského studia.</w:t>
            </w:r>
          </w:p>
          <w:p w:rsidR="002C2124" w:rsidRDefault="002C2124" w:rsidP="002C2124">
            <w:r>
              <w:rPr>
                <w:bCs/>
              </w:rPr>
              <w:t>2004 – 2006</w:t>
            </w:r>
            <w:r>
              <w:t xml:space="preserve"> VŠB Technická Univerzita Ostrava, Fakulta Metalurgie a Materiálového Inženýrství, Katedra Ekonomiky</w:t>
            </w:r>
          </w:p>
          <w:p w:rsidR="002C2124" w:rsidRDefault="002C2124" w:rsidP="002C2124">
            <w:r>
              <w:t xml:space="preserve">                     a Managementu v Metalurgii – Ekonomika a management v metalurgii – výuka předmětů Marketing,</w:t>
            </w:r>
          </w:p>
          <w:p w:rsidR="002C2124" w:rsidRDefault="002C2124" w:rsidP="002C2124">
            <w:pPr>
              <w:rPr>
                <w:b/>
                <w:bCs/>
              </w:rPr>
            </w:pPr>
            <w:r>
              <w:t xml:space="preserve">                     Průmyslová logistika, Řízení výrobních procesů, v rámci interního doktorského studia.</w:t>
            </w:r>
          </w:p>
          <w:p w:rsidR="002C2124" w:rsidRDefault="002C2124" w:rsidP="002C2124">
            <w:pPr>
              <w:pStyle w:val="Zkladntext"/>
              <w:rPr>
                <w:b w:val="0"/>
                <w:bCs/>
                <w:sz w:val="20"/>
              </w:rPr>
            </w:pPr>
            <w:r>
              <w:rPr>
                <w:b w:val="0"/>
                <w:bCs/>
                <w:sz w:val="20"/>
              </w:rPr>
              <w:t>2007 – 2008 Hyundai Motor Manufacturing Czech, Ltd. – nákupčí dílů pro interiér osobních vozů.</w:t>
            </w:r>
          </w:p>
          <w:p w:rsidR="002C2124" w:rsidRDefault="002C2124" w:rsidP="002C2124">
            <w:pPr>
              <w:pStyle w:val="Zkladntext"/>
              <w:rPr>
                <w:b w:val="0"/>
                <w:bCs/>
                <w:sz w:val="20"/>
              </w:rPr>
            </w:pPr>
            <w:r>
              <w:rPr>
                <w:b w:val="0"/>
                <w:bCs/>
                <w:sz w:val="20"/>
              </w:rPr>
              <w:t>2008 – 2009 Continental Corporation, Inc. – plánovač výroby elektronických komponent osobních vozů.</w:t>
            </w:r>
          </w:p>
          <w:p w:rsidR="002C2124" w:rsidRDefault="002C2124" w:rsidP="002C2124">
            <w:pPr>
              <w:jc w:val="both"/>
            </w:pPr>
            <w:r>
              <w:rPr>
                <w:bCs/>
              </w:rPr>
              <w:t>2010 – dosud Univerzita T. Bati ve Zlíně, Fakulta logistiky a krizového řízení, Ústav logistiky, Uherské Hradiště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Vedené kvalifikační práce na UTB ve Zlíně:</w:t>
            </w:r>
          </w:p>
          <w:p w:rsidR="002C2124" w:rsidRDefault="002C2124" w:rsidP="00711150">
            <w:pPr>
              <w:numPr>
                <w:ilvl w:val="0"/>
                <w:numId w:val="54"/>
              </w:numPr>
              <w:jc w:val="both"/>
            </w:pPr>
            <w:r>
              <w:t xml:space="preserve">Bakalářské práce: 96 </w:t>
            </w:r>
          </w:p>
          <w:p w:rsidR="002C2124" w:rsidRDefault="002C2124" w:rsidP="00711150">
            <w:pPr>
              <w:numPr>
                <w:ilvl w:val="0"/>
                <w:numId w:val="54"/>
              </w:numPr>
              <w:jc w:val="both"/>
            </w:pPr>
            <w:r>
              <w:t xml:space="preserve">Magisterské práce: 19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4</w:t>
            </w:r>
          </w:p>
        </w:tc>
        <w:tc>
          <w:tcPr>
            <w:tcW w:w="693" w:type="dxa"/>
            <w:vMerge w:val="restart"/>
          </w:tcPr>
          <w:p w:rsidR="002C2124" w:rsidRDefault="002C2124" w:rsidP="002C2124">
            <w:pPr>
              <w:jc w:val="center"/>
              <w:rPr>
                <w:b/>
              </w:rPr>
            </w:pPr>
            <w:r>
              <w:rPr>
                <w:b/>
              </w:rPr>
              <w:t>13</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755AC4" w:rsidRDefault="002C2124" w:rsidP="002C2124">
            <w:pPr>
              <w:pStyle w:val="referenceitem"/>
              <w:numPr>
                <w:ilvl w:val="0"/>
                <w:numId w:val="0"/>
              </w:numPr>
              <w:spacing w:afterLines="40" w:after="96"/>
              <w:rPr>
                <w:rFonts w:cs="Arial"/>
                <w:sz w:val="20"/>
              </w:rPr>
            </w:pPr>
            <w:r w:rsidRPr="00492664">
              <w:rPr>
                <w:rFonts w:cs="Arial"/>
                <w:b/>
                <w:sz w:val="20"/>
              </w:rPr>
              <w:lastRenderedPageBreak/>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2C2124" w:rsidRPr="00755AC4" w:rsidRDefault="002C2124" w:rsidP="002C2124">
            <w:pPr>
              <w:pStyle w:val="referenceitem"/>
              <w:numPr>
                <w:ilvl w:val="0"/>
                <w:numId w:val="0"/>
              </w:numPr>
              <w:spacing w:afterLines="40" w:after="96"/>
              <w:rPr>
                <w:sz w:val="20"/>
              </w:rPr>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rsidR="002C2124" w:rsidRPr="00755AC4" w:rsidRDefault="002C2124" w:rsidP="002C2124">
            <w:pPr>
              <w:pStyle w:val="referenceitem"/>
              <w:numPr>
                <w:ilvl w:val="0"/>
                <w:numId w:val="0"/>
              </w:numPr>
              <w:spacing w:afterLines="40" w:after="96"/>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rsidR="002C2124" w:rsidRPr="00755AC4" w:rsidRDefault="002C2124" w:rsidP="002C2124">
            <w:pPr>
              <w:pStyle w:val="referenceitem"/>
              <w:numPr>
                <w:ilvl w:val="0"/>
                <w:numId w:val="0"/>
              </w:numPr>
              <w:spacing w:afterLines="40" w:after="96"/>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r>
              <w:rPr>
                <w:sz w:val="20"/>
              </w:rPr>
              <w:t>France: Valenciennes.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2C2124" w:rsidRDefault="002C2124" w:rsidP="002C2124">
            <w:pPr>
              <w:spacing w:afterLines="40" w:after="96"/>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346" w:author="Dokulil Jiří" w:date="2018-11-18T22:45:00Z">
              <w:r w:rsidDel="00835C90">
                <w:rPr>
                  <w:b/>
                </w:rPr>
                <w:delText> </w:delText>
              </w:r>
            </w:del>
            <w:ins w:id="3347" w:author="Dokulil Jiří" w:date="2018-11-18T23:03:00Z">
              <w:r w:rsidR="00AA672C">
                <w:rPr>
                  <w:b/>
                </w:rPr>
                <w:t> </w:t>
              </w:r>
            </w:ins>
            <w:r>
              <w:rPr>
                <w:b/>
              </w:rPr>
              <w:t>zahraničí</w:t>
            </w:r>
          </w:p>
        </w:tc>
      </w:tr>
      <w:tr w:rsidR="002C2124" w:rsidTr="002C2124">
        <w:trPr>
          <w:trHeight w:val="328"/>
        </w:trPr>
        <w:tc>
          <w:tcPr>
            <w:tcW w:w="9859" w:type="dxa"/>
            <w:gridSpan w:val="11"/>
          </w:tcPr>
          <w:p w:rsidR="002C2124" w:rsidRDefault="002C2124" w:rsidP="002C2124">
            <w:pPr>
              <w:rPr>
                <w:b/>
              </w:rPr>
            </w:pPr>
            <w:r>
              <w:rPr>
                <w:b/>
              </w:rPr>
              <w:t xml:space="preserve">2006 – 2007 </w:t>
            </w:r>
            <w:r w:rsidRPr="00FD5F98">
              <w:rPr>
                <w:b/>
                <w:lang w:val="en-US"/>
              </w:rPr>
              <w:t>University of Oulu, Finland</w:t>
            </w:r>
            <w:r>
              <w:rPr>
                <w:b/>
                <w:lang w:val="en-US"/>
              </w:rPr>
              <w:t xml:space="preserve">, </w:t>
            </w:r>
            <w:r w:rsidRPr="00921E7B">
              <w:t>9 měsíců</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center"/>
            </w:pPr>
            <w:r>
              <w:t>16. 1. 2018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Eva Hoke</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695608" w:rsidRDefault="002C2124" w:rsidP="002C2124">
            <w:pPr>
              <w:jc w:val="both"/>
              <w:rPr>
                <w:i/>
              </w:rPr>
            </w:pPr>
            <w:r w:rsidRPr="0069560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695608" w:rsidRDefault="002C2124" w:rsidP="002C2124">
            <w:pPr>
              <w:jc w:val="both"/>
              <w:rPr>
                <w:i/>
              </w:rPr>
            </w:pPr>
            <w:r w:rsidRPr="00695608">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Makroekonomie – garant, přednášející</w:t>
            </w:r>
            <w:ins w:id="3348" w:author="Dokulil Jiří" w:date="2018-11-18T22:51:00Z">
              <w:r w:rsidR="00C457F0">
                <w:t>, vede semináře</w:t>
              </w:r>
            </w:ins>
            <w:r>
              <w:t xml:space="preserve"> (100 %)</w:t>
            </w:r>
          </w:p>
          <w:p w:rsidR="002C2124" w:rsidRDefault="002C2124" w:rsidP="002C2124">
            <w:pPr>
              <w:jc w:val="both"/>
            </w:pPr>
            <w:r>
              <w:t>Ekonomika krizových situací – garant, přednášející</w:t>
            </w:r>
            <w:ins w:id="3349" w:author="Dokulil Jiří" w:date="2018-11-18T22:51:00Z">
              <w:r w:rsidR="00C457F0">
                <w:t>, vede semináře</w:t>
              </w:r>
            </w:ins>
            <w:r>
              <w:t xml:space="preserve"> (</w:t>
            </w:r>
            <w:ins w:id="3350" w:author="Dokulil Jiří" w:date="2018-11-18T22:45:00Z">
              <w:r w:rsidR="00835C90">
                <w:t>10</w:t>
              </w:r>
            </w:ins>
            <w:del w:id="3351" w:author="Dokulil Jiří" w:date="2018-11-18T22:45:00Z">
              <w:r w:rsidDel="00835C90">
                <w:delText>9</w:delText>
              </w:r>
            </w:del>
            <w:r>
              <w:t>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3F0FB2" w:rsidRDefault="002C2124" w:rsidP="002C2124">
            <w:pPr>
              <w:jc w:val="both"/>
            </w:pPr>
            <w:r w:rsidRPr="003F0FB2">
              <w:t>1999</w:t>
            </w:r>
            <w:ins w:id="3352" w:author="Dokulil Jiří" w:date="2018-11-18T22:45:00Z">
              <w:r w:rsidR="00835C90">
                <w:t xml:space="preserve"> </w:t>
              </w:r>
            </w:ins>
            <w:r w:rsidRPr="003F0FB2">
              <w:t>-</w:t>
            </w:r>
            <w:ins w:id="3353" w:author="Dokulil Jiří" w:date="2018-11-18T22:45:00Z">
              <w:r w:rsidR="00835C90">
                <w:t xml:space="preserve"> </w:t>
              </w:r>
            </w:ins>
            <w:r w:rsidRPr="003F0FB2">
              <w:t>2004 Vysoká vojenská šk</w:t>
            </w:r>
            <w:r>
              <w:t>ola pozemního vojska ve Vyškově. (Ing.)</w:t>
            </w:r>
          </w:p>
          <w:p w:rsidR="002C2124" w:rsidRDefault="002C2124" w:rsidP="002C2124">
            <w:pPr>
              <w:jc w:val="both"/>
              <w:rPr>
                <w:b/>
              </w:rPr>
            </w:pPr>
            <w:r w:rsidRPr="003F0FB2">
              <w:t xml:space="preserve">2004 </w:t>
            </w:r>
            <w:r>
              <w:t>– 2008 Univerzita T</w:t>
            </w:r>
            <w:r w:rsidRPr="003F0FB2">
              <w:t xml:space="preserve">omáše Bati </w:t>
            </w:r>
            <w:r>
              <w:t>ve Zlíně, Fakulta managementu a ekonomiky (Ph.D.)</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2004 – doposud Univerzita T</w:t>
            </w:r>
            <w:r w:rsidRPr="003F0FB2">
              <w:t xml:space="preserve">omáše Bati </w:t>
            </w:r>
            <w:r>
              <w:t>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35 bakalářských prací</w:t>
            </w:r>
          </w:p>
          <w:p w:rsidR="002C2124" w:rsidRDefault="002C2124" w:rsidP="002C2124">
            <w:pPr>
              <w:jc w:val="both"/>
            </w:pPr>
            <w:r>
              <w:t>6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1815"/>
        </w:trPr>
        <w:tc>
          <w:tcPr>
            <w:tcW w:w="9859" w:type="dxa"/>
            <w:gridSpan w:val="11"/>
          </w:tcPr>
          <w:p w:rsidR="002C2124" w:rsidRDefault="002C2124" w:rsidP="002C2124">
            <w:pPr>
              <w:jc w:val="both"/>
            </w:pPr>
            <w:r>
              <w:t xml:space="preserve">HOKE, Eva. 2016. Kapacitní krize. In: </w:t>
            </w:r>
            <w:r w:rsidRPr="008A60FA">
              <w:rPr>
                <w:i/>
              </w:rPr>
              <w:t>Sborník příspěvku z konference Krizové řízení a řešení krizových situací 2016</w:t>
            </w:r>
            <w:r>
              <w:t xml:space="preserve">, </w:t>
            </w:r>
            <w:r w:rsidRPr="00F7434D">
              <w:rPr>
                <w:i/>
              </w:rPr>
              <w:t>konané ve dnech 8.- 9. září 2016 v Uherském Hradišti</w:t>
            </w:r>
            <w:r>
              <w:t>,  s. 87-92. ISBN 978-80-7454-632-7. (100 %)</w:t>
            </w:r>
          </w:p>
          <w:p w:rsidR="002C2124" w:rsidRDefault="00835C90" w:rsidP="002C2124">
            <w:pPr>
              <w:jc w:val="both"/>
              <w:rPr>
                <w:ins w:id="3354" w:author="Dokulil Jiří" w:date="2018-11-18T22:46:00Z"/>
              </w:rPr>
            </w:pPr>
            <w:ins w:id="3355" w:author="Dokulil Jiří" w:date="2018-11-18T22:46:00Z">
              <w:r w:rsidRPr="00835C90">
                <w:t xml:space="preserve">TOMASTIK, M., VICHOVA, K., HOKE, E., PFEFFER, E. „Possibilities of Security Measures in Museums in the Czech Republic.“ In Proceesings of the 22th International Conference on Circuits, Systems, Communications and Computers (CSCC 2018), 14. - 17. 7. 2018, Majorca, Spain, MATEC Web Conferences, Vol 210 (2018) 03010, pp. 1 - 5. DOI: </w:t>
              </w:r>
              <w:r>
                <w:fldChar w:fldCharType="begin"/>
              </w:r>
              <w:r>
                <w:instrText xml:space="preserve"> HYPERLINK "</w:instrText>
              </w:r>
              <w:r w:rsidRPr="00835C90">
                <w:instrText>https://doi.org/10.1051/matecconf/201821003010</w:instrText>
              </w:r>
              <w:r>
                <w:instrText xml:space="preserve">" </w:instrText>
              </w:r>
              <w:r>
                <w:fldChar w:fldCharType="separate"/>
              </w:r>
              <w:r w:rsidRPr="00AC25D6">
                <w:rPr>
                  <w:rStyle w:val="Hypertextovodkaz"/>
                </w:rPr>
                <w:t>https://doi.org/10.1051/matecconf/201821003010</w:t>
              </w:r>
              <w:r>
                <w:fldChar w:fldCharType="end"/>
              </w:r>
              <w:r>
                <w:t>.</w:t>
              </w:r>
            </w:ins>
          </w:p>
          <w:p w:rsidR="00835C90" w:rsidRDefault="00835C90" w:rsidP="002C2124">
            <w:pPr>
              <w:jc w:val="both"/>
              <w:rPr>
                <w:ins w:id="3356" w:author="Dokulil Jiří" w:date="2018-11-18T22:46:00Z"/>
              </w:rPr>
            </w:pPr>
            <w:ins w:id="3357" w:author="Dokulil Jiří" w:date="2018-11-18T22:46:00Z">
              <w:r w:rsidRPr="00835C90">
                <w:t>TOMASTIK, M., VICHOVA, K., HOKE, E., DAVCIKOVA, S. „Increasing Managerial and Communication Skills of Crisis Managers of the Joint Rescue System“. In 5th International Multidisciplinary Scientific Conference on Social Sciences and Arts, SGEM 2018, Conference Proceedings Volume 5 (issue 4.1). Albena Co., Bulgaria, 26. 8. - 1. 9. 2018, pp. 191 - 198 , ISBN 978-619-7408-59-1, ISSN 2367-5659</w:t>
              </w:r>
              <w:r>
                <w:t>.</w:t>
              </w:r>
            </w:ins>
          </w:p>
          <w:p w:rsidR="00835C90" w:rsidRDefault="00835C90" w:rsidP="002C2124">
            <w:pPr>
              <w:jc w:val="both"/>
            </w:pPr>
            <w:ins w:id="3358" w:author="Dokulil Jiří" w:date="2018-11-18T22:47:00Z">
              <w:r w:rsidRPr="00835C90">
                <w:t>TOMASTIK, Marek, Eva HOKE and Katerina VICHOVA. „Capacity Crisis“. In 5th International Multidisciplinary Scientific Conference on Social Sciences and Arts, SGEM 2018, Conference Proceedings Volume 5 (issue 1.5). Albena Co., Bulgaria, 26. 8. - 1. 9. 2018, pp. 125 - 131, ISBN 978-619-7408-65-2, ISSN 2367-5659</w:t>
              </w:r>
              <w:r>
                <w:t>.</w:t>
              </w:r>
            </w:ins>
          </w:p>
          <w:p w:rsidR="002C2124" w:rsidRDefault="002C2124" w:rsidP="002C2124">
            <w:pPr>
              <w:jc w:val="both"/>
            </w:pPr>
          </w:p>
          <w:p w:rsidR="002C2124" w:rsidRDefault="002C2124" w:rsidP="002C2124">
            <w:pPr>
              <w:jc w:val="both"/>
            </w:pPr>
          </w:p>
          <w:p w:rsidR="002C2124" w:rsidRDefault="002C2124" w:rsidP="002C2124">
            <w:pPr>
              <w:jc w:val="both"/>
            </w:pPr>
          </w:p>
          <w:p w:rsidR="002C2124" w:rsidRDefault="002C2124" w:rsidP="002C2124">
            <w:pPr>
              <w:jc w:val="both"/>
            </w:pPr>
          </w:p>
          <w:p w:rsidR="002C2124" w:rsidRPr="00615A3F" w:rsidRDefault="002C2124" w:rsidP="002C2124">
            <w:pPr>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359" w:author="Dokulil Jiří" w:date="2018-11-18T22:51:00Z">
              <w:r w:rsidDel="00C457F0">
                <w:rPr>
                  <w:b/>
                </w:rPr>
                <w:delText> </w:delText>
              </w:r>
            </w:del>
            <w:ins w:id="3360" w:author="Dokulil Jiří" w:date="2018-11-18T23:03:00Z">
              <w:r w:rsidR="00AA672C">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16.1.2018</w:t>
            </w:r>
          </w:p>
        </w:tc>
      </w:tr>
    </w:tbl>
    <w:p w:rsidR="002C2124" w:rsidRDefault="002C2124" w:rsidP="002C2124"/>
    <w:p w:rsidR="007D4498" w:rsidRDefault="007D4498"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Tr="007D4498">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rsidR="007D4498" w:rsidRDefault="007D4498" w:rsidP="00F2592B">
            <w:pPr>
              <w:jc w:val="both"/>
              <w:rPr>
                <w:b/>
                <w:sz w:val="28"/>
              </w:rPr>
            </w:pPr>
            <w:r>
              <w:rPr>
                <w:b/>
                <w:sz w:val="28"/>
              </w:rPr>
              <w:t>C-I – Personální zabezpečení</w:t>
            </w:r>
          </w:p>
        </w:tc>
      </w:tr>
      <w:tr w:rsidR="007D4498" w:rsidTr="00F2592B">
        <w:tc>
          <w:tcPr>
            <w:tcW w:w="2518" w:type="dxa"/>
            <w:tcBorders>
              <w:top w:val="double" w:sz="4" w:space="0" w:color="auto"/>
            </w:tcBorders>
            <w:shd w:val="clear" w:color="auto" w:fill="F7CAAC"/>
          </w:tcPr>
          <w:p w:rsidR="007D4498" w:rsidRDefault="007D4498" w:rsidP="00F2592B">
            <w:pPr>
              <w:jc w:val="both"/>
              <w:rPr>
                <w:b/>
              </w:rPr>
            </w:pPr>
            <w:r>
              <w:rPr>
                <w:b/>
              </w:rPr>
              <w:t>Vysoká škola</w:t>
            </w:r>
          </w:p>
        </w:tc>
        <w:tc>
          <w:tcPr>
            <w:tcW w:w="7341" w:type="dxa"/>
            <w:gridSpan w:val="10"/>
          </w:tcPr>
          <w:p w:rsidR="007D4498" w:rsidRDefault="007D4498" w:rsidP="00F2592B">
            <w:pPr>
              <w:jc w:val="both"/>
            </w:pPr>
            <w:r>
              <w:t>Univerzita Tomáše Bati ve Zlíně</w:t>
            </w:r>
          </w:p>
        </w:tc>
      </w:tr>
      <w:tr w:rsidR="007D4498" w:rsidTr="00F2592B">
        <w:tc>
          <w:tcPr>
            <w:tcW w:w="2518" w:type="dxa"/>
            <w:shd w:val="clear" w:color="auto" w:fill="F7CAAC"/>
          </w:tcPr>
          <w:p w:rsidR="007D4498" w:rsidRDefault="007D4498" w:rsidP="00F2592B">
            <w:pPr>
              <w:jc w:val="both"/>
              <w:rPr>
                <w:b/>
              </w:rPr>
            </w:pPr>
            <w:r>
              <w:rPr>
                <w:b/>
              </w:rPr>
              <w:t>Součást vysoké školy</w:t>
            </w:r>
          </w:p>
        </w:tc>
        <w:tc>
          <w:tcPr>
            <w:tcW w:w="7341" w:type="dxa"/>
            <w:gridSpan w:val="10"/>
          </w:tcPr>
          <w:p w:rsidR="007D4498" w:rsidRDefault="007D4498" w:rsidP="00F2592B">
            <w:pPr>
              <w:jc w:val="both"/>
            </w:pPr>
            <w:r>
              <w:t>Fakulta logistiky a krizového řízení</w:t>
            </w:r>
          </w:p>
        </w:tc>
      </w:tr>
      <w:tr w:rsidR="007D4498" w:rsidTr="00F2592B">
        <w:tc>
          <w:tcPr>
            <w:tcW w:w="2518" w:type="dxa"/>
            <w:shd w:val="clear" w:color="auto" w:fill="F7CAAC"/>
          </w:tcPr>
          <w:p w:rsidR="007D4498" w:rsidRDefault="007D4498" w:rsidP="00F2592B">
            <w:pPr>
              <w:jc w:val="both"/>
              <w:rPr>
                <w:b/>
              </w:rPr>
            </w:pPr>
            <w:r>
              <w:rPr>
                <w:b/>
              </w:rPr>
              <w:t>Název studijního programu</w:t>
            </w:r>
          </w:p>
        </w:tc>
        <w:tc>
          <w:tcPr>
            <w:tcW w:w="7341" w:type="dxa"/>
            <w:gridSpan w:val="10"/>
          </w:tcPr>
          <w:p w:rsidR="007D4498" w:rsidRPr="007D4498" w:rsidRDefault="007D4498" w:rsidP="00F2592B">
            <w:pPr>
              <w:jc w:val="both"/>
              <w:rPr>
                <w:b/>
              </w:rPr>
            </w:pPr>
            <w:r w:rsidRPr="007D4498">
              <w:rPr>
                <w:b/>
              </w:rPr>
              <w:t>Management rizik</w:t>
            </w:r>
          </w:p>
        </w:tc>
      </w:tr>
      <w:tr w:rsidR="007D4498" w:rsidTr="00F2592B">
        <w:tc>
          <w:tcPr>
            <w:tcW w:w="2518" w:type="dxa"/>
            <w:shd w:val="clear" w:color="auto" w:fill="F7CAAC"/>
          </w:tcPr>
          <w:p w:rsidR="007D4498" w:rsidRDefault="007D4498" w:rsidP="00F2592B">
            <w:pPr>
              <w:jc w:val="both"/>
              <w:rPr>
                <w:b/>
              </w:rPr>
            </w:pPr>
            <w:r>
              <w:rPr>
                <w:b/>
              </w:rPr>
              <w:t>Jméno a příjmení</w:t>
            </w:r>
          </w:p>
        </w:tc>
        <w:tc>
          <w:tcPr>
            <w:tcW w:w="4536" w:type="dxa"/>
            <w:gridSpan w:val="5"/>
          </w:tcPr>
          <w:p w:rsidR="007D4498" w:rsidRPr="00F304F3" w:rsidRDefault="007D4498" w:rsidP="00F2592B">
            <w:pPr>
              <w:jc w:val="both"/>
              <w:rPr>
                <w:b/>
              </w:rPr>
            </w:pPr>
            <w:r w:rsidRPr="00F304F3">
              <w:rPr>
                <w:b/>
              </w:rPr>
              <w:t>Vlastimil Kapsa</w:t>
            </w:r>
          </w:p>
        </w:tc>
        <w:tc>
          <w:tcPr>
            <w:tcW w:w="709" w:type="dxa"/>
            <w:shd w:val="clear" w:color="auto" w:fill="F7CAAC"/>
          </w:tcPr>
          <w:p w:rsidR="007D4498" w:rsidRDefault="007D4498" w:rsidP="00F2592B">
            <w:pPr>
              <w:jc w:val="both"/>
              <w:rPr>
                <w:b/>
              </w:rPr>
            </w:pPr>
            <w:r>
              <w:rPr>
                <w:b/>
              </w:rPr>
              <w:t>Tituly</w:t>
            </w:r>
          </w:p>
        </w:tc>
        <w:tc>
          <w:tcPr>
            <w:tcW w:w="2096" w:type="dxa"/>
            <w:gridSpan w:val="4"/>
          </w:tcPr>
          <w:p w:rsidR="007D4498" w:rsidRDefault="007D4498" w:rsidP="00F2592B">
            <w:pPr>
              <w:jc w:val="both"/>
            </w:pPr>
            <w:r>
              <w:t>Ing., Ph.D.</w:t>
            </w:r>
          </w:p>
        </w:tc>
      </w:tr>
      <w:tr w:rsidR="007D4498" w:rsidTr="00F2592B">
        <w:tc>
          <w:tcPr>
            <w:tcW w:w="2518" w:type="dxa"/>
            <w:shd w:val="clear" w:color="auto" w:fill="F7CAAC"/>
          </w:tcPr>
          <w:p w:rsidR="007D4498" w:rsidRDefault="007D4498" w:rsidP="00F2592B">
            <w:pPr>
              <w:jc w:val="both"/>
              <w:rPr>
                <w:b/>
              </w:rPr>
            </w:pPr>
            <w:r>
              <w:rPr>
                <w:b/>
              </w:rPr>
              <w:t>Rok narození</w:t>
            </w:r>
          </w:p>
        </w:tc>
        <w:tc>
          <w:tcPr>
            <w:tcW w:w="829" w:type="dxa"/>
          </w:tcPr>
          <w:p w:rsidR="007D4498" w:rsidRDefault="007D4498" w:rsidP="00F2592B">
            <w:pPr>
              <w:jc w:val="both"/>
            </w:pPr>
            <w:r>
              <w:t>1979</w:t>
            </w:r>
          </w:p>
        </w:tc>
        <w:tc>
          <w:tcPr>
            <w:tcW w:w="1721" w:type="dxa"/>
            <w:shd w:val="clear" w:color="auto" w:fill="F7CAAC"/>
          </w:tcPr>
          <w:p w:rsidR="007D4498" w:rsidRDefault="007D4498" w:rsidP="00F2592B">
            <w:pPr>
              <w:jc w:val="both"/>
              <w:rPr>
                <w:b/>
              </w:rPr>
            </w:pPr>
            <w:r>
              <w:rPr>
                <w:b/>
              </w:rPr>
              <w:t>typ vztahu k VŠ</w:t>
            </w:r>
          </w:p>
        </w:tc>
        <w:tc>
          <w:tcPr>
            <w:tcW w:w="992" w:type="dxa"/>
            <w:gridSpan w:val="2"/>
          </w:tcPr>
          <w:p w:rsidR="007D4498" w:rsidRDefault="007D4498" w:rsidP="00F2592B">
            <w:pPr>
              <w:jc w:val="both"/>
            </w:pPr>
            <w:r>
              <w:t>DPP (bud)</w:t>
            </w: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r>
              <w:t>3h/týd.</w:t>
            </w: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5068" w:type="dxa"/>
            <w:gridSpan w:val="3"/>
            <w:shd w:val="clear" w:color="auto" w:fill="F7CAAC"/>
          </w:tcPr>
          <w:p w:rsidR="007D4498" w:rsidRDefault="007D4498" w:rsidP="00F2592B">
            <w:pPr>
              <w:jc w:val="both"/>
              <w:rPr>
                <w:b/>
              </w:rPr>
            </w:pPr>
            <w:r>
              <w:rPr>
                <w:b/>
              </w:rPr>
              <w:t>Typ vztahu na součásti VŠ, která uskutečňuje st. program</w:t>
            </w:r>
          </w:p>
        </w:tc>
        <w:tc>
          <w:tcPr>
            <w:tcW w:w="992" w:type="dxa"/>
            <w:gridSpan w:val="2"/>
          </w:tcPr>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6060" w:type="dxa"/>
            <w:gridSpan w:val="5"/>
            <w:shd w:val="clear" w:color="auto" w:fill="F7CAAC"/>
          </w:tcPr>
          <w:p w:rsidR="007D4498" w:rsidRDefault="007D4498" w:rsidP="00F2592B">
            <w:pPr>
              <w:jc w:val="both"/>
            </w:pPr>
            <w:r>
              <w:rPr>
                <w:b/>
              </w:rPr>
              <w:t>Další současná působení jako akademický pracovník na jiných VŠ</w:t>
            </w:r>
          </w:p>
        </w:tc>
        <w:tc>
          <w:tcPr>
            <w:tcW w:w="1703" w:type="dxa"/>
            <w:gridSpan w:val="2"/>
            <w:shd w:val="clear" w:color="auto" w:fill="F7CAAC"/>
          </w:tcPr>
          <w:p w:rsidR="007D4498" w:rsidRDefault="007D4498" w:rsidP="00F2592B">
            <w:pPr>
              <w:jc w:val="both"/>
              <w:rPr>
                <w:b/>
              </w:rPr>
            </w:pPr>
            <w:r>
              <w:rPr>
                <w:b/>
              </w:rPr>
              <w:t>typ prac. vztahu</w:t>
            </w:r>
          </w:p>
        </w:tc>
        <w:tc>
          <w:tcPr>
            <w:tcW w:w="2096" w:type="dxa"/>
            <w:gridSpan w:val="4"/>
            <w:shd w:val="clear" w:color="auto" w:fill="F7CAAC"/>
          </w:tcPr>
          <w:p w:rsidR="007D4498" w:rsidRDefault="007D4498" w:rsidP="00F2592B">
            <w:pPr>
              <w:jc w:val="both"/>
              <w:rPr>
                <w:b/>
              </w:rPr>
            </w:pPr>
            <w:r>
              <w:rPr>
                <w:b/>
              </w:rPr>
              <w:t>rozsah</w:t>
            </w: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9859" w:type="dxa"/>
            <w:gridSpan w:val="11"/>
            <w:shd w:val="clear" w:color="auto" w:fill="F7CAAC"/>
          </w:tcPr>
          <w:p w:rsidR="007D4498" w:rsidRDefault="007D4498" w:rsidP="00F2592B">
            <w:pPr>
              <w:jc w:val="both"/>
            </w:pPr>
            <w:r>
              <w:rPr>
                <w:b/>
              </w:rPr>
              <w:t>Předměty příslušného studijního programu a způsob zapojení do jejich výuky, příp. další zapojení do uskutečňování studijního programu</w:t>
            </w:r>
          </w:p>
        </w:tc>
      </w:tr>
      <w:tr w:rsidR="007D4498" w:rsidTr="00F2592B">
        <w:trPr>
          <w:trHeight w:val="1118"/>
        </w:trPr>
        <w:tc>
          <w:tcPr>
            <w:tcW w:w="9859" w:type="dxa"/>
            <w:gridSpan w:val="11"/>
            <w:tcBorders>
              <w:top w:val="nil"/>
            </w:tcBorders>
          </w:tcPr>
          <w:p w:rsidR="007D4498" w:rsidRDefault="007D4498">
            <w:pPr>
              <w:jc w:val="both"/>
            </w:pPr>
            <w:r>
              <w:t xml:space="preserve">Provozní management – </w:t>
            </w:r>
            <w:del w:id="3361" w:author="Dokulil Jiří" w:date="2018-11-19T00:10:00Z">
              <w:r w:rsidDel="00605CD6">
                <w:delText xml:space="preserve">přednášky </w:delText>
              </w:r>
            </w:del>
            <w:ins w:id="3362" w:author="Dokulil Jiří" w:date="2018-11-19T00:10:00Z">
              <w:r w:rsidR="00605CD6">
                <w:t xml:space="preserve">přednášející </w:t>
              </w:r>
            </w:ins>
            <w:r>
              <w:t>(</w:t>
            </w:r>
            <w:ins w:id="3363" w:author="Dokulil Jiří" w:date="2018-11-19T00:10:00Z">
              <w:r w:rsidR="00605CD6">
                <w:t>1</w:t>
              </w:r>
            </w:ins>
            <w:del w:id="3364" w:author="Dokulil Jiří" w:date="2018-11-19T00:10:00Z">
              <w:r w:rsidDel="00605CD6">
                <w:delText>3</w:delText>
              </w:r>
            </w:del>
            <w:r>
              <w:t>0 %)</w:t>
            </w:r>
          </w:p>
        </w:tc>
      </w:tr>
      <w:tr w:rsidR="007D4498" w:rsidTr="00F2592B">
        <w:tc>
          <w:tcPr>
            <w:tcW w:w="9859" w:type="dxa"/>
            <w:gridSpan w:val="11"/>
            <w:shd w:val="clear" w:color="auto" w:fill="F7CAAC"/>
          </w:tcPr>
          <w:p w:rsidR="007D4498" w:rsidRDefault="007D4498" w:rsidP="00F2592B">
            <w:pPr>
              <w:jc w:val="both"/>
            </w:pPr>
            <w:r>
              <w:rPr>
                <w:b/>
              </w:rPr>
              <w:t xml:space="preserve">Údaje o vzdělání na VŠ </w:t>
            </w:r>
          </w:p>
        </w:tc>
      </w:tr>
      <w:tr w:rsidR="007D4498" w:rsidTr="00F2592B">
        <w:trPr>
          <w:trHeight w:val="1055"/>
        </w:trPr>
        <w:tc>
          <w:tcPr>
            <w:tcW w:w="9859" w:type="dxa"/>
            <w:gridSpan w:val="11"/>
          </w:tcPr>
          <w:p w:rsidR="007D4498" w:rsidRPr="00A32092" w:rsidRDefault="007D4498" w:rsidP="00F2592B">
            <w:pPr>
              <w:jc w:val="both"/>
            </w:pPr>
            <w:r w:rsidRPr="00A32092">
              <w:t xml:space="preserve">2006–2009 </w:t>
            </w:r>
            <w:r w:rsidRPr="00A32092">
              <w:rPr>
                <w:b/>
              </w:rPr>
              <w:t>Doktorské studium</w:t>
            </w:r>
          </w:p>
          <w:p w:rsidR="007D4498" w:rsidRPr="00A32092" w:rsidRDefault="007D4498" w:rsidP="00F2592B">
            <w:pPr>
              <w:jc w:val="both"/>
            </w:pPr>
            <w:r w:rsidRPr="00A32092">
              <w:t>Dopravní fakulta Jana Pernera, Univerzita Pardubice</w:t>
            </w:r>
            <w:r>
              <w:t xml:space="preserve">, </w:t>
            </w:r>
            <w:r w:rsidRPr="00A32092">
              <w:t>Obor: Dopravní prostředky a infrastruktura</w:t>
            </w:r>
          </w:p>
          <w:p w:rsidR="007D4498" w:rsidRPr="00A32092" w:rsidRDefault="007D4498" w:rsidP="00F2592B">
            <w:pPr>
              <w:jc w:val="both"/>
            </w:pPr>
            <w:r w:rsidRPr="00A32092">
              <w:t>Ukončeno státní doktorskou zkouškou a obhajobou disertační práce.</w:t>
            </w:r>
          </w:p>
          <w:p w:rsidR="007D4498" w:rsidRPr="00A32092" w:rsidRDefault="007D4498" w:rsidP="00F2592B">
            <w:pPr>
              <w:jc w:val="both"/>
            </w:pPr>
            <w:r w:rsidRPr="00A32092">
              <w:t>Disertační práce: Analýza parametrů kvality svarových spojů vysokopevných ocelí při stavbě</w:t>
            </w:r>
          </w:p>
          <w:p w:rsidR="007D4498" w:rsidRDefault="007D4498" w:rsidP="00F2592B">
            <w:pPr>
              <w:jc w:val="both"/>
            </w:pPr>
            <w:r w:rsidRPr="00A32092">
              <w:t>karoserií, národní Cena Františka Egermayera od České společnosti pro jakost</w:t>
            </w:r>
            <w:r>
              <w:t>.</w:t>
            </w:r>
          </w:p>
          <w:p w:rsidR="007D4498" w:rsidRPr="00A32092" w:rsidRDefault="007D4498" w:rsidP="00F2592B">
            <w:pPr>
              <w:jc w:val="both"/>
            </w:pPr>
          </w:p>
          <w:p w:rsidR="007D4498" w:rsidRPr="00A32092" w:rsidRDefault="007D4498" w:rsidP="00F2592B">
            <w:pPr>
              <w:jc w:val="both"/>
            </w:pPr>
            <w:r w:rsidRPr="00A32092">
              <w:t xml:space="preserve">1997–2003 </w:t>
            </w:r>
            <w:r w:rsidRPr="00A32092">
              <w:rPr>
                <w:b/>
              </w:rPr>
              <w:t>Inženýrské studium</w:t>
            </w:r>
          </w:p>
          <w:p w:rsidR="007D4498" w:rsidRPr="00A32092" w:rsidRDefault="007D4498" w:rsidP="00F2592B">
            <w:pPr>
              <w:jc w:val="both"/>
            </w:pPr>
            <w:r w:rsidRPr="00A32092">
              <w:t>Dopravní fakulta Jana Pernera, Univerzita Pardubice</w:t>
            </w:r>
            <w:r>
              <w:t xml:space="preserve">, </w:t>
            </w:r>
            <w:r w:rsidRPr="00A32092">
              <w:t>Obor: Silniční dopravní prostředky</w:t>
            </w:r>
          </w:p>
          <w:p w:rsidR="007D4498" w:rsidRPr="00A32092" w:rsidRDefault="007D4498" w:rsidP="00F2592B">
            <w:pPr>
              <w:jc w:val="both"/>
            </w:pPr>
            <w:r w:rsidRPr="00A32092">
              <w:t>Ukončeno státní závěrečnou zkouškou.</w:t>
            </w:r>
          </w:p>
          <w:p w:rsidR="007D4498" w:rsidRDefault="007D4498" w:rsidP="00F2592B">
            <w:pPr>
              <w:jc w:val="both"/>
            </w:pPr>
            <w:r w:rsidRPr="00A32092">
              <w:t>Diplomová práce: Použití laseru při spojování autokaroserií, cena Institutu Jana Pernera za nejlepší diplomovou práci mezi kolegy diplomanty 2003</w:t>
            </w:r>
            <w:r>
              <w:t>.</w:t>
            </w:r>
          </w:p>
          <w:p w:rsidR="007D4498" w:rsidRDefault="007D4498" w:rsidP="00F2592B">
            <w:pPr>
              <w:jc w:val="both"/>
              <w:rPr>
                <w:b/>
              </w:rPr>
            </w:pPr>
          </w:p>
        </w:tc>
      </w:tr>
      <w:tr w:rsidR="007D4498" w:rsidTr="00F2592B">
        <w:tc>
          <w:tcPr>
            <w:tcW w:w="9859" w:type="dxa"/>
            <w:gridSpan w:val="11"/>
            <w:shd w:val="clear" w:color="auto" w:fill="F7CAAC"/>
          </w:tcPr>
          <w:p w:rsidR="007D4498" w:rsidRDefault="007D4498" w:rsidP="00F2592B">
            <w:pPr>
              <w:jc w:val="both"/>
              <w:rPr>
                <w:b/>
              </w:rPr>
            </w:pPr>
            <w:r>
              <w:rPr>
                <w:b/>
              </w:rPr>
              <w:t>Údaje o odborném působení od absolvování VŠ</w:t>
            </w:r>
          </w:p>
        </w:tc>
      </w:tr>
      <w:tr w:rsidR="007D4498" w:rsidTr="00F2592B">
        <w:trPr>
          <w:trHeight w:val="1090"/>
        </w:trPr>
        <w:tc>
          <w:tcPr>
            <w:tcW w:w="9859" w:type="dxa"/>
            <w:gridSpan w:val="11"/>
          </w:tcPr>
          <w:p w:rsidR="007D4498" w:rsidRPr="007E23D6" w:rsidRDefault="007D4498" w:rsidP="00F2592B">
            <w:pPr>
              <w:jc w:val="both"/>
              <w:rPr>
                <w:b/>
              </w:rPr>
            </w:pPr>
            <w:r w:rsidRPr="007E23D6">
              <w:rPr>
                <w:b/>
              </w:rPr>
              <w:t>Aktuálně: Masterwork Corp s.r.o. (150 zaměstnanců)</w:t>
            </w:r>
          </w:p>
          <w:p w:rsidR="007D4498" w:rsidRDefault="007D4498" w:rsidP="00F2592B">
            <w:pPr>
              <w:jc w:val="both"/>
            </w:pPr>
            <w:r>
              <w:t>Manažer kvality – vedoucí oddělení řízení kvality (podřízených 10 kontrolorů) v německo-čínské společnosti se zaměřením na mezinárodní zákazníky s produkcí v oblasti obrábění, svařování, lakování a montáže komplexních balicích strojů.</w:t>
            </w:r>
          </w:p>
          <w:p w:rsidR="007D4498" w:rsidRDefault="007D4498" w:rsidP="00F2592B">
            <w:pPr>
              <w:jc w:val="both"/>
            </w:pPr>
            <w:r>
              <w:t>* Řízení systému a procesů zajištění kvality a kontroly v rámci celé společnosti.</w:t>
            </w:r>
          </w:p>
          <w:p w:rsidR="007D4498" w:rsidRDefault="007D4498" w:rsidP="00F2592B">
            <w:pPr>
              <w:jc w:val="both"/>
            </w:pPr>
            <w:r>
              <w:t>* Komunikace požadavků kvality s mezinárodními zákazníky.</w:t>
            </w:r>
          </w:p>
          <w:p w:rsidR="007D4498" w:rsidRDefault="007D4498" w:rsidP="00F2592B">
            <w:pPr>
              <w:jc w:val="both"/>
            </w:pPr>
            <w:r>
              <w:t>* Nová certifikace ISO 9001:2015 a podniková metrologie.</w:t>
            </w:r>
          </w:p>
          <w:p w:rsidR="007D4498" w:rsidRDefault="007D4498" w:rsidP="00F2592B">
            <w:pPr>
              <w:jc w:val="both"/>
            </w:pPr>
            <w:r>
              <w:t>* Školení a coaching čínských kolegů v problematice vad a jejich rizik u vyráběných strojů.</w:t>
            </w:r>
          </w:p>
          <w:p w:rsidR="007D4498" w:rsidRDefault="007D4498" w:rsidP="00F2592B">
            <w:pPr>
              <w:jc w:val="both"/>
            </w:pPr>
            <w:r>
              <w:t>* Implementace ERP IS do aktivit řízení kvality ve společnosti.</w:t>
            </w:r>
          </w:p>
          <w:p w:rsidR="007D4498" w:rsidRDefault="007D4498" w:rsidP="00F2592B">
            <w:pPr>
              <w:jc w:val="both"/>
            </w:pPr>
          </w:p>
          <w:p w:rsidR="007D4498" w:rsidRPr="007E23D6" w:rsidRDefault="007D4498" w:rsidP="00F2592B">
            <w:pPr>
              <w:jc w:val="both"/>
              <w:rPr>
                <w:b/>
              </w:rPr>
            </w:pPr>
            <w:r w:rsidRPr="007E23D6">
              <w:rPr>
                <w:b/>
              </w:rPr>
              <w:lastRenderedPageBreak/>
              <w:t>2011 – 2016: NTS Prometal Machining, s.r.o. (150 zaměstnanců)</w:t>
            </w:r>
          </w:p>
          <w:p w:rsidR="007D4498" w:rsidRDefault="007D4498" w:rsidP="00F2592B">
            <w:pPr>
              <w:jc w:val="both"/>
            </w:pPr>
            <w:r>
              <w:t>Manažer kvality – vedoucí oddělení řízení kvality (podřízeni 2 inženýři kvality a 3 kontroloři) české dcery mezinárodní holandské strojírenské společnosti NTS Group se zaměřením výroby do oblastí optoelektroniky (čisté prostory), zdravotnictví, letectví, lodního průmyslu a potravinářství.</w:t>
            </w:r>
          </w:p>
          <w:p w:rsidR="007D4498" w:rsidRDefault="007D4498" w:rsidP="00F2592B">
            <w:pPr>
              <w:jc w:val="both"/>
            </w:pPr>
            <w:r>
              <w:t>* Zajištění kvality procesů obrobny, svařovny, lakovny a montáží.</w:t>
            </w:r>
          </w:p>
          <w:p w:rsidR="007D4498" w:rsidRDefault="007D4498" w:rsidP="00F2592B">
            <w:pPr>
              <w:jc w:val="both"/>
            </w:pPr>
            <w:r>
              <w:t>* Přepracování systému řízení kvality (ISO 9001), implementace systému svařování dle ISO 3834, řízení neshodného výrobku, péče o mezinárodní zákazníky, vzorkování (PPAP, EMPB, FAIR, APQP), metrologie a zkušebnictví, zajištění dodavatelské kvality (SQA), FMEA, kontrolní plány a vedení auditů od zákazníků (Rolls-Royce Bergen Engines, Waters, Edwards, Philips, FEI, TEL Mechatronics, Bosch, Siemens, Leica, Letov, Oerlikon, Madelec etc.), interních a certifikačních dle ISO 9001 (Lloyd’s Register) a u dodavatelů (zaměřené procesní audity, iniciační audity dle vlastní metodiky).</w:t>
            </w:r>
          </w:p>
          <w:p w:rsidR="007D4498" w:rsidRDefault="007D4498" w:rsidP="00F2592B">
            <w:pPr>
              <w:jc w:val="both"/>
            </w:pPr>
          </w:p>
          <w:p w:rsidR="007D4498" w:rsidRPr="007E23D6" w:rsidRDefault="007D4498" w:rsidP="00F2592B">
            <w:pPr>
              <w:jc w:val="both"/>
              <w:rPr>
                <w:b/>
              </w:rPr>
            </w:pPr>
            <w:r w:rsidRPr="007E23D6">
              <w:rPr>
                <w:b/>
              </w:rPr>
              <w:t>2010 – 2011: Kovovýroba Hoffmann s.r.o. (250 zaměstnanců)</w:t>
            </w:r>
          </w:p>
          <w:p w:rsidR="007D4498" w:rsidRDefault="007D4498" w:rsidP="00F2592B">
            <w:pPr>
              <w:jc w:val="both"/>
            </w:pPr>
            <w:r>
              <w:t xml:space="preserve">Projektový manažer výroby sériových lisovacích nářadí přímo pro výrobce z automobilového průmyslu Daimler Stuttgart, Audi Ingolstadt a Seat Barcelona. </w:t>
            </w:r>
          </w:p>
          <w:p w:rsidR="007D4498" w:rsidRDefault="007D4498" w:rsidP="00F2592B">
            <w:pPr>
              <w:jc w:val="both"/>
            </w:pPr>
            <w:r>
              <w:t>* Každodenní komunikace se zákazníky v německém jazyce.</w:t>
            </w:r>
          </w:p>
          <w:p w:rsidR="007D4498" w:rsidRDefault="007D4498" w:rsidP="00F2592B">
            <w:pPr>
              <w:jc w:val="both"/>
            </w:pPr>
          </w:p>
          <w:p w:rsidR="007D4498" w:rsidRPr="007E23D6" w:rsidRDefault="007D4498" w:rsidP="00F2592B">
            <w:pPr>
              <w:jc w:val="both"/>
              <w:rPr>
                <w:b/>
              </w:rPr>
            </w:pPr>
            <w:r w:rsidRPr="007E23D6">
              <w:rPr>
                <w:b/>
              </w:rPr>
              <w:t>2007 – 2010: Univerzita Pardubice, Dopravní fakulta Jana Pernera</w:t>
            </w:r>
          </w:p>
          <w:p w:rsidR="007D4498" w:rsidRDefault="007D4498" w:rsidP="00F2592B">
            <w:pPr>
              <w:jc w:val="both"/>
            </w:pPr>
            <w:r>
              <w:t>Odborný asistent (pedagog) v oboru řízení kvality na katedře dopravních prostředků a diagnostiky (přednášení metodiky řízení kvality i v angličtině a němčině) a výzkumný pracovník v oboru metalurgie. Cvičení studentů skrze praktické příklady z technické praxe.</w:t>
            </w:r>
          </w:p>
          <w:p w:rsidR="007D4498" w:rsidRDefault="007D4498" w:rsidP="00F2592B">
            <w:pPr>
              <w:jc w:val="both"/>
            </w:pPr>
          </w:p>
          <w:p w:rsidR="007D4498" w:rsidRPr="007E23D6" w:rsidRDefault="007D4498" w:rsidP="00F2592B">
            <w:pPr>
              <w:jc w:val="both"/>
              <w:rPr>
                <w:b/>
              </w:rPr>
            </w:pPr>
            <w:r w:rsidRPr="007E23D6">
              <w:rPr>
                <w:b/>
              </w:rPr>
              <w:t>2004 – 2007: ŠKODA AUTO a.s.</w:t>
            </w:r>
          </w:p>
          <w:p w:rsidR="007D4498" w:rsidRDefault="007D4498" w:rsidP="00F2592B">
            <w:pPr>
              <w:jc w:val="both"/>
            </w:pPr>
            <w:r>
              <w:t>Koordinátor zkušebny svařovny – odd. řízení kvality výroby karoserií, Ml. Boleslav.</w:t>
            </w:r>
          </w:p>
          <w:p w:rsidR="007D4498" w:rsidRDefault="007D4498" w:rsidP="00F2592B">
            <w:pPr>
              <w:jc w:val="both"/>
            </w:pPr>
            <w:r>
              <w:t>* Založení laboratoře, zajištění technického vybavení, certifikace kvality, zkoušky spojů (svarů) karoserií – měření, metalografie, pevnost v tahu, tvrdost, ultrazvuková defektoskopie bodových svarů (NDT), plánování zkoušek.</w:t>
            </w:r>
          </w:p>
          <w:p w:rsidR="007D4498" w:rsidRDefault="007D4498" w:rsidP="00F2592B">
            <w:pPr>
              <w:jc w:val="both"/>
            </w:pPr>
            <w:r>
              <w:t>Trainee – absolvování Assessment Centre Škoda Auto a řada školení pro manažerský dorost, pracovní rotace ve svařovně, nářaďovně, konstrukci a v plánování svařoven a lisoven.</w:t>
            </w:r>
          </w:p>
          <w:p w:rsidR="007D4498" w:rsidRDefault="007D4498" w:rsidP="00F2592B">
            <w:pPr>
              <w:jc w:val="both"/>
            </w:pPr>
          </w:p>
          <w:p w:rsidR="007D4498" w:rsidRDefault="007D4498" w:rsidP="00F2592B">
            <w:pPr>
              <w:jc w:val="both"/>
            </w:pPr>
            <w:r w:rsidRPr="007E23D6">
              <w:rPr>
                <w:b/>
              </w:rPr>
              <w:t>2003: A-Z Educationcentre, s.r.o.</w:t>
            </w:r>
            <w:r>
              <w:t xml:space="preserve"> – učitel anglického jazyka.</w:t>
            </w:r>
          </w:p>
          <w:p w:rsidR="007D4498" w:rsidRDefault="007D4498" w:rsidP="00F2592B">
            <w:pPr>
              <w:jc w:val="both"/>
            </w:pPr>
          </w:p>
          <w:p w:rsidR="007D4498" w:rsidRDefault="007D4498" w:rsidP="00F2592B">
            <w:pPr>
              <w:jc w:val="both"/>
            </w:pPr>
            <w:r w:rsidRPr="007E23D6">
              <w:rPr>
                <w:b/>
              </w:rPr>
              <w:t>2001 – 2003: Kolejní server PaSt</w:t>
            </w:r>
            <w:r>
              <w:t>, Univerzita Pardubice – zakladatel, vedoucí.</w:t>
            </w:r>
          </w:p>
          <w:p w:rsidR="007D4498" w:rsidRDefault="007D4498" w:rsidP="00F2592B">
            <w:pPr>
              <w:jc w:val="both"/>
            </w:pPr>
          </w:p>
          <w:p w:rsidR="007D4498" w:rsidRDefault="007D4498" w:rsidP="00F2592B">
            <w:pPr>
              <w:jc w:val="both"/>
            </w:pPr>
            <w:r w:rsidRPr="007E23D6">
              <w:rPr>
                <w:b/>
              </w:rPr>
              <w:t>1998 – 2001: AIESEC Pardubice</w:t>
            </w:r>
            <w:r>
              <w:t xml:space="preserve"> – Exchange Coordinator 1999/2000 – vedení lidí, projekty.</w:t>
            </w:r>
          </w:p>
          <w:p w:rsidR="007D4498" w:rsidRDefault="007D4498" w:rsidP="00F2592B">
            <w:pPr>
              <w:jc w:val="both"/>
            </w:pPr>
          </w:p>
        </w:tc>
      </w:tr>
      <w:tr w:rsidR="007D4498" w:rsidTr="00F2592B">
        <w:trPr>
          <w:trHeight w:val="250"/>
        </w:trPr>
        <w:tc>
          <w:tcPr>
            <w:tcW w:w="9859" w:type="dxa"/>
            <w:gridSpan w:val="11"/>
            <w:shd w:val="clear" w:color="auto" w:fill="F7CAAC"/>
          </w:tcPr>
          <w:p w:rsidR="007D4498" w:rsidRDefault="007D4498" w:rsidP="00F2592B">
            <w:pPr>
              <w:jc w:val="both"/>
            </w:pPr>
            <w:r>
              <w:rPr>
                <w:b/>
              </w:rPr>
              <w:lastRenderedPageBreak/>
              <w:t>Zkušenosti s vedením kvalifikačních a rigorózních prací</w:t>
            </w:r>
          </w:p>
        </w:tc>
      </w:tr>
      <w:tr w:rsidR="007D4498" w:rsidTr="00F2592B">
        <w:trPr>
          <w:trHeight w:val="1105"/>
        </w:trPr>
        <w:tc>
          <w:tcPr>
            <w:tcW w:w="9859" w:type="dxa"/>
            <w:gridSpan w:val="11"/>
          </w:tcPr>
          <w:p w:rsidR="007D4498" w:rsidRDefault="007D4498" w:rsidP="00F2592B">
            <w:pPr>
              <w:jc w:val="both"/>
            </w:pPr>
            <w:r>
              <w:t xml:space="preserve">Vedení 2 maturitních a 2 bakalářských prací. </w:t>
            </w:r>
          </w:p>
          <w:p w:rsidR="007D4498" w:rsidRDefault="007D4498" w:rsidP="00F2592B">
            <w:pPr>
              <w:jc w:val="both"/>
            </w:pPr>
            <w:r>
              <w:t>Oponentura 1 inženýrské práce.</w:t>
            </w:r>
          </w:p>
        </w:tc>
      </w:tr>
      <w:tr w:rsidR="007D4498" w:rsidTr="00F2592B">
        <w:trPr>
          <w:cantSplit/>
        </w:trPr>
        <w:tc>
          <w:tcPr>
            <w:tcW w:w="3347" w:type="dxa"/>
            <w:gridSpan w:val="2"/>
            <w:tcBorders>
              <w:top w:val="single" w:sz="12" w:space="0" w:color="auto"/>
            </w:tcBorders>
            <w:shd w:val="clear" w:color="auto" w:fill="F7CAAC"/>
          </w:tcPr>
          <w:p w:rsidR="007D4498" w:rsidRDefault="007D4498"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D4498" w:rsidRDefault="007D4498"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D4498" w:rsidRDefault="007D4498"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D4498" w:rsidRDefault="007D4498" w:rsidP="00F2592B">
            <w:pPr>
              <w:jc w:val="both"/>
              <w:rPr>
                <w:b/>
              </w:rPr>
            </w:pPr>
            <w:r>
              <w:rPr>
                <w:b/>
              </w:rPr>
              <w:t>Ohlasy publikací</w:t>
            </w:r>
          </w:p>
        </w:tc>
      </w:tr>
      <w:tr w:rsidR="007D4498" w:rsidTr="00F2592B">
        <w:trPr>
          <w:cantSplit/>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tcBorders>
              <w:left w:val="single" w:sz="12" w:space="0" w:color="auto"/>
            </w:tcBorders>
            <w:shd w:val="clear" w:color="auto" w:fill="F7CAAC"/>
          </w:tcPr>
          <w:p w:rsidR="007D4498" w:rsidRDefault="007D4498" w:rsidP="00F2592B">
            <w:pPr>
              <w:jc w:val="both"/>
            </w:pPr>
            <w:r>
              <w:rPr>
                <w:b/>
              </w:rPr>
              <w:t>WOS</w:t>
            </w:r>
          </w:p>
        </w:tc>
        <w:tc>
          <w:tcPr>
            <w:tcW w:w="693" w:type="dxa"/>
            <w:shd w:val="clear" w:color="auto" w:fill="F7CAAC"/>
          </w:tcPr>
          <w:p w:rsidR="007D4498" w:rsidRDefault="007D4498" w:rsidP="00F2592B">
            <w:pPr>
              <w:jc w:val="both"/>
              <w:rPr>
                <w:sz w:val="18"/>
              </w:rPr>
            </w:pPr>
            <w:r>
              <w:rPr>
                <w:b/>
                <w:sz w:val="18"/>
              </w:rPr>
              <w:t>Scopus</w:t>
            </w:r>
          </w:p>
        </w:tc>
        <w:tc>
          <w:tcPr>
            <w:tcW w:w="694" w:type="dxa"/>
            <w:shd w:val="clear" w:color="auto" w:fill="F7CAAC"/>
          </w:tcPr>
          <w:p w:rsidR="007D4498" w:rsidRDefault="007D4498" w:rsidP="00F2592B">
            <w:pPr>
              <w:jc w:val="both"/>
            </w:pPr>
            <w:r>
              <w:rPr>
                <w:b/>
                <w:sz w:val="18"/>
              </w:rPr>
              <w:t>ostatní</w:t>
            </w:r>
          </w:p>
        </w:tc>
      </w:tr>
      <w:tr w:rsidR="007D4498" w:rsidTr="00F2592B">
        <w:trPr>
          <w:cantSplit/>
          <w:trHeight w:val="70"/>
        </w:trPr>
        <w:tc>
          <w:tcPr>
            <w:tcW w:w="3347" w:type="dxa"/>
            <w:gridSpan w:val="2"/>
            <w:shd w:val="clear" w:color="auto" w:fill="F7CAAC"/>
          </w:tcPr>
          <w:p w:rsidR="007D4498" w:rsidRDefault="007D4498" w:rsidP="00F2592B">
            <w:pPr>
              <w:jc w:val="both"/>
            </w:pPr>
            <w:r>
              <w:rPr>
                <w:b/>
              </w:rPr>
              <w:t>Obor jmenovacího řízení</w:t>
            </w:r>
          </w:p>
        </w:tc>
        <w:tc>
          <w:tcPr>
            <w:tcW w:w="2245" w:type="dxa"/>
            <w:gridSpan w:val="2"/>
            <w:shd w:val="clear" w:color="auto" w:fill="F7CAAC"/>
          </w:tcPr>
          <w:p w:rsidR="007D4498" w:rsidRDefault="007D4498" w:rsidP="00F2592B">
            <w:pPr>
              <w:jc w:val="both"/>
            </w:pPr>
            <w:r>
              <w:rPr>
                <w:b/>
              </w:rPr>
              <w:t>Rok udělení hodnosti</w:t>
            </w:r>
          </w:p>
        </w:tc>
        <w:tc>
          <w:tcPr>
            <w:tcW w:w="2248" w:type="dxa"/>
            <w:gridSpan w:val="4"/>
            <w:tcBorders>
              <w:right w:val="single" w:sz="12" w:space="0" w:color="auto"/>
            </w:tcBorders>
            <w:shd w:val="clear" w:color="auto" w:fill="F7CAAC"/>
          </w:tcPr>
          <w:p w:rsidR="007D4498" w:rsidRDefault="007D4498" w:rsidP="00F2592B">
            <w:pPr>
              <w:jc w:val="both"/>
            </w:pPr>
            <w:r>
              <w:rPr>
                <w:b/>
              </w:rPr>
              <w:t>Řízení konáno na VŠ</w:t>
            </w:r>
          </w:p>
        </w:tc>
        <w:tc>
          <w:tcPr>
            <w:tcW w:w="632" w:type="dxa"/>
            <w:vMerge w:val="restart"/>
            <w:tcBorders>
              <w:left w:val="single" w:sz="12" w:space="0" w:color="auto"/>
            </w:tcBorders>
          </w:tcPr>
          <w:p w:rsidR="007D4498" w:rsidRDefault="007D4498" w:rsidP="00F2592B">
            <w:pPr>
              <w:jc w:val="both"/>
              <w:rPr>
                <w:b/>
              </w:rPr>
            </w:pPr>
          </w:p>
        </w:tc>
        <w:tc>
          <w:tcPr>
            <w:tcW w:w="693" w:type="dxa"/>
            <w:vMerge w:val="restart"/>
          </w:tcPr>
          <w:p w:rsidR="007D4498" w:rsidRDefault="007D4498" w:rsidP="00F2592B">
            <w:pPr>
              <w:jc w:val="both"/>
              <w:rPr>
                <w:b/>
              </w:rPr>
            </w:pPr>
          </w:p>
        </w:tc>
        <w:tc>
          <w:tcPr>
            <w:tcW w:w="694" w:type="dxa"/>
            <w:vMerge w:val="restart"/>
          </w:tcPr>
          <w:p w:rsidR="007D4498" w:rsidRDefault="007D4498" w:rsidP="00F2592B">
            <w:pPr>
              <w:jc w:val="both"/>
              <w:rPr>
                <w:b/>
              </w:rPr>
            </w:pPr>
          </w:p>
        </w:tc>
      </w:tr>
      <w:tr w:rsidR="007D4498" w:rsidTr="00F2592B">
        <w:trPr>
          <w:trHeight w:val="205"/>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vMerge/>
            <w:tcBorders>
              <w:left w:val="single" w:sz="12" w:space="0" w:color="auto"/>
            </w:tcBorders>
            <w:vAlign w:val="center"/>
          </w:tcPr>
          <w:p w:rsidR="007D4498" w:rsidRDefault="007D4498" w:rsidP="00F2592B">
            <w:pPr>
              <w:rPr>
                <w:b/>
              </w:rPr>
            </w:pPr>
          </w:p>
        </w:tc>
        <w:tc>
          <w:tcPr>
            <w:tcW w:w="693" w:type="dxa"/>
            <w:vMerge/>
            <w:vAlign w:val="center"/>
          </w:tcPr>
          <w:p w:rsidR="007D4498" w:rsidRDefault="007D4498" w:rsidP="00F2592B">
            <w:pPr>
              <w:rPr>
                <w:b/>
              </w:rPr>
            </w:pPr>
          </w:p>
        </w:tc>
        <w:tc>
          <w:tcPr>
            <w:tcW w:w="694" w:type="dxa"/>
            <w:vMerge/>
            <w:vAlign w:val="center"/>
          </w:tcPr>
          <w:p w:rsidR="007D4498" w:rsidRDefault="007D4498" w:rsidP="00F2592B">
            <w:pPr>
              <w:rPr>
                <w:b/>
              </w:rPr>
            </w:pPr>
          </w:p>
        </w:tc>
      </w:tr>
      <w:tr w:rsidR="007D4498" w:rsidTr="00F2592B">
        <w:tc>
          <w:tcPr>
            <w:tcW w:w="9859" w:type="dxa"/>
            <w:gridSpan w:val="11"/>
            <w:shd w:val="clear" w:color="auto" w:fill="F7CAAC"/>
          </w:tcPr>
          <w:p w:rsidR="007D4498" w:rsidRDefault="007D4498"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D4498" w:rsidTr="00F2592B">
        <w:trPr>
          <w:trHeight w:val="2347"/>
        </w:trPr>
        <w:tc>
          <w:tcPr>
            <w:tcW w:w="9859" w:type="dxa"/>
            <w:gridSpan w:val="11"/>
          </w:tcPr>
          <w:p w:rsidR="007D4498" w:rsidRPr="001B1415" w:rsidRDefault="007D4498" w:rsidP="00F2592B">
            <w:pPr>
              <w:jc w:val="both"/>
            </w:pPr>
            <w:r w:rsidRPr="001B1415">
              <w:t>[1] Kapsa V.: „Návrh experimentu u odporových svarů</w:t>
            </w:r>
            <w:r>
              <w:t xml:space="preserve"> </w:t>
            </w:r>
            <w:r w:rsidRPr="001B1415">
              <w:t>vysokopevných ocelových plechů bezpečnostních dílů</w:t>
            </w:r>
            <w:r>
              <w:t xml:space="preserve"> </w:t>
            </w:r>
            <w:r w:rsidRPr="001B1415">
              <w:t>karoserie vozu“. In: Sborník přednášek z</w:t>
            </w:r>
            <w:r>
              <w:t> </w:t>
            </w:r>
            <w:r w:rsidRPr="001B1415">
              <w:t>konference</w:t>
            </w:r>
            <w:r>
              <w:t xml:space="preserve"> </w:t>
            </w:r>
            <w:r w:rsidRPr="001B1415">
              <w:t>TechMat '08. Svitavy, 20. 11. 2008, s. 33-36. ISBN</w:t>
            </w:r>
          </w:p>
          <w:p w:rsidR="007D4498" w:rsidRDefault="007D4498" w:rsidP="00F2592B">
            <w:pPr>
              <w:jc w:val="both"/>
            </w:pPr>
            <w:r w:rsidRPr="001B1415">
              <w:t>978-80-7395-136-8.</w:t>
            </w:r>
          </w:p>
          <w:p w:rsidR="007D4498" w:rsidRPr="001B1415" w:rsidRDefault="007D4498" w:rsidP="00F2592B">
            <w:pPr>
              <w:jc w:val="both"/>
            </w:pPr>
          </w:p>
          <w:p w:rsidR="007D4498" w:rsidRPr="001B1415" w:rsidRDefault="007D4498" w:rsidP="00F2592B">
            <w:pPr>
              <w:jc w:val="both"/>
            </w:pPr>
            <w:r w:rsidRPr="001B1415">
              <w:t>[2] Kapsa V.: „The Use of Design of Experiments in Car</w:t>
            </w:r>
            <w:r>
              <w:t xml:space="preserve"> </w:t>
            </w:r>
            <w:r w:rsidRPr="001B1415">
              <w:t>Body Building“. In: 3rd International Conference –</w:t>
            </w:r>
            <w:r>
              <w:t xml:space="preserve"> </w:t>
            </w:r>
            <w:r w:rsidRPr="001B1415">
              <w:t>Reliability, Safety and Diagnostics of Transport</w:t>
            </w:r>
            <w:r>
              <w:t xml:space="preserve"> </w:t>
            </w:r>
            <w:r w:rsidRPr="001B1415">
              <w:t>Structures and Means 2008. Lázně Bohdaneč, 25.-26.</w:t>
            </w:r>
            <w:r>
              <w:t xml:space="preserve"> </w:t>
            </w:r>
            <w:r w:rsidRPr="001B1415">
              <w:t>9. 2008, s. 131-135. ISBN 978-80-7395-096-5.</w:t>
            </w:r>
          </w:p>
          <w:p w:rsidR="007D4498" w:rsidRDefault="007D4498" w:rsidP="00F2592B">
            <w:pPr>
              <w:jc w:val="both"/>
            </w:pPr>
          </w:p>
          <w:p w:rsidR="007D4498" w:rsidRPr="001B1415" w:rsidRDefault="007D4498" w:rsidP="00F2592B">
            <w:pPr>
              <w:jc w:val="both"/>
            </w:pPr>
            <w:r w:rsidRPr="001B1415">
              <w:t>[3] Schmidová E., Kapsa V., Švanda P.: „Development of</w:t>
            </w:r>
            <w:r>
              <w:t xml:space="preserve"> </w:t>
            </w:r>
            <w:r w:rsidRPr="001B1415">
              <w:t>High-Strength Steel Surfacing Technology“. In:</w:t>
            </w:r>
            <w:r>
              <w:t xml:space="preserve"> </w:t>
            </w:r>
            <w:r w:rsidRPr="001B1415">
              <w:t>Scientific Papers 12 2006 serie B. University of</w:t>
            </w:r>
            <w:r>
              <w:t xml:space="preserve"> </w:t>
            </w:r>
            <w:r w:rsidRPr="001B1415">
              <w:t>Pardubice, Jan Perner Transport Faculty, Pardubice</w:t>
            </w:r>
            <w:r>
              <w:t xml:space="preserve"> </w:t>
            </w:r>
            <w:r w:rsidRPr="001B1415">
              <w:t>2007, s. 27-36. ISBN-978-80-7194-985-5.</w:t>
            </w:r>
          </w:p>
          <w:p w:rsidR="007D4498" w:rsidRDefault="007D4498" w:rsidP="00F2592B">
            <w:pPr>
              <w:jc w:val="both"/>
            </w:pPr>
          </w:p>
          <w:p w:rsidR="007D4498" w:rsidRPr="001B1415" w:rsidRDefault="007D4498" w:rsidP="00F2592B">
            <w:pPr>
              <w:jc w:val="both"/>
            </w:pPr>
            <w:r w:rsidRPr="001B1415">
              <w:t>[4] Kapsa V., Schmidová E.: „Stud Welding within A Car</w:t>
            </w:r>
            <w:r>
              <w:t xml:space="preserve"> </w:t>
            </w:r>
            <w:r w:rsidRPr="001B1415">
              <w:t>Body Building”. In: Technológia 2007. (Book of</w:t>
            </w:r>
            <w:r>
              <w:t xml:space="preserve"> </w:t>
            </w:r>
            <w:r w:rsidRPr="001B1415">
              <w:t xml:space="preserve">Abstracts) </w:t>
            </w:r>
            <w:r w:rsidRPr="001B1415">
              <w:lastRenderedPageBreak/>
              <w:t>Technology And Devices for Welding. STU</w:t>
            </w:r>
            <w:r>
              <w:t xml:space="preserve"> </w:t>
            </w:r>
            <w:r w:rsidRPr="001B1415">
              <w:t>Bratislava, 19.-20. 9. 2007, s. 64. ISBN 978-80-227-2712-9.</w:t>
            </w:r>
          </w:p>
          <w:p w:rsidR="007D4498" w:rsidRDefault="007D4498" w:rsidP="00F2592B">
            <w:pPr>
              <w:jc w:val="both"/>
            </w:pPr>
          </w:p>
          <w:p w:rsidR="007D4498" w:rsidRPr="001B1415" w:rsidRDefault="007D4498" w:rsidP="00F2592B">
            <w:pPr>
              <w:jc w:val="both"/>
            </w:pPr>
            <w:r w:rsidRPr="001B1415">
              <w:t>[5] Schmidová E., Kapsa V., Petruška J.: „Napěťová</w:t>
            </w:r>
            <w:r>
              <w:t xml:space="preserve"> </w:t>
            </w:r>
            <w:r w:rsidRPr="001B1415">
              <w:t>analýza heterogenních svarových rozhraní“.</w:t>
            </w:r>
            <w:r>
              <w:t xml:space="preserve"> </w:t>
            </w:r>
            <w:r w:rsidRPr="001B1415">
              <w:t>In: Inovatívne technologie vo zváraní a NDT (odborný</w:t>
            </w:r>
            <w:r>
              <w:t xml:space="preserve"> </w:t>
            </w:r>
            <w:r w:rsidRPr="001B1415">
              <w:t>seminář s mezinárodní účastí). Sborník přednášek</w:t>
            </w:r>
            <w:r>
              <w:t xml:space="preserve"> </w:t>
            </w:r>
            <w:r w:rsidRPr="001B1415">
              <w:t>Kálnica 2006, 1. vyd., SZS - Slovenská zváračská</w:t>
            </w:r>
            <w:r>
              <w:t xml:space="preserve"> </w:t>
            </w:r>
            <w:r w:rsidRPr="001B1415">
              <w:t>společnost pobočka Trnava - STU Trnava, 2006, s. 52-55. ISBN 80-969383-2-7.</w:t>
            </w:r>
          </w:p>
          <w:p w:rsidR="007D4498" w:rsidRDefault="007D4498" w:rsidP="00F2592B">
            <w:pPr>
              <w:jc w:val="both"/>
            </w:pPr>
          </w:p>
          <w:p w:rsidR="007D4498" w:rsidRPr="001B1415" w:rsidRDefault="007D4498" w:rsidP="00F2592B">
            <w:pPr>
              <w:jc w:val="both"/>
            </w:pPr>
            <w:r w:rsidRPr="001B1415">
              <w:t>[6] Kapsa V.: Autor cca 200 odborných laboratorních zpráv</w:t>
            </w:r>
            <w:r>
              <w:t xml:space="preserve"> </w:t>
            </w:r>
            <w:r w:rsidRPr="001B1415">
              <w:t>na téma jakosti a pevnosti spojů autokaroserií.</w:t>
            </w:r>
            <w:r>
              <w:t xml:space="preserve"> </w:t>
            </w:r>
            <w:r w:rsidRPr="001B1415">
              <w:t>Zkušebna svařovny, ŠKODA AUTO a.s., Mladá</w:t>
            </w:r>
            <w:r>
              <w:t xml:space="preserve"> </w:t>
            </w:r>
            <w:r w:rsidRPr="001B1415">
              <w:t>Boleslav, 2004 – 2007.</w:t>
            </w:r>
          </w:p>
          <w:p w:rsidR="007D4498" w:rsidRDefault="007D4498" w:rsidP="00F2592B">
            <w:pPr>
              <w:jc w:val="both"/>
            </w:pPr>
          </w:p>
          <w:p w:rsidR="007D4498" w:rsidRPr="001B1415" w:rsidRDefault="007D4498" w:rsidP="00F2592B">
            <w:pPr>
              <w:jc w:val="both"/>
            </w:pPr>
            <w:r w:rsidRPr="001B1415">
              <w:t>[7] Kapsa V., Schmidová E.: „Vliv laserových technologií</w:t>
            </w:r>
            <w:r>
              <w:t xml:space="preserve"> </w:t>
            </w:r>
            <w:r w:rsidRPr="001B1415">
              <w:t>spojování karoserií automobilů na užitné vlastnosti</w:t>
            </w:r>
            <w:r>
              <w:t xml:space="preserve"> </w:t>
            </w:r>
            <w:r w:rsidRPr="001B1415">
              <w:t>aplikovaných materiálů“. Grantový projekt číslo</w:t>
            </w:r>
            <w:r>
              <w:t xml:space="preserve"> </w:t>
            </w:r>
            <w:r w:rsidRPr="001B1415">
              <w:t>5240/IG540007/21 v rámci Programu rozvojových</w:t>
            </w:r>
            <w:r>
              <w:t xml:space="preserve"> </w:t>
            </w:r>
            <w:r w:rsidRPr="001B1415">
              <w:t>aktivit Univerzity Pardubice, 2004</w:t>
            </w:r>
          </w:p>
          <w:p w:rsidR="007D4498" w:rsidRDefault="007D4498" w:rsidP="00F2592B">
            <w:pPr>
              <w:jc w:val="both"/>
            </w:pPr>
          </w:p>
          <w:p w:rsidR="007D4498" w:rsidRPr="001B1415" w:rsidRDefault="007D4498" w:rsidP="00F2592B">
            <w:pPr>
              <w:jc w:val="both"/>
            </w:pPr>
            <w:r w:rsidRPr="001B1415">
              <w:t>[8] Schmidová E., Kapsa V.: „Použitie laseru pri spojovaní</w:t>
            </w:r>
            <w:r>
              <w:t xml:space="preserve"> </w:t>
            </w:r>
            <w:r w:rsidRPr="001B1415">
              <w:t>autokaroserií“. I. Zvarové spoje, In: Zvárač vol. 1/2004,</w:t>
            </w:r>
            <w:r>
              <w:t xml:space="preserve"> </w:t>
            </w:r>
            <w:r w:rsidRPr="001B1415">
              <w:t>SR, s.17- 21, ISSN 1336-5045.</w:t>
            </w:r>
          </w:p>
          <w:p w:rsidR="007D4498" w:rsidRDefault="007D4498" w:rsidP="00F2592B">
            <w:pPr>
              <w:jc w:val="both"/>
            </w:pPr>
          </w:p>
          <w:p w:rsidR="007D4498" w:rsidRDefault="007D4498" w:rsidP="00F2592B">
            <w:pPr>
              <w:jc w:val="both"/>
              <w:rPr>
                <w:b/>
              </w:rPr>
            </w:pPr>
            <w:r w:rsidRPr="001B1415">
              <w:t>[9] Kapsa V., Schmidová E.: „Problematika laserového</w:t>
            </w:r>
            <w:r>
              <w:t xml:space="preserve"> </w:t>
            </w:r>
            <w:r w:rsidRPr="001B1415">
              <w:t>svařování v automobilovém průmyslu“. In: Sborník</w:t>
            </w:r>
            <w:r>
              <w:t xml:space="preserve"> </w:t>
            </w:r>
            <w:r w:rsidRPr="001B1415">
              <w:t>konference TECHMAT 03. Perspektivní technologie a</w:t>
            </w:r>
            <w:r>
              <w:t xml:space="preserve"> </w:t>
            </w:r>
            <w:r w:rsidRPr="001B1415">
              <w:t>materiály pro technické aplikace, Česká Třebová -</w:t>
            </w:r>
            <w:r>
              <w:t xml:space="preserve"> </w:t>
            </w:r>
            <w:r w:rsidRPr="001B1415">
              <w:t>Dopravní fakulta Jana Pernera, Univerzita Pard</w:t>
            </w:r>
            <w:r>
              <w:t>u</w:t>
            </w:r>
            <w:r w:rsidRPr="001B1415">
              <w:t>bice, 2.</w:t>
            </w:r>
            <w:r>
              <w:t xml:space="preserve"> </w:t>
            </w:r>
            <w:r w:rsidRPr="001B1415">
              <w:t>prosince 2003, s. 58-65. ISBN 80-7194-613-3.</w:t>
            </w:r>
          </w:p>
        </w:tc>
      </w:tr>
      <w:tr w:rsidR="007D4498" w:rsidTr="00F2592B">
        <w:trPr>
          <w:trHeight w:val="218"/>
        </w:trPr>
        <w:tc>
          <w:tcPr>
            <w:tcW w:w="9859" w:type="dxa"/>
            <w:gridSpan w:val="11"/>
            <w:shd w:val="clear" w:color="auto" w:fill="F7CAAC"/>
          </w:tcPr>
          <w:p w:rsidR="007D4498" w:rsidRDefault="007D4498" w:rsidP="00F2592B">
            <w:pPr>
              <w:rPr>
                <w:b/>
              </w:rPr>
            </w:pPr>
            <w:r>
              <w:rPr>
                <w:b/>
              </w:rPr>
              <w:lastRenderedPageBreak/>
              <w:t>Působení v</w:t>
            </w:r>
            <w:del w:id="3365" w:author="Dokulil Jiří" w:date="2018-11-18T22:51:00Z">
              <w:r w:rsidDel="00C457F0">
                <w:rPr>
                  <w:b/>
                </w:rPr>
                <w:delText xml:space="preserve"> </w:delText>
              </w:r>
            </w:del>
            <w:ins w:id="3366" w:author="Dokulil Jiří" w:date="2018-11-18T22:51:00Z">
              <w:r w:rsidR="00C457F0">
                <w:rPr>
                  <w:b/>
                </w:rPr>
                <w:t> </w:t>
              </w:r>
            </w:ins>
            <w:r>
              <w:rPr>
                <w:b/>
              </w:rPr>
              <w:t>zahraničí</w:t>
            </w:r>
          </w:p>
        </w:tc>
      </w:tr>
      <w:tr w:rsidR="007D4498" w:rsidRPr="006C7ECD" w:rsidTr="00F2592B">
        <w:trPr>
          <w:trHeight w:val="328"/>
        </w:trPr>
        <w:tc>
          <w:tcPr>
            <w:tcW w:w="9859" w:type="dxa"/>
            <w:gridSpan w:val="11"/>
          </w:tcPr>
          <w:p w:rsidR="007D4498" w:rsidRPr="006C7ECD" w:rsidRDefault="007D4498" w:rsidP="00F2592B">
            <w:r w:rsidRPr="00F41F06">
              <w:t>Universität Mannheim</w:t>
            </w:r>
            <w:r>
              <w:t xml:space="preserve"> (Německo)</w:t>
            </w:r>
            <w:r w:rsidRPr="00F41F06">
              <w:t>, Jyväskylä University of Applied Sciences</w:t>
            </w:r>
            <w:r>
              <w:t xml:space="preserve"> (Finsko), </w:t>
            </w:r>
            <w:r w:rsidRPr="00F41F06">
              <w:t>University of Caen</w:t>
            </w:r>
            <w:r>
              <w:t xml:space="preserve"> (Francie), Audi Ingolstadt (Německo), AHS David City (USA).</w:t>
            </w:r>
          </w:p>
        </w:tc>
      </w:tr>
      <w:tr w:rsidR="007D4498" w:rsidTr="00F2592B">
        <w:trPr>
          <w:cantSplit/>
          <w:trHeight w:val="470"/>
        </w:trPr>
        <w:tc>
          <w:tcPr>
            <w:tcW w:w="2518" w:type="dxa"/>
            <w:shd w:val="clear" w:color="auto" w:fill="F7CAAC"/>
          </w:tcPr>
          <w:p w:rsidR="007D4498" w:rsidRDefault="007D4498" w:rsidP="00F2592B">
            <w:pPr>
              <w:jc w:val="both"/>
              <w:rPr>
                <w:b/>
              </w:rPr>
            </w:pPr>
            <w:r>
              <w:rPr>
                <w:b/>
              </w:rPr>
              <w:t xml:space="preserve">Podpis </w:t>
            </w:r>
          </w:p>
        </w:tc>
        <w:tc>
          <w:tcPr>
            <w:tcW w:w="4536" w:type="dxa"/>
            <w:gridSpan w:val="5"/>
          </w:tcPr>
          <w:p w:rsidR="007D4498" w:rsidRDefault="007D4498" w:rsidP="00F2592B">
            <w:pPr>
              <w:jc w:val="both"/>
            </w:pPr>
          </w:p>
        </w:tc>
        <w:tc>
          <w:tcPr>
            <w:tcW w:w="786" w:type="dxa"/>
            <w:gridSpan w:val="2"/>
            <w:shd w:val="clear" w:color="auto" w:fill="F7CAAC"/>
          </w:tcPr>
          <w:p w:rsidR="007D4498" w:rsidRDefault="007D4498" w:rsidP="00F2592B">
            <w:pPr>
              <w:jc w:val="both"/>
            </w:pPr>
            <w:r>
              <w:rPr>
                <w:b/>
              </w:rPr>
              <w:t>datum</w:t>
            </w:r>
          </w:p>
        </w:tc>
        <w:tc>
          <w:tcPr>
            <w:tcW w:w="2019" w:type="dxa"/>
            <w:gridSpan w:val="3"/>
          </w:tcPr>
          <w:p w:rsidR="007D4498" w:rsidRDefault="007D4498" w:rsidP="00F2592B">
            <w:pPr>
              <w:jc w:val="both"/>
            </w:pPr>
            <w:r>
              <w:t>19. 6. 2018</w:t>
            </w:r>
          </w:p>
        </w:tc>
      </w:tr>
    </w:tbl>
    <w:p w:rsidR="007D4498" w:rsidRDefault="007D449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Veronika Kavková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1E0CE3" w:rsidRDefault="002C2124" w:rsidP="002C2124">
            <w:pPr>
              <w:jc w:val="both"/>
              <w:rPr>
                <w:i/>
              </w:rPr>
            </w:pPr>
            <w:r w:rsidRPr="001E0CE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67" w:author="PS" w:date="2018-11-25T16:01:00Z">
              <w:r w:rsidDel="00EF5C4A">
                <w:delText>08/2019</w:delText>
              </w:r>
            </w:del>
            <w:ins w:id="3368" w:author="PS" w:date="2018-11-25T16:01:00Z">
              <w:r w:rsidR="00EF5C4A">
                <w:t>0819</w:t>
              </w:r>
            </w:ins>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1E0CE3" w:rsidRDefault="002C2124" w:rsidP="002C2124">
            <w:pPr>
              <w:jc w:val="both"/>
              <w:rPr>
                <w:i/>
              </w:rPr>
            </w:pPr>
            <w:r w:rsidRPr="001E0CE3">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369" w:author="PS" w:date="2018-11-25T16:01:00Z">
              <w:r w:rsidDel="00EF5C4A">
                <w:delText>08/2019</w:delText>
              </w:r>
            </w:del>
            <w:ins w:id="3370" w:author="PS" w:date="2018-11-25T16:01:00Z">
              <w:r w:rsidR="00EF5C4A">
                <w:t>0819</w:t>
              </w:r>
            </w:ins>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480"/>
        </w:trPr>
        <w:tc>
          <w:tcPr>
            <w:tcW w:w="9859" w:type="dxa"/>
            <w:gridSpan w:val="11"/>
            <w:tcBorders>
              <w:top w:val="nil"/>
            </w:tcBorders>
          </w:tcPr>
          <w:p w:rsidR="002C2124" w:rsidRDefault="002C2124" w:rsidP="002C2124">
            <w:pPr>
              <w:jc w:val="both"/>
            </w:pPr>
            <w:r>
              <w:t>Základy psychologie – garant, přednášející</w:t>
            </w:r>
            <w:ins w:id="3371" w:author="Dokulil Jiří" w:date="2018-11-18T22:51:00Z">
              <w:r w:rsidR="00C457F0">
                <w:t>, vede semináře</w:t>
              </w:r>
            </w:ins>
            <w:r>
              <w:t xml:space="preserve"> (100 %)</w:t>
            </w:r>
          </w:p>
          <w:p w:rsidR="002C2124" w:rsidRDefault="002C2124" w:rsidP="002C2124">
            <w:pPr>
              <w:jc w:val="both"/>
            </w:pPr>
            <w:r>
              <w:t>Psychologie krizových situací – garant, přednášející</w:t>
            </w:r>
            <w:ins w:id="3372" w:author="Dokulil Jiří" w:date="2018-11-18T22:51:00Z">
              <w:r w:rsidR="00C457F0">
                <w:t>, vede semináře</w:t>
              </w:r>
            </w:ins>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234C6A" w:rsidRDefault="002C2124" w:rsidP="002C2124">
            <w:pPr>
              <w:jc w:val="both"/>
            </w:pPr>
            <w:r>
              <w:t>Mgr.:</w:t>
            </w:r>
            <w:r w:rsidRPr="00234C6A">
              <w:t xml:space="preserve"> </w:t>
            </w:r>
            <w:r>
              <w:t>obor Psychologie, Univerzita Palackého v Olomouci, Filozofická fakulta, 2010.</w:t>
            </w:r>
            <w:r w:rsidRPr="00234C6A">
              <w:t xml:space="preserve"> </w:t>
            </w:r>
          </w:p>
          <w:p w:rsidR="002C2124" w:rsidRPr="00234C6A" w:rsidRDefault="002C2124" w:rsidP="002C2124">
            <w:pPr>
              <w:jc w:val="both"/>
            </w:pPr>
            <w:r>
              <w:t>Ph.D.:</w:t>
            </w:r>
            <w:r w:rsidRPr="00234C6A">
              <w:t xml:space="preserve"> </w:t>
            </w:r>
            <w:r>
              <w:t>o</w:t>
            </w:r>
            <w:r w:rsidRPr="00234C6A">
              <w:t>bor: Kinantropologie se zaměřením na psychologii sportu</w:t>
            </w:r>
            <w:r>
              <w:t>, Univerzita Palackého v Olomouci, Fakulta tělesné kultury, 2014</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234C6A" w:rsidRDefault="002C2124" w:rsidP="002C2124">
            <w:pPr>
              <w:jc w:val="both"/>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p w:rsidR="002C2124" w:rsidRDefault="002C2124" w:rsidP="002C2124">
            <w:pPr>
              <w:jc w:val="both"/>
            </w:pPr>
            <w:r>
              <w:t xml:space="preserve">2014 – 2016 </w:t>
            </w:r>
            <w:r w:rsidRPr="00234C6A">
              <w:t>Odborný asistent na Univerzitě Palackého v Olomouci, Fakulta tělesné kultury, Katedra společenských věd v</w:t>
            </w:r>
            <w:r>
              <w:t> </w:t>
            </w:r>
            <w:r w:rsidRPr="00234C6A">
              <w:t>kinantropologii</w:t>
            </w:r>
          </w:p>
          <w:p w:rsidR="002C2124" w:rsidRDefault="002C2124" w:rsidP="002C2124">
            <w:pPr>
              <w:jc w:val="both"/>
            </w:pPr>
            <w:r>
              <w:t>2015 – dosud  Odborný asistent na Univerzitě Tomáše Bati ve Zlíně, Fakulta logistiky a krizového řízení, Ústav krizového řízení</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771"/>
        </w:trPr>
        <w:tc>
          <w:tcPr>
            <w:tcW w:w="9859" w:type="dxa"/>
            <w:gridSpan w:val="11"/>
          </w:tcPr>
          <w:p w:rsidR="002C2124" w:rsidRDefault="002C2124" w:rsidP="002C2124">
            <w:pPr>
              <w:jc w:val="both"/>
            </w:pPr>
            <w:r>
              <w:t>Bakalářské práce – 11</w:t>
            </w:r>
          </w:p>
          <w:p w:rsidR="002C2124" w:rsidRDefault="002C2124" w:rsidP="002C2124">
            <w:pPr>
              <w:jc w:val="both"/>
            </w:pPr>
            <w:r>
              <w:t>Diplomové práce – 2</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w:t>
            </w:r>
          </w:p>
        </w:tc>
        <w:tc>
          <w:tcPr>
            <w:tcW w:w="693" w:type="dxa"/>
            <w:vMerge w:val="restart"/>
          </w:tcPr>
          <w:p w:rsidR="002C2124" w:rsidRDefault="002C2124" w:rsidP="002C2124">
            <w:pPr>
              <w:jc w:val="both"/>
              <w:rPr>
                <w:b/>
              </w:rPr>
            </w:pPr>
            <w:r>
              <w:rPr>
                <w:b/>
              </w:rPr>
              <w:t>1</w:t>
            </w:r>
          </w:p>
        </w:tc>
        <w:tc>
          <w:tcPr>
            <w:tcW w:w="694" w:type="dxa"/>
            <w:vMerge w:val="restart"/>
          </w:tcPr>
          <w:p w:rsidR="002C2124" w:rsidRDefault="002C2124" w:rsidP="002C2124">
            <w:pPr>
              <w:jc w:val="both"/>
              <w:rPr>
                <w:b/>
              </w:rPr>
            </w:pPr>
            <w:r>
              <w:rPr>
                <w:b/>
              </w:rPr>
              <w:t>16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spacing w:after="60"/>
              <w:jc w:val="both"/>
            </w:pPr>
            <w:r w:rsidRPr="00F6691E">
              <w:t>TARABA, Pavel</w:t>
            </w:r>
            <w:r>
              <w:t>,</w:t>
            </w:r>
            <w:r w:rsidRPr="00F6691E">
              <w:t xml:space="preserve"> TROJAN, Jakub</w:t>
            </w:r>
            <w:r>
              <w:t>,</w:t>
            </w:r>
            <w:r w:rsidRPr="00F6691E">
              <w:t xml:space="preserve"> </w:t>
            </w:r>
            <w:r w:rsidRPr="000B7FCD">
              <w:rPr>
                <w:b/>
              </w:rPr>
              <w:t>KAVKOVA, Veronika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rsidR="002C2124" w:rsidRPr="00F6691E" w:rsidRDefault="002C2124" w:rsidP="002C2124">
            <w:pPr>
              <w:spacing w:after="60"/>
              <w:jc w:val="both"/>
            </w:pPr>
            <w:r w:rsidRPr="00F6691E">
              <w:t>MALŮŠ, Marek</w:t>
            </w:r>
            <w:r>
              <w:t>,</w:t>
            </w:r>
            <w:r w:rsidRPr="00F6691E">
              <w:t xml:space="preserve"> </w:t>
            </w:r>
            <w:r w:rsidRPr="000B7FCD">
              <w:rPr>
                <w:b/>
              </w:rPr>
              <w:t>KAVKOVÁ, Veronika (30 %)</w:t>
            </w:r>
            <w:r w:rsidRPr="00AA7F71">
              <w:t>,</w:t>
            </w:r>
            <w:r w:rsidRPr="00F6691E">
              <w:t xml:space="preserve"> DOSTÁL, Daniel</w:t>
            </w:r>
            <w:r>
              <w:t>, KUPKA, Martin.</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p>
          <w:p w:rsidR="002C2124" w:rsidRPr="00F6691E" w:rsidRDefault="002C2124" w:rsidP="002C2124">
            <w:pPr>
              <w:spacing w:after="60"/>
              <w:jc w:val="both"/>
            </w:pPr>
            <w:r w:rsidRPr="00F6691E">
              <w:t>KUPKA, Mar</w:t>
            </w:r>
            <w:r>
              <w:t>t</w:t>
            </w:r>
            <w:r w:rsidRPr="00F6691E">
              <w:t>in</w:t>
            </w:r>
            <w:r>
              <w:t>,</w:t>
            </w:r>
            <w:r w:rsidRPr="00F6691E">
              <w:t xml:space="preserve"> MALŮŠ, Marek</w:t>
            </w:r>
            <w:r>
              <w:t>,</w:t>
            </w:r>
            <w:r w:rsidRPr="00F6691E">
              <w:t xml:space="preserve"> </w:t>
            </w:r>
            <w:r w:rsidRPr="000B7FCD">
              <w:rPr>
                <w:b/>
              </w:rPr>
              <w:t xml:space="preserve">KAVKOVÁ, Veronika (20 %), </w:t>
            </w:r>
            <w:r w:rsidRPr="00AA7F71">
              <w:t>NĚMČÍK</w:t>
            </w:r>
            <w:r w:rsidRPr="00F6691E">
              <w:t xml:space="preserve">, Pavel,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rsidR="002C2124" w:rsidRPr="00F6691E" w:rsidRDefault="002C2124" w:rsidP="002C2124">
            <w:pPr>
              <w:spacing w:after="60"/>
              <w:jc w:val="both"/>
            </w:pPr>
            <w:r w:rsidRPr="00F6691E">
              <w:t>MALŮŠ, Marek</w:t>
            </w:r>
            <w:r>
              <w:t>,</w:t>
            </w:r>
            <w:r w:rsidRPr="00F6691E">
              <w:t xml:space="preserve"> KUPKA, Martin</w:t>
            </w:r>
            <w:r>
              <w:t>,</w:t>
            </w:r>
            <w:r w:rsidRPr="00F6691E">
              <w:t xml:space="preserve"> </w:t>
            </w:r>
            <w:r w:rsidRPr="000B7FCD">
              <w:rPr>
                <w:b/>
              </w:rPr>
              <w:t>KAVKOVÁ, Veronika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rsidR="002C2124" w:rsidRPr="00F6691E" w:rsidRDefault="002C2124" w:rsidP="002C2124">
            <w:pPr>
              <w:spacing w:after="60"/>
              <w:jc w:val="both"/>
            </w:pPr>
            <w:r w:rsidRPr="000B7FCD">
              <w:rPr>
                <w:b/>
              </w:rPr>
              <w:t>KAVKOVÁ, Veronika</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p w:rsidR="002C2124" w:rsidRPr="00F6691E"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373" w:author="Dokulil Jiří" w:date="2018-11-18T22:51:00Z">
              <w:r w:rsidDel="00C457F0">
                <w:rPr>
                  <w:b/>
                </w:rPr>
                <w:delText> </w:delText>
              </w:r>
            </w:del>
            <w:ins w:id="3374" w:author="Dokulil Jiří" w:date="2018-11-18T22:51:00Z">
              <w:r w:rsidR="00C457F0">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452529">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452529">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Jiří Konečný</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et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21C1" w:rsidRDefault="002C2124" w:rsidP="002C2124">
            <w:pPr>
              <w:jc w:val="both"/>
              <w:rPr>
                <w:i/>
              </w:rPr>
            </w:pPr>
            <w:r w:rsidRPr="00332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21C1" w:rsidRDefault="002C2124" w:rsidP="002C2124">
            <w:pPr>
              <w:jc w:val="both"/>
              <w:rPr>
                <w:i/>
              </w:rPr>
            </w:pPr>
            <w:r w:rsidRPr="00332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685"/>
        </w:trPr>
        <w:tc>
          <w:tcPr>
            <w:tcW w:w="9859" w:type="dxa"/>
            <w:gridSpan w:val="11"/>
            <w:tcBorders>
              <w:top w:val="nil"/>
            </w:tcBorders>
          </w:tcPr>
          <w:p w:rsidR="002C2124" w:rsidRDefault="002C2124" w:rsidP="002C2124">
            <w:pPr>
              <w:jc w:val="both"/>
            </w:pPr>
            <w:r>
              <w:t>Podniková ekonomika – garant, přednášející</w:t>
            </w:r>
            <w:ins w:id="3375" w:author="Dokulil Jiří" w:date="2018-11-18T22:52:00Z">
              <w:r w:rsidR="00C457F0">
                <w:t>, vede semináře</w:t>
              </w:r>
            </w:ins>
            <w:r>
              <w:t xml:space="preserve"> (40 %)</w:t>
            </w:r>
          </w:p>
          <w:p w:rsidR="002C2124" w:rsidRDefault="002C2124" w:rsidP="002C2124">
            <w:pPr>
              <w:jc w:val="both"/>
            </w:pPr>
            <w:r>
              <w:t>Řízení finančních rizik – garant, přednášející</w:t>
            </w:r>
            <w:ins w:id="3376" w:author="Dokulil Jiří" w:date="2018-11-18T22:52:00Z">
              <w:r w:rsidR="00C457F0">
                <w:t>, vede semináře</w:t>
              </w:r>
            </w:ins>
            <w:r>
              <w:t xml:space="preserve"> (90 %)</w:t>
            </w:r>
          </w:p>
          <w:p w:rsidR="002C2124" w:rsidRDefault="002C2124" w:rsidP="002C2124">
            <w:pPr>
              <w:jc w:val="both"/>
            </w:pPr>
            <w:r>
              <w:t>Podnikání I – přednášející</w:t>
            </w:r>
            <w:ins w:id="3377" w:author="Dokulil Jiří" w:date="2018-11-18T22:52:00Z">
              <w:r w:rsidR="00C457F0">
                <w:t>, vede semináře</w:t>
              </w:r>
            </w:ins>
            <w:r>
              <w:t xml:space="preserve"> (40 %)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RPr="00452529" w:rsidTr="002C2124">
        <w:trPr>
          <w:trHeight w:val="827"/>
        </w:trPr>
        <w:tc>
          <w:tcPr>
            <w:tcW w:w="9859" w:type="dxa"/>
            <w:gridSpan w:val="11"/>
          </w:tcPr>
          <w:p w:rsidR="002C2124" w:rsidRPr="00452529" w:rsidRDefault="002C2124" w:rsidP="002C2124">
            <w:pPr>
              <w:jc w:val="both"/>
            </w:pPr>
            <w:r w:rsidRPr="00452529">
              <w:t>2004 – Řízení a ekonomika podniku, FP VUT v Brně - titul: Ph.D.</w:t>
            </w:r>
          </w:p>
          <w:p w:rsidR="002C2124" w:rsidRPr="00452529" w:rsidRDefault="002C2124" w:rsidP="002C2124">
            <w:pPr>
              <w:jc w:val="both"/>
            </w:pPr>
            <w:r w:rsidRPr="00452529">
              <w:t xml:space="preserve">1999 – Finanční podnikání, ESF MU v Brně - titul: Ing. </w:t>
            </w:r>
          </w:p>
          <w:p w:rsidR="002C2124" w:rsidRPr="00452529" w:rsidRDefault="002C2124" w:rsidP="002C2124">
            <w:pPr>
              <w:spacing w:after="120"/>
              <w:jc w:val="both"/>
            </w:pPr>
            <w:r w:rsidRPr="00452529">
              <w:t xml:space="preserve">1995 – Ekonomika a řízení průmyslu, FP VUT v Brně - titul: Ing.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2006 – dosud – odborný asistent, Univerzita Tomáše Bati ve Zlíně, Fakulta logistiky a krizového řízení</w:t>
            </w:r>
          </w:p>
          <w:p w:rsidR="002C2124" w:rsidRDefault="002C2124" w:rsidP="002C2124">
            <w:pPr>
              <w:jc w:val="both"/>
            </w:pPr>
            <w:r>
              <w:t>2001 – 2004 – Komise pro cenné papíry - odborný referent</w:t>
            </w:r>
          </w:p>
          <w:p w:rsidR="002C2124" w:rsidRDefault="002C2124" w:rsidP="002C2124">
            <w:pPr>
              <w:jc w:val="both"/>
            </w:pPr>
            <w:r>
              <w:t>1997 – 2000 – FP VUT v Brně, studium v doktorském SP</w:t>
            </w:r>
          </w:p>
          <w:p w:rsidR="002C2124" w:rsidRDefault="002C2124" w:rsidP="002C2124">
            <w:pPr>
              <w:jc w:val="both"/>
            </w:pPr>
            <w:r>
              <w:t>1996 – 1997 – Brno Broker Group, a. s. - analytik kapitálových trhů</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13"/>
        </w:trPr>
        <w:tc>
          <w:tcPr>
            <w:tcW w:w="9859" w:type="dxa"/>
            <w:gridSpan w:val="11"/>
          </w:tcPr>
          <w:p w:rsidR="002C2124" w:rsidRDefault="002C2124" w:rsidP="002C2124">
            <w:pPr>
              <w:jc w:val="both"/>
            </w:pPr>
            <w:r>
              <w:t xml:space="preserve">Vedení bakalářských (150) a diplomových (10) prací na Fakultě logistiky a krizového řízení a Fakultě managementu a ekonomiky UTB ve Zlíně.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DE43BA" w:rsidTr="002C2124">
        <w:trPr>
          <w:trHeight w:val="2347"/>
        </w:trPr>
        <w:tc>
          <w:tcPr>
            <w:tcW w:w="9859" w:type="dxa"/>
            <w:gridSpan w:val="11"/>
          </w:tcPr>
          <w:p w:rsidR="002C2124" w:rsidRDefault="002C2124" w:rsidP="002C2124">
            <w:pPr>
              <w:spacing w:afterLines="60" w:after="144"/>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2C2124" w:rsidRDefault="002C2124" w:rsidP="002C2124">
            <w:pPr>
              <w:spacing w:afterLines="60" w:after="144"/>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2C2124" w:rsidRDefault="002C2124" w:rsidP="002C2124">
            <w:pPr>
              <w:spacing w:afterLines="60" w:after="144"/>
            </w:pPr>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rsidR="002C2124" w:rsidRDefault="002C2124" w:rsidP="002C2124">
            <w:pPr>
              <w:spacing w:afterLines="60" w:after="144"/>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2C2124" w:rsidRPr="00DE43BA" w:rsidRDefault="002C2124" w:rsidP="002C2124">
            <w:pPr>
              <w:spacing w:afterLines="60" w:after="144"/>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378" w:author="Dokulil Jiří" w:date="2018-11-18T22:52:00Z">
              <w:r w:rsidDel="00C457F0">
                <w:rPr>
                  <w:b/>
                </w:rPr>
                <w:delText> </w:delText>
              </w:r>
            </w:del>
            <w:ins w:id="3379" w:author="Dokulil Jiří" w:date="2018-11-18T22:52:00Z">
              <w:r w:rsidR="00C457F0">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D217FA" w:rsidRDefault="002C2124" w:rsidP="002C2124">
            <w:pPr>
              <w:jc w:val="both"/>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9E243C" w:rsidRDefault="002C2124" w:rsidP="002C2124">
            <w:pPr>
              <w:jc w:val="both"/>
              <w:rPr>
                <w:b/>
                <w:rPrChange w:id="3380" w:author="PS" w:date="2018-11-24T20:48:00Z">
                  <w:rPr/>
                </w:rPrChange>
              </w:rPr>
            </w:pPr>
            <w:r w:rsidRPr="009E243C">
              <w:rPr>
                <w:b/>
                <w:rPrChange w:id="3381" w:author="PS" w:date="2018-11-24T20:48:00Z">
                  <w:rPr/>
                </w:rPrChange>
              </w:rPr>
              <w:t>Jiří Lehejček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F5C4A" w:rsidRDefault="002C2124" w:rsidP="002C2124">
            <w:pPr>
              <w:jc w:val="both"/>
              <w:rPr>
                <w:i/>
                <w:rPrChange w:id="3382" w:author="PS" w:date="2018-11-25T15:59:00Z">
                  <w:rPr/>
                </w:rPrChange>
              </w:rPr>
            </w:pPr>
            <w:r w:rsidRPr="00EF5C4A">
              <w:rPr>
                <w:i/>
                <w:rPrChange w:id="3383" w:author="PS" w:date="2018-11-25T15:59: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del w:id="3384" w:author="PS" w:date="2018-11-25T16:01:00Z">
              <w:r w:rsidDel="00EF5C4A">
                <w:delText>08</w:delText>
              </w:r>
            </w:del>
            <w:ins w:id="3385" w:author="Dokulil Jiří" w:date="2018-11-18T22:48:00Z">
              <w:del w:id="3386" w:author="PS" w:date="2018-11-25T16:01:00Z">
                <w:r w:rsidR="00835C90" w:rsidDel="00EF5C4A">
                  <w:delText>/</w:delText>
                </w:r>
              </w:del>
            </w:ins>
            <w:del w:id="3387" w:author="PS" w:date="2018-11-25T16:01:00Z">
              <w:r w:rsidDel="00EF5C4A">
                <w:delText>21</w:delText>
              </w:r>
            </w:del>
            <w:ins w:id="3388" w:author="PS" w:date="2018-11-25T16:01:00Z">
              <w:r w:rsidR="00EF5C4A">
                <w:t>0821</w:t>
              </w:r>
            </w:ins>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F5C4A" w:rsidRDefault="002C2124" w:rsidP="002C2124">
            <w:pPr>
              <w:jc w:val="both"/>
              <w:rPr>
                <w:i/>
                <w:rPrChange w:id="3389" w:author="PS" w:date="2018-11-25T15:59:00Z">
                  <w:rPr/>
                </w:rPrChange>
              </w:rPr>
            </w:pPr>
            <w:r w:rsidRPr="00EF5C4A">
              <w:rPr>
                <w:i/>
                <w:rPrChange w:id="3390" w:author="PS" w:date="2018-11-25T15:59: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7D4498">
            <w:pPr>
              <w:jc w:val="both"/>
            </w:pPr>
            <w:del w:id="3391" w:author="PS" w:date="2018-11-25T16:01:00Z">
              <w:r w:rsidDel="00EF5C4A">
                <w:delText>08</w:delText>
              </w:r>
            </w:del>
            <w:ins w:id="3392" w:author="Dokulil Jiří" w:date="2018-11-18T22:48:00Z">
              <w:del w:id="3393" w:author="PS" w:date="2018-11-25T16:01:00Z">
                <w:r w:rsidR="00835C90" w:rsidDel="00EF5C4A">
                  <w:delText>/</w:delText>
                </w:r>
              </w:del>
            </w:ins>
            <w:del w:id="3394" w:author="PS" w:date="2018-11-25T16:01:00Z">
              <w:r w:rsidDel="00EF5C4A">
                <w:delText>21</w:delText>
              </w:r>
            </w:del>
            <w:ins w:id="3395" w:author="PS" w:date="2018-11-25T16:01:00Z">
              <w:r w:rsidR="00EF5C4A">
                <w:t>0821</w:t>
              </w:r>
            </w:ins>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Del="00C457F0" w:rsidRDefault="002C2124" w:rsidP="002C2124">
            <w:pPr>
              <w:jc w:val="both"/>
              <w:rPr>
                <w:del w:id="3396" w:author="Dokulil Jiří" w:date="2018-11-18T22:52:00Z"/>
              </w:rPr>
            </w:pPr>
            <w:del w:id="3397" w:author="Dokulil Jiří" w:date="2018-11-18T22:52:00Z">
              <w:r w:rsidDel="00C457F0">
                <w:delText>Ochrana životního prostředí - garant, přednášející, cvičící (100 %)</w:delText>
              </w:r>
            </w:del>
          </w:p>
          <w:p w:rsidR="007D4498" w:rsidRDefault="007D4498" w:rsidP="00C457F0">
            <w:pPr>
              <w:jc w:val="both"/>
            </w:pPr>
            <w:r>
              <w:t>Meteorologická a hydrologická rizika – garant, přednášející</w:t>
            </w:r>
            <w:ins w:id="3398" w:author="Dokulil Jiří" w:date="2018-11-18T22:53:00Z">
              <w:r w:rsidR="00C457F0">
                <w:t>, vede semináře</w:t>
              </w:r>
            </w:ins>
            <w:r>
              <w:t xml:space="preserve"> (100 %)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516D4A" w:rsidRDefault="002C2124" w:rsidP="002C2124">
            <w:pPr>
              <w:jc w:val="both"/>
            </w:pPr>
            <w:r>
              <w:t>10/2012 – 12/2</w:t>
            </w:r>
            <w:r w:rsidRPr="00516D4A">
              <w:t>016</w:t>
            </w:r>
            <w:r w:rsidRPr="00516D4A">
              <w:tab/>
            </w:r>
            <w:r w:rsidRPr="00516D4A">
              <w:tab/>
              <w:t>Česká zemědělská univerzita, Fakulta lesnická a dřevařská</w:t>
            </w:r>
          </w:p>
          <w:p w:rsidR="002C2124" w:rsidRPr="00516D4A" w:rsidRDefault="002C2124" w:rsidP="002C2124">
            <w:pPr>
              <w:jc w:val="both"/>
            </w:pPr>
            <w:r w:rsidRPr="00516D4A">
              <w:t>- doktorské studium Pěstování lesa; diz. práce: Arctic tundra dendrochronology</w:t>
            </w:r>
          </w:p>
          <w:p w:rsidR="002C2124" w:rsidRPr="00516D4A" w:rsidRDefault="002C2124" w:rsidP="002C2124">
            <w:pPr>
              <w:jc w:val="both"/>
            </w:pPr>
          </w:p>
          <w:p w:rsidR="002C2124" w:rsidRPr="00516D4A" w:rsidRDefault="002C2124" w:rsidP="002C2124">
            <w:pPr>
              <w:jc w:val="both"/>
            </w:pPr>
            <w:r>
              <w:t>10/2009 – 09/</w:t>
            </w:r>
            <w:r w:rsidRPr="00516D4A">
              <w:t>2012</w:t>
            </w:r>
            <w:r w:rsidRPr="00516D4A">
              <w:tab/>
            </w:r>
            <w:r w:rsidRPr="00516D4A">
              <w:tab/>
              <w:t>Univerzita Karlova, Přírodovědecká fakulta</w:t>
            </w:r>
          </w:p>
          <w:p w:rsidR="002C2124" w:rsidRPr="00516D4A" w:rsidRDefault="002C2124" w:rsidP="002C2124">
            <w:pPr>
              <w:jc w:val="both"/>
            </w:pPr>
            <w:r w:rsidRPr="00516D4A">
              <w:t>- Fyzická geografie a geoe</w:t>
            </w:r>
            <w:r>
              <w:t xml:space="preserve">kologie, navazující magisterské </w:t>
            </w:r>
            <w:r w:rsidRPr="00516D4A">
              <w:t>studium, dipl. práce: Kontinentální zalednění SV části Frýdlantského výběžku</w:t>
            </w:r>
          </w:p>
          <w:p w:rsidR="002C2124" w:rsidRPr="00516D4A" w:rsidRDefault="002C2124" w:rsidP="002C2124">
            <w:pPr>
              <w:jc w:val="both"/>
            </w:pPr>
          </w:p>
          <w:p w:rsidR="002C2124" w:rsidRPr="00516D4A" w:rsidRDefault="002C2124" w:rsidP="002C2124">
            <w:pPr>
              <w:jc w:val="both"/>
            </w:pPr>
            <w:r>
              <w:t>10/2010 – 06/</w:t>
            </w:r>
            <w:r w:rsidRPr="00516D4A">
              <w:t>2012</w:t>
            </w:r>
            <w:r w:rsidRPr="00516D4A">
              <w:tab/>
            </w:r>
            <w:r w:rsidRPr="00516D4A">
              <w:tab/>
              <w:t>Česká zemědělská univerzita, Fakulta lesnická a dřevařská</w:t>
            </w:r>
          </w:p>
          <w:p w:rsidR="002C2124" w:rsidRDefault="002C2124" w:rsidP="002C2124">
            <w:pPr>
              <w:jc w:val="both"/>
              <w:rPr>
                <w:b/>
              </w:rPr>
            </w:pPr>
            <w:r w:rsidRPr="00516D4A">
              <w:t>- Forestry, Water, and Landscape Management, inženýrské studium v AJ, dipl. práce: Disturbance History of the Spruce Mountain Forest in Romania; obhájeno s vyznamenáním a čestným uznáním děkana</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08/2017 – dosud: odborný asistent, FLKŘ, UTB 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1x vedoucí/konzultant BP</w:t>
            </w:r>
          </w:p>
          <w:p w:rsidR="002C2124" w:rsidRDefault="002C2124" w:rsidP="002C2124">
            <w:pPr>
              <w:jc w:val="both"/>
            </w:pPr>
            <w:r>
              <w:t>1x vedoucí/konzultant DP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36</w:t>
            </w:r>
          </w:p>
        </w:tc>
        <w:tc>
          <w:tcPr>
            <w:tcW w:w="693" w:type="dxa"/>
            <w:vMerge w:val="restart"/>
          </w:tcPr>
          <w:p w:rsidR="002C2124" w:rsidRDefault="002C2124" w:rsidP="002C2124">
            <w:pPr>
              <w:jc w:val="both"/>
              <w:rPr>
                <w:b/>
              </w:rPr>
            </w:pPr>
            <w:r>
              <w:rPr>
                <w:b/>
              </w:rPr>
              <w:t>37</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8D7FC4" w:rsidRDefault="002C2124">
            <w:pPr>
              <w:jc w:val="both"/>
              <w:pPrChange w:id="3399" w:author="Dokulil Jiří" w:date="2018-11-18T23:04:00Z">
                <w:pPr>
                  <w:numPr>
                    <w:numId w:val="57"/>
                  </w:numPr>
                  <w:ind w:left="720" w:hanging="360"/>
                  <w:jc w:val="both"/>
                </w:pPr>
              </w:pPrChange>
            </w:pPr>
            <w:r>
              <w:lastRenderedPageBreak/>
              <w:t>WILMKING, Martin, BURAS</w:t>
            </w:r>
            <w:r w:rsidRPr="008D7FC4">
              <w:t>,</w:t>
            </w:r>
            <w:r>
              <w:t xml:space="preserve"> Allan,</w:t>
            </w:r>
            <w:r w:rsidRPr="008D7FC4">
              <w:t xml:space="preserve"> </w:t>
            </w:r>
            <w:r w:rsidRPr="005564DC">
              <w:rPr>
                <w:b/>
              </w:rPr>
              <w:t>L</w:t>
            </w:r>
            <w:r>
              <w:rPr>
                <w:b/>
              </w:rPr>
              <w:t>EHEJČEK</w:t>
            </w:r>
            <w:r w:rsidRPr="005564DC">
              <w:rPr>
                <w:b/>
              </w:rPr>
              <w:t>, J.</w:t>
            </w:r>
            <w:r>
              <w:t>, VAN DER MAATEN</w:t>
            </w:r>
            <w:r w:rsidRPr="008D7FC4">
              <w:t>,</w:t>
            </w:r>
            <w:r>
              <w:t xml:space="preserve"> Ernst,</w:t>
            </w:r>
            <w:r w:rsidRPr="008D7FC4">
              <w:t xml:space="preserve"> </w:t>
            </w:r>
            <w:r>
              <w:t>LANGE</w:t>
            </w:r>
            <w:r w:rsidRPr="008D7FC4">
              <w:t>,</w:t>
            </w:r>
            <w:r>
              <w:t xml:space="preserve"> Jelena, SHETTI, Rohan, 2018. </w:t>
            </w:r>
            <w:r w:rsidRPr="008D7FC4">
              <w:t>Influence of larval outbreaks on the climate reconstruction potential of an Arctic shrub</w:t>
            </w:r>
            <w:r>
              <w:t xml:space="preserve">. </w:t>
            </w:r>
            <w:r>
              <w:rPr>
                <w:i/>
              </w:rPr>
              <w:t xml:space="preserve">Dendrochronologia. </w:t>
            </w:r>
            <w:r w:rsidRPr="00885489">
              <w:rPr>
                <w:b/>
              </w:rPr>
              <w:t>49</w:t>
            </w:r>
            <w:r>
              <w:t xml:space="preserve">, 36-43. ISSN </w:t>
            </w:r>
            <w:r w:rsidRPr="00885489">
              <w:t>1125-7865</w:t>
            </w:r>
            <w:r>
              <w:t>.</w:t>
            </w:r>
            <w:r>
              <w:rPr>
                <w:i/>
              </w:rPr>
              <w:t xml:space="preserve"> </w:t>
            </w:r>
            <w:r>
              <w:t>(20 %)</w:t>
            </w:r>
          </w:p>
          <w:p w:rsidR="002C2124" w:rsidRPr="00EC1EA7" w:rsidRDefault="002C2124" w:rsidP="002C2124">
            <w:pPr>
              <w:ind w:left="720"/>
              <w:jc w:val="both"/>
            </w:pPr>
          </w:p>
          <w:p w:rsidR="002C2124" w:rsidRDefault="002C2124">
            <w:pPr>
              <w:jc w:val="both"/>
              <w:pPrChange w:id="3400" w:author="Dokulil Jiří" w:date="2018-11-18T23:04:00Z">
                <w:pPr>
                  <w:numPr>
                    <w:numId w:val="57"/>
                  </w:numPr>
                  <w:ind w:left="720" w:hanging="360"/>
                  <w:jc w:val="both"/>
                </w:pPr>
              </w:pPrChange>
            </w:pPr>
            <w:r w:rsidRPr="005564DC">
              <w:rPr>
                <w:b/>
              </w:rPr>
              <w:t>L</w:t>
            </w:r>
            <w:r>
              <w:rPr>
                <w:b/>
              </w:rPr>
              <w:t>EHEJČEK</w:t>
            </w:r>
            <w:r w:rsidRPr="005564DC">
              <w:rPr>
                <w:b/>
              </w:rPr>
              <w:t>, J</w:t>
            </w:r>
            <w:r>
              <w:rPr>
                <w:b/>
              </w:rPr>
              <w:t>iří</w:t>
            </w:r>
            <w:r w:rsidRPr="005564DC">
              <w:rPr>
                <w:b/>
              </w:rPr>
              <w:t>.</w:t>
            </w:r>
            <w:r w:rsidRPr="008D7FC4">
              <w:t xml:space="preserve">, </w:t>
            </w:r>
            <w:r>
              <w:t>BURAS</w:t>
            </w:r>
            <w:r w:rsidRPr="008D7FC4">
              <w:t>, A</w:t>
            </w:r>
            <w:r>
              <w:t>llan</w:t>
            </w:r>
            <w:r w:rsidRPr="008D7FC4">
              <w:t xml:space="preserve">, </w:t>
            </w:r>
            <w:r>
              <w:t>SVOBODA</w:t>
            </w:r>
            <w:r w:rsidRPr="008D7FC4">
              <w:t>, M</w:t>
            </w:r>
            <w:r>
              <w:t>iroslav</w:t>
            </w:r>
            <w:r w:rsidRPr="008D7FC4">
              <w:t xml:space="preserve">, </w:t>
            </w:r>
            <w:r>
              <w:t>WILMKING</w:t>
            </w:r>
            <w:r w:rsidRPr="008D7FC4">
              <w:t>, M</w:t>
            </w:r>
            <w:r>
              <w:t>artin, 2017.</w:t>
            </w:r>
            <w:r w:rsidRPr="008D7FC4">
              <w:t xml:space="preserve"> Wood-anatomy of Juniperus communis: a promising proxy for paleoclimate reconstructions in the Arctic. </w:t>
            </w:r>
            <w:r w:rsidRPr="008D7FC4">
              <w:rPr>
                <w:i/>
              </w:rPr>
              <w:t>Polar Biology</w:t>
            </w:r>
            <w:r w:rsidRPr="00DF7DE5">
              <w:t>.</w:t>
            </w:r>
            <w:r>
              <w:t xml:space="preserve"> </w:t>
            </w:r>
            <w:r w:rsidRPr="00DF7DE5">
              <w:rPr>
                <w:b/>
              </w:rPr>
              <w:t>40</w:t>
            </w:r>
            <w:r w:rsidRPr="00DF7DE5">
              <w:t>(5)</w:t>
            </w:r>
            <w:r>
              <w:t>,</w:t>
            </w:r>
            <w:r w:rsidRPr="00DF7DE5">
              <w:t xml:space="preserve"> </w:t>
            </w:r>
            <w:r>
              <w:t xml:space="preserve"> </w:t>
            </w:r>
            <w:r w:rsidRPr="00DF7DE5">
              <w:t>977 - 988.</w:t>
            </w:r>
            <w:r w:rsidRPr="008D7FC4">
              <w:t xml:space="preserve"> </w:t>
            </w:r>
            <w:r>
              <w:t xml:space="preserve">ISSN: </w:t>
            </w:r>
            <w:r w:rsidRPr="00F65DEF">
              <w:t>0722-4060</w:t>
            </w:r>
            <w:r>
              <w:t>.</w:t>
            </w:r>
            <w:r w:rsidRPr="00F65DEF">
              <w:t xml:space="preserve"> </w:t>
            </w:r>
            <w:r>
              <w:t>(70 %)</w:t>
            </w:r>
          </w:p>
          <w:p w:rsidR="002C2124" w:rsidRDefault="002C2124" w:rsidP="002C2124">
            <w:pPr>
              <w:ind w:left="720"/>
              <w:jc w:val="both"/>
            </w:pPr>
          </w:p>
          <w:p w:rsidR="002C2124" w:rsidRDefault="002C2124">
            <w:pPr>
              <w:jc w:val="both"/>
              <w:pPrChange w:id="3401" w:author="Dokulil Jiří" w:date="2018-11-18T23:04:00Z">
                <w:pPr>
                  <w:numPr>
                    <w:numId w:val="57"/>
                  </w:numPr>
                  <w:ind w:left="720" w:hanging="360"/>
                  <w:jc w:val="both"/>
                </w:pPr>
              </w:pPrChange>
            </w:pPr>
            <w:r>
              <w:t>BURAS, Allan</w:t>
            </w:r>
            <w:r w:rsidRPr="008D7FC4">
              <w:t xml:space="preserve">, </w:t>
            </w:r>
            <w:r w:rsidRPr="005564DC">
              <w:rPr>
                <w:b/>
              </w:rPr>
              <w:t>L</w:t>
            </w:r>
            <w:r>
              <w:rPr>
                <w:b/>
              </w:rPr>
              <w:t>EHEJČEK</w:t>
            </w:r>
            <w:r w:rsidRPr="005564DC">
              <w:rPr>
                <w:b/>
              </w:rPr>
              <w:t>, J</w:t>
            </w:r>
            <w:r>
              <w:rPr>
                <w:b/>
              </w:rPr>
              <w:t>iří</w:t>
            </w:r>
            <w:r w:rsidRPr="008D7FC4">
              <w:t xml:space="preserve">, </w:t>
            </w:r>
            <w:r>
              <w:t>MICHALOVÁ</w:t>
            </w:r>
            <w:r w:rsidRPr="008D7FC4">
              <w:t>, Z</w:t>
            </w:r>
            <w:r>
              <w:t>uzana</w:t>
            </w:r>
            <w:r w:rsidRPr="008D7FC4">
              <w:t xml:space="preserve">, </w:t>
            </w:r>
            <w:r>
              <w:t>MORRISEY</w:t>
            </w:r>
            <w:r w:rsidRPr="008D7FC4">
              <w:t>, R</w:t>
            </w:r>
            <w:r>
              <w:t>obert</w:t>
            </w:r>
            <w:r w:rsidRPr="008D7FC4">
              <w:t xml:space="preserve">, </w:t>
            </w:r>
            <w:r>
              <w:t>SVOBODA, Miroslav</w:t>
            </w:r>
            <w:r w:rsidRPr="008D7FC4">
              <w:t xml:space="preserve">, </w:t>
            </w:r>
            <w:r>
              <w:t>WILMKING, Martin, 2017.</w:t>
            </w:r>
            <w:r w:rsidRPr="008D7FC4">
              <w:t xml:space="preserve"> Shrubs shed light on 20th century Greenland Ice Sheet melting. </w:t>
            </w:r>
            <w:r w:rsidRPr="008D7FC4">
              <w:rPr>
                <w:i/>
              </w:rPr>
              <w:t>Boreas</w:t>
            </w:r>
            <w:r>
              <w:rPr>
                <w:i/>
              </w:rPr>
              <w:t>.</w:t>
            </w:r>
            <w:r w:rsidRPr="008D7FC4">
              <w:rPr>
                <w:i/>
              </w:rPr>
              <w:t xml:space="preserve"> </w:t>
            </w:r>
            <w:r w:rsidRPr="00DF7DE5">
              <w:rPr>
                <w:b/>
              </w:rPr>
              <w:t>46</w:t>
            </w:r>
            <w:r>
              <w:t>(4),</w:t>
            </w:r>
            <w:r w:rsidRPr="008D7FC4">
              <w:t xml:space="preserve"> 667-677.</w:t>
            </w:r>
            <w:r>
              <w:t xml:space="preserve"> </w:t>
            </w:r>
            <w:r w:rsidRPr="00F65DEF">
              <w:t>ISSN: 1502-3885.</w:t>
            </w:r>
            <w:r>
              <w:t xml:space="preserve"> (40 %)</w:t>
            </w:r>
          </w:p>
          <w:p w:rsidR="002C2124" w:rsidRDefault="002C2124" w:rsidP="002C2124">
            <w:pPr>
              <w:pStyle w:val="Odstavecseseznamem"/>
            </w:pPr>
          </w:p>
          <w:p w:rsidR="002C2124" w:rsidRPr="008D7FC4" w:rsidRDefault="002C2124">
            <w:pPr>
              <w:jc w:val="both"/>
              <w:pPrChange w:id="3402" w:author="Dokulil Jiří" w:date="2018-11-18T23:04:00Z">
                <w:pPr>
                  <w:numPr>
                    <w:numId w:val="57"/>
                  </w:numPr>
                  <w:ind w:left="720" w:hanging="360"/>
                  <w:jc w:val="both"/>
                </w:pPr>
              </w:pPrChange>
            </w:pPr>
            <w:r w:rsidRPr="005564DC">
              <w:rPr>
                <w:b/>
              </w:rPr>
              <w:t>L</w:t>
            </w:r>
            <w:r>
              <w:rPr>
                <w:b/>
              </w:rPr>
              <w:t>EHEJČEK</w:t>
            </w:r>
            <w:r w:rsidRPr="005564DC">
              <w:rPr>
                <w:b/>
              </w:rPr>
              <w:t>, J</w:t>
            </w:r>
            <w:r>
              <w:rPr>
                <w:b/>
              </w:rPr>
              <w:t>iří</w:t>
            </w:r>
            <w:r w:rsidRPr="008D7FC4">
              <w:t xml:space="preserve">, </w:t>
            </w:r>
            <w:r>
              <w:t>SVOBODA</w:t>
            </w:r>
            <w:r w:rsidRPr="008D7FC4">
              <w:t>, M</w:t>
            </w:r>
            <w:r>
              <w:t xml:space="preserve">iroslav, </w:t>
            </w:r>
            <w:r w:rsidRPr="00DC45C7">
              <w:t>2017</w:t>
            </w:r>
            <w:r>
              <w:t>.</w:t>
            </w:r>
            <w:r w:rsidRPr="008D7FC4">
              <w:t xml:space="preserve"> The annual growth rings beyond the tree line – a case study from Greenland. </w:t>
            </w:r>
            <w:r w:rsidRPr="008D7FC4">
              <w:rPr>
                <w:i/>
              </w:rPr>
              <w:t>Reports of Forestry Research</w:t>
            </w:r>
            <w:r>
              <w:rPr>
                <w:i/>
              </w:rPr>
              <w:t>.</w:t>
            </w:r>
            <w:r w:rsidRPr="008D7FC4">
              <w:rPr>
                <w:i/>
              </w:rPr>
              <w:t xml:space="preserve"> </w:t>
            </w:r>
            <w:r w:rsidRPr="00DF7DE5">
              <w:rPr>
                <w:b/>
              </w:rPr>
              <w:t>62</w:t>
            </w:r>
            <w:r w:rsidRPr="00DF7DE5">
              <w:t>(2), 101-108.</w:t>
            </w:r>
            <w:r>
              <w:t xml:space="preserve"> </w:t>
            </w:r>
            <w:r w:rsidRPr="00F65DEF">
              <w:t>ISSN:</w:t>
            </w:r>
            <w:r w:rsidRPr="00F65DEF">
              <w:tab/>
              <w:t>1805</w:t>
            </w:r>
            <w:r>
              <w:t>-</w:t>
            </w:r>
            <w:r w:rsidRPr="00F65DEF">
              <w:t>9872</w:t>
            </w:r>
            <w:r w:rsidRPr="008D7FC4">
              <w:t xml:space="preserve"> </w:t>
            </w:r>
            <w:r>
              <w:t>(95 %)</w:t>
            </w:r>
          </w:p>
          <w:p w:rsidR="002C2124" w:rsidRPr="008D7FC4" w:rsidRDefault="002C2124" w:rsidP="002C2124">
            <w:pPr>
              <w:jc w:val="both"/>
            </w:pPr>
          </w:p>
          <w:p w:rsidR="002C2124" w:rsidRPr="008D7FC4" w:rsidRDefault="002C2124">
            <w:pPr>
              <w:jc w:val="both"/>
              <w:pPrChange w:id="3403" w:author="Dokulil Jiří" w:date="2018-11-18T23:04:00Z">
                <w:pPr>
                  <w:numPr>
                    <w:numId w:val="57"/>
                  </w:numPr>
                  <w:ind w:left="720" w:hanging="360"/>
                  <w:jc w:val="both"/>
                </w:pPr>
              </w:pPrChange>
            </w:pPr>
            <w:r w:rsidRPr="005564DC">
              <w:rPr>
                <w:b/>
              </w:rPr>
              <w:t>L</w:t>
            </w:r>
            <w:r>
              <w:rPr>
                <w:b/>
              </w:rPr>
              <w:t>EHEJČEK</w:t>
            </w:r>
            <w:r w:rsidRPr="005564DC">
              <w:rPr>
                <w:b/>
              </w:rPr>
              <w:t>, J</w:t>
            </w:r>
            <w:r>
              <w:rPr>
                <w:b/>
              </w:rPr>
              <w:t>iří</w:t>
            </w:r>
            <w:r w:rsidRPr="008D7FC4">
              <w:t xml:space="preserve">, </w:t>
            </w:r>
            <w:r>
              <w:t>KAVAN, Jan</w:t>
            </w:r>
            <w:r w:rsidRPr="008D7FC4">
              <w:t xml:space="preserve">, </w:t>
            </w:r>
            <w:r>
              <w:t xml:space="preserve">OTČENÁŠEK, Jakub, </w:t>
            </w:r>
            <w:r w:rsidRPr="008D7FC4">
              <w:t>2016</w:t>
            </w:r>
            <w:r>
              <w:t>.</w:t>
            </w:r>
            <w:r w:rsidRPr="008D7FC4">
              <w:t xml:space="preserve"> Antarktický poloostrov, aspekty mezinárodní spolupráce při rozvoji environmentální ochrany a vědecko-technologické kooperace. </w:t>
            </w:r>
            <w:r w:rsidRPr="00DF7DE5">
              <w:rPr>
                <w:i/>
              </w:rPr>
              <w:t>Výzkumná zpráva vypracovaná pro Ministerstvo zahraničních věcí ČR v rámci projektu TAČR BETA TB050MZV014.</w:t>
            </w:r>
            <w:r>
              <w:t xml:space="preserve"> (60 %)</w:t>
            </w:r>
          </w:p>
          <w:p w:rsidR="002C2124" w:rsidRPr="008D7FC4" w:rsidRDefault="002C2124" w:rsidP="002C2124">
            <w:pPr>
              <w:jc w:val="both"/>
            </w:pPr>
          </w:p>
          <w:p w:rsidR="002C2124" w:rsidRPr="008D7FC4" w:rsidRDefault="002C2124">
            <w:pPr>
              <w:jc w:val="both"/>
              <w:pPrChange w:id="3404" w:author="Dokulil Jiří" w:date="2018-11-18T23:04:00Z">
                <w:pPr>
                  <w:numPr>
                    <w:numId w:val="57"/>
                  </w:numPr>
                  <w:ind w:left="720" w:hanging="360"/>
                  <w:jc w:val="both"/>
                </w:pPr>
              </w:pPrChange>
            </w:pPr>
            <w:r w:rsidRPr="005564DC">
              <w:rPr>
                <w:b/>
              </w:rPr>
              <w:t>L</w:t>
            </w:r>
            <w:r>
              <w:rPr>
                <w:b/>
              </w:rPr>
              <w:t>EHEJČEK, Jiří</w:t>
            </w:r>
            <w:r>
              <w:t xml:space="preserve">, </w:t>
            </w:r>
            <w:r w:rsidRPr="008D7FC4">
              <w:t>2015</w:t>
            </w:r>
            <w:r>
              <w:t>.</w:t>
            </w:r>
            <w:r w:rsidRPr="008D7FC4">
              <w:t xml:space="preserve"> Dwarf tundra shrubs growth as a proxy for late Holocene climate change. </w:t>
            </w:r>
            <w:r w:rsidRPr="008D7FC4">
              <w:rPr>
                <w:i/>
              </w:rPr>
              <w:t>Czech Polar Reports</w:t>
            </w:r>
            <w:r>
              <w:rPr>
                <w:i/>
              </w:rPr>
              <w:t>.</w:t>
            </w:r>
            <w:r w:rsidRPr="008D7FC4">
              <w:t xml:space="preserve"> </w:t>
            </w:r>
            <w:r w:rsidRPr="00DF7DE5">
              <w:rPr>
                <w:b/>
              </w:rPr>
              <w:t>5</w:t>
            </w:r>
            <w:r>
              <w:t>(2),</w:t>
            </w:r>
            <w:r w:rsidRPr="008D7FC4">
              <w:t xml:space="preserve"> 185-199.</w:t>
            </w:r>
            <w:r>
              <w:t xml:space="preserve"> </w:t>
            </w:r>
            <w:r w:rsidRPr="00F65DEF">
              <w:t>ISSN: 1805-0689</w:t>
            </w:r>
            <w:r>
              <w:t>. (100 %)</w:t>
            </w:r>
          </w:p>
          <w:p w:rsidR="002C2124" w:rsidRPr="008D7FC4" w:rsidDel="00AA672C" w:rsidRDefault="002C2124" w:rsidP="002C2124">
            <w:pPr>
              <w:jc w:val="both"/>
              <w:rPr>
                <w:del w:id="3405" w:author="Dokulil Jiří" w:date="2018-11-18T23:04:00Z"/>
              </w:rPr>
            </w:pPr>
          </w:p>
          <w:p w:rsidR="002C2124" w:rsidRPr="008D7FC4" w:rsidRDefault="002C2124">
            <w:pPr>
              <w:jc w:val="both"/>
              <w:pPrChange w:id="3406" w:author="Dokulil Jiří" w:date="2018-11-18T23:04:00Z">
                <w:pPr>
                  <w:numPr>
                    <w:numId w:val="57"/>
                  </w:numPr>
                  <w:ind w:left="720" w:hanging="360"/>
                  <w:jc w:val="both"/>
                </w:pPr>
              </w:pPrChange>
            </w:pPr>
            <w:r>
              <w:t>SVOBODA, Miroslav</w:t>
            </w:r>
            <w:r w:rsidRPr="008D7FC4">
              <w:t xml:space="preserve">, </w:t>
            </w:r>
            <w:r>
              <w:t>JANDA, Pavel</w:t>
            </w:r>
            <w:r w:rsidRPr="008D7FC4">
              <w:t xml:space="preserve">, </w:t>
            </w:r>
            <w:r>
              <w:t>BAČE</w:t>
            </w:r>
            <w:r w:rsidRPr="008D7FC4">
              <w:t>, R</w:t>
            </w:r>
            <w:r>
              <w:t>adek</w:t>
            </w:r>
            <w:r w:rsidRPr="008D7FC4">
              <w:t xml:space="preserve">, </w:t>
            </w:r>
            <w:r>
              <w:t>FRAVER, Shawn</w:t>
            </w:r>
            <w:r w:rsidRPr="008D7FC4">
              <w:t xml:space="preserve">, </w:t>
            </w:r>
            <w:r>
              <w:t>NAGEL, Tom</w:t>
            </w:r>
            <w:r w:rsidRPr="008D7FC4">
              <w:t xml:space="preserve">, </w:t>
            </w:r>
            <w:r>
              <w:t>REJZEK, Jan</w:t>
            </w:r>
            <w:r w:rsidRPr="008D7FC4">
              <w:t xml:space="preserve">, </w:t>
            </w:r>
            <w:r>
              <w:t>MIKOLÁŠ, Martin</w:t>
            </w:r>
            <w:r w:rsidRPr="008D7FC4">
              <w:t xml:space="preserve">, </w:t>
            </w:r>
            <w:r>
              <w:t>DOUDA, Jan</w:t>
            </w:r>
            <w:r w:rsidRPr="008D7FC4">
              <w:t xml:space="preserve">, </w:t>
            </w:r>
            <w:r>
              <w:t>BOUBLÍK</w:t>
            </w:r>
            <w:r w:rsidRPr="008D7FC4">
              <w:t>, K</w:t>
            </w:r>
            <w:r>
              <w:t>arel</w:t>
            </w:r>
            <w:r w:rsidRPr="008D7FC4">
              <w:t xml:space="preserve">, </w:t>
            </w:r>
            <w:r>
              <w:t>ŠAMONIL, Pavel</w:t>
            </w:r>
            <w:r w:rsidRPr="008D7FC4">
              <w:t xml:space="preserve">, </w:t>
            </w:r>
            <w:r>
              <w:t>ČADA, Vojtěch</w:t>
            </w:r>
            <w:r w:rsidRPr="008D7FC4">
              <w:t xml:space="preserve">, </w:t>
            </w:r>
            <w:r>
              <w:t>TROTSIUK, Volodmyr</w:t>
            </w:r>
            <w:r w:rsidRPr="008D7FC4">
              <w:t xml:space="preserve">, </w:t>
            </w:r>
            <w:r>
              <w:t>TEODOSIU, Marius</w:t>
            </w:r>
            <w:r w:rsidRPr="008D7FC4">
              <w:t xml:space="preserve">, </w:t>
            </w:r>
            <w:r>
              <w:t>BOURIAUD</w:t>
            </w:r>
            <w:r w:rsidRPr="008D7FC4">
              <w:t>, O</w:t>
            </w:r>
            <w:r>
              <w:t>livier</w:t>
            </w:r>
            <w:r w:rsidRPr="008D7FC4">
              <w:t xml:space="preserve">, </w:t>
            </w:r>
            <w:r>
              <w:t>BIRIS</w:t>
            </w:r>
            <w:r w:rsidRPr="008D7FC4">
              <w:t>, A</w:t>
            </w:r>
            <w:r>
              <w:t>drian</w:t>
            </w:r>
            <w:r w:rsidRPr="008D7FC4">
              <w:t xml:space="preserve">, </w:t>
            </w:r>
            <w:r>
              <w:t>SÝKORA, Ondřej</w:t>
            </w:r>
            <w:r w:rsidRPr="008D7FC4">
              <w:t xml:space="preserve">, </w:t>
            </w:r>
            <w:r>
              <w:t>UZEL, Petr</w:t>
            </w:r>
            <w:r w:rsidRPr="008D7FC4">
              <w:t xml:space="preserve">, </w:t>
            </w:r>
            <w:r>
              <w:t>ZELENKA, Jiří</w:t>
            </w:r>
            <w:r w:rsidRPr="008D7FC4">
              <w:t xml:space="preserve">, </w:t>
            </w:r>
            <w:r>
              <w:t>SEDLÁK, Vít</w:t>
            </w:r>
            <w:r w:rsidRPr="008D7FC4">
              <w:t xml:space="preserve">, </w:t>
            </w:r>
            <w:r w:rsidRPr="005564DC">
              <w:rPr>
                <w:b/>
              </w:rPr>
              <w:t>L</w:t>
            </w:r>
            <w:r>
              <w:rPr>
                <w:b/>
              </w:rPr>
              <w:t>EHEJČEK, Jiří</w:t>
            </w:r>
            <w:r>
              <w:t xml:space="preserve">, </w:t>
            </w:r>
            <w:r w:rsidRPr="008D7FC4">
              <w:t>2013</w:t>
            </w:r>
            <w: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w:t>
            </w:r>
            <w:r w:rsidRPr="008D7FC4">
              <w:t xml:space="preserve"> </w:t>
            </w:r>
            <w:r w:rsidRPr="00DF7DE5">
              <w:rPr>
                <w:b/>
              </w:rPr>
              <w:t>25</w:t>
            </w:r>
            <w:r w:rsidRPr="00DF7DE5">
              <w:t>(</w:t>
            </w:r>
            <w:r w:rsidRPr="008D7FC4">
              <w:t>2</w:t>
            </w:r>
            <w:r>
              <w:t>),</w:t>
            </w:r>
            <w:r w:rsidRPr="008D7FC4">
              <w:t xml:space="preserve"> 386-401.</w:t>
            </w:r>
            <w:r>
              <w:t xml:space="preserve"> </w:t>
            </w:r>
            <w:r w:rsidRPr="00F65DEF">
              <w:t>ISSN: 1100-9233.</w:t>
            </w:r>
            <w:r>
              <w:t xml:space="preserve"> (5 %)</w:t>
            </w:r>
          </w:p>
          <w:p w:rsidR="002C2124" w:rsidRPr="008D7FC4" w:rsidRDefault="002C2124" w:rsidP="002C2124">
            <w:pPr>
              <w:jc w:val="both"/>
            </w:pPr>
          </w:p>
          <w:p w:rsidR="002C2124" w:rsidRPr="008D7FC4" w:rsidRDefault="002C2124">
            <w:pPr>
              <w:jc w:val="both"/>
              <w:pPrChange w:id="3407" w:author="Dokulil Jiří" w:date="2018-11-18T23:04:00Z">
                <w:pPr>
                  <w:numPr>
                    <w:numId w:val="57"/>
                  </w:numPr>
                  <w:ind w:left="720" w:hanging="360"/>
                  <w:jc w:val="both"/>
                </w:pPr>
              </w:pPrChange>
            </w:pPr>
            <w:r>
              <w:t>HANÁČEK, Martin</w:t>
            </w:r>
            <w:r w:rsidRPr="008D7FC4">
              <w:t xml:space="preserve">, </w:t>
            </w:r>
            <w:r>
              <w:t>NÝVLT, Daniel</w:t>
            </w:r>
            <w:r w:rsidRPr="008D7FC4">
              <w:t xml:space="preserve">, </w:t>
            </w:r>
            <w:r>
              <w:t>FLAŠAR, Jan,</w:t>
            </w:r>
            <w:r w:rsidRPr="008D7FC4">
              <w:t xml:space="preserve"> </w:t>
            </w:r>
            <w:r>
              <w:t>STACKE, Václav</w:t>
            </w:r>
            <w:r w:rsidRPr="008D7FC4">
              <w:t xml:space="preserve">, </w:t>
            </w:r>
            <w:r w:rsidRPr="005564DC">
              <w:rPr>
                <w:b/>
              </w:rPr>
              <w:t>L</w:t>
            </w:r>
            <w:r>
              <w:rPr>
                <w:b/>
              </w:rPr>
              <w:t>EHEJČEK, Jiří</w:t>
            </w:r>
            <w:r w:rsidRPr="008D7FC4">
              <w:t xml:space="preserve">, </w:t>
            </w:r>
            <w:r>
              <w:t>TÓTHOVÁ Gabriela</w:t>
            </w:r>
            <w:r w:rsidRPr="008D7FC4">
              <w:t xml:space="preserve">, </w:t>
            </w:r>
            <w:r>
              <w:t>BŘEŽNÝ, Martin</w:t>
            </w:r>
            <w:r w:rsidRPr="008D7FC4">
              <w:t xml:space="preserve">, </w:t>
            </w:r>
            <w:r>
              <w:t>PROCHÁZKOVÁ, Barbora</w:t>
            </w:r>
            <w:r w:rsidRPr="008D7FC4">
              <w:t xml:space="preserve">, </w:t>
            </w:r>
            <w:r>
              <w:t>UXA</w:t>
            </w:r>
            <w:r w:rsidRPr="008D7FC4">
              <w:t>, T</w:t>
            </w:r>
            <w:r>
              <w:t>omáš</w:t>
            </w:r>
            <w:r w:rsidRPr="008D7FC4">
              <w:t xml:space="preserve">, </w:t>
            </w:r>
            <w:r>
              <w:t>KŘENOVSKÁ</w:t>
            </w:r>
            <w:r w:rsidRPr="008D7FC4">
              <w:t>, I</w:t>
            </w:r>
            <w:r>
              <w:t xml:space="preserve">va, </w:t>
            </w:r>
            <w:r w:rsidRPr="008D7FC4">
              <w:t>2013</w:t>
            </w:r>
            <w:r>
              <w:t>.</w:t>
            </w:r>
            <w:r w:rsidRPr="008D7FC4">
              <w:t xml:space="preserve"> New methods to reconstruct clast transport history in different glacial sedimentary environments: Case study for Old Red sandstone clasts from polythermal Hørbyebreen and Bertilbreen valley glaciers, Central Svalbard. </w:t>
            </w:r>
            <w:r w:rsidRPr="008D7FC4">
              <w:rPr>
                <w:i/>
              </w:rPr>
              <w:t>Czech Polar Reports</w:t>
            </w:r>
            <w:r>
              <w:t>.</w:t>
            </w:r>
            <w:r w:rsidRPr="008D7FC4">
              <w:t xml:space="preserve"> </w:t>
            </w:r>
            <w:r w:rsidRPr="00DF7DE5">
              <w:rPr>
                <w:b/>
              </w:rPr>
              <w:t>3</w:t>
            </w:r>
            <w:r>
              <w:t>,</w:t>
            </w:r>
            <w:r w:rsidRPr="008D7FC4">
              <w:t xml:space="preserve"> 107-129.</w:t>
            </w:r>
            <w:r>
              <w:t xml:space="preserve"> </w:t>
            </w:r>
            <w:r w:rsidRPr="00F65DEF">
              <w:t>ISSN 1805-0689</w:t>
            </w:r>
            <w:r>
              <w:t>. (10 %)</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408" w:author="Dokulil Jiří" w:date="2018-11-18T22:48:00Z">
              <w:r w:rsidDel="00835C90">
                <w:rPr>
                  <w:b/>
                </w:rPr>
                <w:delText> </w:delText>
              </w:r>
            </w:del>
            <w:ins w:id="3409" w:author="Dokulil Jiří" w:date="2018-11-18T23:00:00Z">
              <w:r w:rsidR="00C457F0">
                <w:rPr>
                  <w:b/>
                </w:rPr>
                <w:t> </w:t>
              </w:r>
            </w:ins>
            <w:r>
              <w:rPr>
                <w:b/>
              </w:rPr>
              <w:t>zahraničí</w:t>
            </w:r>
          </w:p>
        </w:tc>
      </w:tr>
      <w:tr w:rsidR="002C2124" w:rsidTr="002C2124">
        <w:trPr>
          <w:trHeight w:val="328"/>
        </w:trPr>
        <w:tc>
          <w:tcPr>
            <w:tcW w:w="9859" w:type="dxa"/>
            <w:gridSpan w:val="11"/>
          </w:tcPr>
          <w:p w:rsidR="002C2124" w:rsidRPr="008D7FC4" w:rsidRDefault="002C2124" w:rsidP="002C2124">
            <w:r>
              <w:t>07/2015</w:t>
            </w:r>
            <w:r>
              <w:tab/>
              <w:t xml:space="preserve"> + 09/2016</w:t>
            </w:r>
            <w:r>
              <w:tab/>
            </w:r>
            <w:r w:rsidRPr="008D7FC4">
              <w:t>Universtity of Greifswald, Landscape Ecol. Res. Group, Německo</w:t>
            </w:r>
          </w:p>
          <w:p w:rsidR="002C2124" w:rsidRDefault="002C2124" w:rsidP="002C2124">
            <w:r w:rsidRPr="008D7FC4">
              <w:tab/>
            </w:r>
            <w:r w:rsidRPr="008D7FC4">
              <w:tab/>
            </w:r>
            <w:r w:rsidRPr="008D7FC4">
              <w:tab/>
            </w:r>
            <w:r w:rsidRPr="008D7FC4">
              <w:tab/>
              <w:t>- vědecko-výzkumná stáž</w:t>
            </w:r>
          </w:p>
          <w:p w:rsidR="002C2124" w:rsidRPr="008D7FC4" w:rsidRDefault="002C2124" w:rsidP="002C2124"/>
          <w:p w:rsidR="002C2124" w:rsidRPr="008D7FC4" w:rsidRDefault="002C2124" w:rsidP="002C2124">
            <w:r>
              <w:t>08/2014</w:t>
            </w:r>
            <w:r>
              <w:tab/>
            </w:r>
            <w:r>
              <w:tab/>
            </w:r>
            <w:r>
              <w:tab/>
            </w:r>
            <w:r w:rsidRPr="008D7FC4">
              <w:t>Výzkumná stanice Bioforsk Svanhovd, Norsko</w:t>
            </w:r>
          </w:p>
          <w:p w:rsidR="002C2124" w:rsidRDefault="002C2124" w:rsidP="002C2124">
            <w:r w:rsidRPr="008D7FC4">
              <w:tab/>
            </w:r>
            <w:r w:rsidRPr="008D7FC4">
              <w:tab/>
            </w:r>
            <w:r w:rsidRPr="008D7FC4">
              <w:tab/>
            </w:r>
            <w:r w:rsidRPr="008D7FC4">
              <w:tab/>
              <w:t>- vědecko-výzkumný pobyt</w:t>
            </w:r>
          </w:p>
          <w:p w:rsidR="002C2124" w:rsidRPr="008D7FC4" w:rsidRDefault="002C2124" w:rsidP="002C2124"/>
          <w:p w:rsidR="002C2124" w:rsidRPr="008D7FC4" w:rsidRDefault="002C2124" w:rsidP="002C2124">
            <w:r>
              <w:t>11/</w:t>
            </w:r>
            <w:r w:rsidRPr="008D7FC4">
              <w:t>2013</w:t>
            </w:r>
            <w:r>
              <w:t xml:space="preserve"> – 12/2013</w:t>
            </w:r>
            <w:r w:rsidRPr="008D7FC4">
              <w:tab/>
              <w:t xml:space="preserve">Swiss Federal Institute for Forest, Snow and Landscape Research WSL, ETH Zürich, </w:t>
            </w:r>
            <w:r>
              <w:tab/>
            </w:r>
            <w:r>
              <w:tab/>
            </w:r>
            <w:r>
              <w:tab/>
            </w:r>
            <w:r>
              <w:tab/>
            </w:r>
            <w:r w:rsidRPr="008D7FC4">
              <w:t>Švýcarsko</w:t>
            </w:r>
          </w:p>
          <w:p w:rsidR="002C2124" w:rsidRDefault="002C2124" w:rsidP="002C2124">
            <w:r w:rsidRPr="008D7FC4">
              <w:tab/>
            </w:r>
            <w:r w:rsidRPr="008D7FC4">
              <w:tab/>
            </w:r>
            <w:r w:rsidRPr="008D7FC4">
              <w:tab/>
            </w:r>
            <w:r w:rsidRPr="008D7FC4">
              <w:tab/>
              <w:t>- vědecko-výzkumná stáž</w:t>
            </w:r>
          </w:p>
          <w:p w:rsidR="002C2124" w:rsidRPr="008D7FC4" w:rsidRDefault="002C2124" w:rsidP="002C2124"/>
          <w:p w:rsidR="002C2124" w:rsidRPr="008D7FC4" w:rsidRDefault="002C2124" w:rsidP="002C2124">
            <w:r>
              <w:t>08/</w:t>
            </w:r>
            <w:r w:rsidRPr="008D7FC4">
              <w:t>2013</w:t>
            </w:r>
            <w:r>
              <w:tab/>
            </w:r>
            <w:r>
              <w:tab/>
            </w:r>
            <w:r>
              <w:tab/>
            </w:r>
            <w:r w:rsidRPr="008D7FC4">
              <w:t>Výzkumná stanice GINR, Kobbefjord, JZ Grónsko</w:t>
            </w:r>
          </w:p>
          <w:p w:rsidR="002C2124" w:rsidRDefault="002C2124" w:rsidP="002C2124">
            <w:r w:rsidRPr="008D7FC4">
              <w:tab/>
            </w:r>
            <w:r w:rsidRPr="008D7FC4">
              <w:tab/>
            </w:r>
            <w:r w:rsidRPr="008D7FC4">
              <w:tab/>
            </w:r>
            <w:r w:rsidRPr="008D7FC4">
              <w:tab/>
              <w:t>- vědecko-výzkumný pobyt</w:t>
            </w:r>
          </w:p>
          <w:p w:rsidR="002C2124" w:rsidRPr="008D7FC4" w:rsidRDefault="002C2124" w:rsidP="002C2124"/>
          <w:p w:rsidR="002C2124" w:rsidRPr="008D7FC4" w:rsidRDefault="002C2124" w:rsidP="002C2124">
            <w:r>
              <w:t>07/2012 + 07/2015</w:t>
            </w:r>
            <w:r>
              <w:tab/>
            </w:r>
            <w:r w:rsidRPr="008D7FC4">
              <w:t>Česká polární stanice, Svalbard, Norsko</w:t>
            </w:r>
          </w:p>
          <w:p w:rsidR="002C2124" w:rsidRDefault="002C2124" w:rsidP="002C2124">
            <w:r>
              <w:tab/>
            </w:r>
            <w:r>
              <w:tab/>
            </w:r>
            <w:r>
              <w:tab/>
            </w:r>
            <w:r>
              <w:tab/>
            </w:r>
            <w:r w:rsidRPr="008D7FC4">
              <w:t>- geologicko-geomorfologická pracovní skupina</w:t>
            </w:r>
          </w:p>
          <w:p w:rsidR="002C2124" w:rsidRPr="008D7FC4" w:rsidRDefault="002C2124" w:rsidP="002C2124"/>
          <w:p w:rsidR="002C2124" w:rsidRPr="008D7FC4" w:rsidRDefault="002C2124" w:rsidP="002C2124">
            <w:r>
              <w:t>09/2011 – 12/2011</w:t>
            </w:r>
            <w:r>
              <w:tab/>
            </w:r>
            <w:r w:rsidRPr="008D7FC4">
              <w:t>Vancouver Island University, Faculty of Science, Kanada</w:t>
            </w:r>
          </w:p>
          <w:p w:rsidR="002C2124" w:rsidRPr="008D7FC4" w:rsidRDefault="002C2124" w:rsidP="002C2124">
            <w:r>
              <w:tab/>
            </w:r>
            <w:r>
              <w:tab/>
            </w:r>
            <w:r>
              <w:tab/>
            </w:r>
            <w:r>
              <w:tab/>
            </w:r>
            <w:r w:rsidRPr="008D7FC4">
              <w:t xml:space="preserve">- semestrální studium v rámci programu „Transatlantic Exchange Partnerships: EU - </w:t>
            </w:r>
            <w:r>
              <w:tab/>
            </w:r>
            <w:r>
              <w:tab/>
            </w:r>
            <w:r>
              <w:tab/>
            </w:r>
            <w:r>
              <w:tab/>
            </w:r>
            <w:r w:rsidRPr="008D7FC4">
              <w:t>Canada“</w:t>
            </w:r>
          </w:p>
          <w:p w:rsidR="002C2124" w:rsidRPr="008D7FC4" w:rsidRDefault="002C2124" w:rsidP="002C2124"/>
          <w:p w:rsidR="002C2124" w:rsidRPr="008D7FC4" w:rsidRDefault="002C2124" w:rsidP="002C2124">
            <w:r>
              <w:t>01/2009 – 06/2009</w:t>
            </w:r>
            <w:r>
              <w:tab/>
            </w:r>
            <w:r w:rsidRPr="008D7FC4">
              <w:t>University of Iceland, Faculty of Science, Island</w:t>
            </w:r>
          </w:p>
          <w:p w:rsidR="002C2124" w:rsidRDefault="002C2124" w:rsidP="002C2124">
            <w:pPr>
              <w:rPr>
                <w:b/>
              </w:rPr>
            </w:pPr>
            <w:r w:rsidRPr="008D7FC4">
              <w:tab/>
            </w:r>
            <w:r w:rsidRPr="008D7FC4">
              <w:tab/>
            </w:r>
            <w:r w:rsidRPr="008D7FC4">
              <w:tab/>
            </w:r>
            <w:r w:rsidRPr="008D7FC4">
              <w:tab/>
              <w:t>- semestrální studium v rámci programu NAEP („Norské fondy“)</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9.5.2018</w:t>
            </w: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lastRenderedPageBreak/>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50022" w:rsidRDefault="002C2124" w:rsidP="002C2124">
            <w:pPr>
              <w:jc w:val="both"/>
              <w:rPr>
                <w:b/>
              </w:rPr>
            </w:pPr>
            <w:r w:rsidRPr="00A50022">
              <w:rPr>
                <w:b/>
              </w:rPr>
              <w:t>Václav Lošek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RSDr.,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21B2" w:rsidRDefault="002C2124" w:rsidP="002C2124">
            <w:pPr>
              <w:jc w:val="both"/>
              <w:rPr>
                <w:i/>
              </w:rPr>
            </w:pPr>
            <w:r w:rsidRPr="003321B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21B2" w:rsidRDefault="002C2124" w:rsidP="002C2124">
            <w:pPr>
              <w:jc w:val="both"/>
              <w:rPr>
                <w:i/>
              </w:rPr>
            </w:pPr>
            <w:r w:rsidRPr="003321B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835C90" w:rsidP="002C2124">
            <w:pPr>
              <w:jc w:val="both"/>
              <w:rPr>
                <w:b/>
              </w:rPr>
            </w:pPr>
            <w:r>
              <w:rPr>
                <w:b/>
              </w:rPr>
              <w:t>R</w:t>
            </w:r>
            <w:r w:rsidR="002C2124">
              <w:rPr>
                <w:b/>
              </w:rPr>
              <w:t>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505"/>
        </w:trPr>
        <w:tc>
          <w:tcPr>
            <w:tcW w:w="9859" w:type="dxa"/>
            <w:gridSpan w:val="11"/>
            <w:tcBorders>
              <w:top w:val="nil"/>
            </w:tcBorders>
          </w:tcPr>
          <w:p w:rsidR="002C2124" w:rsidRDefault="002C2124" w:rsidP="002C2124">
            <w:pPr>
              <w:jc w:val="both"/>
            </w:pPr>
            <w:r>
              <w:t>Ochrana obyvatelstva a IZS – přednášející</w:t>
            </w:r>
            <w:ins w:id="3410" w:author="Dokulil Jiří" w:date="2018-11-18T23:05:00Z">
              <w:r w:rsidR="00AA672C">
                <w:t>, vede semináře</w:t>
              </w:r>
            </w:ins>
            <w:r>
              <w:t xml:space="preserve">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29"/>
        </w:trPr>
        <w:tc>
          <w:tcPr>
            <w:tcW w:w="9859" w:type="dxa"/>
            <w:gridSpan w:val="11"/>
          </w:tcPr>
          <w:p w:rsidR="002C2124" w:rsidRPr="004B3D74" w:rsidRDefault="002C2124" w:rsidP="002C2124">
            <w:r w:rsidRPr="004B3D74">
              <w:t>1997 – VŠE Praha – 3 semestrální kurz IKM</w:t>
            </w:r>
            <w:r>
              <w:t xml:space="preserve"> – ekonomické zabezpečení krizových situací</w:t>
            </w:r>
          </w:p>
          <w:p w:rsidR="002C2124" w:rsidRDefault="002C2124" w:rsidP="002C2124">
            <w:pPr>
              <w:jc w:val="both"/>
            </w:pPr>
            <w:r w:rsidRPr="004B3D74">
              <w:t>1981 – CSc.</w:t>
            </w:r>
            <w:r>
              <w:t xml:space="preserve"> VA Bratislava – Československé dějiny</w:t>
            </w:r>
          </w:p>
          <w:p w:rsidR="002C2124" w:rsidRPr="003A6AE2" w:rsidRDefault="002C2124" w:rsidP="002C2124">
            <w:pPr>
              <w:jc w:val="both"/>
            </w:pPr>
            <w:r>
              <w:t>1973 – VA Bratislava – obor Československé dějiny</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 xml:space="preserve">2004 – 8/2009: UTB ve Zlíně, Fakulta technologická, Institut bezpečnostních technologií, docent </w:t>
            </w:r>
          </w:p>
          <w:p w:rsidR="002C2124" w:rsidRDefault="002C2124" w:rsidP="002C2124">
            <w:pPr>
              <w:jc w:val="both"/>
            </w:pPr>
            <w:r>
              <w:t xml:space="preserve">09/2009 – dosud: Fakulta logistiky a krizového řízení, docent </w:t>
            </w:r>
          </w:p>
          <w:p w:rsidR="002C2124" w:rsidRDefault="002C2124" w:rsidP="002C2124">
            <w:pPr>
              <w:jc w:val="both"/>
            </w:pPr>
            <w:r>
              <w:t>2003 - 2004     VVŠ PV Vyškov, externí učitel katedry ochrany obyvatelstva</w:t>
            </w:r>
          </w:p>
          <w:p w:rsidR="002C2124" w:rsidRDefault="002C2124" w:rsidP="002C2124">
            <w:pPr>
              <w:jc w:val="both"/>
            </w:pPr>
            <w:r>
              <w:t>1993 - 2003     ÚMČ Brno - střed, tajemník bezpečnostní rady, externí učitel VSA-VOŠ, Brno</w:t>
            </w:r>
          </w:p>
          <w:p w:rsidR="002C2124" w:rsidRDefault="002C2124" w:rsidP="002C2124">
            <w:pPr>
              <w:jc w:val="both"/>
            </w:pPr>
            <w:r>
              <w:t>1987 - 1993     VVŠ PV Vyškov, vedoucí katedry sociálních věd</w:t>
            </w:r>
          </w:p>
          <w:p w:rsidR="002C2124" w:rsidRDefault="002C2124" w:rsidP="002C2124">
            <w:pPr>
              <w:jc w:val="both"/>
            </w:pPr>
            <w:r>
              <w:t>1973 - 1987     MO – pedagog</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396"/>
        </w:trPr>
        <w:tc>
          <w:tcPr>
            <w:tcW w:w="9859" w:type="dxa"/>
            <w:gridSpan w:val="11"/>
          </w:tcPr>
          <w:p w:rsidR="002C2124" w:rsidRDefault="002C2124" w:rsidP="002C2124">
            <w:pPr>
              <w:jc w:val="both"/>
            </w:pPr>
            <w:r>
              <w:t>Vedení cca 65 kvalifikačních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71-02-9 Československé dějiny</w:t>
            </w:r>
          </w:p>
        </w:tc>
        <w:tc>
          <w:tcPr>
            <w:tcW w:w="2245" w:type="dxa"/>
            <w:gridSpan w:val="2"/>
          </w:tcPr>
          <w:p w:rsidR="002C2124" w:rsidRDefault="002C2124" w:rsidP="002C2124">
            <w:pPr>
              <w:jc w:val="both"/>
            </w:pPr>
            <w:r>
              <w:t>1988</w:t>
            </w:r>
          </w:p>
        </w:tc>
        <w:tc>
          <w:tcPr>
            <w:tcW w:w="2248" w:type="dxa"/>
            <w:gridSpan w:val="4"/>
            <w:tcBorders>
              <w:right w:val="single" w:sz="12" w:space="0" w:color="auto"/>
            </w:tcBorders>
          </w:tcPr>
          <w:p w:rsidR="002C2124" w:rsidRDefault="002C2124" w:rsidP="002C2124">
            <w:pPr>
              <w:jc w:val="both"/>
            </w:pPr>
            <w:r>
              <w:t>VA - Bratislava</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0</w:t>
            </w:r>
          </w:p>
        </w:tc>
        <w:tc>
          <w:tcPr>
            <w:tcW w:w="693" w:type="dxa"/>
            <w:vMerge w:val="restart"/>
          </w:tcPr>
          <w:p w:rsidR="002C2124" w:rsidRDefault="002C2124" w:rsidP="002C2124">
            <w:pPr>
              <w:jc w:val="both"/>
              <w:rPr>
                <w:b/>
              </w:rPr>
            </w:pPr>
            <w:r>
              <w:rPr>
                <w:b/>
              </w:rPr>
              <w:t>4</w:t>
            </w:r>
          </w:p>
        </w:tc>
        <w:tc>
          <w:tcPr>
            <w:tcW w:w="694" w:type="dxa"/>
            <w:vMerge w:val="restart"/>
          </w:tcPr>
          <w:p w:rsidR="002C2124" w:rsidRDefault="002C2124" w:rsidP="002C2124">
            <w:pPr>
              <w:jc w:val="both"/>
              <w:rPr>
                <w:b/>
              </w:rPr>
            </w:pPr>
            <w:r>
              <w:rPr>
                <w:b/>
              </w:rPr>
              <w:t>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3694"/>
        </w:trPr>
        <w:tc>
          <w:tcPr>
            <w:tcW w:w="9859" w:type="dxa"/>
            <w:gridSpan w:val="11"/>
          </w:tcPr>
          <w:p w:rsidR="002C2124" w:rsidRPr="00F22591" w:rsidRDefault="002C2124" w:rsidP="002C2124">
            <w:pPr>
              <w:spacing w:after="4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2C2124" w:rsidRDefault="002C2124" w:rsidP="002C2124">
            <w:pPr>
              <w:spacing w:after="40"/>
              <w:jc w:val="both"/>
            </w:pPr>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2C2124" w:rsidRPr="003321B2" w:rsidRDefault="002C2124" w:rsidP="002C2124">
            <w:pPr>
              <w:spacing w:after="4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2C2124" w:rsidRDefault="002C2124" w:rsidP="002C2124">
            <w:pPr>
              <w:spacing w:after="4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 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Pr="00E47413" w:rsidRDefault="002C2124" w:rsidP="002C2124">
      <w:pPr>
        <w:rPr>
          <w:sz w:val="2"/>
          <w:szCs w:val="2"/>
        </w:rPr>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t>Fakulta logistiky a krizového řízení</w:t>
            </w:r>
          </w:p>
        </w:tc>
      </w:tr>
      <w:tr w:rsidR="002C2124"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Default="002C2124" w:rsidP="002C2124">
            <w:pPr>
              <w:jc w:val="both"/>
            </w:pPr>
            <w:r w:rsidRPr="00AD0F2C">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Default="002C2124" w:rsidP="002C2124">
            <w:pPr>
              <w:jc w:val="both"/>
            </w:pPr>
            <w:r w:rsidRPr="004B3940">
              <w:rPr>
                <w:b/>
              </w:rPr>
              <w:t>Pavel Martinek</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rPr>
                <w:bCs/>
              </w:rPr>
              <w:t>Ing., Ph.D.</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1964</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49364B" w:rsidRDefault="002C2124" w:rsidP="002C2124">
            <w:pPr>
              <w:jc w:val="center"/>
              <w:rPr>
                <w:i/>
              </w:rPr>
            </w:pPr>
            <w:r w:rsidRPr="0049364B">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del w:id="3411" w:author="PS" w:date="2018-11-25T16:01:00Z">
              <w:r w:rsidDel="00EF5C4A">
                <w:delText>07/2020</w:delText>
              </w:r>
            </w:del>
            <w:ins w:id="3412" w:author="PS" w:date="2018-11-25T16:01:00Z">
              <w:r w:rsidR="00EF5C4A">
                <w:t>0720</w:t>
              </w:r>
            </w:ins>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Pr="0049364B" w:rsidRDefault="002C2124" w:rsidP="002C2124">
            <w:pPr>
              <w:jc w:val="center"/>
              <w:rPr>
                <w:i/>
              </w:rPr>
            </w:pPr>
            <w:del w:id="3413" w:author="PS" w:date="2018-11-25T15:59:00Z">
              <w:r w:rsidRPr="0049364B" w:rsidDel="00EF5C4A">
                <w:rPr>
                  <w:i/>
                </w:rPr>
                <w:delText>pp.</w:delText>
              </w:r>
            </w:del>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del w:id="3414" w:author="PS" w:date="2018-11-25T15:59:00Z">
              <w:r w:rsidDel="00EF5C4A">
                <w:delText>40</w:delText>
              </w:r>
            </w:del>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del w:id="3415" w:author="PS" w:date="2018-11-25T15:59:00Z">
              <w:r w:rsidDel="00EF5C4A">
                <w:delText>07/2020</w:delText>
              </w:r>
            </w:del>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r>
              <w:t>Žádné</w:t>
            </w: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pPr>
            <w:r>
              <w:t>Matematika I - garant, přednášející, cvičící (100 %)</w:t>
            </w:r>
          </w:p>
          <w:p w:rsidR="002C2124" w:rsidRDefault="002C2124" w:rsidP="002C2124">
            <w:pPr>
              <w:jc w:val="both"/>
            </w:pPr>
            <w:del w:id="3416" w:author="PS" w:date="2018-11-25T16:39:00Z">
              <w:r w:rsidDel="00C91F02">
                <w:delText>Matematika II</w:delText>
              </w:r>
            </w:del>
            <w:ins w:id="3417" w:author="PS" w:date="2018-11-25T16:39:00Z">
              <w:r w:rsidR="00C91F02">
                <w:t>Základy lineární algebry</w:t>
              </w:r>
            </w:ins>
            <w:r>
              <w:t xml:space="preserve"> </w:t>
            </w:r>
            <w:ins w:id="3418" w:author="PS" w:date="2018-11-25T16:42:00Z">
              <w:r w:rsidR="007F0FCA">
                <w:t xml:space="preserve"> a optimalizace </w:t>
              </w:r>
            </w:ins>
            <w:r>
              <w:t>– garant, přednášející, cvičící (100 %)</w:t>
            </w:r>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609"/>
        </w:trPr>
        <w:tc>
          <w:tcPr>
            <w:tcW w:w="9900" w:type="dxa"/>
            <w:gridSpan w:val="11"/>
          </w:tcPr>
          <w:p w:rsidR="002C2124" w:rsidRDefault="002C2124" w:rsidP="002C2124">
            <w:pPr>
              <w:jc w:val="both"/>
            </w:pPr>
            <w:r>
              <w:t>1988:  ČVUT Praha, Fakulta jaderná a fyzikálně inženýrská, Matematické inženýrství, Ing.</w:t>
            </w:r>
          </w:p>
          <w:p w:rsidR="002C2124" w:rsidRDefault="002C2124" w:rsidP="002C2124">
            <w:pPr>
              <w:jc w:val="both"/>
              <w:rPr>
                <w:b/>
              </w:rPr>
            </w:pPr>
            <w:r>
              <w:t>2001:  MU Brno, Fakulta informatiky, Matematická informatika, Ph.D.</w:t>
            </w: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pPr>
              <w:jc w:val="both"/>
            </w:pPr>
            <w:r>
              <w:t>1988 – 1990: První brněnská strojírna, Brno, Výzkum teplárenských zařízení, výzkumný pracovník</w:t>
            </w:r>
          </w:p>
          <w:p w:rsidR="002C2124" w:rsidRDefault="002C2124" w:rsidP="002C2124">
            <w:pPr>
              <w:jc w:val="both"/>
            </w:pPr>
            <w:r>
              <w:t>1990 – 2001: LDF MZLU Brno, Ústav matematiky, odborný asistent</w:t>
            </w:r>
          </w:p>
          <w:p w:rsidR="002C2124" w:rsidRDefault="002C2124" w:rsidP="002C2124">
            <w:pPr>
              <w:jc w:val="both"/>
            </w:pPr>
            <w:r>
              <w:t>2001 – 2009: PřF UP Olomouc, Katedra informatiky, odborný asistent</w:t>
            </w:r>
          </w:p>
          <w:p w:rsidR="002C2124" w:rsidRDefault="002C2124" w:rsidP="002C2124">
            <w:pPr>
              <w:jc w:val="both"/>
            </w:pPr>
            <w:r>
              <w:t>2009 – dosud: UTB Zlín, FAI, Ústav matematiky, odborný asistent</w:t>
            </w: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506"/>
        </w:trPr>
        <w:tc>
          <w:tcPr>
            <w:tcW w:w="9900" w:type="dxa"/>
            <w:gridSpan w:val="11"/>
          </w:tcPr>
          <w:p w:rsidR="002C2124" w:rsidRDefault="002C2124" w:rsidP="002C2124">
            <w:pPr>
              <w:jc w:val="both"/>
            </w:pPr>
            <w:r>
              <w:t>3 obhájené bakalářské práce</w:t>
            </w:r>
          </w:p>
          <w:p w:rsidR="002C2124" w:rsidRDefault="002C2124" w:rsidP="002C2124">
            <w:pPr>
              <w:jc w:val="both"/>
            </w:pPr>
            <w:r>
              <w:t>3 obhájené diplomové práce</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center"/>
              <w:rPr>
                <w:b/>
              </w:rPr>
            </w:pPr>
            <w:r>
              <w:rPr>
                <w:b/>
              </w:rPr>
              <w:t>19</w:t>
            </w:r>
          </w:p>
        </w:tc>
        <w:tc>
          <w:tcPr>
            <w:tcW w:w="696" w:type="dxa"/>
            <w:vMerge w:val="restart"/>
          </w:tcPr>
          <w:p w:rsidR="002C2124" w:rsidRDefault="002C2124" w:rsidP="002C2124">
            <w:pPr>
              <w:jc w:val="center"/>
              <w:rPr>
                <w:b/>
              </w:rPr>
            </w:pPr>
            <w:r>
              <w:rPr>
                <w:b/>
              </w:rPr>
              <w:t>21</w:t>
            </w:r>
          </w:p>
        </w:tc>
        <w:tc>
          <w:tcPr>
            <w:tcW w:w="697" w:type="dxa"/>
            <w:vMerge w:val="restart"/>
          </w:tcPr>
          <w:p w:rsidR="002C2124" w:rsidRDefault="002C2124" w:rsidP="002C2124">
            <w:pPr>
              <w:jc w:val="center"/>
              <w:rPr>
                <w:b/>
              </w:rPr>
            </w:pPr>
            <w:r>
              <w:rPr>
                <w:b/>
              </w:rPr>
              <w:t>2</w:t>
            </w: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B32B4D" w:rsidTr="002C2124">
        <w:trPr>
          <w:trHeight w:val="2347"/>
        </w:trPr>
        <w:tc>
          <w:tcPr>
            <w:tcW w:w="9900" w:type="dxa"/>
            <w:gridSpan w:val="11"/>
          </w:tcPr>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w:t>
            </w:r>
            <w:r w:rsidRPr="00B32B4D">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12th International Conference on Fuzzy Systems and Knowledge Discovery. Zhangjiajie, China: IEEE, 2016, 60–64. ISBN 978-1-4673-7682-2.</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p>
          <w:p w:rsidR="002C2124" w:rsidRPr="00B32B4D" w:rsidRDefault="002C2124" w:rsidP="002C2124">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p>
        </w:tc>
      </w:tr>
      <w:tr w:rsidR="002C2124" w:rsidTr="002C2124">
        <w:trPr>
          <w:trHeight w:val="218"/>
        </w:trPr>
        <w:tc>
          <w:tcPr>
            <w:tcW w:w="9900" w:type="dxa"/>
            <w:gridSpan w:val="11"/>
            <w:shd w:val="clear" w:color="auto" w:fill="F7CAAC"/>
          </w:tcPr>
          <w:p w:rsidR="002C2124" w:rsidRDefault="002C2124" w:rsidP="002C2124">
            <w:pPr>
              <w:rPr>
                <w:b/>
              </w:rPr>
            </w:pPr>
            <w:r>
              <w:rPr>
                <w:b/>
              </w:rPr>
              <w:t>Působení v zahraničí</w:t>
            </w:r>
          </w:p>
        </w:tc>
      </w:tr>
      <w:tr w:rsidR="002C2124" w:rsidTr="002C2124">
        <w:trPr>
          <w:trHeight w:val="328"/>
        </w:trPr>
        <w:tc>
          <w:tcPr>
            <w:tcW w:w="9900" w:type="dxa"/>
            <w:gridSpan w:val="11"/>
          </w:tcPr>
          <w:p w:rsidR="002C2124" w:rsidRDefault="002C2124" w:rsidP="002C2124">
            <w:pPr>
              <w:rPr>
                <w:b/>
              </w:rPr>
            </w:pPr>
          </w:p>
          <w:p w:rsidR="002C2124" w:rsidRDefault="002C2124" w:rsidP="002C2124">
            <w:pPr>
              <w:rPr>
                <w:b/>
              </w:rPr>
            </w:pP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p>
        </w:tc>
      </w:tr>
    </w:tbl>
    <w:p w:rsidR="007D4498" w:rsidRDefault="007D4498">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t>Fakulta managementu a ekonomiky</w:t>
            </w:r>
          </w:p>
        </w:tc>
      </w:tr>
      <w:tr w:rsidR="002C2124"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Pr="00AD0F2C" w:rsidRDefault="002C2124" w:rsidP="002C2124">
            <w:pPr>
              <w:jc w:val="both"/>
              <w:rPr>
                <w:b/>
              </w:rPr>
            </w:pPr>
            <w:r>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1333B7" w:rsidRDefault="002C2124" w:rsidP="002C2124">
            <w:pPr>
              <w:jc w:val="both"/>
              <w:rPr>
                <w:b/>
              </w:rPr>
            </w:pPr>
            <w:r w:rsidRPr="001333B7">
              <w:rPr>
                <w:b/>
              </w:rPr>
              <w:t>Zdeněk Melichárek</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t>Mgr. Ph.D.</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1960</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2070A0" w:rsidRDefault="002C2124" w:rsidP="002C2124">
            <w:pPr>
              <w:jc w:val="both"/>
              <w:rPr>
                <w:i/>
                <w:rPrChange w:id="3419" w:author="PS" w:date="2018-11-25T16:45:00Z">
                  <w:rPr/>
                </w:rPrChange>
              </w:rPr>
            </w:pPr>
            <w:r w:rsidRPr="002070A0">
              <w:rPr>
                <w:i/>
                <w:rPrChange w:id="3420" w:author="PS" w:date="2018-11-25T16:45:00Z">
                  <w:rPr/>
                </w:rPrChange>
              </w:rPr>
              <w:t>pp</w:t>
            </w:r>
            <w:ins w:id="3421" w:author="PS" w:date="2018-11-25T16:45:00Z">
              <w:r w:rsidR="002070A0" w:rsidRPr="002070A0">
                <w:rPr>
                  <w:i/>
                  <w:rPrChange w:id="3422" w:author="PS" w:date="2018-11-25T16:45:00Z">
                    <w:rPr/>
                  </w:rPrChange>
                </w:rPr>
                <w:t>.</w:t>
              </w:r>
            </w:ins>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r>
              <w:t>N</w:t>
            </w: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Default="002C2124" w:rsidP="002C2124">
            <w:pPr>
              <w:jc w:val="both"/>
            </w:pPr>
            <w:del w:id="3423" w:author="PS" w:date="2018-11-25T15:58:00Z">
              <w:r w:rsidDel="00EF5C4A">
                <w:delText>pp</w:delText>
              </w:r>
            </w:del>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del w:id="3424" w:author="PS" w:date="2018-11-25T15:59:00Z">
              <w:r w:rsidDel="00EF5C4A">
                <w:delText>40</w:delText>
              </w:r>
            </w:del>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2C2124" w:rsidP="002C2124">
            <w:pPr>
              <w:jc w:val="both"/>
            </w:pPr>
            <w:del w:id="3425" w:author="PS" w:date="2018-11-25T15:59:00Z">
              <w:r w:rsidDel="00EF5C4A">
                <w:delText>N</w:delText>
              </w:r>
            </w:del>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pPr>
            <w:r>
              <w:t>Sportovní aktivity I</w:t>
            </w:r>
            <w:ins w:id="3426" w:author="Dokulil Jiří" w:date="2018-11-18T23:06:00Z">
              <w:r w:rsidR="00AA672C">
                <w:t xml:space="preserve"> - garant</w:t>
              </w:r>
            </w:ins>
          </w:p>
          <w:p w:rsidR="002C2124" w:rsidRDefault="002C2124" w:rsidP="002C2124">
            <w:pPr>
              <w:jc w:val="both"/>
            </w:pPr>
            <w:r>
              <w:t>Sportovní aktivity II</w:t>
            </w:r>
            <w:ins w:id="3427" w:author="Dokulil Jiří" w:date="2018-11-18T23:06:00Z">
              <w:r w:rsidR="00AA672C">
                <w:t xml:space="preserve"> – garant</w:t>
              </w:r>
            </w:ins>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1"/>
          </w:tcPr>
          <w:p w:rsidR="002C2124" w:rsidRDefault="002C2124" w:rsidP="002C2124">
            <w:r>
              <w:t>Ukončení disertační práce 2009 na FTVŠ v Bratislavě</w:t>
            </w:r>
          </w:p>
          <w:p w:rsidR="002C2124" w:rsidRDefault="002C2124" w:rsidP="002C2124">
            <w:pPr>
              <w:tabs>
                <w:tab w:val="left" w:pos="1418"/>
              </w:tabs>
              <w:autoSpaceDE w:val="0"/>
              <w:autoSpaceDN w:val="0"/>
              <w:adjustRightInd w:val="0"/>
              <w:spacing w:after="360"/>
              <w:rPr>
                <w:b/>
              </w:rPr>
            </w:pPr>
            <w:r>
              <w:t>UJEP v Brně, obor tělesná výchova – biologie 1981 - 1986</w:t>
            </w: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r>
              <w:t>Od roku 1996 držitel trenérské volejbalové licence II. Třídy.</w:t>
            </w:r>
          </w:p>
          <w:p w:rsidR="002C2124" w:rsidRDefault="002C2124" w:rsidP="002C2124">
            <w:r>
              <w:t>1999/2013 Trenér mládeže Zlínského kraje.</w:t>
            </w:r>
          </w:p>
          <w:p w:rsidR="002C2124" w:rsidRDefault="002C2124" w:rsidP="002C2124">
            <w:r>
              <w:t xml:space="preserve">2017/říjen Člen VV ČAUS akademická sportovní reprezentace, předseda volejbalové komise ČAUS. </w:t>
            </w:r>
          </w:p>
          <w:p w:rsidR="002C2124" w:rsidRDefault="002C2124" w:rsidP="002C2124">
            <w:r>
              <w:t>Účast na Světových univerziádách Kazaň 2013, Gwangju 2015, Taipei 2017 s AR ČR volejbal muži  a ženy.</w:t>
            </w: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900" w:type="dxa"/>
            <w:gridSpan w:val="11"/>
          </w:tcPr>
          <w:p w:rsidR="002C2124" w:rsidRDefault="002C2124" w:rsidP="002C2124">
            <w:pPr>
              <w:jc w:val="both"/>
            </w:pP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both"/>
              <w:rPr>
                <w:b/>
              </w:rPr>
            </w:pPr>
          </w:p>
        </w:tc>
        <w:tc>
          <w:tcPr>
            <w:tcW w:w="696"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900" w:type="dxa"/>
            <w:gridSpan w:val="11"/>
          </w:tcPr>
          <w:p w:rsidR="002C2124" w:rsidRDefault="002C2124" w:rsidP="002C2124">
            <w:r>
              <w:t xml:space="preserve">MELICHÁREK, Zdeněk; KŘEMENOVÁ, Jana. Pohyb - sport - zdraví - žena - student - porodní asistentka. In: </w:t>
            </w:r>
            <w:r>
              <w:rPr>
                <w:i/>
                <w:iCs/>
              </w:rPr>
              <w:t>Mezinárodní konference "Pohyb, výchova, zdraví"</w:t>
            </w:r>
            <w:r>
              <w:t>. Ústí nad Labem</w:t>
            </w:r>
            <w:del w:id="3428" w:author="Dokulil Jiří" w:date="2018-11-18T23:06:00Z">
              <w:r w:rsidDel="00AA672C">
                <w:delText xml:space="preserve"> </w:delText>
              </w:r>
            </w:del>
            <w:r>
              <w:t xml:space="preserve">: Univerzita J. E. Purkyně v Ústí nad Labem, 2007, s. cd. ISBN 978-80-7044-978. </w:t>
            </w:r>
          </w:p>
          <w:p w:rsidR="002C2124" w:rsidRDefault="002C2124" w:rsidP="002C2124">
            <w:r>
              <w:t xml:space="preserve">MELICHÁREK, Zdeněk; KUBALČÍKOVÁ, Marcela; KUČEROVÁ, Hana; JENYŠ, Lubomír. Nové trendy výuky sportovních aktivit na univerzitě Tomáše Bati ve Zlíně. In: </w:t>
            </w:r>
            <w:r>
              <w:rPr>
                <w:i/>
                <w:iCs/>
              </w:rPr>
              <w:t>Ústav sportovních aktivit Univerzity Tomáše Bati ve Zlíně</w:t>
            </w:r>
            <w:r>
              <w:t>. Nitra</w:t>
            </w:r>
            <w:del w:id="3429" w:author="Dokulil Jiří" w:date="2018-11-18T23:06:00Z">
              <w:r w:rsidDel="00AA672C">
                <w:delText xml:space="preserve"> </w:delText>
              </w:r>
            </w:del>
            <w:r>
              <w:t xml:space="preserve">: Slovenská poľnohospodárská univerzita v Nitre, 2006, s. 158-161. ISBN 80-8069-802-3. </w:t>
            </w:r>
          </w:p>
          <w:p w:rsidR="002C2124" w:rsidRPr="00AD0F2C" w:rsidRDefault="002C2124" w:rsidP="002C2124">
            <w:pPr>
              <w:rPr>
                <w:szCs w:val="32"/>
              </w:rPr>
            </w:pPr>
            <w:r>
              <w:rPr>
                <w:b/>
                <w:bCs/>
              </w:rPr>
              <w:t>Melichárek</w:t>
            </w:r>
            <w:r>
              <w:t xml:space="preserve">, </w:t>
            </w:r>
            <w:r>
              <w:rPr>
                <w:b/>
                <w:bCs/>
              </w:rPr>
              <w:t>Zdeněk</w:t>
            </w:r>
            <w:r>
              <w:t>. Pohybový program pro psychotické klienty s diagnózou schizofrenie. 1. Bratislava, Slovenská republika</w:t>
            </w:r>
            <w:del w:id="3430" w:author="Dokulil Jiří" w:date="2018-11-18T23:06:00Z">
              <w:r w:rsidDel="00AA672C">
                <w:delText xml:space="preserve"> </w:delText>
              </w:r>
            </w:del>
            <w:r>
              <w:t xml:space="preserve">: Univerzita Komenského Bratislava Fakulta telesnej výchovy a športu, 2010. </w:t>
            </w:r>
          </w:p>
        </w:tc>
      </w:tr>
      <w:tr w:rsidR="002C2124" w:rsidTr="002C2124">
        <w:trPr>
          <w:trHeight w:val="218"/>
        </w:trPr>
        <w:tc>
          <w:tcPr>
            <w:tcW w:w="9900" w:type="dxa"/>
            <w:gridSpan w:val="11"/>
            <w:shd w:val="clear" w:color="auto" w:fill="F7CAAC"/>
          </w:tcPr>
          <w:p w:rsidR="002C2124" w:rsidRDefault="002C2124" w:rsidP="002C2124">
            <w:pPr>
              <w:rPr>
                <w:b/>
              </w:rPr>
            </w:pPr>
            <w:r>
              <w:rPr>
                <w:b/>
              </w:rPr>
              <w:t>Působení v</w:t>
            </w:r>
            <w:del w:id="3431" w:author="Dokulil Jiří" w:date="2018-11-18T23:06:00Z">
              <w:r w:rsidDel="00AA672C">
                <w:rPr>
                  <w:b/>
                </w:rPr>
                <w:delText> </w:delText>
              </w:r>
            </w:del>
            <w:ins w:id="3432" w:author="Dokulil Jiří" w:date="2018-11-18T23:06:00Z">
              <w:r w:rsidR="00AA672C">
                <w:rPr>
                  <w:b/>
                </w:rPr>
                <w:t> </w:t>
              </w:r>
            </w:ins>
            <w:r>
              <w:rPr>
                <w:b/>
              </w:rPr>
              <w:t>zahraničí</w:t>
            </w:r>
          </w:p>
        </w:tc>
      </w:tr>
      <w:tr w:rsidR="002C2124" w:rsidTr="002C2124">
        <w:trPr>
          <w:trHeight w:val="328"/>
        </w:trPr>
        <w:tc>
          <w:tcPr>
            <w:tcW w:w="9900" w:type="dxa"/>
            <w:gridSpan w:val="11"/>
          </w:tcPr>
          <w:p w:rsidR="002C2124" w:rsidRPr="00F01E08" w:rsidRDefault="002C2124" w:rsidP="002C2124">
            <w:r w:rsidRPr="0051165F">
              <w:t>Španělsko 1991 – 1992 profesionální smlouva</w:t>
            </w:r>
            <w:r>
              <w:t xml:space="preserve">  CAJA SORIA“</w:t>
            </w:r>
            <w:del w:id="3433" w:author="Dokulil Jiří" w:date="2018-11-18T23:06:00Z">
              <w:r w:rsidDel="00AA672C">
                <w:delText xml:space="preserve"> </w:delText>
              </w:r>
            </w:del>
            <w:r>
              <w:t xml:space="preserve">, 2.místo v lize a vítěz Španělského královského poháru. </w:t>
            </w: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Pr="00B10230" w:rsidRDefault="002C2124" w:rsidP="002C2124">
            <w:pPr>
              <w:jc w:val="both"/>
              <w:rPr>
                <w:b/>
              </w:rPr>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r>
              <w:t>19.1.2018</w:t>
            </w:r>
          </w:p>
        </w:tc>
      </w:tr>
    </w:tbl>
    <w:p w:rsidR="007D4498" w:rsidRDefault="007D4498">
      <w:del w:id="3434" w:author="PS" w:date="2018-11-25T16:45:00Z">
        <w:r w:rsidDel="002070A0">
          <w:lastRenderedPageBreak/>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7D4498">
        <w:tc>
          <w:tcPr>
            <w:tcW w:w="9859" w:type="dxa"/>
            <w:gridSpan w:val="11"/>
            <w:tcBorders>
              <w:bottom w:val="double" w:sz="4" w:space="0" w:color="auto"/>
            </w:tcBorders>
            <w:shd w:val="clear" w:color="auto" w:fill="BDD6EE"/>
          </w:tcPr>
          <w:p w:rsidR="002C2124" w:rsidRDefault="002C2124" w:rsidP="002C2124">
            <w:pPr>
              <w:jc w:val="both"/>
              <w:rPr>
                <w:b/>
                <w:sz w:val="28"/>
              </w:rPr>
            </w:pPr>
            <w:r>
              <w:br w:type="page"/>
            </w:r>
            <w:r>
              <w:rPr>
                <w:b/>
                <w:sz w:val="28"/>
              </w:rPr>
              <w:t>C-I – Personální zabezpečení</w:t>
            </w:r>
          </w:p>
        </w:tc>
      </w:tr>
      <w:tr w:rsidR="002C2124" w:rsidTr="007D4498">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7D4498">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7D4498">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7D4498">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1A7B56" w:rsidRDefault="002C2124" w:rsidP="002C2124">
            <w:pPr>
              <w:jc w:val="both"/>
              <w:rPr>
                <w:b/>
              </w:rPr>
            </w:pPr>
            <w:r w:rsidRPr="001A7B56">
              <w:rPr>
                <w:b/>
              </w:rPr>
              <w:t>Otakar Jiří Mika</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CSc.</w:t>
            </w:r>
          </w:p>
        </w:tc>
      </w:tr>
      <w:tr w:rsidR="002C2124" w:rsidTr="007D4498">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2767E4" w:rsidRDefault="002C2124" w:rsidP="002C2124">
            <w:pPr>
              <w:jc w:val="both"/>
              <w:rPr>
                <w:i/>
              </w:rPr>
            </w:pPr>
            <w:r w:rsidRPr="002767E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del w:id="3435" w:author="PS" w:date="2018-11-25T16:02:00Z">
              <w:r w:rsidDel="00EF5C4A">
                <w:delText>08</w:delText>
              </w:r>
            </w:del>
            <w:ins w:id="3436" w:author="Dokulil Jiří" w:date="2018-11-18T23:06:00Z">
              <w:del w:id="3437" w:author="PS" w:date="2018-11-25T16:02:00Z">
                <w:r w:rsidR="00AA672C" w:rsidDel="00EF5C4A">
                  <w:delText>/</w:delText>
                </w:r>
              </w:del>
            </w:ins>
            <w:del w:id="3438" w:author="PS" w:date="2018-11-25T16:02:00Z">
              <w:r w:rsidDel="00EF5C4A">
                <w:delText>21</w:delText>
              </w:r>
            </w:del>
            <w:ins w:id="3439" w:author="PS" w:date="2018-11-25T16:02:00Z">
              <w:r w:rsidR="00EF5C4A">
                <w:t>0821</w:t>
              </w:r>
            </w:ins>
          </w:p>
        </w:tc>
      </w:tr>
      <w:tr w:rsidR="002C2124" w:rsidTr="007D4498">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2767E4" w:rsidRDefault="002C2124" w:rsidP="002C2124">
            <w:pPr>
              <w:jc w:val="both"/>
              <w:rPr>
                <w:i/>
              </w:rPr>
            </w:pPr>
            <w:r w:rsidRPr="002767E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del w:id="3440" w:author="PS" w:date="2018-11-25T16:02:00Z">
              <w:r w:rsidDel="00EF5C4A">
                <w:delText>08</w:delText>
              </w:r>
            </w:del>
            <w:ins w:id="3441" w:author="Dokulil Jiří" w:date="2018-11-18T23:06:00Z">
              <w:del w:id="3442" w:author="PS" w:date="2018-11-25T16:02:00Z">
                <w:r w:rsidR="00AA672C" w:rsidDel="00EF5C4A">
                  <w:delText>/</w:delText>
                </w:r>
              </w:del>
            </w:ins>
            <w:del w:id="3443" w:author="PS" w:date="2018-11-25T16:02:00Z">
              <w:r w:rsidDel="00EF5C4A">
                <w:delText>21</w:delText>
              </w:r>
            </w:del>
            <w:ins w:id="3444" w:author="PS" w:date="2018-11-25T16:02:00Z">
              <w:r w:rsidR="00EF5C4A">
                <w:t>0821</w:t>
              </w:r>
            </w:ins>
          </w:p>
        </w:tc>
      </w:tr>
      <w:tr w:rsidR="002C2124" w:rsidTr="007D4498">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AA672C" w:rsidP="002C2124">
            <w:pPr>
              <w:jc w:val="both"/>
              <w:rPr>
                <w:b/>
              </w:rPr>
            </w:pPr>
            <w:r>
              <w:rPr>
                <w:b/>
              </w:rPr>
              <w:t>R</w:t>
            </w:r>
            <w:r w:rsidR="002C2124">
              <w:rPr>
                <w:b/>
              </w:rPr>
              <w:t>ozsah</w:t>
            </w:r>
          </w:p>
        </w:tc>
      </w:tr>
      <w:tr w:rsidR="002C2124" w:rsidTr="007D4498">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7D4498">
        <w:tc>
          <w:tcPr>
            <w:tcW w:w="9859" w:type="dxa"/>
            <w:gridSpan w:val="11"/>
            <w:tcBorders>
              <w:bottom w:val="single" w:sz="4" w:space="0" w:color="auto"/>
            </w:tcBorders>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7D44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4"/>
        </w:trPr>
        <w:tc>
          <w:tcPr>
            <w:tcW w:w="9859" w:type="dxa"/>
            <w:gridSpan w:val="11"/>
            <w:tcBorders>
              <w:top w:val="single" w:sz="4" w:space="0" w:color="auto"/>
              <w:left w:val="single" w:sz="4" w:space="0" w:color="auto"/>
              <w:bottom w:val="single" w:sz="4" w:space="0" w:color="auto"/>
              <w:right w:val="single" w:sz="4" w:space="0" w:color="auto"/>
            </w:tcBorders>
          </w:tcPr>
          <w:p w:rsidR="002C2124" w:rsidRDefault="002C2124" w:rsidP="002C2124">
            <w:pPr>
              <w:jc w:val="both"/>
            </w:pPr>
            <w:r>
              <w:t>Bezpečnost a ochrana zdraví na pracovišti – garant, přednášející (50 %)</w:t>
            </w:r>
          </w:p>
        </w:tc>
      </w:tr>
      <w:tr w:rsidR="002C2124" w:rsidTr="007D4498">
        <w:tc>
          <w:tcPr>
            <w:tcW w:w="9859" w:type="dxa"/>
            <w:gridSpan w:val="11"/>
            <w:tcBorders>
              <w:top w:val="single" w:sz="4" w:space="0" w:color="auto"/>
            </w:tcBorders>
            <w:shd w:val="clear" w:color="auto" w:fill="F7CAAC"/>
          </w:tcPr>
          <w:p w:rsidR="002C2124" w:rsidRDefault="002C2124" w:rsidP="002C2124">
            <w:pPr>
              <w:jc w:val="both"/>
            </w:pPr>
            <w:r>
              <w:rPr>
                <w:b/>
              </w:rPr>
              <w:t xml:space="preserve">Údaje o vzdělání na VŠ </w:t>
            </w:r>
          </w:p>
        </w:tc>
      </w:tr>
      <w:tr w:rsidR="002C2124" w:rsidRPr="00297FA0" w:rsidTr="007D4498">
        <w:trPr>
          <w:trHeight w:val="1055"/>
        </w:trPr>
        <w:tc>
          <w:tcPr>
            <w:tcW w:w="9859" w:type="dxa"/>
            <w:gridSpan w:val="11"/>
          </w:tcPr>
          <w:p w:rsidR="002C2124" w:rsidRDefault="002C2124" w:rsidP="002C2124">
            <w:pPr>
              <w:jc w:val="both"/>
            </w:pPr>
            <w:r w:rsidRPr="00E848DA">
              <w:rPr>
                <w:b/>
              </w:rPr>
              <w:t>1986 – 1989:</w:t>
            </w:r>
            <w:r>
              <w:t xml:space="preserve"> Vojenská akademie A. Zápotockého v Brně, Ochrana před zbraněmi hromadného ničení, CSc. </w:t>
            </w:r>
          </w:p>
          <w:p w:rsidR="002C2124" w:rsidRDefault="002C2124" w:rsidP="002C2124">
            <w:pPr>
              <w:jc w:val="both"/>
            </w:pPr>
            <w:r w:rsidRPr="00EE74F0">
              <w:rPr>
                <w:b/>
              </w:rPr>
              <w:t>1972 – 1977:</w:t>
            </w:r>
            <w:r>
              <w:t xml:space="preserve"> Vojenská akademie A. Zápotockého v Brně, Chemické inženýrství, Ing. </w:t>
            </w:r>
          </w:p>
          <w:p w:rsidR="002C2124" w:rsidRPr="00297FA0" w:rsidRDefault="002C2124" w:rsidP="002C2124">
            <w:pPr>
              <w:jc w:val="both"/>
            </w:pPr>
          </w:p>
        </w:tc>
      </w:tr>
      <w:tr w:rsidR="002C2124" w:rsidTr="007D4498">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7D4498">
        <w:trPr>
          <w:trHeight w:val="1090"/>
        </w:trPr>
        <w:tc>
          <w:tcPr>
            <w:tcW w:w="9859" w:type="dxa"/>
            <w:gridSpan w:val="11"/>
          </w:tcPr>
          <w:p w:rsidR="002C2124" w:rsidRDefault="002C2124" w:rsidP="002C2124">
            <w:pPr>
              <w:jc w:val="both"/>
            </w:pPr>
            <w:r w:rsidRPr="00C34471">
              <w:rPr>
                <w:b/>
              </w:rPr>
              <w:t>2014 – dosud:</w:t>
            </w:r>
            <w:r>
              <w:t xml:space="preserve"> UTB ve Zlíně, Fakulta logistiky a krizového řízení v Uherském Hradišti, docent, pracovní úvazek 1,0</w:t>
            </w:r>
          </w:p>
          <w:p w:rsidR="002C2124" w:rsidRDefault="002C2124" w:rsidP="002C2124">
            <w:pPr>
              <w:jc w:val="both"/>
            </w:pPr>
            <w:r w:rsidRPr="00C34471">
              <w:rPr>
                <w:b/>
              </w:rPr>
              <w:t>2006 – 2014:</w:t>
            </w:r>
            <w:r>
              <w:t xml:space="preserve"> Vysoké učení technické v Brně, Fakulta chemická, odborný asistent, od roku 2013 docent</w:t>
            </w:r>
          </w:p>
          <w:p w:rsidR="002C2124" w:rsidRDefault="002C2124" w:rsidP="002C2124">
            <w:pPr>
              <w:jc w:val="both"/>
            </w:pPr>
            <w:r w:rsidRPr="00C34471">
              <w:rPr>
                <w:b/>
              </w:rPr>
              <w:t>2001 – 2006:</w:t>
            </w:r>
            <w:r>
              <w:t xml:space="preserve"> ISATech, s.r.o. Pardubice, výkonný ředitel</w:t>
            </w:r>
          </w:p>
          <w:p w:rsidR="002C2124" w:rsidRDefault="002C2124" w:rsidP="002C2124">
            <w:pPr>
              <w:jc w:val="both"/>
            </w:pPr>
            <w:r w:rsidRPr="00C34471">
              <w:rPr>
                <w:b/>
              </w:rPr>
              <w:t>1998 – 2001:</w:t>
            </w:r>
            <w:r>
              <w:t xml:space="preserve"> TLP, s.r.o. Praha, vedoucí regionálního střediska Brno </w:t>
            </w:r>
          </w:p>
          <w:p w:rsidR="002C2124" w:rsidRDefault="002C2124" w:rsidP="002C2124">
            <w:pPr>
              <w:jc w:val="both"/>
            </w:pPr>
            <w:r w:rsidRPr="00C34471">
              <w:rPr>
                <w:b/>
              </w:rPr>
              <w:t xml:space="preserve">1997 – 1998: </w:t>
            </w:r>
            <w:r>
              <w:t>HQH systém Praha, odborný pracovník</w:t>
            </w:r>
          </w:p>
          <w:p w:rsidR="002C2124" w:rsidRDefault="002C2124" w:rsidP="002C2124">
            <w:pPr>
              <w:jc w:val="both"/>
            </w:pPr>
            <w:r w:rsidRPr="00C34471">
              <w:rPr>
                <w:b/>
              </w:rPr>
              <w:t>1989 – 1997:</w:t>
            </w:r>
            <w:r>
              <w:t xml:space="preserve"> Vojenská akademie v Brně, starší učitel</w:t>
            </w:r>
          </w:p>
          <w:p w:rsidR="002C2124" w:rsidRDefault="002C2124" w:rsidP="002C2124">
            <w:pPr>
              <w:jc w:val="both"/>
            </w:pPr>
            <w:r w:rsidRPr="00C34471">
              <w:rPr>
                <w:b/>
              </w:rPr>
              <w:t>1986 – 1989:</w:t>
            </w:r>
            <w:r>
              <w:t xml:space="preserve"> Vojenská akademie v Brně, interní vědecký aspirant </w:t>
            </w:r>
          </w:p>
          <w:p w:rsidR="002C2124" w:rsidRDefault="002C2124" w:rsidP="002C2124">
            <w:pPr>
              <w:jc w:val="both"/>
            </w:pPr>
            <w:r w:rsidRPr="00C34471">
              <w:rPr>
                <w:b/>
              </w:rPr>
              <w:t>1980 – 1986:</w:t>
            </w:r>
            <w:r>
              <w:t xml:space="preserve"> 19. motostřelecká divize v Plzni, zástupce náčelníka chemické služby</w:t>
            </w:r>
          </w:p>
          <w:p w:rsidR="002C2124" w:rsidRDefault="002C2124" w:rsidP="002C2124">
            <w:pPr>
              <w:jc w:val="both"/>
            </w:pPr>
            <w:r w:rsidRPr="00C34471">
              <w:rPr>
                <w:b/>
              </w:rPr>
              <w:t>1977 – 1980:</w:t>
            </w:r>
            <w:r>
              <w:t xml:space="preserve"> 57. motostřelecký pluk ve Stříbře, chemický náčelník</w:t>
            </w:r>
          </w:p>
          <w:p w:rsidR="002C2124" w:rsidRDefault="002C2124" w:rsidP="002C2124">
            <w:pPr>
              <w:jc w:val="both"/>
            </w:pPr>
          </w:p>
        </w:tc>
      </w:tr>
      <w:tr w:rsidR="002C2124" w:rsidTr="007D4498">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7D4498">
        <w:trPr>
          <w:trHeight w:val="1105"/>
        </w:trPr>
        <w:tc>
          <w:tcPr>
            <w:tcW w:w="9859" w:type="dxa"/>
            <w:gridSpan w:val="11"/>
          </w:tcPr>
          <w:p w:rsidR="002C2124" w:rsidRDefault="002C2124" w:rsidP="002C2124">
            <w:pPr>
              <w:jc w:val="both"/>
            </w:pPr>
            <w:r>
              <w:t>Na UTB: cca 50 bakalářských prací, 10 diplomových prací.</w:t>
            </w:r>
          </w:p>
          <w:p w:rsidR="002C2124" w:rsidRDefault="002C2124" w:rsidP="002C2124">
            <w:pPr>
              <w:jc w:val="both"/>
            </w:pPr>
            <w:r>
              <w:t>V minulosti také vedení kvalifikačních prací na Fakultě chemické, Ústav soudního inženýrství, Vysoké učení technické v Brně.</w:t>
            </w:r>
          </w:p>
        </w:tc>
      </w:tr>
      <w:tr w:rsidR="002C2124" w:rsidTr="007D4498">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7D4498">
        <w:trPr>
          <w:cantSplit/>
        </w:trPr>
        <w:tc>
          <w:tcPr>
            <w:tcW w:w="3347" w:type="dxa"/>
            <w:gridSpan w:val="2"/>
          </w:tcPr>
          <w:p w:rsidR="002C2124" w:rsidRDefault="002C2124" w:rsidP="002C2124">
            <w:pPr>
              <w:jc w:val="both"/>
            </w:pPr>
            <w:r>
              <w:t>Krizové řízení a kriminalistika</w:t>
            </w:r>
          </w:p>
        </w:tc>
        <w:tc>
          <w:tcPr>
            <w:tcW w:w="2245" w:type="dxa"/>
            <w:gridSpan w:val="2"/>
          </w:tcPr>
          <w:p w:rsidR="002C2124" w:rsidRDefault="002C2124" w:rsidP="002C2124">
            <w:pPr>
              <w:jc w:val="both"/>
            </w:pPr>
            <w:r>
              <w:t>2013</w:t>
            </w:r>
          </w:p>
        </w:tc>
        <w:tc>
          <w:tcPr>
            <w:tcW w:w="2248" w:type="dxa"/>
            <w:gridSpan w:val="4"/>
            <w:tcBorders>
              <w:right w:val="single" w:sz="12" w:space="0" w:color="auto"/>
            </w:tcBorders>
          </w:tcPr>
          <w:p w:rsidR="002C2124" w:rsidRDefault="002C2124" w:rsidP="002C2124">
            <w:pPr>
              <w:jc w:val="both"/>
            </w:pPr>
            <w:r>
              <w:t>Policejní akademie České republiky v Praze</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7D4498">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C34471" w:rsidRDefault="002C2124" w:rsidP="002C2124">
            <w:pPr>
              <w:jc w:val="both"/>
              <w:rPr>
                <w:b/>
              </w:rPr>
            </w:pPr>
            <w:r w:rsidRPr="00C34471">
              <w:rPr>
                <w:b/>
              </w:rPr>
              <w:t>6</w:t>
            </w:r>
          </w:p>
        </w:tc>
        <w:tc>
          <w:tcPr>
            <w:tcW w:w="693" w:type="dxa"/>
            <w:vMerge w:val="restart"/>
          </w:tcPr>
          <w:p w:rsidR="002C2124" w:rsidRPr="00C34471" w:rsidRDefault="002C2124" w:rsidP="002C2124">
            <w:pPr>
              <w:jc w:val="both"/>
              <w:rPr>
                <w:b/>
              </w:rPr>
            </w:pPr>
            <w:r w:rsidRPr="00C34471">
              <w:rPr>
                <w:b/>
              </w:rPr>
              <w:t>5</w:t>
            </w:r>
          </w:p>
        </w:tc>
        <w:tc>
          <w:tcPr>
            <w:tcW w:w="694" w:type="dxa"/>
            <w:vMerge w:val="restart"/>
          </w:tcPr>
          <w:p w:rsidR="002C2124" w:rsidRDefault="002C2124" w:rsidP="002C2124">
            <w:pPr>
              <w:jc w:val="both"/>
              <w:rPr>
                <w:b/>
              </w:rPr>
            </w:pPr>
            <w:r>
              <w:rPr>
                <w:b/>
              </w:rPr>
              <w:t>150</w:t>
            </w:r>
          </w:p>
        </w:tc>
      </w:tr>
      <w:tr w:rsidR="002C2124" w:rsidTr="007D4498">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7D4498">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420FE6" w:rsidTr="007D4498">
        <w:trPr>
          <w:trHeight w:val="2347"/>
        </w:trPr>
        <w:tc>
          <w:tcPr>
            <w:tcW w:w="9859" w:type="dxa"/>
            <w:gridSpan w:val="11"/>
          </w:tcPr>
          <w:p w:rsidR="002C2124" w:rsidRDefault="002C2124" w:rsidP="002C2124">
            <w:pPr>
              <w:spacing w:after="60"/>
              <w:jc w:val="both"/>
            </w:pPr>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p>
          <w:p w:rsidR="002C2124" w:rsidRDefault="002C2124" w:rsidP="002C2124">
            <w:pPr>
              <w:spacing w:after="60"/>
              <w:jc w:val="both"/>
            </w:pPr>
            <w:r>
              <w:t xml:space="preserve">MAŠEK I., </w:t>
            </w:r>
            <w:r>
              <w:rPr>
                <w:b/>
              </w:rPr>
              <w:t>MIKA O. J. (25%),</w:t>
            </w:r>
            <w:r>
              <w:t xml:space="preserve"> ŠAFAŘÍK Z., VIČAR D. 2015.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 85 – 97. ISSN 1803-568X. </w:t>
            </w:r>
          </w:p>
          <w:p w:rsidR="002C2124" w:rsidRPr="00B56F46" w:rsidRDefault="002C2124" w:rsidP="002C2124">
            <w:pPr>
              <w:spacing w:after="60"/>
              <w:jc w:val="both"/>
            </w:pPr>
            <w:r w:rsidRPr="00B56F46">
              <w:t>FIŠEROVÁ L.</w:t>
            </w:r>
            <w:r>
              <w:t xml:space="preserve">, </w:t>
            </w:r>
            <w:r w:rsidRPr="00B56F46">
              <w:rPr>
                <w:b/>
              </w:rPr>
              <w:t>MIKA O. J.</w:t>
            </w:r>
            <w:r>
              <w:rPr>
                <w:b/>
              </w:rPr>
              <w:t xml:space="preserve"> (50%),</w:t>
            </w:r>
            <w:r w:rsidRPr="00B56F46">
              <w:t xml:space="preserve"> DOLEŽALOVÁ WEISSMANNOVÁ H. </w:t>
            </w:r>
            <w:r>
              <w:t xml:space="preserve">2014. </w:t>
            </w:r>
            <w:r w:rsidRPr="009C072A">
              <w:t>Mass Methanol Poisonings in the Czech Republic.</w:t>
            </w:r>
            <w:r w:rsidRPr="00B56F46">
              <w:t xml:space="preserve"> </w:t>
            </w:r>
            <w:r w:rsidRPr="009C072A">
              <w:rPr>
                <w:i/>
                <w:iCs/>
              </w:rPr>
              <w:t>Toxin Reviews,</w:t>
            </w:r>
            <w:r w:rsidRPr="00B56F46">
              <w:rPr>
                <w:i/>
                <w:iCs/>
              </w:rPr>
              <w:t xml:space="preserve"> </w:t>
            </w:r>
            <w:r w:rsidRPr="00B56F46">
              <w:t>roč. 33, č. 09, s. 101-106, ISSN: 1556-9543.</w:t>
            </w:r>
          </w:p>
          <w:p w:rsidR="002C2124" w:rsidRDefault="002C2124" w:rsidP="002C2124">
            <w:pPr>
              <w:spacing w:after="60"/>
              <w:jc w:val="both"/>
            </w:pPr>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w:t>
            </w:r>
            <w:r w:rsidRPr="00B56F46">
              <w:lastRenderedPageBreak/>
              <w:t>universita v Olomouci, 208 stran, ISBN 978-80-244-4268-6</w:t>
            </w:r>
            <w:r>
              <w:t>.</w:t>
            </w:r>
          </w:p>
          <w:p w:rsidR="002C2124" w:rsidRDefault="002C2124" w:rsidP="002C2124">
            <w:pPr>
              <w:spacing w:after="60"/>
              <w:jc w:val="both"/>
            </w:pPr>
            <w:r w:rsidRPr="00B56F46">
              <w:t xml:space="preserve">LACINA P., </w:t>
            </w:r>
            <w:r w:rsidRPr="00B56F46">
              <w:rPr>
                <w:b/>
              </w:rPr>
              <w:t>MIKA O. J.</w:t>
            </w:r>
            <w:r>
              <w:rPr>
                <w:b/>
              </w:rPr>
              <w:t xml:space="preserve"> (33%)</w:t>
            </w:r>
            <w:r w:rsidRPr="00B56F46">
              <w:t>, ŠEBKOVÁ K.</w:t>
            </w:r>
            <w:r>
              <w:t xml:space="preserve">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p>
          <w:p w:rsidR="002C2124" w:rsidRPr="00420FE6" w:rsidRDefault="002C2124" w:rsidP="002C2124">
            <w:pPr>
              <w:jc w:val="both"/>
            </w:pPr>
          </w:p>
        </w:tc>
      </w:tr>
      <w:tr w:rsidR="002C2124" w:rsidTr="007D4498">
        <w:trPr>
          <w:trHeight w:val="218"/>
        </w:trPr>
        <w:tc>
          <w:tcPr>
            <w:tcW w:w="9859" w:type="dxa"/>
            <w:gridSpan w:val="11"/>
            <w:shd w:val="clear" w:color="auto" w:fill="F7CAAC"/>
          </w:tcPr>
          <w:p w:rsidR="002C2124" w:rsidRDefault="002C2124" w:rsidP="002C2124">
            <w:pPr>
              <w:rPr>
                <w:b/>
              </w:rPr>
            </w:pPr>
            <w:r>
              <w:rPr>
                <w:b/>
              </w:rPr>
              <w:lastRenderedPageBreak/>
              <w:t>Působení v</w:t>
            </w:r>
            <w:del w:id="3445" w:author="Dokulil Jiří" w:date="2018-11-18T23:07:00Z">
              <w:r w:rsidDel="00AA672C">
                <w:rPr>
                  <w:b/>
                </w:rPr>
                <w:delText xml:space="preserve"> </w:delText>
              </w:r>
            </w:del>
            <w:ins w:id="3446" w:author="Dokulil Jiří" w:date="2018-11-18T23:07:00Z">
              <w:r w:rsidR="00AA672C">
                <w:rPr>
                  <w:b/>
                </w:rPr>
                <w:t> </w:t>
              </w:r>
            </w:ins>
            <w:r>
              <w:rPr>
                <w:b/>
              </w:rPr>
              <w:t>zahraničí</w:t>
            </w:r>
          </w:p>
        </w:tc>
      </w:tr>
      <w:tr w:rsidR="002C2124" w:rsidTr="007D4498">
        <w:trPr>
          <w:trHeight w:val="328"/>
        </w:trPr>
        <w:tc>
          <w:tcPr>
            <w:tcW w:w="9859" w:type="dxa"/>
            <w:gridSpan w:val="11"/>
          </w:tcPr>
          <w:p w:rsidR="002C2124" w:rsidRPr="00AB6349" w:rsidRDefault="002C2124" w:rsidP="002C2124">
            <w:pPr>
              <w:pStyle w:val="Odstavecseseznamem"/>
              <w:ind w:left="0"/>
              <w:jc w:val="both"/>
              <w:rPr>
                <w:color w:val="000000"/>
              </w:rPr>
            </w:pPr>
            <w:r w:rsidRPr="00AB6349">
              <w:rPr>
                <w:color w:val="000000"/>
              </w:rPr>
              <w:t>Cambridge University (UK) – červenec 1996 (1 měsíc) – stipendijní studijní stáž</w:t>
            </w:r>
            <w:r>
              <w:rPr>
                <w:color w:val="000000"/>
              </w:rPr>
              <w:t xml:space="preserve"> sponzorovaná britskou stranou</w:t>
            </w:r>
          </w:p>
          <w:p w:rsidR="002C2124" w:rsidRDefault="002C2124" w:rsidP="002C2124">
            <w:pPr>
              <w:rPr>
                <w:b/>
              </w:rPr>
            </w:pPr>
            <w:r>
              <w:rPr>
                <w:color w:val="000000"/>
              </w:rPr>
              <w:t>Oxford University (UK) – červen 1998 (1 měsíc) – stipendijní studijní stáž sponzorovaná britskou stranou</w:t>
            </w:r>
          </w:p>
        </w:tc>
      </w:tr>
      <w:tr w:rsidR="002C2124" w:rsidTr="007D4498">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19. 6. 2018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RPr="00FA17DC" w:rsidTr="00F2592B">
        <w:tc>
          <w:tcPr>
            <w:tcW w:w="9859" w:type="dxa"/>
            <w:gridSpan w:val="11"/>
            <w:tcBorders>
              <w:bottom w:val="double" w:sz="4" w:space="0" w:color="auto"/>
            </w:tcBorders>
            <w:shd w:val="clear" w:color="auto" w:fill="BDD6EE"/>
          </w:tcPr>
          <w:p w:rsidR="007D4498" w:rsidRPr="00B3751D" w:rsidRDefault="007D4498" w:rsidP="00F2592B">
            <w:pPr>
              <w:jc w:val="both"/>
              <w:rPr>
                <w:b/>
                <w:sz w:val="28"/>
                <w:szCs w:val="28"/>
              </w:rPr>
            </w:pPr>
            <w:r w:rsidRPr="00B3751D">
              <w:rPr>
                <w:b/>
                <w:sz w:val="28"/>
                <w:szCs w:val="28"/>
              </w:rPr>
              <w:lastRenderedPageBreak/>
              <w:t>C-I – Personální zabezpečení</w:t>
            </w:r>
          </w:p>
        </w:tc>
      </w:tr>
      <w:tr w:rsidR="007D4498" w:rsidRPr="00FA17DC" w:rsidTr="00F2592B">
        <w:tc>
          <w:tcPr>
            <w:tcW w:w="2518" w:type="dxa"/>
            <w:tcBorders>
              <w:top w:val="double" w:sz="4" w:space="0" w:color="auto"/>
            </w:tcBorders>
            <w:shd w:val="clear" w:color="auto" w:fill="F7CAAC"/>
          </w:tcPr>
          <w:p w:rsidR="007D4498" w:rsidRPr="00FA17DC" w:rsidRDefault="007D4498" w:rsidP="00F2592B">
            <w:pPr>
              <w:jc w:val="both"/>
              <w:rPr>
                <w:b/>
              </w:rPr>
            </w:pPr>
            <w:r w:rsidRPr="00FA17DC">
              <w:rPr>
                <w:b/>
              </w:rPr>
              <w:t>Vysoká škola</w:t>
            </w:r>
          </w:p>
        </w:tc>
        <w:tc>
          <w:tcPr>
            <w:tcW w:w="7341" w:type="dxa"/>
            <w:gridSpan w:val="10"/>
          </w:tcPr>
          <w:p w:rsidR="007D4498" w:rsidRPr="00FA17DC" w:rsidRDefault="007D4498" w:rsidP="00F2592B">
            <w:pPr>
              <w:jc w:val="both"/>
            </w:pPr>
            <w:r w:rsidRPr="00FA17DC">
              <w:t>Univerzita Tomáše Bati ve Zlíně</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Součást vysoké školy</w:t>
            </w:r>
          </w:p>
        </w:tc>
        <w:tc>
          <w:tcPr>
            <w:tcW w:w="7341" w:type="dxa"/>
            <w:gridSpan w:val="10"/>
          </w:tcPr>
          <w:p w:rsidR="007D4498" w:rsidRPr="00FA17DC" w:rsidRDefault="007D4498" w:rsidP="00F2592B">
            <w:pPr>
              <w:jc w:val="both"/>
            </w:pPr>
            <w:r w:rsidRPr="00FA17DC">
              <w:t>Fakulta logistiky a krizového řízení</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Název studijního programu</w:t>
            </w:r>
          </w:p>
        </w:tc>
        <w:tc>
          <w:tcPr>
            <w:tcW w:w="7341" w:type="dxa"/>
            <w:gridSpan w:val="10"/>
          </w:tcPr>
          <w:p w:rsidR="007D4498" w:rsidRPr="007D4498" w:rsidRDefault="007D4498" w:rsidP="00F2592B">
            <w:pPr>
              <w:jc w:val="both"/>
              <w:rPr>
                <w:b/>
              </w:rPr>
            </w:pPr>
            <w:r w:rsidRPr="007D4498">
              <w:rPr>
                <w:b/>
              </w:rPr>
              <w:t>Management rizik</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Jméno a příjmení</w:t>
            </w:r>
          </w:p>
        </w:tc>
        <w:tc>
          <w:tcPr>
            <w:tcW w:w="4536" w:type="dxa"/>
            <w:gridSpan w:val="5"/>
          </w:tcPr>
          <w:p w:rsidR="007D4498" w:rsidRPr="00A37F1F" w:rsidRDefault="007D4498" w:rsidP="00F2592B">
            <w:pPr>
              <w:jc w:val="both"/>
              <w:rPr>
                <w:b/>
              </w:rPr>
            </w:pPr>
            <w:r w:rsidRPr="00A37F1F">
              <w:rPr>
                <w:b/>
              </w:rPr>
              <w:t>Petr Mikulec</w:t>
            </w:r>
          </w:p>
        </w:tc>
        <w:tc>
          <w:tcPr>
            <w:tcW w:w="709" w:type="dxa"/>
            <w:shd w:val="clear" w:color="auto" w:fill="F7CAAC"/>
          </w:tcPr>
          <w:p w:rsidR="007D4498" w:rsidRPr="00FA17DC" w:rsidRDefault="007D4498" w:rsidP="00F2592B">
            <w:pPr>
              <w:jc w:val="both"/>
              <w:rPr>
                <w:b/>
              </w:rPr>
            </w:pPr>
            <w:r w:rsidRPr="00FA17DC">
              <w:rPr>
                <w:b/>
              </w:rPr>
              <w:t>Tituly</w:t>
            </w:r>
          </w:p>
        </w:tc>
        <w:tc>
          <w:tcPr>
            <w:tcW w:w="2096" w:type="dxa"/>
            <w:gridSpan w:val="4"/>
          </w:tcPr>
          <w:p w:rsidR="007D4498" w:rsidRPr="00FA17DC" w:rsidRDefault="007D4498" w:rsidP="00F2592B">
            <w:pPr>
              <w:jc w:val="both"/>
            </w:pPr>
            <w:r w:rsidRPr="00FA17DC">
              <w:t>Ing., Ph.D.</w:t>
            </w:r>
          </w:p>
        </w:tc>
      </w:tr>
      <w:tr w:rsidR="007D4498" w:rsidRPr="00FA17DC" w:rsidTr="00F2592B">
        <w:tc>
          <w:tcPr>
            <w:tcW w:w="2518" w:type="dxa"/>
            <w:shd w:val="clear" w:color="auto" w:fill="F7CAAC"/>
          </w:tcPr>
          <w:p w:rsidR="007D4498" w:rsidRPr="00FA17DC" w:rsidRDefault="007D4498" w:rsidP="00F2592B">
            <w:pPr>
              <w:jc w:val="both"/>
              <w:rPr>
                <w:b/>
              </w:rPr>
            </w:pPr>
            <w:r w:rsidRPr="00FA17DC">
              <w:rPr>
                <w:b/>
              </w:rPr>
              <w:t>Rok narození</w:t>
            </w:r>
          </w:p>
        </w:tc>
        <w:tc>
          <w:tcPr>
            <w:tcW w:w="829" w:type="dxa"/>
          </w:tcPr>
          <w:p w:rsidR="007D4498" w:rsidRPr="00FA17DC" w:rsidRDefault="007D4498" w:rsidP="00F2592B">
            <w:pPr>
              <w:jc w:val="both"/>
            </w:pPr>
            <w:r w:rsidRPr="00FA17DC">
              <w:t>1978</w:t>
            </w:r>
          </w:p>
        </w:tc>
        <w:tc>
          <w:tcPr>
            <w:tcW w:w="1721" w:type="dxa"/>
            <w:shd w:val="clear" w:color="auto" w:fill="F7CAAC"/>
          </w:tcPr>
          <w:p w:rsidR="007D4498" w:rsidRPr="00FA17DC" w:rsidRDefault="007D4498" w:rsidP="00F2592B">
            <w:pPr>
              <w:jc w:val="both"/>
              <w:rPr>
                <w:b/>
              </w:rPr>
            </w:pPr>
            <w:r w:rsidRPr="00FA17DC">
              <w:rPr>
                <w:b/>
              </w:rPr>
              <w:t>typ vztahu k VŠ</w:t>
            </w:r>
          </w:p>
        </w:tc>
        <w:tc>
          <w:tcPr>
            <w:tcW w:w="992" w:type="dxa"/>
            <w:gridSpan w:val="2"/>
          </w:tcPr>
          <w:p w:rsidR="007D4498" w:rsidRPr="00FA17DC" w:rsidRDefault="007D4498" w:rsidP="00F2592B">
            <w:pPr>
              <w:jc w:val="both"/>
            </w:pPr>
            <w:r w:rsidRPr="00FA17DC">
              <w:t>DPP</w:t>
            </w:r>
            <w:r>
              <w:t xml:space="preserve"> (bud)</w:t>
            </w:r>
          </w:p>
          <w:p w:rsidR="007D4498" w:rsidRPr="00FA17DC" w:rsidRDefault="007D4498" w:rsidP="00F2592B">
            <w:pPr>
              <w:jc w:val="both"/>
            </w:pPr>
          </w:p>
        </w:tc>
        <w:tc>
          <w:tcPr>
            <w:tcW w:w="994" w:type="dxa"/>
            <w:shd w:val="clear" w:color="auto" w:fill="F7CAAC"/>
          </w:tcPr>
          <w:p w:rsidR="007D4498" w:rsidRPr="00FA17DC" w:rsidRDefault="007D4498" w:rsidP="00F2592B">
            <w:pPr>
              <w:jc w:val="both"/>
              <w:rPr>
                <w:b/>
              </w:rPr>
            </w:pPr>
            <w:r w:rsidRPr="00FA17DC">
              <w:rPr>
                <w:b/>
              </w:rPr>
              <w:t>rozsah</w:t>
            </w:r>
          </w:p>
        </w:tc>
        <w:tc>
          <w:tcPr>
            <w:tcW w:w="709" w:type="dxa"/>
          </w:tcPr>
          <w:p w:rsidR="007D4498" w:rsidRPr="00FA17DC" w:rsidRDefault="007D4498" w:rsidP="00F2592B">
            <w:pPr>
              <w:jc w:val="both"/>
            </w:pPr>
            <w:r>
              <w:t>4</w:t>
            </w:r>
            <w:r w:rsidRPr="00FA17DC">
              <w:t>h/</w:t>
            </w:r>
            <w:r>
              <w:t>týd.</w:t>
            </w:r>
          </w:p>
        </w:tc>
        <w:tc>
          <w:tcPr>
            <w:tcW w:w="709" w:type="dxa"/>
            <w:gridSpan w:val="2"/>
            <w:shd w:val="clear" w:color="auto" w:fill="F7CAAC"/>
          </w:tcPr>
          <w:p w:rsidR="007D4498" w:rsidRPr="00FA17DC" w:rsidRDefault="007D4498" w:rsidP="00F2592B">
            <w:pPr>
              <w:jc w:val="both"/>
              <w:rPr>
                <w:b/>
              </w:rPr>
            </w:pPr>
            <w:r w:rsidRPr="00FA17DC">
              <w:rPr>
                <w:b/>
              </w:rPr>
              <w:t>do kdy</w:t>
            </w:r>
          </w:p>
        </w:tc>
        <w:tc>
          <w:tcPr>
            <w:tcW w:w="1387" w:type="dxa"/>
            <w:gridSpan w:val="2"/>
          </w:tcPr>
          <w:p w:rsidR="007D4498" w:rsidRPr="00FA17DC" w:rsidRDefault="007D4498" w:rsidP="00F2592B">
            <w:pPr>
              <w:jc w:val="both"/>
            </w:pPr>
          </w:p>
        </w:tc>
      </w:tr>
      <w:tr w:rsidR="007D4498" w:rsidRPr="00FA17DC" w:rsidTr="00F2592B">
        <w:tc>
          <w:tcPr>
            <w:tcW w:w="5068" w:type="dxa"/>
            <w:gridSpan w:val="3"/>
            <w:shd w:val="clear" w:color="auto" w:fill="F7CAAC"/>
          </w:tcPr>
          <w:p w:rsidR="007D4498" w:rsidRPr="00FA17DC" w:rsidRDefault="007D4498" w:rsidP="00F2592B">
            <w:pPr>
              <w:jc w:val="both"/>
              <w:rPr>
                <w:b/>
              </w:rPr>
            </w:pPr>
            <w:r w:rsidRPr="00FA17DC">
              <w:rPr>
                <w:b/>
              </w:rPr>
              <w:t>Typ vztahu na součásti VŠ, která uskutečňuje st. program</w:t>
            </w:r>
          </w:p>
        </w:tc>
        <w:tc>
          <w:tcPr>
            <w:tcW w:w="992" w:type="dxa"/>
            <w:gridSpan w:val="2"/>
          </w:tcPr>
          <w:p w:rsidR="007D4498" w:rsidRPr="00FA17DC" w:rsidRDefault="007D4498" w:rsidP="00F2592B">
            <w:pPr>
              <w:jc w:val="both"/>
            </w:pPr>
            <w:r w:rsidRPr="00FA17DC">
              <w:t>--</w:t>
            </w:r>
          </w:p>
        </w:tc>
        <w:tc>
          <w:tcPr>
            <w:tcW w:w="994" w:type="dxa"/>
            <w:shd w:val="clear" w:color="auto" w:fill="F7CAAC"/>
          </w:tcPr>
          <w:p w:rsidR="007D4498" w:rsidRPr="00FA17DC" w:rsidRDefault="007D4498" w:rsidP="00F2592B">
            <w:pPr>
              <w:jc w:val="both"/>
              <w:rPr>
                <w:b/>
              </w:rPr>
            </w:pPr>
            <w:r w:rsidRPr="00FA17DC">
              <w:rPr>
                <w:b/>
              </w:rPr>
              <w:t>rozsah</w:t>
            </w:r>
          </w:p>
        </w:tc>
        <w:tc>
          <w:tcPr>
            <w:tcW w:w="709" w:type="dxa"/>
          </w:tcPr>
          <w:p w:rsidR="007D4498" w:rsidRPr="00FA17DC" w:rsidRDefault="007D4498" w:rsidP="00F2592B">
            <w:pPr>
              <w:jc w:val="both"/>
            </w:pPr>
            <w:r w:rsidRPr="00FA17DC">
              <w:t>--</w:t>
            </w:r>
          </w:p>
        </w:tc>
        <w:tc>
          <w:tcPr>
            <w:tcW w:w="709" w:type="dxa"/>
            <w:gridSpan w:val="2"/>
            <w:shd w:val="clear" w:color="auto" w:fill="F7CAAC"/>
          </w:tcPr>
          <w:p w:rsidR="007D4498" w:rsidRPr="00FA17DC" w:rsidRDefault="007D4498" w:rsidP="00F2592B">
            <w:pPr>
              <w:jc w:val="both"/>
              <w:rPr>
                <w:b/>
              </w:rPr>
            </w:pPr>
            <w:r w:rsidRPr="00FA17DC">
              <w:rPr>
                <w:b/>
              </w:rPr>
              <w:t>do kdy</w:t>
            </w:r>
          </w:p>
        </w:tc>
        <w:tc>
          <w:tcPr>
            <w:tcW w:w="1387" w:type="dxa"/>
            <w:gridSpan w:val="2"/>
          </w:tcPr>
          <w:p w:rsidR="007D4498" w:rsidRPr="00FA17DC" w:rsidRDefault="007D4498" w:rsidP="00F2592B">
            <w:pPr>
              <w:jc w:val="both"/>
            </w:pPr>
            <w:r w:rsidRPr="00FA17DC">
              <w:t>--</w:t>
            </w:r>
          </w:p>
        </w:tc>
      </w:tr>
      <w:tr w:rsidR="007D4498" w:rsidRPr="00FA17DC" w:rsidTr="00F2592B">
        <w:tc>
          <w:tcPr>
            <w:tcW w:w="6060" w:type="dxa"/>
            <w:gridSpan w:val="5"/>
            <w:shd w:val="clear" w:color="auto" w:fill="F7CAAC"/>
          </w:tcPr>
          <w:p w:rsidR="007D4498" w:rsidRPr="00FA17DC" w:rsidRDefault="007D4498" w:rsidP="00F2592B">
            <w:pPr>
              <w:jc w:val="both"/>
            </w:pPr>
            <w:r w:rsidRPr="00FA17DC">
              <w:rPr>
                <w:b/>
              </w:rPr>
              <w:t>Další současná působení jako akademický pracovník na jiných VŠ</w:t>
            </w:r>
          </w:p>
        </w:tc>
        <w:tc>
          <w:tcPr>
            <w:tcW w:w="1703" w:type="dxa"/>
            <w:gridSpan w:val="2"/>
            <w:shd w:val="clear" w:color="auto" w:fill="F7CAAC"/>
          </w:tcPr>
          <w:p w:rsidR="007D4498" w:rsidRPr="00FA17DC" w:rsidRDefault="007D4498" w:rsidP="00F2592B">
            <w:pPr>
              <w:jc w:val="both"/>
              <w:rPr>
                <w:b/>
              </w:rPr>
            </w:pPr>
            <w:r w:rsidRPr="00FA17DC">
              <w:rPr>
                <w:b/>
              </w:rPr>
              <w:t>typ prac. vztahu</w:t>
            </w:r>
          </w:p>
        </w:tc>
        <w:tc>
          <w:tcPr>
            <w:tcW w:w="2096" w:type="dxa"/>
            <w:gridSpan w:val="4"/>
            <w:shd w:val="clear" w:color="auto" w:fill="F7CAAC"/>
          </w:tcPr>
          <w:p w:rsidR="007D4498" w:rsidRPr="00FA17DC" w:rsidRDefault="00AA672C" w:rsidP="00F2592B">
            <w:pPr>
              <w:jc w:val="both"/>
              <w:rPr>
                <w:b/>
              </w:rPr>
            </w:pPr>
            <w:r w:rsidRPr="00FA17DC">
              <w:rPr>
                <w:b/>
              </w:rPr>
              <w:t>R</w:t>
            </w:r>
            <w:r w:rsidR="007D4498" w:rsidRPr="00FA17DC">
              <w:rPr>
                <w:b/>
              </w:rPr>
              <w:t>ozsah</w:t>
            </w:r>
          </w:p>
        </w:tc>
      </w:tr>
      <w:tr w:rsidR="007D4498" w:rsidRPr="00FA17DC" w:rsidTr="00F2592B">
        <w:tc>
          <w:tcPr>
            <w:tcW w:w="6060" w:type="dxa"/>
            <w:gridSpan w:val="5"/>
          </w:tcPr>
          <w:p w:rsidR="007D4498" w:rsidRPr="00FA17DC" w:rsidRDefault="007D4498" w:rsidP="00F2592B">
            <w:pPr>
              <w:jc w:val="both"/>
            </w:pPr>
            <w:r w:rsidRPr="00FA17DC">
              <w:t>--</w:t>
            </w:r>
          </w:p>
        </w:tc>
        <w:tc>
          <w:tcPr>
            <w:tcW w:w="1703" w:type="dxa"/>
            <w:gridSpan w:val="2"/>
          </w:tcPr>
          <w:p w:rsidR="007D4498" w:rsidRPr="00FA17DC" w:rsidRDefault="007D4498" w:rsidP="00F2592B">
            <w:pPr>
              <w:jc w:val="both"/>
            </w:pPr>
          </w:p>
        </w:tc>
        <w:tc>
          <w:tcPr>
            <w:tcW w:w="2096" w:type="dxa"/>
            <w:gridSpan w:val="4"/>
          </w:tcPr>
          <w:p w:rsidR="007D4498" w:rsidRPr="00FA17DC" w:rsidRDefault="007D4498" w:rsidP="00F2592B">
            <w:pPr>
              <w:jc w:val="both"/>
            </w:pPr>
          </w:p>
        </w:tc>
      </w:tr>
      <w:tr w:rsidR="007D4498" w:rsidRPr="00FA17DC" w:rsidTr="00F2592B">
        <w:tc>
          <w:tcPr>
            <w:tcW w:w="9859" w:type="dxa"/>
            <w:gridSpan w:val="11"/>
            <w:shd w:val="clear" w:color="auto" w:fill="F7CAAC"/>
          </w:tcPr>
          <w:p w:rsidR="007D4498" w:rsidRPr="00FA17DC" w:rsidRDefault="007D4498" w:rsidP="00F2592B">
            <w:pPr>
              <w:jc w:val="both"/>
            </w:pPr>
            <w:r w:rsidRPr="00FA17DC">
              <w:rPr>
                <w:b/>
              </w:rPr>
              <w:t>Předměty příslušného studijního programu a způsob zapojení do jejich výuky, příp. další zapojení do uskutečňování studijního programu</w:t>
            </w:r>
          </w:p>
        </w:tc>
      </w:tr>
      <w:tr w:rsidR="007D4498" w:rsidRPr="00FA17DC" w:rsidTr="00F2592B">
        <w:trPr>
          <w:trHeight w:val="1118"/>
        </w:trPr>
        <w:tc>
          <w:tcPr>
            <w:tcW w:w="9859" w:type="dxa"/>
            <w:gridSpan w:val="11"/>
            <w:tcBorders>
              <w:top w:val="nil"/>
            </w:tcBorders>
          </w:tcPr>
          <w:p w:rsidR="007D4498" w:rsidRPr="00FA17DC" w:rsidRDefault="007D4498" w:rsidP="00AA672C">
            <w:pPr>
              <w:jc w:val="both"/>
            </w:pPr>
            <w:r>
              <w:t xml:space="preserve">Základy logistiky – </w:t>
            </w:r>
            <w:del w:id="3447" w:author="Dokulil Jiří" w:date="2018-11-18T23:07:00Z">
              <w:r w:rsidDel="00AA672C">
                <w:delText xml:space="preserve">přednášky </w:delText>
              </w:r>
            </w:del>
            <w:ins w:id="3448" w:author="Dokulil Jiří" w:date="2018-11-18T23:07:00Z">
              <w:r w:rsidR="00AA672C">
                <w:t xml:space="preserve">přednášející </w:t>
              </w:r>
            </w:ins>
            <w:r>
              <w:t>(</w:t>
            </w:r>
            <w:ins w:id="3449" w:author="Dokulil Jiří" w:date="2018-11-18T23:07:00Z">
              <w:r w:rsidR="00AA672C">
                <w:t>1</w:t>
              </w:r>
            </w:ins>
            <w:del w:id="3450" w:author="Dokulil Jiří" w:date="2018-11-18T23:07:00Z">
              <w:r w:rsidDel="00AA672C">
                <w:delText>2</w:delText>
              </w:r>
            </w:del>
            <w:r>
              <w:t>0 %)</w:t>
            </w:r>
          </w:p>
        </w:tc>
      </w:tr>
      <w:tr w:rsidR="007D4498" w:rsidRPr="00FA17DC" w:rsidTr="00F2592B">
        <w:tc>
          <w:tcPr>
            <w:tcW w:w="9859" w:type="dxa"/>
            <w:gridSpan w:val="11"/>
            <w:shd w:val="clear" w:color="auto" w:fill="F7CAAC"/>
          </w:tcPr>
          <w:p w:rsidR="007D4498" w:rsidRPr="00FA17DC" w:rsidRDefault="007D4498" w:rsidP="00F2592B">
            <w:pPr>
              <w:jc w:val="both"/>
            </w:pPr>
            <w:r w:rsidRPr="00FA17DC">
              <w:rPr>
                <w:b/>
              </w:rPr>
              <w:t xml:space="preserve">Údaje o vzdělání na VŠ </w:t>
            </w:r>
          </w:p>
        </w:tc>
      </w:tr>
      <w:tr w:rsidR="007D4498" w:rsidRPr="00FA17DC" w:rsidTr="00F2592B">
        <w:trPr>
          <w:trHeight w:val="1055"/>
        </w:trPr>
        <w:tc>
          <w:tcPr>
            <w:tcW w:w="9859" w:type="dxa"/>
            <w:gridSpan w:val="11"/>
          </w:tcPr>
          <w:p w:rsidR="007D4498" w:rsidRPr="00AA0D31" w:rsidRDefault="007D4498" w:rsidP="00F2592B">
            <w:pPr>
              <w:pStyle w:val="Default"/>
              <w:rPr>
                <w:b/>
                <w:sz w:val="20"/>
                <w:szCs w:val="20"/>
              </w:rPr>
            </w:pPr>
          </w:p>
          <w:p w:rsidR="007D4498" w:rsidRPr="004C3AF7" w:rsidRDefault="007D4498" w:rsidP="00F2592B">
            <w:pPr>
              <w:pStyle w:val="Default"/>
              <w:spacing w:after="40"/>
              <w:rPr>
                <w:sz w:val="20"/>
                <w:szCs w:val="20"/>
              </w:rPr>
            </w:pPr>
            <w:r w:rsidRPr="00AA0D31">
              <w:rPr>
                <w:b/>
                <w:bCs/>
                <w:sz w:val="20"/>
                <w:szCs w:val="20"/>
              </w:rPr>
              <w:t>2001 – 2009:</w:t>
            </w:r>
            <w:r w:rsidRPr="004C3AF7">
              <w:rPr>
                <w:bCs/>
                <w:sz w:val="20"/>
                <w:szCs w:val="20"/>
              </w:rPr>
              <w:t xml:space="preserve"> Postgraduální doktorské studium, titul „Ph.D.“ </w:t>
            </w:r>
            <w:r w:rsidRPr="004C3AF7">
              <w:rPr>
                <w:sz w:val="20"/>
                <w:szCs w:val="20"/>
              </w:rPr>
              <w:t xml:space="preserve">– obor </w:t>
            </w:r>
            <w:r w:rsidRPr="004C3AF7">
              <w:rPr>
                <w:bCs/>
                <w:sz w:val="20"/>
                <w:szCs w:val="20"/>
              </w:rPr>
              <w:t>Management a ekonomika</w:t>
            </w:r>
            <w:r w:rsidRPr="004C3AF7">
              <w:rPr>
                <w:sz w:val="20"/>
                <w:szCs w:val="20"/>
              </w:rPr>
              <w:t xml:space="preserve">, Univerzita Tomáše Bati ve Zlíně, Fakulta managementu a ekonomiky; disertační práce: </w:t>
            </w:r>
            <w:r w:rsidRPr="004C3AF7">
              <w:rPr>
                <w:bCs/>
                <w:i/>
                <w:iCs/>
                <w:sz w:val="20"/>
                <w:szCs w:val="20"/>
              </w:rPr>
              <w:t xml:space="preserve">Metody průmyslového inženýrství a výrobní logistiky jako nástroje zvyšování výkonnosti v plastikářské výrobě </w:t>
            </w:r>
          </w:p>
          <w:p w:rsidR="007D4498" w:rsidRPr="004C3AF7" w:rsidRDefault="007D4498" w:rsidP="00F2592B">
            <w:pPr>
              <w:pStyle w:val="Default"/>
              <w:spacing w:after="40"/>
              <w:rPr>
                <w:sz w:val="20"/>
                <w:szCs w:val="20"/>
              </w:rPr>
            </w:pPr>
            <w:r w:rsidRPr="00AA0D31">
              <w:rPr>
                <w:b/>
                <w:bCs/>
                <w:sz w:val="20"/>
                <w:szCs w:val="20"/>
              </w:rPr>
              <w:t>1999 – 2001:</w:t>
            </w:r>
            <w:r w:rsidRPr="004C3AF7">
              <w:rPr>
                <w:bCs/>
                <w:sz w:val="20"/>
                <w:szCs w:val="20"/>
              </w:rPr>
              <w:t xml:space="preserve"> Magisterské studium, titul „Ing.“ – </w:t>
            </w:r>
            <w:r w:rsidRPr="004C3AF7">
              <w:rPr>
                <w:sz w:val="20"/>
                <w:szCs w:val="20"/>
              </w:rPr>
              <w:t xml:space="preserve">obor </w:t>
            </w:r>
            <w:r w:rsidRPr="004C3AF7">
              <w:rPr>
                <w:bCs/>
                <w:sz w:val="20"/>
                <w:szCs w:val="20"/>
              </w:rPr>
              <w:t>Management a ekonomika</w:t>
            </w:r>
            <w:r>
              <w:rPr>
                <w:bCs/>
                <w:sz w:val="20"/>
                <w:szCs w:val="20"/>
              </w:rPr>
              <w:t xml:space="preserve">, </w:t>
            </w:r>
            <w:r w:rsidRPr="004C3AF7">
              <w:rPr>
                <w:bCs/>
                <w:sz w:val="20"/>
                <w:szCs w:val="20"/>
              </w:rPr>
              <w:t xml:space="preserve">, </w:t>
            </w:r>
            <w:r w:rsidRPr="004C3AF7">
              <w:rPr>
                <w:sz w:val="20"/>
                <w:szCs w:val="20"/>
              </w:rPr>
              <w:t xml:space="preserve">specializace </w:t>
            </w:r>
            <w:r w:rsidRPr="004C3AF7">
              <w:rPr>
                <w:bCs/>
                <w:sz w:val="20"/>
                <w:szCs w:val="20"/>
              </w:rPr>
              <w:t>Průmyslové inženýrství</w:t>
            </w:r>
            <w:r w:rsidRPr="004C3AF7">
              <w:rPr>
                <w:sz w:val="20"/>
                <w:szCs w:val="20"/>
              </w:rPr>
              <w:t xml:space="preserve">, Univerzita Tomáše Bati ve Zlíně, Fakulta managementu a ekonomiky; diplomová práce: </w:t>
            </w:r>
            <w:r w:rsidRPr="004C3AF7">
              <w:rPr>
                <w:bCs/>
                <w:i/>
                <w:iCs/>
                <w:sz w:val="20"/>
                <w:szCs w:val="20"/>
              </w:rPr>
              <w:t xml:space="preserve">Matematický modle produktivity doručovací služby </w:t>
            </w:r>
          </w:p>
          <w:p w:rsidR="007D4498" w:rsidRPr="004C3AF7" w:rsidRDefault="007D4498" w:rsidP="00F2592B">
            <w:pPr>
              <w:spacing w:after="40"/>
            </w:pPr>
            <w:r w:rsidRPr="00AA0D31">
              <w:rPr>
                <w:b/>
                <w:bCs/>
              </w:rPr>
              <w:t>1998 – 2000:</w:t>
            </w:r>
            <w:r w:rsidRPr="004C3AF7">
              <w:rPr>
                <w:bCs/>
              </w:rPr>
              <w:t xml:space="preserve"> Doplňující pedagogické studium </w:t>
            </w:r>
            <w:r w:rsidRPr="004C3AF7">
              <w:t>- státní zkouška z pedagogiky a psychologie, Vysoké učení technické v Brně, Fakulta technologická ve Zlíně</w:t>
            </w:r>
          </w:p>
          <w:p w:rsidR="007D4498" w:rsidRPr="004C3AF7" w:rsidRDefault="007D4498" w:rsidP="00F2592B">
            <w:pPr>
              <w:spacing w:after="40"/>
            </w:pPr>
            <w:r w:rsidRPr="00AA0D31">
              <w:rPr>
                <w:b/>
              </w:rPr>
              <w:t>1996 – 1999:</w:t>
            </w:r>
            <w:r w:rsidRPr="004C3AF7">
              <w:t xml:space="preserve"> </w:t>
            </w:r>
            <w:r w:rsidRPr="004C3AF7">
              <w:rPr>
                <w:bCs/>
              </w:rPr>
              <w:t xml:space="preserve">Bakalářské studium, titul „Bc.“ </w:t>
            </w:r>
            <w:r w:rsidRPr="004C3AF7">
              <w:t>- obor Management a ekonomika, Vysoké učení technické v Brně, Fakulta managementu a ekonomiky ve Zlíně</w:t>
            </w:r>
          </w:p>
          <w:p w:rsidR="007D4498" w:rsidRPr="00FA17DC" w:rsidRDefault="007D4498" w:rsidP="00F2592B">
            <w:pPr>
              <w:rPr>
                <w:b/>
              </w:rPr>
            </w:pPr>
          </w:p>
        </w:tc>
      </w:tr>
      <w:tr w:rsidR="007D4498" w:rsidRPr="00FA17DC" w:rsidTr="00F2592B">
        <w:tc>
          <w:tcPr>
            <w:tcW w:w="9859" w:type="dxa"/>
            <w:gridSpan w:val="11"/>
            <w:shd w:val="clear" w:color="auto" w:fill="F7CAAC"/>
          </w:tcPr>
          <w:p w:rsidR="007D4498" w:rsidRPr="00FA17DC" w:rsidRDefault="007D4498" w:rsidP="00F2592B">
            <w:pPr>
              <w:jc w:val="both"/>
              <w:rPr>
                <w:b/>
              </w:rPr>
            </w:pPr>
            <w:r w:rsidRPr="00FA17DC">
              <w:rPr>
                <w:b/>
              </w:rPr>
              <w:t>Údaje o odborném působení od absolvování VŠ</w:t>
            </w:r>
          </w:p>
        </w:tc>
      </w:tr>
      <w:tr w:rsidR="007D4498" w:rsidRPr="00FA17DC" w:rsidTr="00F2592B">
        <w:trPr>
          <w:trHeight w:val="1090"/>
        </w:trPr>
        <w:tc>
          <w:tcPr>
            <w:tcW w:w="9859" w:type="dxa"/>
            <w:gridSpan w:val="11"/>
          </w:tcPr>
          <w:p w:rsidR="007D4498" w:rsidRPr="005D3B17" w:rsidRDefault="007D4498" w:rsidP="00F2592B">
            <w:pPr>
              <w:autoSpaceDE w:val="0"/>
              <w:autoSpaceDN w:val="0"/>
              <w:adjustRightInd w:val="0"/>
              <w:rPr>
                <w:color w:val="000000"/>
              </w:rPr>
            </w:pPr>
          </w:p>
          <w:p w:rsidR="007D4498" w:rsidRPr="004C3AF7" w:rsidRDefault="007D4498" w:rsidP="00F2592B">
            <w:pPr>
              <w:autoSpaceDE w:val="0"/>
              <w:autoSpaceDN w:val="0"/>
              <w:adjustRightInd w:val="0"/>
              <w:spacing w:after="40"/>
              <w:rPr>
                <w:bCs/>
                <w:color w:val="000000"/>
              </w:rPr>
            </w:pPr>
            <w:r w:rsidRPr="00AA0D31">
              <w:rPr>
                <w:b/>
                <w:bCs/>
                <w:color w:val="000000"/>
              </w:rPr>
              <w:t>2018 – dosud:</w:t>
            </w:r>
            <w:r w:rsidRPr="004C3AF7">
              <w:rPr>
                <w:bCs/>
                <w:color w:val="000000"/>
              </w:rPr>
              <w:t xml:space="preserve"> Průmyslový inženýr; Thermacut, k.s. (výroba komponentů pro tepelné řezání a sváření kovů) – zodpovědnost za tvorbu a koncepci trvalého zlepšování </w:t>
            </w:r>
          </w:p>
          <w:p w:rsidR="007D4498" w:rsidRPr="004C3AF7" w:rsidRDefault="007D4498" w:rsidP="00F2592B">
            <w:pPr>
              <w:autoSpaceDE w:val="0"/>
              <w:autoSpaceDN w:val="0"/>
              <w:adjustRightInd w:val="0"/>
              <w:spacing w:after="40"/>
              <w:rPr>
                <w:color w:val="000000"/>
              </w:rPr>
            </w:pPr>
            <w:r w:rsidRPr="00AA0D31">
              <w:rPr>
                <w:b/>
                <w:bCs/>
                <w:color w:val="000000"/>
              </w:rPr>
              <w:t>2012 – 2017:</w:t>
            </w:r>
            <w:r w:rsidRPr="004C3AF7">
              <w:rPr>
                <w:bCs/>
                <w:color w:val="000000"/>
              </w:rPr>
              <w:t xml:space="preserve">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rsidR="007D4498" w:rsidRPr="004C3AF7" w:rsidRDefault="007D4498" w:rsidP="00F2592B">
            <w:pPr>
              <w:autoSpaceDE w:val="0"/>
              <w:autoSpaceDN w:val="0"/>
              <w:adjustRightInd w:val="0"/>
              <w:spacing w:after="40"/>
              <w:rPr>
                <w:color w:val="000000"/>
              </w:rPr>
            </w:pPr>
            <w:r w:rsidRPr="00AA0D31">
              <w:rPr>
                <w:b/>
                <w:bCs/>
                <w:color w:val="000000"/>
              </w:rPr>
              <w:t>2007 – 2012:</w:t>
            </w:r>
            <w:r w:rsidRPr="004C3AF7">
              <w:rPr>
                <w:bCs/>
                <w:color w:val="000000"/>
              </w:rPr>
              <w:t xml:space="preserve">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rsidR="007D4498" w:rsidRPr="004C3AF7" w:rsidRDefault="007D4498" w:rsidP="00F2592B">
            <w:pPr>
              <w:autoSpaceDE w:val="0"/>
              <w:autoSpaceDN w:val="0"/>
              <w:adjustRightInd w:val="0"/>
              <w:spacing w:after="40"/>
              <w:rPr>
                <w:color w:val="000000"/>
              </w:rPr>
            </w:pPr>
            <w:r w:rsidRPr="00AA0D31">
              <w:rPr>
                <w:b/>
                <w:bCs/>
                <w:color w:val="000000"/>
              </w:rPr>
              <w:t>2003 – 2007:</w:t>
            </w:r>
            <w:r w:rsidRPr="004C3AF7">
              <w:rPr>
                <w:bCs/>
                <w:color w:val="000000"/>
              </w:rPr>
              <w:t xml:space="preserve">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rsidR="007D4498" w:rsidRDefault="007D4498" w:rsidP="00F2592B">
            <w:pPr>
              <w:spacing w:after="40"/>
              <w:jc w:val="both"/>
              <w:rPr>
                <w:color w:val="000000"/>
              </w:rPr>
            </w:pPr>
            <w:r w:rsidRPr="00AA0D31">
              <w:rPr>
                <w:b/>
                <w:bCs/>
                <w:color w:val="000000"/>
              </w:rPr>
              <w:t>2003:</w:t>
            </w:r>
            <w:r w:rsidRPr="004C3AF7">
              <w:rPr>
                <w:bCs/>
                <w:color w:val="000000"/>
              </w:rPr>
              <w:t xml:space="preserve"> Technolog – referent TPV</w:t>
            </w:r>
            <w:r w:rsidRPr="004C3AF7">
              <w:rPr>
                <w:color w:val="000000"/>
              </w:rPr>
              <w:t>; Kastek UB, spol. s r.o. (výroba plastových výlisků pro automobilový průmysl) – sestavování, úpravy a vydávání výrobní dokumentace</w:t>
            </w:r>
          </w:p>
          <w:p w:rsidR="007D4498" w:rsidRPr="004C3AF7" w:rsidRDefault="007D4498" w:rsidP="00F2592B">
            <w:pPr>
              <w:spacing w:after="40"/>
              <w:jc w:val="both"/>
              <w:rPr>
                <w:u w:val="single"/>
              </w:rPr>
            </w:pPr>
          </w:p>
          <w:p w:rsidR="007D4498" w:rsidRPr="00FA17DC" w:rsidRDefault="007D4498" w:rsidP="00F2592B">
            <w:pPr>
              <w:jc w:val="both"/>
            </w:pPr>
          </w:p>
        </w:tc>
      </w:tr>
      <w:tr w:rsidR="007D4498" w:rsidRPr="00FA17DC" w:rsidTr="00F2592B">
        <w:trPr>
          <w:trHeight w:val="250"/>
        </w:trPr>
        <w:tc>
          <w:tcPr>
            <w:tcW w:w="9859" w:type="dxa"/>
            <w:gridSpan w:val="11"/>
            <w:shd w:val="clear" w:color="auto" w:fill="F7CAAC"/>
          </w:tcPr>
          <w:p w:rsidR="007D4498" w:rsidRPr="00FA17DC" w:rsidRDefault="007D4498" w:rsidP="00F2592B">
            <w:pPr>
              <w:jc w:val="both"/>
            </w:pPr>
            <w:r w:rsidRPr="00FA17DC">
              <w:rPr>
                <w:b/>
              </w:rPr>
              <w:t>Zkušenosti s vedením kvalifikačních a rigorózních prací</w:t>
            </w:r>
          </w:p>
        </w:tc>
      </w:tr>
      <w:tr w:rsidR="007D4498" w:rsidRPr="00FA17DC" w:rsidTr="00F2592B">
        <w:trPr>
          <w:trHeight w:val="272"/>
        </w:trPr>
        <w:tc>
          <w:tcPr>
            <w:tcW w:w="9859" w:type="dxa"/>
            <w:gridSpan w:val="11"/>
          </w:tcPr>
          <w:p w:rsidR="007D4498" w:rsidRPr="00FA17DC" w:rsidRDefault="007D4498" w:rsidP="00F2592B">
            <w:pPr>
              <w:jc w:val="both"/>
            </w:pPr>
          </w:p>
        </w:tc>
      </w:tr>
      <w:tr w:rsidR="007D4498" w:rsidRPr="00FA17DC" w:rsidTr="00F2592B">
        <w:trPr>
          <w:cantSplit/>
        </w:trPr>
        <w:tc>
          <w:tcPr>
            <w:tcW w:w="3347" w:type="dxa"/>
            <w:gridSpan w:val="2"/>
            <w:tcBorders>
              <w:top w:val="single" w:sz="12" w:space="0" w:color="auto"/>
            </w:tcBorders>
            <w:shd w:val="clear" w:color="auto" w:fill="F7CAAC"/>
          </w:tcPr>
          <w:p w:rsidR="007D4498" w:rsidRPr="00FA17DC" w:rsidRDefault="007D4498" w:rsidP="00F2592B">
            <w:pPr>
              <w:jc w:val="both"/>
            </w:pPr>
            <w:r w:rsidRPr="00FA17DC">
              <w:rPr>
                <w:b/>
              </w:rPr>
              <w:t xml:space="preserve">Obor habilitačního řízení </w:t>
            </w:r>
          </w:p>
        </w:tc>
        <w:tc>
          <w:tcPr>
            <w:tcW w:w="2245" w:type="dxa"/>
            <w:gridSpan w:val="2"/>
            <w:tcBorders>
              <w:top w:val="single" w:sz="12" w:space="0" w:color="auto"/>
            </w:tcBorders>
            <w:shd w:val="clear" w:color="auto" w:fill="F7CAAC"/>
          </w:tcPr>
          <w:p w:rsidR="007D4498" w:rsidRPr="00FA17DC" w:rsidRDefault="007D4498" w:rsidP="00F2592B">
            <w:pPr>
              <w:jc w:val="both"/>
            </w:pPr>
            <w:r w:rsidRPr="00FA17DC">
              <w:rPr>
                <w:b/>
              </w:rPr>
              <w:t>Rok udělení hodnosti</w:t>
            </w:r>
          </w:p>
        </w:tc>
        <w:tc>
          <w:tcPr>
            <w:tcW w:w="2248" w:type="dxa"/>
            <w:gridSpan w:val="4"/>
            <w:tcBorders>
              <w:top w:val="single" w:sz="12" w:space="0" w:color="auto"/>
              <w:right w:val="single" w:sz="12" w:space="0" w:color="auto"/>
            </w:tcBorders>
            <w:shd w:val="clear" w:color="auto" w:fill="F7CAAC"/>
          </w:tcPr>
          <w:p w:rsidR="007D4498" w:rsidRPr="00FA17DC" w:rsidRDefault="007D4498" w:rsidP="00F2592B">
            <w:pPr>
              <w:jc w:val="both"/>
            </w:pPr>
            <w:r w:rsidRPr="00FA17DC">
              <w:rPr>
                <w:b/>
              </w:rPr>
              <w:t>Řízení konáno na VŠ</w:t>
            </w:r>
          </w:p>
        </w:tc>
        <w:tc>
          <w:tcPr>
            <w:tcW w:w="2019" w:type="dxa"/>
            <w:gridSpan w:val="3"/>
            <w:tcBorders>
              <w:top w:val="single" w:sz="12" w:space="0" w:color="auto"/>
              <w:left w:val="single" w:sz="12" w:space="0" w:color="auto"/>
            </w:tcBorders>
            <w:shd w:val="clear" w:color="auto" w:fill="F7CAAC"/>
          </w:tcPr>
          <w:p w:rsidR="007D4498" w:rsidRPr="00FA17DC" w:rsidRDefault="007D4498" w:rsidP="00F2592B">
            <w:pPr>
              <w:jc w:val="both"/>
              <w:rPr>
                <w:b/>
              </w:rPr>
            </w:pPr>
            <w:r w:rsidRPr="00FA17DC">
              <w:rPr>
                <w:b/>
              </w:rPr>
              <w:t>Ohlasy publikací</w:t>
            </w:r>
          </w:p>
        </w:tc>
      </w:tr>
      <w:tr w:rsidR="007D4498" w:rsidRPr="00FA17DC" w:rsidTr="00F2592B">
        <w:trPr>
          <w:cantSplit/>
        </w:trPr>
        <w:tc>
          <w:tcPr>
            <w:tcW w:w="3347" w:type="dxa"/>
            <w:gridSpan w:val="2"/>
          </w:tcPr>
          <w:p w:rsidR="007D4498" w:rsidRPr="00FA17DC" w:rsidRDefault="007D4498" w:rsidP="00F2592B">
            <w:pPr>
              <w:jc w:val="both"/>
            </w:pPr>
          </w:p>
        </w:tc>
        <w:tc>
          <w:tcPr>
            <w:tcW w:w="2245" w:type="dxa"/>
            <w:gridSpan w:val="2"/>
          </w:tcPr>
          <w:p w:rsidR="007D4498" w:rsidRPr="00FA17DC" w:rsidRDefault="007D4498" w:rsidP="00F2592B">
            <w:pPr>
              <w:jc w:val="both"/>
            </w:pPr>
          </w:p>
        </w:tc>
        <w:tc>
          <w:tcPr>
            <w:tcW w:w="2248" w:type="dxa"/>
            <w:gridSpan w:val="4"/>
            <w:tcBorders>
              <w:right w:val="single" w:sz="12" w:space="0" w:color="auto"/>
            </w:tcBorders>
          </w:tcPr>
          <w:p w:rsidR="007D4498" w:rsidRPr="00FA17DC" w:rsidRDefault="007D4498" w:rsidP="00F2592B">
            <w:pPr>
              <w:jc w:val="both"/>
            </w:pPr>
          </w:p>
        </w:tc>
        <w:tc>
          <w:tcPr>
            <w:tcW w:w="632" w:type="dxa"/>
            <w:tcBorders>
              <w:left w:val="single" w:sz="12" w:space="0" w:color="auto"/>
            </w:tcBorders>
            <w:shd w:val="clear" w:color="auto" w:fill="F7CAAC"/>
          </w:tcPr>
          <w:p w:rsidR="007D4498" w:rsidRPr="00FA17DC" w:rsidRDefault="007D4498" w:rsidP="00F2592B">
            <w:pPr>
              <w:jc w:val="both"/>
            </w:pPr>
            <w:r w:rsidRPr="00FA17DC">
              <w:rPr>
                <w:b/>
              </w:rPr>
              <w:t>WOS</w:t>
            </w:r>
          </w:p>
        </w:tc>
        <w:tc>
          <w:tcPr>
            <w:tcW w:w="693" w:type="dxa"/>
            <w:shd w:val="clear" w:color="auto" w:fill="F7CAAC"/>
          </w:tcPr>
          <w:p w:rsidR="007D4498" w:rsidRPr="00FA17DC" w:rsidRDefault="007D4498" w:rsidP="00F2592B">
            <w:pPr>
              <w:jc w:val="both"/>
            </w:pPr>
            <w:r w:rsidRPr="00FA17DC">
              <w:rPr>
                <w:b/>
              </w:rPr>
              <w:t>Scopus</w:t>
            </w:r>
          </w:p>
        </w:tc>
        <w:tc>
          <w:tcPr>
            <w:tcW w:w="694" w:type="dxa"/>
            <w:shd w:val="clear" w:color="auto" w:fill="F7CAAC"/>
          </w:tcPr>
          <w:p w:rsidR="007D4498" w:rsidRPr="00FA17DC" w:rsidRDefault="007D4498" w:rsidP="00F2592B">
            <w:pPr>
              <w:jc w:val="both"/>
            </w:pPr>
            <w:r w:rsidRPr="00FA17DC">
              <w:rPr>
                <w:b/>
              </w:rPr>
              <w:t>ostatní</w:t>
            </w:r>
          </w:p>
        </w:tc>
      </w:tr>
      <w:tr w:rsidR="007D4498" w:rsidRPr="00FA17DC" w:rsidTr="00F2592B">
        <w:trPr>
          <w:cantSplit/>
          <w:trHeight w:val="70"/>
        </w:trPr>
        <w:tc>
          <w:tcPr>
            <w:tcW w:w="3347" w:type="dxa"/>
            <w:gridSpan w:val="2"/>
            <w:shd w:val="clear" w:color="auto" w:fill="F7CAAC"/>
          </w:tcPr>
          <w:p w:rsidR="007D4498" w:rsidRPr="00FA17DC" w:rsidRDefault="007D4498" w:rsidP="00F2592B">
            <w:pPr>
              <w:jc w:val="both"/>
            </w:pPr>
            <w:r w:rsidRPr="00FA17DC">
              <w:rPr>
                <w:b/>
              </w:rPr>
              <w:t>Obor jmenovacího řízení</w:t>
            </w:r>
          </w:p>
        </w:tc>
        <w:tc>
          <w:tcPr>
            <w:tcW w:w="2245" w:type="dxa"/>
            <w:gridSpan w:val="2"/>
            <w:shd w:val="clear" w:color="auto" w:fill="F7CAAC"/>
          </w:tcPr>
          <w:p w:rsidR="007D4498" w:rsidRPr="00FA17DC" w:rsidRDefault="007D4498" w:rsidP="00F2592B">
            <w:pPr>
              <w:jc w:val="both"/>
            </w:pPr>
            <w:r w:rsidRPr="00FA17DC">
              <w:rPr>
                <w:b/>
              </w:rPr>
              <w:t>Rok udělení hodnosti</w:t>
            </w:r>
          </w:p>
        </w:tc>
        <w:tc>
          <w:tcPr>
            <w:tcW w:w="2248" w:type="dxa"/>
            <w:gridSpan w:val="4"/>
            <w:tcBorders>
              <w:right w:val="single" w:sz="12" w:space="0" w:color="auto"/>
            </w:tcBorders>
            <w:shd w:val="clear" w:color="auto" w:fill="F7CAAC"/>
          </w:tcPr>
          <w:p w:rsidR="007D4498" w:rsidRPr="00FA17DC" w:rsidRDefault="007D4498" w:rsidP="00F2592B">
            <w:pPr>
              <w:jc w:val="both"/>
            </w:pPr>
            <w:r w:rsidRPr="00FA17DC">
              <w:rPr>
                <w:b/>
              </w:rPr>
              <w:t>Řízení konáno na VŠ</w:t>
            </w:r>
          </w:p>
        </w:tc>
        <w:tc>
          <w:tcPr>
            <w:tcW w:w="632" w:type="dxa"/>
            <w:vMerge w:val="restart"/>
            <w:tcBorders>
              <w:left w:val="single" w:sz="12" w:space="0" w:color="auto"/>
            </w:tcBorders>
          </w:tcPr>
          <w:p w:rsidR="007D4498" w:rsidRPr="00FA17DC" w:rsidRDefault="007D4498" w:rsidP="00F2592B">
            <w:pPr>
              <w:jc w:val="both"/>
              <w:rPr>
                <w:b/>
              </w:rPr>
            </w:pPr>
          </w:p>
        </w:tc>
        <w:tc>
          <w:tcPr>
            <w:tcW w:w="693" w:type="dxa"/>
            <w:vMerge w:val="restart"/>
          </w:tcPr>
          <w:p w:rsidR="007D4498" w:rsidRPr="00FA17DC" w:rsidRDefault="007D4498" w:rsidP="00F2592B">
            <w:pPr>
              <w:jc w:val="both"/>
              <w:rPr>
                <w:b/>
              </w:rPr>
            </w:pPr>
          </w:p>
        </w:tc>
        <w:tc>
          <w:tcPr>
            <w:tcW w:w="694" w:type="dxa"/>
            <w:vMerge w:val="restart"/>
          </w:tcPr>
          <w:p w:rsidR="007D4498" w:rsidRPr="00FA17DC" w:rsidRDefault="007D4498" w:rsidP="00F2592B">
            <w:pPr>
              <w:jc w:val="both"/>
              <w:rPr>
                <w:b/>
              </w:rPr>
            </w:pPr>
          </w:p>
        </w:tc>
      </w:tr>
      <w:tr w:rsidR="007D4498" w:rsidRPr="00FA17DC" w:rsidTr="00F2592B">
        <w:trPr>
          <w:trHeight w:val="205"/>
        </w:trPr>
        <w:tc>
          <w:tcPr>
            <w:tcW w:w="3347" w:type="dxa"/>
            <w:gridSpan w:val="2"/>
          </w:tcPr>
          <w:p w:rsidR="007D4498" w:rsidRPr="00FA17DC" w:rsidRDefault="007D4498" w:rsidP="00F2592B">
            <w:pPr>
              <w:jc w:val="both"/>
            </w:pPr>
          </w:p>
        </w:tc>
        <w:tc>
          <w:tcPr>
            <w:tcW w:w="2245" w:type="dxa"/>
            <w:gridSpan w:val="2"/>
          </w:tcPr>
          <w:p w:rsidR="007D4498" w:rsidRPr="00FA17DC" w:rsidRDefault="007D4498" w:rsidP="00F2592B">
            <w:pPr>
              <w:jc w:val="both"/>
            </w:pPr>
          </w:p>
        </w:tc>
        <w:tc>
          <w:tcPr>
            <w:tcW w:w="2248" w:type="dxa"/>
            <w:gridSpan w:val="4"/>
            <w:tcBorders>
              <w:right w:val="single" w:sz="12" w:space="0" w:color="auto"/>
            </w:tcBorders>
          </w:tcPr>
          <w:p w:rsidR="007D4498" w:rsidRPr="00FA17DC" w:rsidRDefault="007D4498" w:rsidP="00F2592B">
            <w:pPr>
              <w:jc w:val="both"/>
            </w:pPr>
          </w:p>
        </w:tc>
        <w:tc>
          <w:tcPr>
            <w:tcW w:w="632" w:type="dxa"/>
            <w:vMerge/>
            <w:tcBorders>
              <w:left w:val="single" w:sz="12" w:space="0" w:color="auto"/>
            </w:tcBorders>
            <w:vAlign w:val="center"/>
          </w:tcPr>
          <w:p w:rsidR="007D4498" w:rsidRPr="00FA17DC" w:rsidRDefault="007D4498" w:rsidP="00F2592B">
            <w:pPr>
              <w:rPr>
                <w:b/>
              </w:rPr>
            </w:pPr>
          </w:p>
        </w:tc>
        <w:tc>
          <w:tcPr>
            <w:tcW w:w="693" w:type="dxa"/>
            <w:vMerge/>
            <w:vAlign w:val="center"/>
          </w:tcPr>
          <w:p w:rsidR="007D4498" w:rsidRPr="00FA17DC" w:rsidRDefault="007D4498" w:rsidP="00F2592B">
            <w:pPr>
              <w:rPr>
                <w:b/>
              </w:rPr>
            </w:pPr>
          </w:p>
        </w:tc>
        <w:tc>
          <w:tcPr>
            <w:tcW w:w="694" w:type="dxa"/>
            <w:vMerge/>
            <w:vAlign w:val="center"/>
          </w:tcPr>
          <w:p w:rsidR="007D4498" w:rsidRPr="00FA17DC" w:rsidRDefault="007D4498" w:rsidP="00F2592B">
            <w:pPr>
              <w:rPr>
                <w:b/>
              </w:rPr>
            </w:pPr>
          </w:p>
        </w:tc>
      </w:tr>
      <w:tr w:rsidR="007D4498" w:rsidRPr="00FA17DC" w:rsidTr="00F2592B">
        <w:tc>
          <w:tcPr>
            <w:tcW w:w="9859" w:type="dxa"/>
            <w:gridSpan w:val="11"/>
            <w:shd w:val="clear" w:color="auto" w:fill="F7CAAC"/>
          </w:tcPr>
          <w:p w:rsidR="007D4498" w:rsidRPr="00FA17DC" w:rsidRDefault="007D4498" w:rsidP="00F2592B">
            <w:pPr>
              <w:jc w:val="both"/>
              <w:rPr>
                <w:b/>
              </w:rPr>
            </w:pPr>
            <w:r w:rsidRPr="00FA17DC">
              <w:rPr>
                <w:b/>
              </w:rPr>
              <w:t xml:space="preserve">Přehled o nejvýznamnější publikační a další tvůrčí činnosti nebo další profesní činnosti u odborníků z praxe </w:t>
            </w:r>
            <w:r w:rsidRPr="00FA17DC">
              <w:rPr>
                <w:b/>
              </w:rPr>
              <w:lastRenderedPageBreak/>
              <w:t xml:space="preserve">vztahující se k zabezpečovaným předmětům </w:t>
            </w:r>
          </w:p>
        </w:tc>
      </w:tr>
      <w:tr w:rsidR="007D4498" w:rsidRPr="00FA17DC" w:rsidTr="00F2592B">
        <w:trPr>
          <w:trHeight w:val="269"/>
        </w:trPr>
        <w:tc>
          <w:tcPr>
            <w:tcW w:w="9859" w:type="dxa"/>
            <w:gridSpan w:val="11"/>
          </w:tcPr>
          <w:p w:rsidR="007D4498" w:rsidRPr="00FA17DC" w:rsidRDefault="007D4498" w:rsidP="00F2592B">
            <w:pPr>
              <w:pStyle w:val="Default"/>
              <w:rPr>
                <w:color w:val="auto"/>
                <w:sz w:val="20"/>
                <w:szCs w:val="20"/>
              </w:rPr>
            </w:pPr>
          </w:p>
          <w:p w:rsidR="007D4498" w:rsidRPr="00FA17DC" w:rsidRDefault="007D4498" w:rsidP="00F2592B">
            <w:pPr>
              <w:autoSpaceDE w:val="0"/>
              <w:autoSpaceDN w:val="0"/>
              <w:adjustRightInd w:val="0"/>
            </w:pPr>
          </w:p>
        </w:tc>
      </w:tr>
      <w:tr w:rsidR="007D4498" w:rsidRPr="00FA17DC" w:rsidTr="00F2592B">
        <w:trPr>
          <w:trHeight w:val="218"/>
        </w:trPr>
        <w:tc>
          <w:tcPr>
            <w:tcW w:w="9859" w:type="dxa"/>
            <w:gridSpan w:val="11"/>
            <w:shd w:val="clear" w:color="auto" w:fill="F7CAAC"/>
          </w:tcPr>
          <w:p w:rsidR="007D4498" w:rsidRPr="00FA17DC" w:rsidRDefault="007D4498" w:rsidP="00F2592B">
            <w:pPr>
              <w:rPr>
                <w:b/>
              </w:rPr>
            </w:pPr>
            <w:r w:rsidRPr="00FA17DC">
              <w:rPr>
                <w:b/>
              </w:rPr>
              <w:t>Působení v</w:t>
            </w:r>
            <w:del w:id="3451" w:author="Dokulil Jiří" w:date="2018-11-18T23:08:00Z">
              <w:r w:rsidRPr="00FA17DC" w:rsidDel="00AA672C">
                <w:rPr>
                  <w:b/>
                </w:rPr>
                <w:delText xml:space="preserve"> </w:delText>
              </w:r>
            </w:del>
            <w:ins w:id="3452" w:author="Dokulil Jiří" w:date="2018-11-18T23:08:00Z">
              <w:r w:rsidR="00AA672C">
                <w:rPr>
                  <w:b/>
                </w:rPr>
                <w:t> </w:t>
              </w:r>
            </w:ins>
            <w:r w:rsidRPr="00FA17DC">
              <w:rPr>
                <w:b/>
              </w:rPr>
              <w:t>zahraničí</w:t>
            </w:r>
          </w:p>
        </w:tc>
      </w:tr>
      <w:tr w:rsidR="007D4498" w:rsidRPr="00FA17DC" w:rsidTr="00F2592B">
        <w:trPr>
          <w:trHeight w:val="328"/>
        </w:trPr>
        <w:tc>
          <w:tcPr>
            <w:tcW w:w="9859" w:type="dxa"/>
            <w:gridSpan w:val="11"/>
          </w:tcPr>
          <w:p w:rsidR="007D4498" w:rsidRPr="00FA17DC" w:rsidRDefault="007D4498" w:rsidP="00F2592B"/>
          <w:p w:rsidR="007D4498" w:rsidRPr="00FA17DC" w:rsidRDefault="007D4498" w:rsidP="00F2592B">
            <w:r w:rsidRPr="00FA17DC">
              <w:t>Pracovní a studijní cesty v souvislosti s vykonáváním profese manažera trvalého zlepšování (lean manažera):</w:t>
            </w:r>
          </w:p>
          <w:p w:rsidR="007D4498" w:rsidRPr="00FA17DC" w:rsidRDefault="007D4498" w:rsidP="00F2592B">
            <w:r w:rsidRPr="00FA17DC">
              <w:t>Severní Irsko, Švýcarsko, Rakousko, Německo, Ukrajina, Polsko, Slovensko</w:t>
            </w:r>
          </w:p>
          <w:p w:rsidR="007D4498" w:rsidRPr="00FA17DC" w:rsidRDefault="007D4498" w:rsidP="00F2592B"/>
        </w:tc>
      </w:tr>
      <w:tr w:rsidR="007D4498" w:rsidRPr="00FA17DC" w:rsidTr="00F2592B">
        <w:trPr>
          <w:cantSplit/>
          <w:trHeight w:val="290"/>
        </w:trPr>
        <w:tc>
          <w:tcPr>
            <w:tcW w:w="2518" w:type="dxa"/>
            <w:shd w:val="clear" w:color="auto" w:fill="F7CAAC"/>
          </w:tcPr>
          <w:p w:rsidR="007D4498" w:rsidRPr="00FA17DC" w:rsidRDefault="007D4498" w:rsidP="00F2592B">
            <w:pPr>
              <w:jc w:val="both"/>
              <w:rPr>
                <w:b/>
              </w:rPr>
            </w:pPr>
            <w:r w:rsidRPr="00FA17DC">
              <w:rPr>
                <w:b/>
              </w:rPr>
              <w:t xml:space="preserve">Podpis </w:t>
            </w:r>
          </w:p>
        </w:tc>
        <w:tc>
          <w:tcPr>
            <w:tcW w:w="4536" w:type="dxa"/>
            <w:gridSpan w:val="5"/>
          </w:tcPr>
          <w:p w:rsidR="007D4498" w:rsidRPr="00FA17DC" w:rsidRDefault="007D4498" w:rsidP="00F2592B">
            <w:pPr>
              <w:jc w:val="both"/>
            </w:pPr>
          </w:p>
        </w:tc>
        <w:tc>
          <w:tcPr>
            <w:tcW w:w="786" w:type="dxa"/>
            <w:gridSpan w:val="2"/>
            <w:shd w:val="clear" w:color="auto" w:fill="F7CAAC"/>
          </w:tcPr>
          <w:p w:rsidR="007D4498" w:rsidRPr="00FA17DC" w:rsidRDefault="007D4498" w:rsidP="00F2592B">
            <w:pPr>
              <w:jc w:val="both"/>
            </w:pPr>
            <w:r w:rsidRPr="00FA17DC">
              <w:rPr>
                <w:b/>
              </w:rPr>
              <w:t>datum</w:t>
            </w:r>
          </w:p>
        </w:tc>
        <w:tc>
          <w:tcPr>
            <w:tcW w:w="2019" w:type="dxa"/>
            <w:gridSpan w:val="3"/>
          </w:tcPr>
          <w:p w:rsidR="007D4498" w:rsidRPr="00FA17DC" w:rsidRDefault="007D4498" w:rsidP="00F2592B">
            <w:pPr>
              <w:jc w:val="both"/>
            </w:pPr>
            <w:r>
              <w:t>19. 6. 2018</w:t>
            </w:r>
          </w:p>
        </w:tc>
      </w:tr>
    </w:tbl>
    <w:p w:rsidR="007D4498" w:rsidRDefault="007D4498" w:rsidP="007D4498">
      <w:pPr>
        <w:spacing w:after="160" w:line="259" w:lineRule="auto"/>
      </w:pPr>
    </w:p>
    <w:p w:rsidR="007D4498" w:rsidRDefault="007D4498">
      <w:r>
        <w:br w:type="page"/>
      </w:r>
    </w:p>
    <w:p w:rsidR="007D4498" w:rsidRDefault="007D4498" w:rsidP="007D4498">
      <w:pPr>
        <w:spacing w:after="160" w:line="259" w:lineRule="auto"/>
      </w:pPr>
    </w:p>
    <w:p w:rsidR="007D4498" w:rsidRPr="009E4895" w:rsidRDefault="007D4498" w:rsidP="007D44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D4498" w:rsidTr="00F2592B">
        <w:tc>
          <w:tcPr>
            <w:tcW w:w="9859" w:type="dxa"/>
            <w:gridSpan w:val="11"/>
            <w:tcBorders>
              <w:bottom w:val="double" w:sz="4" w:space="0" w:color="auto"/>
            </w:tcBorders>
            <w:shd w:val="clear" w:color="auto" w:fill="BDD6EE"/>
          </w:tcPr>
          <w:p w:rsidR="007D4498" w:rsidRDefault="007D4498" w:rsidP="00F2592B">
            <w:pPr>
              <w:jc w:val="both"/>
              <w:rPr>
                <w:b/>
                <w:sz w:val="28"/>
              </w:rPr>
            </w:pPr>
            <w:r>
              <w:rPr>
                <w:b/>
                <w:sz w:val="28"/>
              </w:rPr>
              <w:t>C-I – Personální zabezpečení</w:t>
            </w:r>
          </w:p>
        </w:tc>
      </w:tr>
      <w:tr w:rsidR="007D4498" w:rsidTr="00F2592B">
        <w:tc>
          <w:tcPr>
            <w:tcW w:w="2518" w:type="dxa"/>
            <w:tcBorders>
              <w:top w:val="double" w:sz="4" w:space="0" w:color="auto"/>
            </w:tcBorders>
            <w:shd w:val="clear" w:color="auto" w:fill="F7CAAC"/>
          </w:tcPr>
          <w:p w:rsidR="007D4498" w:rsidRDefault="007D4498" w:rsidP="00F2592B">
            <w:pPr>
              <w:jc w:val="both"/>
              <w:rPr>
                <w:b/>
              </w:rPr>
            </w:pPr>
            <w:r>
              <w:rPr>
                <w:b/>
              </w:rPr>
              <w:t>Vysoká škola</w:t>
            </w:r>
          </w:p>
        </w:tc>
        <w:tc>
          <w:tcPr>
            <w:tcW w:w="7341" w:type="dxa"/>
            <w:gridSpan w:val="10"/>
          </w:tcPr>
          <w:p w:rsidR="007D4498" w:rsidRDefault="007D4498" w:rsidP="00F2592B">
            <w:pPr>
              <w:jc w:val="both"/>
            </w:pPr>
            <w:r>
              <w:t>Univerzita Tomáše Bati ve Zlíně</w:t>
            </w:r>
          </w:p>
        </w:tc>
      </w:tr>
      <w:tr w:rsidR="007D4498" w:rsidTr="00F2592B">
        <w:tc>
          <w:tcPr>
            <w:tcW w:w="2518" w:type="dxa"/>
            <w:shd w:val="clear" w:color="auto" w:fill="F7CAAC"/>
          </w:tcPr>
          <w:p w:rsidR="007D4498" w:rsidRDefault="007D4498" w:rsidP="00F2592B">
            <w:pPr>
              <w:jc w:val="both"/>
              <w:rPr>
                <w:b/>
              </w:rPr>
            </w:pPr>
            <w:r>
              <w:rPr>
                <w:b/>
              </w:rPr>
              <w:t>Součást vysoké školy</w:t>
            </w:r>
          </w:p>
        </w:tc>
        <w:tc>
          <w:tcPr>
            <w:tcW w:w="7341" w:type="dxa"/>
            <w:gridSpan w:val="10"/>
          </w:tcPr>
          <w:p w:rsidR="007D4498" w:rsidRDefault="007D4498" w:rsidP="00F2592B">
            <w:pPr>
              <w:jc w:val="both"/>
            </w:pPr>
            <w:r>
              <w:t>Fakulta logistiky a krizového řízení</w:t>
            </w:r>
          </w:p>
        </w:tc>
      </w:tr>
      <w:tr w:rsidR="007D4498" w:rsidTr="00F2592B">
        <w:tc>
          <w:tcPr>
            <w:tcW w:w="2518" w:type="dxa"/>
            <w:shd w:val="clear" w:color="auto" w:fill="F7CAAC"/>
          </w:tcPr>
          <w:p w:rsidR="007D4498" w:rsidRDefault="007D4498" w:rsidP="00F2592B">
            <w:pPr>
              <w:jc w:val="both"/>
              <w:rPr>
                <w:b/>
              </w:rPr>
            </w:pPr>
            <w:r>
              <w:rPr>
                <w:b/>
              </w:rPr>
              <w:t>Název studijního programu</w:t>
            </w:r>
          </w:p>
        </w:tc>
        <w:tc>
          <w:tcPr>
            <w:tcW w:w="7341" w:type="dxa"/>
            <w:gridSpan w:val="10"/>
          </w:tcPr>
          <w:p w:rsidR="007D4498" w:rsidRPr="00EB0515" w:rsidRDefault="007D4498" w:rsidP="00F2592B">
            <w:pPr>
              <w:jc w:val="both"/>
              <w:rPr>
                <w:b/>
                <w:rPrChange w:id="3453" w:author="PS" w:date="2018-11-24T20:49:00Z">
                  <w:rPr/>
                </w:rPrChange>
              </w:rPr>
            </w:pPr>
            <w:del w:id="3454" w:author="PS" w:date="2018-11-24T20:49:00Z">
              <w:r w:rsidRPr="00EB0515" w:rsidDel="00EB0515">
                <w:rPr>
                  <w:b/>
                  <w:rPrChange w:id="3455" w:author="PS" w:date="2018-11-24T20:49:00Z">
                    <w:rPr/>
                  </w:rPrChange>
                </w:rPr>
                <w:delText>Aplikovaná logistika</w:delText>
              </w:r>
            </w:del>
            <w:ins w:id="3456" w:author="PS" w:date="2018-11-24T20:49:00Z">
              <w:r w:rsidR="00EB0515" w:rsidRPr="00EB0515">
                <w:rPr>
                  <w:b/>
                  <w:rPrChange w:id="3457" w:author="PS" w:date="2018-11-24T20:49:00Z">
                    <w:rPr/>
                  </w:rPrChange>
                </w:rPr>
                <w:t>Mangement rizik</w:t>
              </w:r>
            </w:ins>
          </w:p>
        </w:tc>
      </w:tr>
      <w:tr w:rsidR="007D4498" w:rsidTr="00F2592B">
        <w:tc>
          <w:tcPr>
            <w:tcW w:w="2518" w:type="dxa"/>
            <w:shd w:val="clear" w:color="auto" w:fill="F7CAAC"/>
          </w:tcPr>
          <w:p w:rsidR="007D4498" w:rsidRDefault="007D4498" w:rsidP="00F2592B">
            <w:pPr>
              <w:jc w:val="both"/>
              <w:rPr>
                <w:b/>
              </w:rPr>
            </w:pPr>
            <w:r>
              <w:rPr>
                <w:b/>
              </w:rPr>
              <w:t>Jméno a příjmení</w:t>
            </w:r>
          </w:p>
        </w:tc>
        <w:tc>
          <w:tcPr>
            <w:tcW w:w="4536" w:type="dxa"/>
            <w:gridSpan w:val="5"/>
          </w:tcPr>
          <w:p w:rsidR="007D4498" w:rsidRPr="00442835" w:rsidRDefault="007D4498" w:rsidP="00F2592B">
            <w:pPr>
              <w:jc w:val="both"/>
              <w:rPr>
                <w:b/>
              </w:rPr>
            </w:pPr>
            <w:r w:rsidRPr="00442835">
              <w:rPr>
                <w:b/>
              </w:rPr>
              <w:t>Aleš Papadakis</w:t>
            </w:r>
          </w:p>
        </w:tc>
        <w:tc>
          <w:tcPr>
            <w:tcW w:w="709" w:type="dxa"/>
            <w:shd w:val="clear" w:color="auto" w:fill="F7CAAC"/>
          </w:tcPr>
          <w:p w:rsidR="007D4498" w:rsidRDefault="007D4498" w:rsidP="00F2592B">
            <w:pPr>
              <w:jc w:val="both"/>
              <w:rPr>
                <w:b/>
              </w:rPr>
            </w:pPr>
            <w:r>
              <w:rPr>
                <w:b/>
              </w:rPr>
              <w:t>Tituly</w:t>
            </w:r>
          </w:p>
        </w:tc>
        <w:tc>
          <w:tcPr>
            <w:tcW w:w="2096" w:type="dxa"/>
            <w:gridSpan w:val="4"/>
          </w:tcPr>
          <w:p w:rsidR="007D4498" w:rsidRDefault="007D4498" w:rsidP="00F2592B">
            <w:pPr>
              <w:jc w:val="both"/>
            </w:pPr>
            <w:r>
              <w:t>Ing.</w:t>
            </w:r>
          </w:p>
        </w:tc>
      </w:tr>
      <w:tr w:rsidR="007D4498" w:rsidTr="00F2592B">
        <w:tc>
          <w:tcPr>
            <w:tcW w:w="2518" w:type="dxa"/>
            <w:shd w:val="clear" w:color="auto" w:fill="F7CAAC"/>
          </w:tcPr>
          <w:p w:rsidR="007D4498" w:rsidRDefault="007D4498" w:rsidP="00F2592B">
            <w:pPr>
              <w:jc w:val="both"/>
              <w:rPr>
                <w:b/>
              </w:rPr>
            </w:pPr>
            <w:r>
              <w:rPr>
                <w:b/>
              </w:rPr>
              <w:t>Rok narození</w:t>
            </w:r>
          </w:p>
        </w:tc>
        <w:tc>
          <w:tcPr>
            <w:tcW w:w="829" w:type="dxa"/>
          </w:tcPr>
          <w:p w:rsidR="007D4498" w:rsidRDefault="007D4498" w:rsidP="00F2592B">
            <w:pPr>
              <w:jc w:val="both"/>
            </w:pPr>
            <w:r>
              <w:t>1985</w:t>
            </w:r>
          </w:p>
        </w:tc>
        <w:tc>
          <w:tcPr>
            <w:tcW w:w="1721" w:type="dxa"/>
            <w:shd w:val="clear" w:color="auto" w:fill="F7CAAC"/>
          </w:tcPr>
          <w:p w:rsidR="007D4498" w:rsidRDefault="007D4498" w:rsidP="00F2592B">
            <w:pPr>
              <w:jc w:val="both"/>
              <w:rPr>
                <w:b/>
              </w:rPr>
            </w:pPr>
            <w:r>
              <w:rPr>
                <w:b/>
              </w:rPr>
              <w:t>typ vztahu k VŠ</w:t>
            </w:r>
          </w:p>
        </w:tc>
        <w:tc>
          <w:tcPr>
            <w:tcW w:w="992" w:type="dxa"/>
            <w:gridSpan w:val="2"/>
          </w:tcPr>
          <w:p w:rsidR="007D4498" w:rsidRDefault="007D4498" w:rsidP="00F2592B">
            <w:pPr>
              <w:jc w:val="both"/>
            </w:pPr>
            <w:r>
              <w:t>DPP (bud)</w:t>
            </w:r>
          </w:p>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r>
              <w:t>4h/týd.</w:t>
            </w:r>
          </w:p>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p>
        </w:tc>
      </w:tr>
      <w:tr w:rsidR="007D4498" w:rsidTr="00F2592B">
        <w:tc>
          <w:tcPr>
            <w:tcW w:w="5068" w:type="dxa"/>
            <w:gridSpan w:val="3"/>
            <w:shd w:val="clear" w:color="auto" w:fill="F7CAAC"/>
          </w:tcPr>
          <w:p w:rsidR="007D4498" w:rsidRDefault="007D4498" w:rsidP="00F2592B">
            <w:pPr>
              <w:jc w:val="both"/>
              <w:rPr>
                <w:b/>
              </w:rPr>
            </w:pPr>
            <w:r>
              <w:rPr>
                <w:b/>
              </w:rPr>
              <w:t>Typ vztahu na součásti VŠ, která uskutečňuje st. program</w:t>
            </w:r>
          </w:p>
        </w:tc>
        <w:tc>
          <w:tcPr>
            <w:tcW w:w="992" w:type="dxa"/>
            <w:gridSpan w:val="2"/>
          </w:tcPr>
          <w:p w:rsidR="007D4498" w:rsidRDefault="007D4498" w:rsidP="00F2592B">
            <w:pPr>
              <w:jc w:val="both"/>
            </w:pPr>
          </w:p>
        </w:tc>
        <w:tc>
          <w:tcPr>
            <w:tcW w:w="994" w:type="dxa"/>
            <w:shd w:val="clear" w:color="auto" w:fill="F7CAAC"/>
          </w:tcPr>
          <w:p w:rsidR="007D4498" w:rsidRDefault="007D4498" w:rsidP="00F2592B">
            <w:pPr>
              <w:jc w:val="both"/>
              <w:rPr>
                <w:b/>
              </w:rPr>
            </w:pPr>
            <w:r>
              <w:rPr>
                <w:b/>
              </w:rPr>
              <w:t>rozsah</w:t>
            </w:r>
          </w:p>
        </w:tc>
        <w:tc>
          <w:tcPr>
            <w:tcW w:w="709" w:type="dxa"/>
          </w:tcPr>
          <w:p w:rsidR="007D4498" w:rsidRDefault="007D4498" w:rsidP="00F2592B">
            <w:pPr>
              <w:jc w:val="both"/>
            </w:pPr>
          </w:p>
        </w:tc>
        <w:tc>
          <w:tcPr>
            <w:tcW w:w="709" w:type="dxa"/>
            <w:gridSpan w:val="2"/>
            <w:shd w:val="clear" w:color="auto" w:fill="F7CAAC"/>
          </w:tcPr>
          <w:p w:rsidR="007D4498" w:rsidRDefault="007D4498" w:rsidP="00F2592B">
            <w:pPr>
              <w:jc w:val="both"/>
              <w:rPr>
                <w:b/>
              </w:rPr>
            </w:pPr>
            <w:r>
              <w:rPr>
                <w:b/>
              </w:rPr>
              <w:t>do kdy</w:t>
            </w:r>
          </w:p>
        </w:tc>
        <w:tc>
          <w:tcPr>
            <w:tcW w:w="1387" w:type="dxa"/>
            <w:gridSpan w:val="2"/>
          </w:tcPr>
          <w:p w:rsidR="007D4498" w:rsidRDefault="007D4498" w:rsidP="00F2592B">
            <w:pPr>
              <w:jc w:val="both"/>
            </w:pPr>
            <w:r>
              <w:t>--</w:t>
            </w:r>
          </w:p>
        </w:tc>
      </w:tr>
      <w:tr w:rsidR="007D4498" w:rsidTr="00F2592B">
        <w:tc>
          <w:tcPr>
            <w:tcW w:w="6060" w:type="dxa"/>
            <w:gridSpan w:val="5"/>
            <w:shd w:val="clear" w:color="auto" w:fill="F7CAAC"/>
          </w:tcPr>
          <w:p w:rsidR="007D4498" w:rsidRDefault="007D4498" w:rsidP="00F2592B">
            <w:pPr>
              <w:jc w:val="both"/>
            </w:pPr>
            <w:r>
              <w:rPr>
                <w:b/>
              </w:rPr>
              <w:t>Další současná působení jako akademický pracovník na jiných VŠ</w:t>
            </w:r>
          </w:p>
        </w:tc>
        <w:tc>
          <w:tcPr>
            <w:tcW w:w="1703" w:type="dxa"/>
            <w:gridSpan w:val="2"/>
            <w:shd w:val="clear" w:color="auto" w:fill="F7CAAC"/>
          </w:tcPr>
          <w:p w:rsidR="007D4498" w:rsidRDefault="007D4498" w:rsidP="00F2592B">
            <w:pPr>
              <w:jc w:val="both"/>
              <w:rPr>
                <w:b/>
              </w:rPr>
            </w:pPr>
            <w:r>
              <w:rPr>
                <w:b/>
              </w:rPr>
              <w:t>typ prac. vztahu</w:t>
            </w:r>
          </w:p>
        </w:tc>
        <w:tc>
          <w:tcPr>
            <w:tcW w:w="2096" w:type="dxa"/>
            <w:gridSpan w:val="4"/>
            <w:shd w:val="clear" w:color="auto" w:fill="F7CAAC"/>
          </w:tcPr>
          <w:p w:rsidR="007D4498" w:rsidRDefault="007D4498" w:rsidP="00F2592B">
            <w:pPr>
              <w:jc w:val="both"/>
              <w:rPr>
                <w:b/>
              </w:rPr>
            </w:pPr>
            <w:r>
              <w:rPr>
                <w:b/>
              </w:rPr>
              <w:t>rozsah</w:t>
            </w:r>
          </w:p>
        </w:tc>
      </w:tr>
      <w:tr w:rsidR="007D4498" w:rsidTr="00F2592B">
        <w:tc>
          <w:tcPr>
            <w:tcW w:w="6060" w:type="dxa"/>
            <w:gridSpan w:val="5"/>
          </w:tcPr>
          <w:p w:rsidR="007D4498" w:rsidRDefault="007D4498" w:rsidP="00F2592B">
            <w:pPr>
              <w:jc w:val="both"/>
            </w:pPr>
          </w:p>
        </w:tc>
        <w:tc>
          <w:tcPr>
            <w:tcW w:w="1703" w:type="dxa"/>
            <w:gridSpan w:val="2"/>
          </w:tcPr>
          <w:p w:rsidR="007D4498" w:rsidRDefault="007D4498" w:rsidP="00F2592B">
            <w:pPr>
              <w:jc w:val="both"/>
            </w:pPr>
          </w:p>
        </w:tc>
        <w:tc>
          <w:tcPr>
            <w:tcW w:w="2096" w:type="dxa"/>
            <w:gridSpan w:val="4"/>
          </w:tcPr>
          <w:p w:rsidR="007D4498" w:rsidRDefault="007D4498" w:rsidP="00F2592B">
            <w:pPr>
              <w:jc w:val="both"/>
            </w:pPr>
          </w:p>
        </w:tc>
      </w:tr>
      <w:tr w:rsidR="007D4498" w:rsidTr="00F2592B">
        <w:tc>
          <w:tcPr>
            <w:tcW w:w="9859" w:type="dxa"/>
            <w:gridSpan w:val="11"/>
            <w:shd w:val="clear" w:color="auto" w:fill="F7CAAC"/>
          </w:tcPr>
          <w:p w:rsidR="007D4498" w:rsidRDefault="007D4498" w:rsidP="00F2592B">
            <w:pPr>
              <w:jc w:val="both"/>
            </w:pPr>
            <w:r>
              <w:rPr>
                <w:b/>
              </w:rPr>
              <w:t>Předměty příslušného studijního programu a způsob zapojení do jejich výuky, příp. další zapojení do uskutečňování studijního programu</w:t>
            </w:r>
          </w:p>
        </w:tc>
      </w:tr>
      <w:tr w:rsidR="007D4498" w:rsidTr="00F2592B">
        <w:trPr>
          <w:trHeight w:val="1118"/>
        </w:trPr>
        <w:tc>
          <w:tcPr>
            <w:tcW w:w="9859" w:type="dxa"/>
            <w:gridSpan w:val="11"/>
            <w:tcBorders>
              <w:top w:val="nil"/>
            </w:tcBorders>
          </w:tcPr>
          <w:p w:rsidR="007D4498" w:rsidRDefault="007D4498" w:rsidP="00F2592B">
            <w:pPr>
              <w:jc w:val="both"/>
            </w:pPr>
            <w:r>
              <w:t xml:space="preserve">Procesy hodnocení a ovládaní rizik – </w:t>
            </w:r>
            <w:del w:id="3458" w:author="Dokulil Jiří" w:date="2018-11-18T23:08:00Z">
              <w:r w:rsidDel="00AA672C">
                <w:delText>přednášky (20 %), 50 % cvičení</w:delText>
              </w:r>
            </w:del>
            <w:ins w:id="3459" w:author="Dokulil Jiří" w:date="2018-11-18T23:08:00Z">
              <w:r w:rsidR="00AA672C">
                <w:t>přednášející, vede semináře (20 %)</w:t>
              </w:r>
            </w:ins>
          </w:p>
          <w:p w:rsidR="007D4498" w:rsidRDefault="007D4498" w:rsidP="007D4498">
            <w:pPr>
              <w:jc w:val="both"/>
            </w:pPr>
            <w:r>
              <w:t>Projektový management – přednáš</w:t>
            </w:r>
            <w:ins w:id="3460" w:author="Dokulil Jiří" w:date="2018-11-18T23:08:00Z">
              <w:r w:rsidR="00AA672C">
                <w:t>ející</w:t>
              </w:r>
            </w:ins>
            <w:del w:id="3461" w:author="Dokulil Jiří" w:date="2018-11-18T23:08:00Z">
              <w:r w:rsidDel="00AA672C">
                <w:delText>ky</w:delText>
              </w:r>
            </w:del>
            <w:r>
              <w:t xml:space="preserve"> (10 %) </w:t>
            </w:r>
          </w:p>
        </w:tc>
      </w:tr>
      <w:tr w:rsidR="007D4498" w:rsidTr="00F2592B">
        <w:tc>
          <w:tcPr>
            <w:tcW w:w="9859" w:type="dxa"/>
            <w:gridSpan w:val="11"/>
            <w:shd w:val="clear" w:color="auto" w:fill="F7CAAC"/>
          </w:tcPr>
          <w:p w:rsidR="007D4498" w:rsidRDefault="007D4498" w:rsidP="00F2592B">
            <w:pPr>
              <w:jc w:val="both"/>
            </w:pPr>
            <w:r>
              <w:rPr>
                <w:b/>
              </w:rPr>
              <w:t xml:space="preserve">Údaje o vzdělání na VŠ </w:t>
            </w:r>
          </w:p>
        </w:tc>
      </w:tr>
      <w:tr w:rsidR="007D4498" w:rsidTr="00F2592B">
        <w:trPr>
          <w:trHeight w:val="1055"/>
        </w:trPr>
        <w:tc>
          <w:tcPr>
            <w:tcW w:w="9859" w:type="dxa"/>
            <w:gridSpan w:val="11"/>
          </w:tcPr>
          <w:p w:rsidR="007D4498" w:rsidRPr="003F12D9" w:rsidRDefault="007D4498" w:rsidP="00F2592B">
            <w:r w:rsidRPr="003F12D9">
              <w:t>Fakulta aplikované informatiky, UTB, Inženýrská informatika, Bezpečnostní technologie, systémy a management</w:t>
            </w:r>
          </w:p>
          <w:p w:rsidR="007D4498" w:rsidRPr="003F12D9" w:rsidRDefault="007D4498" w:rsidP="00F2592B">
            <w:r w:rsidRPr="003F12D9">
              <w:t>2013</w:t>
            </w:r>
            <w:r>
              <w:t xml:space="preserve"> – 2015:</w:t>
            </w:r>
            <w:r w:rsidRPr="003F12D9">
              <w:t xml:space="preserve"> Ing. </w:t>
            </w:r>
          </w:p>
          <w:p w:rsidR="007D4498" w:rsidRDefault="007D4498" w:rsidP="00F2592B">
            <w:pPr>
              <w:rPr>
                <w:b/>
              </w:rPr>
            </w:pPr>
            <w:r w:rsidRPr="003F12D9">
              <w:t>2010</w:t>
            </w:r>
            <w:r>
              <w:t xml:space="preserve"> – 2013:</w:t>
            </w:r>
            <w:r w:rsidRPr="003F12D9">
              <w:t xml:space="preserve"> Bc</w:t>
            </w:r>
            <w:r>
              <w:t>.</w:t>
            </w:r>
          </w:p>
        </w:tc>
      </w:tr>
      <w:tr w:rsidR="007D4498" w:rsidTr="00F2592B">
        <w:tc>
          <w:tcPr>
            <w:tcW w:w="9859" w:type="dxa"/>
            <w:gridSpan w:val="11"/>
            <w:shd w:val="clear" w:color="auto" w:fill="F7CAAC"/>
          </w:tcPr>
          <w:p w:rsidR="007D4498" w:rsidRDefault="007D4498" w:rsidP="00F2592B">
            <w:pPr>
              <w:jc w:val="both"/>
              <w:rPr>
                <w:b/>
              </w:rPr>
            </w:pPr>
            <w:r>
              <w:rPr>
                <w:b/>
              </w:rPr>
              <w:t>Údaje o odborném působení od absolvování VŠ</w:t>
            </w:r>
          </w:p>
        </w:tc>
      </w:tr>
      <w:tr w:rsidR="007D4498" w:rsidTr="00F2592B">
        <w:trPr>
          <w:trHeight w:val="1090"/>
        </w:trPr>
        <w:tc>
          <w:tcPr>
            <w:tcW w:w="9859" w:type="dxa"/>
            <w:gridSpan w:val="11"/>
          </w:tcPr>
          <w:p w:rsidR="007D4498" w:rsidRDefault="007D4498" w:rsidP="00F2592B">
            <w:pPr>
              <w:jc w:val="both"/>
            </w:pPr>
            <w:r w:rsidRPr="00AA0D31">
              <w:rPr>
                <w:b/>
              </w:rPr>
              <w:t>1. 3. 2013 – současnost:</w:t>
            </w:r>
            <w:r>
              <w:t xml:space="preserve"> LAPP KABEL s.r.o., na pozici Manažer kvality a IT (člen vedení společnosti) ve výrobním a obchodně logistickém závodě.</w:t>
            </w:r>
          </w:p>
          <w:p w:rsidR="007D4498" w:rsidRDefault="007D4498" w:rsidP="00F2592B">
            <w:pPr>
              <w:jc w:val="both"/>
            </w:pPr>
            <w:r w:rsidRPr="00AA0D31">
              <w:rPr>
                <w:b/>
              </w:rPr>
              <w:t>1. 6. 2008 – 28. 2. 2013:</w:t>
            </w:r>
            <w:r>
              <w:t xml:space="preserve"> TEKNIA Uherský Brod a.s., </w:t>
            </w:r>
            <w:del w:id="3462" w:author="Dokulil Jiří" w:date="2018-11-18T23:09:00Z">
              <w:r w:rsidDel="00AA672C">
                <w:delText xml:space="preserve"> </w:delText>
              </w:r>
            </w:del>
            <w:r>
              <w:t>na pozici Technik kvality ve výrobním závodě.</w:t>
            </w:r>
          </w:p>
          <w:p w:rsidR="007D4498" w:rsidRDefault="007D4498" w:rsidP="00F2592B">
            <w:pPr>
              <w:jc w:val="both"/>
            </w:pPr>
          </w:p>
        </w:tc>
      </w:tr>
      <w:tr w:rsidR="007D4498" w:rsidTr="00F2592B">
        <w:trPr>
          <w:trHeight w:val="250"/>
        </w:trPr>
        <w:tc>
          <w:tcPr>
            <w:tcW w:w="9859" w:type="dxa"/>
            <w:gridSpan w:val="11"/>
            <w:shd w:val="clear" w:color="auto" w:fill="F7CAAC"/>
          </w:tcPr>
          <w:p w:rsidR="007D4498" w:rsidRDefault="007D4498" w:rsidP="00F2592B">
            <w:pPr>
              <w:jc w:val="both"/>
            </w:pPr>
            <w:r>
              <w:rPr>
                <w:b/>
              </w:rPr>
              <w:t>Zkušenosti s vedením kvalifikačních a rigorózních prací</w:t>
            </w:r>
          </w:p>
        </w:tc>
      </w:tr>
      <w:tr w:rsidR="007D4498" w:rsidTr="00F2592B">
        <w:trPr>
          <w:trHeight w:val="272"/>
        </w:trPr>
        <w:tc>
          <w:tcPr>
            <w:tcW w:w="9859" w:type="dxa"/>
            <w:gridSpan w:val="11"/>
          </w:tcPr>
          <w:p w:rsidR="007D4498" w:rsidRDefault="007D4498" w:rsidP="00F2592B">
            <w:pPr>
              <w:jc w:val="both"/>
            </w:pPr>
            <w:r>
              <w:t>Konzultace při tvorbě BP pro studenty vytvářející BP v naší společnosti</w:t>
            </w:r>
          </w:p>
        </w:tc>
      </w:tr>
      <w:tr w:rsidR="007D4498" w:rsidTr="00F2592B">
        <w:trPr>
          <w:cantSplit/>
        </w:trPr>
        <w:tc>
          <w:tcPr>
            <w:tcW w:w="3347" w:type="dxa"/>
            <w:gridSpan w:val="2"/>
            <w:tcBorders>
              <w:top w:val="single" w:sz="12" w:space="0" w:color="auto"/>
            </w:tcBorders>
            <w:shd w:val="clear" w:color="auto" w:fill="F7CAAC"/>
          </w:tcPr>
          <w:p w:rsidR="007D4498" w:rsidRDefault="007D4498"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D4498" w:rsidRDefault="007D4498"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D4498" w:rsidRDefault="007D4498"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D4498" w:rsidRDefault="007D4498" w:rsidP="00F2592B">
            <w:pPr>
              <w:jc w:val="both"/>
              <w:rPr>
                <w:b/>
              </w:rPr>
            </w:pPr>
            <w:r>
              <w:rPr>
                <w:b/>
              </w:rPr>
              <w:t>Ohlasy publikací</w:t>
            </w:r>
          </w:p>
        </w:tc>
      </w:tr>
      <w:tr w:rsidR="007D4498" w:rsidTr="00F2592B">
        <w:trPr>
          <w:cantSplit/>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tcBorders>
              <w:left w:val="single" w:sz="12" w:space="0" w:color="auto"/>
            </w:tcBorders>
            <w:shd w:val="clear" w:color="auto" w:fill="F7CAAC"/>
          </w:tcPr>
          <w:p w:rsidR="007D4498" w:rsidRDefault="007D4498" w:rsidP="00F2592B">
            <w:pPr>
              <w:jc w:val="both"/>
            </w:pPr>
            <w:r>
              <w:rPr>
                <w:b/>
              </w:rPr>
              <w:t>WOS</w:t>
            </w:r>
          </w:p>
        </w:tc>
        <w:tc>
          <w:tcPr>
            <w:tcW w:w="693" w:type="dxa"/>
            <w:shd w:val="clear" w:color="auto" w:fill="F7CAAC"/>
          </w:tcPr>
          <w:p w:rsidR="007D4498" w:rsidRDefault="007D4498" w:rsidP="00F2592B">
            <w:pPr>
              <w:jc w:val="both"/>
              <w:rPr>
                <w:sz w:val="18"/>
              </w:rPr>
            </w:pPr>
            <w:r>
              <w:rPr>
                <w:b/>
                <w:sz w:val="18"/>
              </w:rPr>
              <w:t>Scopus</w:t>
            </w:r>
          </w:p>
        </w:tc>
        <w:tc>
          <w:tcPr>
            <w:tcW w:w="694" w:type="dxa"/>
            <w:shd w:val="clear" w:color="auto" w:fill="F7CAAC"/>
          </w:tcPr>
          <w:p w:rsidR="007D4498" w:rsidRDefault="007D4498" w:rsidP="00F2592B">
            <w:pPr>
              <w:jc w:val="both"/>
            </w:pPr>
            <w:r>
              <w:rPr>
                <w:b/>
                <w:sz w:val="18"/>
              </w:rPr>
              <w:t>ostatní</w:t>
            </w:r>
          </w:p>
        </w:tc>
      </w:tr>
      <w:tr w:rsidR="007D4498" w:rsidTr="00F2592B">
        <w:trPr>
          <w:cantSplit/>
          <w:trHeight w:val="70"/>
        </w:trPr>
        <w:tc>
          <w:tcPr>
            <w:tcW w:w="3347" w:type="dxa"/>
            <w:gridSpan w:val="2"/>
            <w:shd w:val="clear" w:color="auto" w:fill="F7CAAC"/>
          </w:tcPr>
          <w:p w:rsidR="007D4498" w:rsidRDefault="007D4498" w:rsidP="00F2592B">
            <w:pPr>
              <w:jc w:val="both"/>
            </w:pPr>
            <w:r>
              <w:rPr>
                <w:b/>
              </w:rPr>
              <w:t>Obor jmenovacího řízení</w:t>
            </w:r>
          </w:p>
        </w:tc>
        <w:tc>
          <w:tcPr>
            <w:tcW w:w="2245" w:type="dxa"/>
            <w:gridSpan w:val="2"/>
            <w:shd w:val="clear" w:color="auto" w:fill="F7CAAC"/>
          </w:tcPr>
          <w:p w:rsidR="007D4498" w:rsidRDefault="007D4498" w:rsidP="00F2592B">
            <w:pPr>
              <w:jc w:val="both"/>
            </w:pPr>
            <w:r>
              <w:rPr>
                <w:b/>
              </w:rPr>
              <w:t>Rok udělení hodnosti</w:t>
            </w:r>
          </w:p>
        </w:tc>
        <w:tc>
          <w:tcPr>
            <w:tcW w:w="2248" w:type="dxa"/>
            <w:gridSpan w:val="4"/>
            <w:tcBorders>
              <w:right w:val="single" w:sz="12" w:space="0" w:color="auto"/>
            </w:tcBorders>
            <w:shd w:val="clear" w:color="auto" w:fill="F7CAAC"/>
          </w:tcPr>
          <w:p w:rsidR="007D4498" w:rsidRDefault="007D4498" w:rsidP="00F2592B">
            <w:pPr>
              <w:jc w:val="both"/>
            </w:pPr>
            <w:r>
              <w:rPr>
                <w:b/>
              </w:rPr>
              <w:t>Řízení konáno na VŠ</w:t>
            </w:r>
          </w:p>
        </w:tc>
        <w:tc>
          <w:tcPr>
            <w:tcW w:w="632" w:type="dxa"/>
            <w:vMerge w:val="restart"/>
            <w:tcBorders>
              <w:left w:val="single" w:sz="12" w:space="0" w:color="auto"/>
            </w:tcBorders>
          </w:tcPr>
          <w:p w:rsidR="007D4498" w:rsidRDefault="007D4498" w:rsidP="00F2592B">
            <w:pPr>
              <w:jc w:val="both"/>
              <w:rPr>
                <w:b/>
              </w:rPr>
            </w:pPr>
          </w:p>
        </w:tc>
        <w:tc>
          <w:tcPr>
            <w:tcW w:w="693" w:type="dxa"/>
            <w:vMerge w:val="restart"/>
          </w:tcPr>
          <w:p w:rsidR="007D4498" w:rsidRDefault="007D4498" w:rsidP="00F2592B">
            <w:pPr>
              <w:jc w:val="both"/>
              <w:rPr>
                <w:b/>
              </w:rPr>
            </w:pPr>
          </w:p>
        </w:tc>
        <w:tc>
          <w:tcPr>
            <w:tcW w:w="694" w:type="dxa"/>
            <w:vMerge w:val="restart"/>
          </w:tcPr>
          <w:p w:rsidR="007D4498" w:rsidRDefault="007D4498" w:rsidP="00F2592B">
            <w:pPr>
              <w:jc w:val="both"/>
              <w:rPr>
                <w:b/>
              </w:rPr>
            </w:pPr>
          </w:p>
        </w:tc>
      </w:tr>
      <w:tr w:rsidR="007D4498" w:rsidTr="00F2592B">
        <w:trPr>
          <w:trHeight w:val="205"/>
        </w:trPr>
        <w:tc>
          <w:tcPr>
            <w:tcW w:w="3347" w:type="dxa"/>
            <w:gridSpan w:val="2"/>
          </w:tcPr>
          <w:p w:rsidR="007D4498" w:rsidRDefault="007D4498" w:rsidP="00F2592B">
            <w:pPr>
              <w:jc w:val="both"/>
            </w:pPr>
          </w:p>
        </w:tc>
        <w:tc>
          <w:tcPr>
            <w:tcW w:w="2245" w:type="dxa"/>
            <w:gridSpan w:val="2"/>
          </w:tcPr>
          <w:p w:rsidR="007D4498" w:rsidRDefault="007D4498" w:rsidP="00F2592B">
            <w:pPr>
              <w:jc w:val="both"/>
            </w:pPr>
          </w:p>
        </w:tc>
        <w:tc>
          <w:tcPr>
            <w:tcW w:w="2248" w:type="dxa"/>
            <w:gridSpan w:val="4"/>
            <w:tcBorders>
              <w:right w:val="single" w:sz="12" w:space="0" w:color="auto"/>
            </w:tcBorders>
          </w:tcPr>
          <w:p w:rsidR="007D4498" w:rsidRDefault="007D4498" w:rsidP="00F2592B">
            <w:pPr>
              <w:jc w:val="both"/>
            </w:pPr>
          </w:p>
        </w:tc>
        <w:tc>
          <w:tcPr>
            <w:tcW w:w="632" w:type="dxa"/>
            <w:vMerge/>
            <w:tcBorders>
              <w:left w:val="single" w:sz="12" w:space="0" w:color="auto"/>
            </w:tcBorders>
            <w:vAlign w:val="center"/>
          </w:tcPr>
          <w:p w:rsidR="007D4498" w:rsidRDefault="007D4498" w:rsidP="00F2592B">
            <w:pPr>
              <w:rPr>
                <w:b/>
              </w:rPr>
            </w:pPr>
          </w:p>
        </w:tc>
        <w:tc>
          <w:tcPr>
            <w:tcW w:w="693" w:type="dxa"/>
            <w:vMerge/>
            <w:vAlign w:val="center"/>
          </w:tcPr>
          <w:p w:rsidR="007D4498" w:rsidRDefault="007D4498" w:rsidP="00F2592B">
            <w:pPr>
              <w:rPr>
                <w:b/>
              </w:rPr>
            </w:pPr>
          </w:p>
        </w:tc>
        <w:tc>
          <w:tcPr>
            <w:tcW w:w="694" w:type="dxa"/>
            <w:vMerge/>
            <w:vAlign w:val="center"/>
          </w:tcPr>
          <w:p w:rsidR="007D4498" w:rsidRDefault="007D4498" w:rsidP="00F2592B">
            <w:pPr>
              <w:rPr>
                <w:b/>
              </w:rPr>
            </w:pPr>
          </w:p>
        </w:tc>
      </w:tr>
      <w:tr w:rsidR="007D4498" w:rsidTr="00F2592B">
        <w:tc>
          <w:tcPr>
            <w:tcW w:w="9859" w:type="dxa"/>
            <w:gridSpan w:val="11"/>
            <w:shd w:val="clear" w:color="auto" w:fill="F7CAAC"/>
          </w:tcPr>
          <w:p w:rsidR="007D4498" w:rsidRDefault="007D4498"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D4498" w:rsidRPr="007F7989" w:rsidTr="00F2592B">
        <w:trPr>
          <w:trHeight w:val="269"/>
        </w:trPr>
        <w:tc>
          <w:tcPr>
            <w:tcW w:w="9859" w:type="dxa"/>
            <w:gridSpan w:val="11"/>
          </w:tcPr>
          <w:p w:rsidR="007D4498" w:rsidRPr="004C3AF7" w:rsidRDefault="007D4498" w:rsidP="00F2592B">
            <w:pPr>
              <w:jc w:val="both"/>
            </w:pPr>
            <w:r w:rsidRPr="004C3AF7">
              <w:t xml:space="preserve">2008 - Absolvování odborného 14denního intenzivního kurzu Technik Jakosti u ČESKÉ SPOLEČNOSTI PRO JAKOST  </w:t>
            </w:r>
          </w:p>
          <w:p w:rsidR="007D4498" w:rsidRPr="004C3AF7" w:rsidRDefault="007D4498" w:rsidP="00F2592B">
            <w:pPr>
              <w:jc w:val="both"/>
            </w:pPr>
            <w:r w:rsidRPr="004C3AF7">
              <w:t>2009 - Absolvování kurzu Autoliv Supplier Development, Certificate</w:t>
            </w:r>
          </w:p>
          <w:p w:rsidR="007D4498" w:rsidRPr="004C3AF7" w:rsidRDefault="007D4498" w:rsidP="00711150">
            <w:pPr>
              <w:pStyle w:val="Odstavecseseznamem"/>
              <w:numPr>
                <w:ilvl w:val="0"/>
                <w:numId w:val="61"/>
              </w:numPr>
              <w:jc w:val="both"/>
            </w:pPr>
            <w:r w:rsidRPr="004C3AF7">
              <w:t>Project Planning /plan</w:t>
            </w:r>
          </w:p>
          <w:p w:rsidR="007D4498" w:rsidRPr="004C3AF7" w:rsidRDefault="007D4498" w:rsidP="00711150">
            <w:pPr>
              <w:pStyle w:val="Odstavecseseznamem"/>
              <w:numPr>
                <w:ilvl w:val="0"/>
                <w:numId w:val="61"/>
              </w:numPr>
              <w:jc w:val="both"/>
            </w:pPr>
            <w:r w:rsidRPr="004C3AF7">
              <w:t>8 D reports / AS 63</w:t>
            </w:r>
          </w:p>
          <w:p w:rsidR="007D4498" w:rsidRPr="004C3AF7" w:rsidRDefault="007D4498" w:rsidP="00711150">
            <w:pPr>
              <w:pStyle w:val="Odstavecseseznamem"/>
              <w:numPr>
                <w:ilvl w:val="0"/>
                <w:numId w:val="61"/>
              </w:numPr>
              <w:jc w:val="both"/>
            </w:pPr>
            <w:r w:rsidRPr="004C3AF7">
              <w:t>Special Characteristcs [SC/CC] / AS 52</w:t>
            </w:r>
          </w:p>
          <w:p w:rsidR="007D4498" w:rsidRPr="004C3AF7" w:rsidRDefault="007D4498" w:rsidP="00F2592B">
            <w:pPr>
              <w:jc w:val="both"/>
            </w:pPr>
            <w:r w:rsidRPr="004C3AF7">
              <w:t>2010 - Absolvování kurzu Základy statistiky, SPC u společnosti Ámos</w:t>
            </w:r>
          </w:p>
          <w:p w:rsidR="007D4498" w:rsidRPr="004C3AF7" w:rsidRDefault="007D4498" w:rsidP="00711150">
            <w:pPr>
              <w:pStyle w:val="Odstavecseseznamem"/>
              <w:numPr>
                <w:ilvl w:val="0"/>
                <w:numId w:val="61"/>
              </w:numPr>
              <w:jc w:val="both"/>
            </w:pPr>
            <w:r w:rsidRPr="004C3AF7">
              <w:t>Regulační diagramy</w:t>
            </w:r>
          </w:p>
          <w:p w:rsidR="007D4498" w:rsidRPr="004C3AF7" w:rsidRDefault="007D4498" w:rsidP="00711150">
            <w:pPr>
              <w:pStyle w:val="Odstavecseseznamem"/>
              <w:numPr>
                <w:ilvl w:val="0"/>
                <w:numId w:val="61"/>
              </w:numPr>
              <w:jc w:val="both"/>
            </w:pPr>
            <w:r w:rsidRPr="004C3AF7">
              <w:t>Způsobilost procesu</w:t>
            </w:r>
          </w:p>
          <w:p w:rsidR="007D4498" w:rsidRPr="004C3AF7" w:rsidRDefault="007D4498" w:rsidP="00711150">
            <w:pPr>
              <w:pStyle w:val="Odstavecseseznamem"/>
              <w:numPr>
                <w:ilvl w:val="0"/>
                <w:numId w:val="61"/>
              </w:numPr>
              <w:jc w:val="both"/>
            </w:pPr>
            <w:r w:rsidRPr="004C3AF7">
              <w:t>Indexy způsobilosti Pp, Ppk, Cp, Cpk a použití vpraxi</w:t>
            </w:r>
          </w:p>
          <w:p w:rsidR="007D4498" w:rsidRPr="004C3AF7" w:rsidRDefault="007D4498" w:rsidP="00711150">
            <w:pPr>
              <w:pStyle w:val="Odstavecseseznamem"/>
              <w:numPr>
                <w:ilvl w:val="0"/>
                <w:numId w:val="61"/>
              </w:numPr>
              <w:jc w:val="both"/>
            </w:pPr>
            <w:r w:rsidRPr="004C3AF7">
              <w:t>Six Sigma</w:t>
            </w:r>
          </w:p>
          <w:p w:rsidR="007D4498" w:rsidRPr="004C3AF7" w:rsidRDefault="007D4498" w:rsidP="00F2592B">
            <w:pPr>
              <w:jc w:val="both"/>
            </w:pPr>
            <w:r w:rsidRPr="004C3AF7">
              <w:t>2013 - Absolvování ročního odborného školení, Lean Green Belt u Německé společnosti LEAN INSTITUTE</w:t>
            </w:r>
          </w:p>
          <w:p w:rsidR="007D4498" w:rsidRPr="004C3AF7" w:rsidRDefault="007D4498" w:rsidP="00711150">
            <w:pPr>
              <w:pStyle w:val="Odstavecseseznamem"/>
              <w:numPr>
                <w:ilvl w:val="0"/>
                <w:numId w:val="62"/>
              </w:numPr>
              <w:jc w:val="both"/>
            </w:pPr>
            <w:r w:rsidRPr="004C3AF7">
              <w:t>Lean Tools and Lean Methods</w:t>
            </w:r>
          </w:p>
          <w:p w:rsidR="007D4498" w:rsidRPr="004C3AF7" w:rsidRDefault="007D4498" w:rsidP="00F2592B">
            <w:pPr>
              <w:jc w:val="both"/>
            </w:pPr>
            <w:r w:rsidRPr="004C3AF7">
              <w:t>2015 - Absolvování odborného kurzu PROJEKTOVÝ MANAGEMENT u společnosti Altego s.r.o.</w:t>
            </w:r>
          </w:p>
          <w:p w:rsidR="007D4498" w:rsidRPr="007F7989" w:rsidRDefault="007D4498" w:rsidP="00F2592B">
            <w:pPr>
              <w:jc w:val="both"/>
            </w:pPr>
          </w:p>
        </w:tc>
      </w:tr>
      <w:tr w:rsidR="007D4498" w:rsidTr="00F2592B">
        <w:trPr>
          <w:trHeight w:val="218"/>
        </w:trPr>
        <w:tc>
          <w:tcPr>
            <w:tcW w:w="9859" w:type="dxa"/>
            <w:gridSpan w:val="11"/>
            <w:shd w:val="clear" w:color="auto" w:fill="F7CAAC"/>
          </w:tcPr>
          <w:p w:rsidR="007D4498" w:rsidRDefault="007D4498" w:rsidP="00F2592B">
            <w:pPr>
              <w:rPr>
                <w:b/>
              </w:rPr>
            </w:pPr>
            <w:r>
              <w:rPr>
                <w:b/>
              </w:rPr>
              <w:t>Působení v</w:t>
            </w:r>
            <w:del w:id="3463" w:author="Dokulil Jiří" w:date="2018-11-18T23:09:00Z">
              <w:r w:rsidDel="00AA672C">
                <w:rPr>
                  <w:b/>
                </w:rPr>
                <w:delText xml:space="preserve"> </w:delText>
              </w:r>
            </w:del>
            <w:ins w:id="3464" w:author="Dokulil Jiří" w:date="2018-11-18T23:09:00Z">
              <w:r w:rsidR="00AA672C">
                <w:rPr>
                  <w:b/>
                </w:rPr>
                <w:t> </w:t>
              </w:r>
            </w:ins>
            <w:r>
              <w:rPr>
                <w:b/>
              </w:rPr>
              <w:t>zahraničí</w:t>
            </w:r>
          </w:p>
        </w:tc>
      </w:tr>
      <w:tr w:rsidR="007D4498" w:rsidRPr="00B3781F" w:rsidTr="00F2592B">
        <w:trPr>
          <w:trHeight w:val="328"/>
        </w:trPr>
        <w:tc>
          <w:tcPr>
            <w:tcW w:w="9859" w:type="dxa"/>
            <w:gridSpan w:val="11"/>
          </w:tcPr>
          <w:p w:rsidR="007D4498" w:rsidRPr="00B3781F" w:rsidRDefault="007D4498" w:rsidP="00F2592B"/>
        </w:tc>
      </w:tr>
      <w:tr w:rsidR="007D4498" w:rsidTr="00F2592B">
        <w:trPr>
          <w:cantSplit/>
          <w:trHeight w:val="290"/>
        </w:trPr>
        <w:tc>
          <w:tcPr>
            <w:tcW w:w="2518" w:type="dxa"/>
            <w:shd w:val="clear" w:color="auto" w:fill="F7CAAC"/>
          </w:tcPr>
          <w:p w:rsidR="007D4498" w:rsidRDefault="007D4498" w:rsidP="00F2592B">
            <w:pPr>
              <w:jc w:val="both"/>
              <w:rPr>
                <w:b/>
              </w:rPr>
            </w:pPr>
            <w:r>
              <w:rPr>
                <w:b/>
              </w:rPr>
              <w:t xml:space="preserve">Podpis </w:t>
            </w:r>
          </w:p>
        </w:tc>
        <w:tc>
          <w:tcPr>
            <w:tcW w:w="4536" w:type="dxa"/>
            <w:gridSpan w:val="5"/>
          </w:tcPr>
          <w:p w:rsidR="007D4498" w:rsidRDefault="007D4498" w:rsidP="00F2592B">
            <w:pPr>
              <w:jc w:val="both"/>
            </w:pPr>
            <w:r>
              <w:rPr>
                <w:noProof/>
              </w:rPr>
              <w:drawing>
                <wp:inline distT="0" distB="0" distL="0" distR="0" wp14:anchorId="187620FE" wp14:editId="06DC7044">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71525" cy="228600"/>
                          </a:xfrm>
                          <a:prstGeom prst="rect">
                            <a:avLst/>
                          </a:prstGeom>
                          <a:noFill/>
                          <a:ln>
                            <a:noFill/>
                          </a:ln>
                        </pic:spPr>
                      </pic:pic>
                    </a:graphicData>
                  </a:graphic>
                </wp:inline>
              </w:drawing>
            </w:r>
          </w:p>
        </w:tc>
        <w:tc>
          <w:tcPr>
            <w:tcW w:w="786" w:type="dxa"/>
            <w:gridSpan w:val="2"/>
            <w:shd w:val="clear" w:color="auto" w:fill="F7CAAC"/>
          </w:tcPr>
          <w:p w:rsidR="007D4498" w:rsidRDefault="007D4498" w:rsidP="00F2592B">
            <w:pPr>
              <w:jc w:val="both"/>
            </w:pPr>
            <w:r>
              <w:rPr>
                <w:b/>
              </w:rPr>
              <w:t>datum</w:t>
            </w:r>
          </w:p>
        </w:tc>
        <w:tc>
          <w:tcPr>
            <w:tcW w:w="2019" w:type="dxa"/>
            <w:gridSpan w:val="3"/>
          </w:tcPr>
          <w:p w:rsidR="007D4498" w:rsidRDefault="007D4498" w:rsidP="00F2592B">
            <w:pPr>
              <w:jc w:val="both"/>
            </w:pPr>
            <w:r>
              <w:t>19. 6. 2018</w:t>
            </w:r>
          </w:p>
        </w:tc>
      </w:tr>
    </w:tbl>
    <w:p w:rsidR="007D4498" w:rsidRPr="00BD64F5" w:rsidDel="000A2FE1" w:rsidRDefault="007D4498" w:rsidP="007D4498">
      <w:pPr>
        <w:rPr>
          <w:del w:id="3465" w:author="Dokulil Jiří" w:date="2018-11-19T02:28:00Z"/>
        </w:rPr>
      </w:pPr>
    </w:p>
    <w:p w:rsidR="007D4498" w:rsidDel="000A2FE1" w:rsidRDefault="007D4498" w:rsidP="002C2124">
      <w:pPr>
        <w:rPr>
          <w:del w:id="3466" w:author="Dokulil Jiří" w:date="2018-11-19T02:28:00Z"/>
        </w:rPr>
      </w:pPr>
    </w:p>
    <w:p w:rsidR="007D4498" w:rsidDel="000A2FE1" w:rsidRDefault="007D4498" w:rsidP="002C2124">
      <w:pPr>
        <w:rPr>
          <w:del w:id="3467" w:author="Dokulil Jiří" w:date="2018-11-19T02:28:00Z"/>
        </w:rPr>
      </w:pPr>
    </w:p>
    <w:p w:rsidR="007D4498" w:rsidRDefault="007D4498" w:rsidP="002C2124"/>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963"/>
        <w:gridCol w:w="567"/>
        <w:gridCol w:w="590"/>
        <w:gridCol w:w="697"/>
      </w:tblGrid>
      <w:tr w:rsidR="002C2124" w:rsidTr="002C2124">
        <w:tc>
          <w:tcPr>
            <w:tcW w:w="9900" w:type="dxa"/>
            <w:gridSpan w:val="10"/>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9"/>
          </w:tcPr>
          <w:p w:rsidR="002C2124" w:rsidRPr="002B11BF" w:rsidRDefault="002C2124" w:rsidP="002C2124">
            <w:r w:rsidRPr="002B11BF">
              <w:t xml:space="preserve">Univerzita Tomáše Bati ve Zlíně </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9"/>
          </w:tcPr>
          <w:p w:rsidR="002C2124" w:rsidRPr="002B11BF" w:rsidRDefault="002C2124" w:rsidP="002C2124">
            <w:r w:rsidRPr="002B11BF">
              <w:t>Fakulta logistiky a krizového řízení</w:t>
            </w:r>
          </w:p>
        </w:tc>
      </w:tr>
      <w:tr w:rsidR="002C2124" w:rsidRPr="00AD0F2C"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9"/>
          </w:tcPr>
          <w:p w:rsidR="002C2124" w:rsidRPr="009F0DC4" w:rsidRDefault="002C2124" w:rsidP="002C2124">
            <w:pPr>
              <w:rPr>
                <w:b/>
              </w:rPr>
            </w:pPr>
            <w:r w:rsidRPr="009F0DC4">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9F0DC4" w:rsidRDefault="002C2124" w:rsidP="002C2124">
            <w:pPr>
              <w:rPr>
                <w:b/>
              </w:rPr>
            </w:pPr>
            <w:r w:rsidRPr="009F0DC4">
              <w:rPr>
                <w:b/>
              </w:rPr>
              <w:t>Robert Pekaj</w:t>
            </w:r>
          </w:p>
        </w:tc>
        <w:tc>
          <w:tcPr>
            <w:tcW w:w="963" w:type="dxa"/>
            <w:shd w:val="clear" w:color="auto" w:fill="F7CAAC"/>
          </w:tcPr>
          <w:p w:rsidR="002C2124" w:rsidRPr="009F0DC4" w:rsidRDefault="002C2124" w:rsidP="002C2124">
            <w:pPr>
              <w:jc w:val="both"/>
              <w:rPr>
                <w:b/>
              </w:rPr>
            </w:pPr>
            <w:r w:rsidRPr="009F0DC4">
              <w:rPr>
                <w:b/>
              </w:rPr>
              <w:t>Tituly</w:t>
            </w:r>
          </w:p>
        </w:tc>
        <w:tc>
          <w:tcPr>
            <w:tcW w:w="1854" w:type="dxa"/>
            <w:gridSpan w:val="3"/>
          </w:tcPr>
          <w:p w:rsidR="002C2124" w:rsidRPr="009F0DC4" w:rsidRDefault="002C2124" w:rsidP="002C2124">
            <w:pPr>
              <w:jc w:val="both"/>
            </w:pPr>
            <w:r>
              <w:t>Ing.</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Pr="002B11BF" w:rsidRDefault="002C2124" w:rsidP="002C2124">
            <w:r w:rsidRPr="002B11BF">
              <w:t>1959</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Default="002C2124" w:rsidP="002C2124">
            <w:pPr>
              <w:jc w:val="both"/>
            </w:pPr>
            <w:r>
              <w:t>DPP</w:t>
            </w:r>
          </w:p>
        </w:tc>
        <w:tc>
          <w:tcPr>
            <w:tcW w:w="998" w:type="dxa"/>
            <w:shd w:val="clear" w:color="auto" w:fill="F7CAAC"/>
          </w:tcPr>
          <w:p w:rsidR="002C2124" w:rsidRDefault="002C2124" w:rsidP="002C2124">
            <w:pPr>
              <w:jc w:val="both"/>
              <w:rPr>
                <w:b/>
              </w:rPr>
            </w:pPr>
            <w:r>
              <w:rPr>
                <w:b/>
              </w:rPr>
              <w:t>rozsah</w:t>
            </w:r>
          </w:p>
        </w:tc>
        <w:tc>
          <w:tcPr>
            <w:tcW w:w="963" w:type="dxa"/>
          </w:tcPr>
          <w:p w:rsidR="002C2124" w:rsidRDefault="002C2124" w:rsidP="002C2124">
            <w:pPr>
              <w:jc w:val="both"/>
            </w:pPr>
            <w:r>
              <w:t>16 hod/sem.</w:t>
            </w:r>
          </w:p>
        </w:tc>
        <w:tc>
          <w:tcPr>
            <w:tcW w:w="567" w:type="dxa"/>
            <w:shd w:val="clear" w:color="auto" w:fill="F7CAAC"/>
          </w:tcPr>
          <w:p w:rsidR="002C2124" w:rsidRDefault="002C2124" w:rsidP="002C2124">
            <w:pPr>
              <w:jc w:val="both"/>
              <w:rPr>
                <w:b/>
              </w:rPr>
            </w:pPr>
            <w:r>
              <w:rPr>
                <w:b/>
              </w:rPr>
              <w:t>do kdy</w:t>
            </w:r>
          </w:p>
        </w:tc>
        <w:tc>
          <w:tcPr>
            <w:tcW w:w="1287" w:type="dxa"/>
            <w:gridSpan w:val="2"/>
          </w:tcPr>
          <w:p w:rsidR="002C2124" w:rsidRDefault="002C2124" w:rsidP="002C2124">
            <w:pPr>
              <w:jc w:val="both"/>
            </w:pPr>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Default="002C2124" w:rsidP="002C2124">
            <w:pPr>
              <w:jc w:val="both"/>
            </w:pPr>
          </w:p>
        </w:tc>
        <w:tc>
          <w:tcPr>
            <w:tcW w:w="998" w:type="dxa"/>
            <w:shd w:val="clear" w:color="auto" w:fill="F7CAAC"/>
          </w:tcPr>
          <w:p w:rsidR="002C2124" w:rsidRDefault="002C2124" w:rsidP="002C2124">
            <w:pPr>
              <w:jc w:val="both"/>
              <w:rPr>
                <w:b/>
              </w:rPr>
            </w:pPr>
            <w:r>
              <w:rPr>
                <w:b/>
              </w:rPr>
              <w:t>rozsah</w:t>
            </w:r>
          </w:p>
        </w:tc>
        <w:tc>
          <w:tcPr>
            <w:tcW w:w="963" w:type="dxa"/>
          </w:tcPr>
          <w:p w:rsidR="002C2124" w:rsidRDefault="002C2124" w:rsidP="002C2124">
            <w:pPr>
              <w:jc w:val="both"/>
            </w:pPr>
          </w:p>
        </w:tc>
        <w:tc>
          <w:tcPr>
            <w:tcW w:w="567" w:type="dxa"/>
            <w:shd w:val="clear" w:color="auto" w:fill="F7CAAC"/>
          </w:tcPr>
          <w:p w:rsidR="002C2124" w:rsidRDefault="002C2124" w:rsidP="002C2124">
            <w:pPr>
              <w:jc w:val="both"/>
              <w:rPr>
                <w:b/>
              </w:rPr>
            </w:pPr>
            <w:r>
              <w:rPr>
                <w:b/>
              </w:rPr>
              <w:t>do kdy</w:t>
            </w:r>
          </w:p>
        </w:tc>
        <w:tc>
          <w:tcPr>
            <w:tcW w:w="1287" w:type="dxa"/>
            <w:gridSpan w:val="2"/>
          </w:tcPr>
          <w:p w:rsidR="002C2124" w:rsidRDefault="002C2124" w:rsidP="002C2124">
            <w:pPr>
              <w:jc w:val="both"/>
            </w:pPr>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961" w:type="dxa"/>
            <w:gridSpan w:val="2"/>
            <w:shd w:val="clear" w:color="auto" w:fill="F7CAAC"/>
          </w:tcPr>
          <w:p w:rsidR="002C2124" w:rsidRDefault="002C2124" w:rsidP="002C2124">
            <w:pPr>
              <w:jc w:val="both"/>
              <w:rPr>
                <w:b/>
              </w:rPr>
            </w:pPr>
            <w:r>
              <w:rPr>
                <w:b/>
              </w:rPr>
              <w:t>typ prac. Vztahu</w:t>
            </w:r>
          </w:p>
        </w:tc>
        <w:tc>
          <w:tcPr>
            <w:tcW w:w="1854" w:type="dxa"/>
            <w:gridSpan w:val="3"/>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961" w:type="dxa"/>
            <w:gridSpan w:val="2"/>
          </w:tcPr>
          <w:p w:rsidR="002C2124" w:rsidRDefault="002C2124" w:rsidP="002C2124">
            <w:pPr>
              <w:jc w:val="both"/>
            </w:pPr>
          </w:p>
        </w:tc>
        <w:tc>
          <w:tcPr>
            <w:tcW w:w="1854" w:type="dxa"/>
            <w:gridSpan w:val="3"/>
          </w:tcPr>
          <w:p w:rsidR="002C2124" w:rsidRDefault="002C2124" w:rsidP="002C2124">
            <w:pPr>
              <w:jc w:val="both"/>
            </w:pPr>
          </w:p>
        </w:tc>
      </w:tr>
      <w:tr w:rsidR="002C2124" w:rsidTr="002C2124">
        <w:tc>
          <w:tcPr>
            <w:tcW w:w="9900" w:type="dxa"/>
            <w:gridSpan w:val="10"/>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0"/>
            <w:tcBorders>
              <w:top w:val="nil"/>
            </w:tcBorders>
          </w:tcPr>
          <w:p w:rsidR="002C2124" w:rsidRDefault="002C2124" w:rsidP="002C2124">
            <w:pPr>
              <w:jc w:val="both"/>
            </w:pPr>
            <w:r>
              <w:t>Krizový management a bezpečnostní systém ČR – přednášející</w:t>
            </w:r>
            <w:ins w:id="3468" w:author="Dokulil Jiří" w:date="2018-11-18T23:09:00Z">
              <w:r w:rsidR="00AA672C">
                <w:t>, vede semináře</w:t>
              </w:r>
            </w:ins>
            <w:r>
              <w:t xml:space="preserve"> (10 %)</w:t>
            </w:r>
          </w:p>
          <w:p w:rsidR="002C2124" w:rsidRDefault="002C2124" w:rsidP="002C2124">
            <w:pPr>
              <w:jc w:val="both"/>
            </w:pPr>
            <w:r>
              <w:t>Krizové plánování – přednášející</w:t>
            </w:r>
            <w:ins w:id="3469" w:author="Dokulil Jiří" w:date="2018-11-18T23:09:00Z">
              <w:r w:rsidR="00AA672C">
                <w:t>, vede semináře</w:t>
              </w:r>
            </w:ins>
            <w:r>
              <w:t xml:space="preserve"> (10 %)</w:t>
            </w:r>
          </w:p>
        </w:tc>
      </w:tr>
      <w:tr w:rsidR="002C2124" w:rsidTr="002C2124">
        <w:tc>
          <w:tcPr>
            <w:tcW w:w="9900" w:type="dxa"/>
            <w:gridSpan w:val="10"/>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0"/>
          </w:tcPr>
          <w:p w:rsidR="002C2124" w:rsidRDefault="002C2124" w:rsidP="00711150">
            <w:pPr>
              <w:numPr>
                <w:ilvl w:val="0"/>
                <w:numId w:val="60"/>
              </w:numPr>
              <w:jc w:val="both"/>
            </w:pPr>
            <w:r>
              <w:t>Vysoká vojenská škola, vojenská chemie; 1982; Ing.</w:t>
            </w:r>
          </w:p>
          <w:p w:rsidR="002C2124" w:rsidRPr="004D3FA2" w:rsidRDefault="002C2124" w:rsidP="00711150">
            <w:pPr>
              <w:numPr>
                <w:ilvl w:val="0"/>
                <w:numId w:val="60"/>
              </w:numPr>
              <w:jc w:val="both"/>
            </w:pPr>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p>
          <w:p w:rsidR="002C2124" w:rsidRPr="004D3FA2" w:rsidRDefault="002C2124" w:rsidP="00711150">
            <w:pPr>
              <w:numPr>
                <w:ilvl w:val="0"/>
                <w:numId w:val="60"/>
              </w:numPr>
              <w:jc w:val="both"/>
              <w:rPr>
                <w:b/>
              </w:rPr>
            </w:pPr>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p>
          <w:p w:rsidR="002C2124" w:rsidRPr="004D3FA2" w:rsidRDefault="002C2124" w:rsidP="00711150">
            <w:pPr>
              <w:numPr>
                <w:ilvl w:val="0"/>
                <w:numId w:val="60"/>
              </w:numPr>
              <w:jc w:val="both"/>
              <w:rPr>
                <w:b/>
              </w:rPr>
            </w:pPr>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p>
          <w:p w:rsidR="002C2124" w:rsidRPr="004D3FA2" w:rsidRDefault="002C2124" w:rsidP="00711150">
            <w:pPr>
              <w:numPr>
                <w:ilvl w:val="0"/>
                <w:numId w:val="60"/>
              </w:numPr>
              <w:jc w:val="both"/>
              <w:rPr>
                <w:b/>
              </w:rPr>
            </w:pPr>
            <w:r>
              <w:t>Z</w:t>
            </w:r>
            <w:r w:rsidRPr="004D3FA2">
              <w:t>v</w:t>
            </w:r>
            <w:r>
              <w:t>láštní odborná způsobilost</w:t>
            </w:r>
            <w:r w:rsidRPr="004D3FA2">
              <w:t xml:space="preserve"> na úseku civilní ochrany a obrany - </w:t>
            </w:r>
            <w:r w:rsidRPr="004D3FA2">
              <w:rPr>
                <w:b/>
              </w:rPr>
              <w:t>Institut pro místní správu Praha, číslo osvědčení: 2001/00301</w:t>
            </w:r>
          </w:p>
          <w:p w:rsidR="002C2124" w:rsidRPr="004D3FA2" w:rsidRDefault="002C2124" w:rsidP="00711150">
            <w:pPr>
              <w:numPr>
                <w:ilvl w:val="0"/>
                <w:numId w:val="60"/>
              </w:numPr>
              <w:jc w:val="both"/>
            </w:pPr>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p>
          <w:p w:rsidR="002C2124" w:rsidRPr="004D3FA2" w:rsidRDefault="002C2124" w:rsidP="00711150">
            <w:pPr>
              <w:numPr>
                <w:ilvl w:val="0"/>
                <w:numId w:val="60"/>
              </w:numPr>
              <w:jc w:val="both"/>
              <w:rPr>
                <w:b/>
              </w:rPr>
            </w:pPr>
            <w:r>
              <w:t>Zvláštní odborná způsobilost</w:t>
            </w:r>
            <w:r w:rsidRPr="004D3FA2">
              <w:t xml:space="preserve"> na úseku nakládání s nebezpečnými látkami a přípravky – </w:t>
            </w:r>
            <w:r w:rsidRPr="004D3FA2">
              <w:rPr>
                <w:b/>
              </w:rPr>
              <w:t>Institut pro místní správu Praha, číslo osvědčení: 2000/00679</w:t>
            </w:r>
          </w:p>
          <w:p w:rsidR="002C2124" w:rsidRPr="004D3FA2" w:rsidRDefault="002C2124" w:rsidP="00711150">
            <w:pPr>
              <w:numPr>
                <w:ilvl w:val="0"/>
                <w:numId w:val="60"/>
              </w:numPr>
              <w:jc w:val="both"/>
            </w:pPr>
            <w:r w:rsidRPr="004D3FA2">
              <w:t xml:space="preserve">Správní řád - 500/2004Sb. – </w:t>
            </w:r>
            <w:r w:rsidRPr="004D3FA2">
              <w:rPr>
                <w:b/>
              </w:rPr>
              <w:t>Institut pro místní správu Praha</w:t>
            </w:r>
            <w:r>
              <w:t xml:space="preserve">, </w:t>
            </w:r>
            <w:r w:rsidRPr="004D3FA2">
              <w:t>ev. č.: Z_30000-125/5</w:t>
            </w:r>
          </w:p>
          <w:p w:rsidR="002C2124" w:rsidRDefault="002C2124" w:rsidP="002C2124">
            <w:pPr>
              <w:tabs>
                <w:tab w:val="left" w:pos="1418"/>
              </w:tabs>
              <w:autoSpaceDE w:val="0"/>
              <w:autoSpaceDN w:val="0"/>
              <w:adjustRightInd w:val="0"/>
              <w:spacing w:after="360"/>
              <w:rPr>
                <w:b/>
              </w:rPr>
            </w:pPr>
          </w:p>
        </w:tc>
      </w:tr>
      <w:tr w:rsidR="002C2124" w:rsidTr="002C2124">
        <w:tc>
          <w:tcPr>
            <w:tcW w:w="9900" w:type="dxa"/>
            <w:gridSpan w:val="10"/>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0"/>
          </w:tcPr>
          <w:p w:rsidR="002C2124" w:rsidRDefault="002C2124" w:rsidP="002C2124"/>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 xml:space="preserve">1. 1. 2002 </w:t>
                  </w:r>
                  <w:del w:id="3470" w:author="Dokulil Jiří" w:date="2018-11-18T23:09:00Z">
                    <w:r w:rsidRPr="004D3FA2" w:rsidDel="00AA672C">
                      <w:rPr>
                        <w:b/>
                        <w:i w:val="0"/>
                        <w:sz w:val="20"/>
                        <w:lang w:val="cs-CZ"/>
                      </w:rPr>
                      <w:delText>-</w:delText>
                    </w:r>
                  </w:del>
                  <w:ins w:id="3471" w:author="Dokulil Jiří" w:date="2018-11-18T23:09:00Z">
                    <w:r w:rsidR="00AA672C">
                      <w:rPr>
                        <w:b/>
                        <w:i w:val="0"/>
                        <w:sz w:val="20"/>
                        <w:lang w:val="cs-CZ"/>
                      </w:rPr>
                      <w:t>–</w:t>
                    </w:r>
                  </w:ins>
                  <w:r w:rsidRPr="004D3FA2">
                    <w:rPr>
                      <w:b/>
                      <w:i w:val="0"/>
                      <w:sz w:val="20"/>
                      <w:lang w:val="cs-CZ"/>
                    </w:rPr>
                    <w:t xml:space="preserve"> dosud</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b/>
                      <w:i w:val="0"/>
                      <w:sz w:val="20"/>
                      <w:lang w:val="cs-CZ"/>
                    </w:rPr>
                    <w:t>Zlínský kraj</w:t>
                  </w:r>
                  <w:r w:rsidRPr="004D3FA2">
                    <w:rPr>
                      <w:i w:val="0"/>
                      <w:sz w:val="20"/>
                      <w:lang w:val="cs-CZ"/>
                    </w:rPr>
                    <w:t>, Krajský úřad, tř. Tomáše Bati 21, Zlín, 761 90</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Krizové a havarijní plánování, prevence závažných havárií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Okresní úřad Uherské Hradiště</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Referát obrany a ochrany obyvatel, referát životního prostředí</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Samostatný odborný referent</w:t>
                  </w:r>
                </w:p>
              </w:tc>
            </w:tr>
            <w:tr w:rsidR="002C2124"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r w:rsidRPr="004D3FA2">
                    <w:rPr>
                      <w:i w:val="0"/>
                      <w:sz w:val="20"/>
                      <w:lang w:val="cs-CZ"/>
                    </w:rPr>
                    <w:t>Krizové a havarijní plánování, ochrana obyvatelstva, analytik  - správního území okresu Uherské Hradiště, specialista na nebezpečné chemické látky</w:t>
                  </w:r>
                </w:p>
                <w:p w:rsidR="002C2124" w:rsidRPr="004D3FA2" w:rsidRDefault="002C2124" w:rsidP="002C2124">
                  <w:pPr>
                    <w:pStyle w:val="OiaeaeiYiio2"/>
                    <w:widowControl/>
                    <w:spacing w:before="20" w:after="20"/>
                    <w:jc w:val="left"/>
                    <w:rPr>
                      <w:i w:val="0"/>
                      <w:sz w:val="20"/>
                      <w:lang w:val="cs-CZ"/>
                    </w:rPr>
                  </w:pP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lastRenderedPageBreak/>
                    <w:t>11. 7. 1982 – 30. 9. 1998</w:t>
                  </w:r>
                </w:p>
              </w:tc>
            </w:tr>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r w:rsidRPr="004D3FA2">
                    <w:rPr>
                      <w:b/>
                      <w:i w:val="0"/>
                      <w:sz w:val="20"/>
                      <w:lang w:val="cs-CZ"/>
                    </w:rPr>
                    <w:t>Ministerstvo obrany</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Chemické vojsko</w:t>
                  </w: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r w:rsidRPr="004D3FA2">
                    <w:rPr>
                      <w:i w:val="0"/>
                      <w:sz w:val="20"/>
                      <w:lang w:val="cs-CZ"/>
                    </w:rPr>
                    <w:t>Náčelník chemické služby Vojenské zdravotnické školy</w:t>
                  </w:r>
                </w:p>
              </w:tc>
            </w:tr>
            <w:tr w:rsidR="002C2124" w:rsidTr="002C2124">
              <w:tc>
                <w:tcPr>
                  <w:tcW w:w="10456" w:type="dxa"/>
                  <w:tcBorders>
                    <w:top w:val="nil"/>
                    <w:left w:val="nil"/>
                    <w:bottom w:val="nil"/>
                    <w:right w:val="nil"/>
                  </w:tcBorders>
                </w:tcPr>
                <w:p w:rsidR="002C2124" w:rsidRDefault="002C2124" w:rsidP="002C2124">
                  <w:pPr>
                    <w:pStyle w:val="OiaeaeiYiio2"/>
                    <w:widowControl/>
                    <w:spacing w:before="20" w:after="20"/>
                    <w:jc w:val="left"/>
                    <w:rPr>
                      <w:i w:val="0"/>
                      <w:sz w:val="20"/>
                      <w:lang w:val="cs-CZ"/>
                    </w:rPr>
                  </w:pPr>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p>
                <w:p w:rsidR="002C2124" w:rsidRDefault="002C2124" w:rsidP="002C2124">
                  <w:pPr>
                    <w:pStyle w:val="OiaeaeiYiio2"/>
                    <w:widowControl/>
                    <w:spacing w:before="20" w:after="20"/>
                    <w:jc w:val="left"/>
                    <w:rPr>
                      <w:i w:val="0"/>
                      <w:sz w:val="20"/>
                      <w:lang w:val="cs-CZ"/>
                    </w:rPr>
                  </w:pPr>
                  <w:r>
                    <w:rPr>
                      <w:i w:val="0"/>
                      <w:sz w:val="20"/>
                      <w:lang w:val="cs-CZ"/>
                    </w:rPr>
                    <w:t>Spolupráce s VLA Hradec Králové na vojskových zkouškách: gama neutronového osobního dozimetru DD-80, VDD-80,</w:t>
                  </w:r>
                </w:p>
                <w:p w:rsidR="002C2124" w:rsidRPr="004D3FA2" w:rsidRDefault="002C2124" w:rsidP="002C2124">
                  <w:pPr>
                    <w:pStyle w:val="OiaeaeiYiio2"/>
                    <w:widowControl/>
                    <w:spacing w:before="20" w:after="20"/>
                    <w:jc w:val="left"/>
                    <w:rPr>
                      <w:i w:val="0"/>
                      <w:sz w:val="20"/>
                      <w:lang w:val="cs-CZ"/>
                    </w:rPr>
                  </w:pPr>
                  <w:r>
                    <w:rPr>
                      <w:i w:val="0"/>
                      <w:sz w:val="20"/>
                      <w:lang w:val="cs-CZ"/>
                    </w:rPr>
                    <w:t>Individuálního chemického balíčku IPB-80, Vakuové matrace – MAVA; destilačního přístroje MADES, atd.</w:t>
                  </w:r>
                </w:p>
              </w:tc>
            </w:tr>
          </w:tbl>
          <w:p w:rsidR="002C2124" w:rsidRDefault="002C2124" w:rsidP="002C2124">
            <w:pPr>
              <w:jc w:val="both"/>
            </w:pPr>
          </w:p>
        </w:tc>
      </w:tr>
      <w:tr w:rsidR="002C2124" w:rsidTr="002C2124">
        <w:trPr>
          <w:trHeight w:val="250"/>
        </w:trPr>
        <w:tc>
          <w:tcPr>
            <w:tcW w:w="9900" w:type="dxa"/>
            <w:gridSpan w:val="10"/>
            <w:shd w:val="clear" w:color="auto" w:fill="F7CAAC"/>
          </w:tcPr>
          <w:p w:rsidR="002C2124" w:rsidRDefault="002C2124" w:rsidP="002C2124">
            <w:pPr>
              <w:jc w:val="both"/>
            </w:pPr>
            <w:r>
              <w:rPr>
                <w:b/>
              </w:rPr>
              <w:lastRenderedPageBreak/>
              <w:t>Zkušenosti s vedením kvalifikačních a rigorózních prací</w:t>
            </w:r>
          </w:p>
        </w:tc>
      </w:tr>
      <w:tr w:rsidR="002C2124" w:rsidTr="002C2124">
        <w:trPr>
          <w:trHeight w:val="1105"/>
        </w:trPr>
        <w:tc>
          <w:tcPr>
            <w:tcW w:w="9900" w:type="dxa"/>
            <w:gridSpan w:val="10"/>
          </w:tcPr>
          <w:p w:rsidR="002C2124" w:rsidRDefault="002C2124" w:rsidP="002C2124">
            <w:pPr>
              <w:jc w:val="both"/>
            </w:pPr>
            <w:r>
              <w:t>Vedoucí a oponent bakalářských a diplomových prací.</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431" w:type="dxa"/>
            <w:gridSpan w:val="3"/>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1854"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431" w:type="dxa"/>
            <w:gridSpan w:val="3"/>
            <w:tcBorders>
              <w:right w:val="single" w:sz="12" w:space="0" w:color="auto"/>
            </w:tcBorders>
          </w:tcPr>
          <w:p w:rsidR="002C2124" w:rsidRDefault="002C2124" w:rsidP="002C2124">
            <w:pPr>
              <w:jc w:val="both"/>
            </w:pPr>
          </w:p>
        </w:tc>
        <w:tc>
          <w:tcPr>
            <w:tcW w:w="567" w:type="dxa"/>
            <w:tcBorders>
              <w:left w:val="single" w:sz="12" w:space="0" w:color="auto"/>
            </w:tcBorders>
            <w:shd w:val="clear" w:color="auto" w:fill="F7CAAC"/>
          </w:tcPr>
          <w:p w:rsidR="002C2124" w:rsidRDefault="002C2124" w:rsidP="002C2124">
            <w:pPr>
              <w:jc w:val="both"/>
            </w:pPr>
            <w:r>
              <w:rPr>
                <w:b/>
              </w:rPr>
              <w:t>WOS</w:t>
            </w:r>
          </w:p>
        </w:tc>
        <w:tc>
          <w:tcPr>
            <w:tcW w:w="590"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431" w:type="dxa"/>
            <w:gridSpan w:val="3"/>
            <w:tcBorders>
              <w:right w:val="single" w:sz="12" w:space="0" w:color="auto"/>
            </w:tcBorders>
            <w:shd w:val="clear" w:color="auto" w:fill="F7CAAC"/>
          </w:tcPr>
          <w:p w:rsidR="002C2124" w:rsidRDefault="002C2124" w:rsidP="002C2124">
            <w:pPr>
              <w:jc w:val="both"/>
            </w:pPr>
            <w:r>
              <w:rPr>
                <w:b/>
              </w:rPr>
              <w:t>Řízení konáno na VŠ</w:t>
            </w:r>
          </w:p>
        </w:tc>
        <w:tc>
          <w:tcPr>
            <w:tcW w:w="567" w:type="dxa"/>
            <w:vMerge w:val="restart"/>
            <w:tcBorders>
              <w:left w:val="single" w:sz="12" w:space="0" w:color="auto"/>
            </w:tcBorders>
          </w:tcPr>
          <w:p w:rsidR="002C2124" w:rsidRDefault="002C2124" w:rsidP="002C2124">
            <w:pPr>
              <w:jc w:val="both"/>
              <w:rPr>
                <w:b/>
              </w:rPr>
            </w:pPr>
          </w:p>
        </w:tc>
        <w:tc>
          <w:tcPr>
            <w:tcW w:w="590"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431" w:type="dxa"/>
            <w:gridSpan w:val="3"/>
            <w:tcBorders>
              <w:right w:val="single" w:sz="12" w:space="0" w:color="auto"/>
            </w:tcBorders>
          </w:tcPr>
          <w:p w:rsidR="002C2124" w:rsidRDefault="002C2124" w:rsidP="002C2124">
            <w:pPr>
              <w:jc w:val="both"/>
            </w:pPr>
          </w:p>
        </w:tc>
        <w:tc>
          <w:tcPr>
            <w:tcW w:w="567" w:type="dxa"/>
            <w:vMerge/>
            <w:tcBorders>
              <w:left w:val="single" w:sz="12" w:space="0" w:color="auto"/>
            </w:tcBorders>
            <w:vAlign w:val="center"/>
          </w:tcPr>
          <w:p w:rsidR="002C2124" w:rsidRDefault="002C2124" w:rsidP="002C2124">
            <w:pPr>
              <w:rPr>
                <w:b/>
              </w:rPr>
            </w:pPr>
          </w:p>
        </w:tc>
        <w:tc>
          <w:tcPr>
            <w:tcW w:w="590"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0"/>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AD0F2C" w:rsidTr="002C2124">
        <w:trPr>
          <w:trHeight w:val="2347"/>
        </w:trPr>
        <w:tc>
          <w:tcPr>
            <w:tcW w:w="9900" w:type="dxa"/>
            <w:gridSpan w:val="10"/>
          </w:tcPr>
          <w:p w:rsidR="002C2124" w:rsidRPr="00B05D11" w:rsidRDefault="002C2124" w:rsidP="00711150">
            <w:pPr>
              <w:pStyle w:val="Aaoeeu"/>
              <w:numPr>
                <w:ilvl w:val="0"/>
                <w:numId w:val="59"/>
              </w:numPr>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rsidR="002C2124" w:rsidRPr="00B05D11" w:rsidRDefault="002C2124" w:rsidP="00711150">
            <w:pPr>
              <w:pStyle w:val="Aaoeeu"/>
              <w:numPr>
                <w:ilvl w:val="0"/>
                <w:numId w:val="59"/>
              </w:numPr>
              <w:rPr>
                <w:lang w:val="cs-CZ"/>
              </w:rPr>
            </w:pPr>
            <w:r w:rsidRPr="00B05D11">
              <w:rPr>
                <w:lang w:val="cs-CZ"/>
              </w:rPr>
              <w:t>Lektorská činnost u Krajského úřadu Zlínského kraje v oblasti vstupního vzdělávání úředníků</w:t>
            </w:r>
          </w:p>
          <w:p w:rsidR="002C2124" w:rsidRPr="00B05D11" w:rsidRDefault="002C2124" w:rsidP="00711150">
            <w:pPr>
              <w:pStyle w:val="Aaoeeu"/>
              <w:numPr>
                <w:ilvl w:val="0"/>
                <w:numId w:val="59"/>
              </w:numPr>
              <w:rPr>
                <w:lang w:val="cs-CZ"/>
              </w:rPr>
            </w:pPr>
            <w:r w:rsidRPr="00B05D11">
              <w:rPr>
                <w:lang w:val="cs-CZ"/>
              </w:rPr>
              <w:t xml:space="preserve">Lektorská činnost – UTB Zlín, Fakulta </w:t>
            </w:r>
            <w:r>
              <w:rPr>
                <w:lang w:val="cs-CZ"/>
              </w:rPr>
              <w:t>logistiky a krizového řízení</w:t>
            </w:r>
          </w:p>
          <w:p w:rsidR="002C2124" w:rsidRPr="00B05D11" w:rsidRDefault="002C2124" w:rsidP="002C2124">
            <w:pPr>
              <w:pStyle w:val="Aaoeeu"/>
              <w:ind w:left="360"/>
              <w:rPr>
                <w:lang w:val="cs-CZ"/>
              </w:rPr>
            </w:pPr>
          </w:p>
          <w:p w:rsidR="002C2124" w:rsidRPr="00B05D11" w:rsidRDefault="002C2124" w:rsidP="00711150">
            <w:pPr>
              <w:numPr>
                <w:ilvl w:val="0"/>
                <w:numId w:val="59"/>
              </w:numPr>
              <w:jc w:val="both"/>
              <w:rPr>
                <w:bCs/>
              </w:rPr>
            </w:pPr>
            <w:r w:rsidRPr="00B05D11">
              <w:rPr>
                <w:b/>
                <w:lang w:val="sq-AL"/>
              </w:rPr>
              <w:t>PEKAJ R</w:t>
            </w:r>
            <w:r w:rsidRPr="00B05D11">
              <w:rPr>
                <w:lang w:val="sq-AL"/>
              </w:rPr>
              <w:t xml:space="preserve">., </w:t>
            </w:r>
            <w:r w:rsidRPr="00B05D11">
              <w:rPr>
                <w:bCs/>
              </w:rPr>
              <w:t>Krizová komunikace – zásady, způsoby a možnosti poskytování informací určené veřejnosti v zóně havarijního plánování u závažných chemických havárií., IKM, VŠE Praha 2005</w:t>
            </w:r>
          </w:p>
          <w:p w:rsidR="002C2124" w:rsidRPr="00B05D11" w:rsidRDefault="002C2124" w:rsidP="00711150">
            <w:pPr>
              <w:numPr>
                <w:ilvl w:val="0"/>
                <w:numId w:val="59"/>
              </w:numPr>
              <w:jc w:val="both"/>
              <w:rPr>
                <w:lang w:val="sq-AL"/>
              </w:rPr>
            </w:pPr>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p>
          <w:p w:rsidR="002C2124" w:rsidRPr="00B05D11" w:rsidRDefault="002C2124" w:rsidP="00711150">
            <w:pPr>
              <w:numPr>
                <w:ilvl w:val="0"/>
                <w:numId w:val="59"/>
              </w:numPr>
              <w:jc w:val="both"/>
              <w:rPr>
                <w:lang w:val="sq-AL"/>
              </w:rPr>
            </w:pPr>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p>
          <w:p w:rsidR="002C2124" w:rsidRPr="00B05D11" w:rsidRDefault="002C2124" w:rsidP="00711150">
            <w:pPr>
              <w:numPr>
                <w:ilvl w:val="0"/>
                <w:numId w:val="59"/>
              </w:numPr>
              <w:jc w:val="both"/>
              <w:rPr>
                <w:bCs/>
              </w:rPr>
            </w:pPr>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rsidR="002C2124" w:rsidRPr="00B05D11" w:rsidRDefault="002C2124" w:rsidP="00711150">
            <w:pPr>
              <w:numPr>
                <w:ilvl w:val="0"/>
                <w:numId w:val="59"/>
              </w:numPr>
              <w:jc w:val="both"/>
              <w:rPr>
                <w:b/>
                <w:lang w:val="sq-AL"/>
              </w:rPr>
            </w:pPr>
            <w:r w:rsidRPr="00B05D11">
              <w:rPr>
                <w:b/>
                <w:lang w:val="sq-AL"/>
              </w:rPr>
              <w:t xml:space="preserve">PEKAJ R. a kol. </w:t>
            </w:r>
            <w:r w:rsidRPr="00B05D11">
              <w:rPr>
                <w:lang w:val="sq-AL"/>
              </w:rPr>
              <w:t>Hejtmanství pro bezpečí občanů Zlínského kraje, Zlín 2008</w:t>
            </w:r>
          </w:p>
          <w:p w:rsidR="002C2124" w:rsidRDefault="002C2124" w:rsidP="00711150">
            <w:pPr>
              <w:numPr>
                <w:ilvl w:val="0"/>
                <w:numId w:val="59"/>
              </w:numPr>
              <w:jc w:val="both"/>
              <w:rPr>
                <w:lang w:val="sq-AL"/>
              </w:rPr>
            </w:pPr>
            <w:r w:rsidRPr="00B05D11">
              <w:rPr>
                <w:b/>
                <w:lang w:val="sq-AL"/>
              </w:rPr>
              <w:t xml:space="preserve">PEKAJ R, </w:t>
            </w:r>
            <w:r w:rsidRPr="00B05D11">
              <w:rPr>
                <w:lang w:val="sq-AL"/>
              </w:rPr>
              <w:t>Informace určené veřejnosti v zóně havarijního plánování STV Group a.s., Rataje u Kroměříže , Zlín 2009</w:t>
            </w:r>
          </w:p>
          <w:p w:rsidR="002C2124" w:rsidRPr="00B05D11" w:rsidRDefault="002C2124" w:rsidP="00711150">
            <w:pPr>
              <w:numPr>
                <w:ilvl w:val="0"/>
                <w:numId w:val="59"/>
              </w:numPr>
              <w:jc w:val="both"/>
              <w:rPr>
                <w:lang w:val="sq-AL"/>
              </w:rPr>
            </w:pPr>
            <w:r w:rsidRPr="00B05D11">
              <w:rPr>
                <w:b/>
                <w:lang w:val="sq-AL"/>
              </w:rPr>
              <w:t xml:space="preserve">CINEMA VERITÉ -Cyklus DVD-2006- </w:t>
            </w:r>
            <w:r w:rsidRPr="00B05D11">
              <w:rPr>
                <w:lang w:val="sq-AL"/>
              </w:rPr>
              <w:t>Základy krizového řízení pro veřejnost, ochrana obyvatelstva</w:t>
            </w:r>
          </w:p>
          <w:p w:rsidR="002C2124" w:rsidRPr="00B05D11" w:rsidRDefault="002C2124" w:rsidP="00711150">
            <w:pPr>
              <w:numPr>
                <w:ilvl w:val="0"/>
                <w:numId w:val="59"/>
              </w:numPr>
              <w:jc w:val="both"/>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p>
          <w:p w:rsidR="002C2124" w:rsidRPr="00B05D11" w:rsidRDefault="002C2124" w:rsidP="00711150">
            <w:pPr>
              <w:numPr>
                <w:ilvl w:val="0"/>
                <w:numId w:val="59"/>
              </w:numPr>
              <w:jc w:val="both"/>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p>
          <w:p w:rsidR="002C2124" w:rsidRPr="00AF0A69" w:rsidRDefault="002C2124" w:rsidP="00711150">
            <w:pPr>
              <w:numPr>
                <w:ilvl w:val="0"/>
                <w:numId w:val="59"/>
              </w:numPr>
              <w:jc w:val="both"/>
              <w:rPr>
                <w:lang w:val="sq-AL"/>
              </w:rPr>
            </w:pPr>
            <w:r w:rsidRPr="00AF0A69">
              <w:rPr>
                <w:lang w:val="sq-AL"/>
              </w:rPr>
              <w:t>Odborné příspěvky na konferencích a časopisu 112.</w:t>
            </w:r>
          </w:p>
          <w:p w:rsidR="002C2124" w:rsidRPr="00AD0F2C" w:rsidRDefault="002C2124" w:rsidP="002C2124">
            <w:pPr>
              <w:rPr>
                <w:szCs w:val="32"/>
              </w:rPr>
            </w:pPr>
          </w:p>
        </w:tc>
      </w:tr>
      <w:tr w:rsidR="002C2124" w:rsidTr="002C2124">
        <w:trPr>
          <w:trHeight w:val="218"/>
        </w:trPr>
        <w:tc>
          <w:tcPr>
            <w:tcW w:w="9900" w:type="dxa"/>
            <w:gridSpan w:val="10"/>
            <w:shd w:val="clear" w:color="auto" w:fill="F7CAAC"/>
          </w:tcPr>
          <w:p w:rsidR="002C2124" w:rsidRDefault="002C2124" w:rsidP="002C2124">
            <w:pPr>
              <w:rPr>
                <w:b/>
              </w:rPr>
            </w:pPr>
            <w:r>
              <w:rPr>
                <w:b/>
              </w:rPr>
              <w:t>Působení v zahraničí</w:t>
            </w:r>
          </w:p>
        </w:tc>
      </w:tr>
      <w:tr w:rsidR="002C2124" w:rsidRPr="00F01E08" w:rsidTr="002C2124">
        <w:trPr>
          <w:trHeight w:val="328"/>
        </w:trPr>
        <w:tc>
          <w:tcPr>
            <w:tcW w:w="9900" w:type="dxa"/>
            <w:gridSpan w:val="10"/>
          </w:tcPr>
          <w:p w:rsidR="002C2124" w:rsidRPr="00F01E08" w:rsidRDefault="002C2124" w:rsidP="002C2124"/>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Pr>
        <w:rPr>
          <w:ins w:id="3472" w:author="Dokulil Jiří" w:date="2018-11-19T11:35:00Z"/>
        </w:rPr>
      </w:pPr>
    </w:p>
    <w:p w:rsidR="00481B31" w:rsidRDefault="00481B31" w:rsidP="002C2124">
      <w:pPr>
        <w:rPr>
          <w:ins w:id="3473" w:author="Dokulil Jiří" w:date="2018-11-19T11:35:00Z"/>
        </w:rPr>
      </w:pPr>
    </w:p>
    <w:p w:rsidR="00481B31" w:rsidRDefault="00481B31"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7813FD" w:rsidRDefault="002C2124" w:rsidP="002C2124">
            <w:pPr>
              <w:jc w:val="both"/>
              <w:rPr>
                <w:b/>
              </w:rPr>
            </w:pPr>
            <w:r w:rsidRPr="007813FD">
              <w:rPr>
                <w:b/>
              </w:rPr>
              <w:t>Kateřina Pitrová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et Mgr., BBA,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1975</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D18C2" w:rsidRDefault="002C2124" w:rsidP="002C2124">
            <w:pPr>
              <w:jc w:val="both"/>
              <w:rPr>
                <w:i/>
              </w:rPr>
            </w:pPr>
            <w:r w:rsidRPr="003D18C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D18C2" w:rsidRDefault="002C2124" w:rsidP="002C2124">
            <w:pPr>
              <w:jc w:val="both"/>
              <w:rPr>
                <w:i/>
              </w:rPr>
            </w:pPr>
            <w:r w:rsidRPr="003D18C2">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A</w:t>
            </w:r>
            <w:r w:rsidRPr="00334CE8">
              <w:t>nglický jazyk I</w:t>
            </w:r>
            <w:r>
              <w:t xml:space="preserve"> – garant, </w:t>
            </w:r>
            <w:del w:id="3474" w:author="Dokulil Jiří" w:date="2018-11-18T23:10:00Z">
              <w:r w:rsidDel="00AA672C">
                <w:delText xml:space="preserve">cvičící </w:delText>
              </w:r>
            </w:del>
            <w:ins w:id="3475" w:author="Dokulil Jiří" w:date="2018-11-18T23:10:00Z">
              <w:r w:rsidR="00AA672C">
                <w:t xml:space="preserve">vede semináře </w:t>
              </w:r>
            </w:ins>
            <w:r>
              <w:t>(100 %)</w:t>
            </w:r>
          </w:p>
          <w:p w:rsidR="002C2124" w:rsidRDefault="002C2124" w:rsidP="002C2124">
            <w:pPr>
              <w:jc w:val="both"/>
            </w:pPr>
            <w:r>
              <w:t xml:space="preserve">Anglický jazyk II – garant, </w:t>
            </w:r>
            <w:del w:id="3476" w:author="Dokulil Jiří" w:date="2018-11-18T23:10:00Z">
              <w:r w:rsidDel="00AA672C">
                <w:delText xml:space="preserve">cvičící </w:delText>
              </w:r>
            </w:del>
            <w:ins w:id="3477" w:author="Dokulil Jiří" w:date="2018-11-18T23:10:00Z">
              <w:r w:rsidR="00AA672C">
                <w:t xml:space="preserve">vede semináře </w:t>
              </w:r>
            </w:ins>
            <w:r>
              <w:t xml:space="preserve">(100 %) </w:t>
            </w:r>
          </w:p>
          <w:p w:rsidR="002C2124" w:rsidRDefault="002C2124" w:rsidP="00AA672C">
            <w:pPr>
              <w:jc w:val="both"/>
            </w:pPr>
            <w:r>
              <w:t xml:space="preserve">Anglický jazyk III – garant, </w:t>
            </w:r>
            <w:del w:id="3478" w:author="Dokulil Jiří" w:date="2018-11-18T23:10:00Z">
              <w:r w:rsidDel="00AA672C">
                <w:delText xml:space="preserve">cvičící </w:delText>
              </w:r>
            </w:del>
            <w:ins w:id="3479" w:author="Dokulil Jiří" w:date="2018-11-18T23:10:00Z">
              <w:r w:rsidR="00AA672C">
                <w:t xml:space="preserve">vede semináře </w:t>
              </w:r>
            </w:ins>
            <w:r>
              <w:t xml:space="preserve">(100 %)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C07163" w:rsidRDefault="002C2124" w:rsidP="002C2124">
            <w:pPr>
              <w:jc w:val="both"/>
            </w:pPr>
            <w:r w:rsidRPr="00C07163">
              <w:t>1994 – 1999: Univerzita Palackého v Olomouci, Pedagogická fakulta, Učitelství německého jazyka pro ZŠ, Mgr.</w:t>
            </w:r>
          </w:p>
          <w:p w:rsidR="002C2124" w:rsidRPr="00C07163" w:rsidRDefault="002C2124" w:rsidP="002C2124">
            <w:pPr>
              <w:pStyle w:val="Zkladntext"/>
              <w:jc w:val="both"/>
              <w:rPr>
                <w:b w:val="0"/>
                <w:sz w:val="20"/>
              </w:rPr>
            </w:pPr>
            <w:r w:rsidRPr="00C07163">
              <w:rPr>
                <w:b w:val="0"/>
                <w:sz w:val="20"/>
              </w:rPr>
              <w:t>2001: SVJZ z jazyka německého</w:t>
            </w:r>
          </w:p>
          <w:p w:rsidR="002C2124" w:rsidRPr="00C07163" w:rsidRDefault="002C2124" w:rsidP="002C2124">
            <w:pPr>
              <w:pStyle w:val="Zkladntext"/>
              <w:jc w:val="both"/>
              <w:rPr>
                <w:b w:val="0"/>
                <w:sz w:val="20"/>
              </w:rPr>
            </w:pPr>
            <w:r w:rsidRPr="00C07163">
              <w:rPr>
                <w:b w:val="0"/>
                <w:sz w:val="20"/>
              </w:rPr>
              <w:t>2002: SVJZ z jazyka anglického</w:t>
            </w:r>
          </w:p>
          <w:p w:rsidR="002C2124" w:rsidRPr="00C07163" w:rsidRDefault="002C2124" w:rsidP="002C2124">
            <w:pPr>
              <w:pStyle w:val="Zkladntext"/>
              <w:jc w:val="both"/>
              <w:rPr>
                <w:b w:val="0"/>
                <w:sz w:val="20"/>
              </w:rPr>
            </w:pPr>
            <w:r w:rsidRPr="00C07163">
              <w:rPr>
                <w:b w:val="0"/>
                <w:sz w:val="20"/>
              </w:rPr>
              <w:t>2005 – 2008: Univerzita Karlova v Praze, PedF, Francouzský jazyk – rozš. studium, učitelství pro 2. a 3. st.</w:t>
            </w:r>
          </w:p>
          <w:p w:rsidR="002C2124" w:rsidRPr="00C07163" w:rsidRDefault="002C2124" w:rsidP="002C2124">
            <w:pPr>
              <w:jc w:val="both"/>
            </w:pPr>
            <w:r w:rsidRPr="00C07163">
              <w:t>2010 – 2012: UJAK, Praha, Andragogika – specializace Vzdělávání lidských zdrojů, Mgr.</w:t>
            </w:r>
          </w:p>
          <w:p w:rsidR="002C2124" w:rsidRPr="00C07163" w:rsidRDefault="002C2124" w:rsidP="002C2124">
            <w:pPr>
              <w:jc w:val="both"/>
            </w:pPr>
            <w:r w:rsidRPr="00C07163">
              <w:t>2010 – 2013: Univerzita Palackého v Olomouci, Pedagogická fakulta, Anglický jazyk – rozšiřující didaktické studium</w:t>
            </w:r>
          </w:p>
          <w:p w:rsidR="002C2124" w:rsidRPr="00C07163" w:rsidRDefault="002C2124" w:rsidP="002C2124">
            <w:pPr>
              <w:jc w:val="both"/>
            </w:pPr>
            <w:r w:rsidRPr="00C07163">
              <w:t>2014: AZ Smart, Praha, profesní kurz BBA – Bachelor of Business Administration – specializace Economy and Law</w:t>
            </w:r>
          </w:p>
          <w:p w:rsidR="002C2124" w:rsidRPr="00C07163" w:rsidRDefault="002C2124" w:rsidP="002C2124">
            <w:pPr>
              <w:jc w:val="both"/>
            </w:pPr>
            <w:r w:rsidRPr="00C07163">
              <w:t>2012 – 2016: Univerzita Jana Amose Komenského, Praha, Andragogika – doktorský studijní program, Ph.D.</w:t>
            </w:r>
          </w:p>
          <w:p w:rsidR="002C2124" w:rsidRDefault="002C2124" w:rsidP="002C2124">
            <w:pPr>
              <w:pStyle w:val="Zkladntext"/>
              <w:jc w:val="both"/>
              <w:rPr>
                <w:b w:val="0"/>
              </w:rPr>
            </w:pPr>
            <w:r w:rsidRPr="00C07163">
              <w:rPr>
                <w:b w:val="0"/>
                <w:sz w:val="20"/>
              </w:rPr>
              <w:t>2016 – dosud: Univerzita Karlova v Praze, PedF, Dějepis a didaktika dějepisu – rozš. studium, učitelství pro 2. a 3. st.</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C07163" w:rsidRDefault="002C2124" w:rsidP="002C2124">
            <w:pPr>
              <w:pStyle w:val="Zkladntext"/>
              <w:jc w:val="both"/>
              <w:rPr>
                <w:b w:val="0"/>
                <w:bCs/>
                <w:sz w:val="20"/>
              </w:rPr>
            </w:pPr>
            <w:r w:rsidRPr="00C07163">
              <w:rPr>
                <w:b w:val="0"/>
                <w:bCs/>
                <w:sz w:val="20"/>
              </w:rPr>
              <w:t>1997 – 2000  Základní škola UNESCO, Uherské Hradiště, učitelka německého a anglického jazyka</w:t>
            </w:r>
          </w:p>
          <w:p w:rsidR="002C2124" w:rsidRPr="00C07163" w:rsidRDefault="002C2124" w:rsidP="002C2124">
            <w:pPr>
              <w:pStyle w:val="Zkladntext"/>
              <w:jc w:val="both"/>
              <w:rPr>
                <w:b w:val="0"/>
                <w:bCs/>
                <w:sz w:val="20"/>
              </w:rPr>
            </w:pPr>
            <w:r w:rsidRPr="00C07163">
              <w:rPr>
                <w:b w:val="0"/>
                <w:bCs/>
                <w:sz w:val="20"/>
              </w:rPr>
              <w:t>2000 – 2002  VOŠ a SPŠ dopravní, Praha 1, učitelka německého jazyka</w:t>
            </w:r>
          </w:p>
          <w:p w:rsidR="002C2124" w:rsidRPr="00C07163" w:rsidRDefault="002C2124" w:rsidP="002C2124">
            <w:pPr>
              <w:pStyle w:val="Zkladntext"/>
              <w:jc w:val="both"/>
              <w:rPr>
                <w:b w:val="0"/>
                <w:bCs/>
                <w:sz w:val="20"/>
              </w:rPr>
            </w:pPr>
            <w:r w:rsidRPr="00C07163">
              <w:rPr>
                <w:b w:val="0"/>
                <w:bCs/>
                <w:sz w:val="20"/>
              </w:rPr>
              <w:t xml:space="preserve">2002 – 2004  Střední policejní škola Ministerstva vnitra, Praha 9, jazyková příprava zaměstnanců MV </w:t>
            </w:r>
            <w:r w:rsidRPr="00C07163">
              <w:rPr>
                <w:b w:val="0"/>
                <w:sz w:val="20"/>
              </w:rPr>
              <w:t>–</w:t>
            </w:r>
            <w:r w:rsidRPr="00C07163">
              <w:rPr>
                <w:b w:val="0"/>
                <w:bCs/>
                <w:sz w:val="20"/>
              </w:rPr>
              <w:t xml:space="preserve"> lektorka</w:t>
            </w:r>
          </w:p>
          <w:p w:rsidR="002C2124" w:rsidRPr="00C07163" w:rsidRDefault="002C2124" w:rsidP="002C2124">
            <w:pPr>
              <w:pStyle w:val="Zkladntext"/>
              <w:jc w:val="both"/>
              <w:rPr>
                <w:b w:val="0"/>
                <w:bCs/>
                <w:sz w:val="20"/>
              </w:rPr>
            </w:pPr>
            <w:r w:rsidRPr="00C07163">
              <w:rPr>
                <w:b w:val="0"/>
                <w:bCs/>
                <w:sz w:val="20"/>
              </w:rPr>
              <w:t>2004 – 2009  Základní škola Kunratice, Praha 4, učitelka německého a anglického jazyka</w:t>
            </w:r>
          </w:p>
          <w:p w:rsidR="002C2124" w:rsidRPr="00C07163" w:rsidRDefault="002C2124" w:rsidP="002C2124">
            <w:pPr>
              <w:pStyle w:val="Zkladntext"/>
              <w:jc w:val="both"/>
              <w:rPr>
                <w:b w:val="0"/>
                <w:bCs/>
                <w:sz w:val="20"/>
              </w:rPr>
            </w:pPr>
            <w:r w:rsidRPr="00C07163">
              <w:rPr>
                <w:b w:val="0"/>
                <w:bCs/>
                <w:sz w:val="20"/>
              </w:rPr>
              <w:t>2009  Jazyková škola AMOS, Uherské Hradiště, lektorka anglického a francouzského jazyka</w:t>
            </w:r>
          </w:p>
          <w:p w:rsidR="002C2124" w:rsidRDefault="002C2124" w:rsidP="002C2124">
            <w:pPr>
              <w:jc w:val="both"/>
            </w:pPr>
            <w:r w:rsidRPr="00C07163">
              <w:rPr>
                <w:bCs/>
              </w:rPr>
              <w:t>2009 – dosud: Univerzita Tomáše</w:t>
            </w:r>
            <w:r w:rsidRPr="00334CE8">
              <w:rPr>
                <w:bCs/>
              </w:rPr>
              <w:t xml:space="preserve"> Bati ve Zlíně, Fakulta logistiky a krizového řízení, ÚEB, UH, lektorka Aj a Nj</w:t>
            </w:r>
            <w:r>
              <w:rPr>
                <w:bCs/>
              </w:rPr>
              <w:t>, od 2016 odborná asistentka</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3</w:t>
            </w: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F35299" w:rsidRDefault="002C2124" w:rsidP="002C2124">
            <w:pPr>
              <w:spacing w:after="60"/>
              <w:jc w:val="both"/>
              <w:rPr>
                <w:rStyle w:val="artlink1"/>
                <w:b/>
                <w:color w:val="000000"/>
              </w:rPr>
            </w:pPr>
            <w:r w:rsidRPr="000C517F">
              <w:rPr>
                <w:color w:val="000000"/>
              </w:rPr>
              <w:lastRenderedPageBreak/>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F35299">
              <w:rPr>
                <w:iCs/>
                <w:color w:val="000000"/>
              </w:rPr>
              <w:t>ISBN</w:t>
            </w:r>
            <w:r w:rsidRPr="00F35299">
              <w:rPr>
                <w:rStyle w:val="Zdraznn"/>
                <w:color w:val="000000"/>
              </w:rPr>
              <w:t xml:space="preserve"> </w:t>
            </w:r>
            <w:r w:rsidRPr="00F35299">
              <w:rPr>
                <w:rStyle w:val="artlink1"/>
                <w:color w:val="000000"/>
              </w:rPr>
              <w:t xml:space="preserve">978-0-9860419-8-3 </w:t>
            </w:r>
          </w:p>
          <w:p w:rsidR="002C2124" w:rsidRPr="000C517F" w:rsidRDefault="002C2124" w:rsidP="002C2124">
            <w:pPr>
              <w:spacing w:after="60"/>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2C2124" w:rsidRPr="000C517F" w:rsidRDefault="002C2124" w:rsidP="002C2124">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2C2124" w:rsidRPr="003460F8" w:rsidRDefault="002C2124" w:rsidP="002C2124">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2C2124" w:rsidRPr="00BF4777" w:rsidRDefault="002C2124" w:rsidP="002C2124">
            <w:pPr>
              <w:spacing w:after="6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480" w:author="Dokulil Jiří" w:date="2018-11-18T23:10:00Z">
              <w:r w:rsidDel="00AA672C">
                <w:rPr>
                  <w:b/>
                </w:rPr>
                <w:delText> </w:delText>
              </w:r>
            </w:del>
            <w:ins w:id="3481" w:author="Dokulil Jiří" w:date="2018-11-18T23:10:00Z">
              <w:r w:rsidR="00AA672C">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bCs/>
                <w:sz w:val="28"/>
                <w:szCs w:val="28"/>
              </w:rPr>
            </w:pPr>
            <w:r>
              <w:rPr>
                <w:b/>
                <w:bCs/>
                <w:sz w:val="28"/>
                <w:szCs w:val="28"/>
              </w:rPr>
              <w:lastRenderedPageBreak/>
              <w:t>C-I – Personální zabezpečení</w:t>
            </w:r>
          </w:p>
        </w:tc>
      </w:tr>
      <w:tr w:rsidR="002C2124" w:rsidRPr="00A405B4" w:rsidTr="002C2124">
        <w:tc>
          <w:tcPr>
            <w:tcW w:w="2529" w:type="dxa"/>
            <w:tcBorders>
              <w:top w:val="double" w:sz="4" w:space="0" w:color="auto"/>
            </w:tcBorders>
            <w:shd w:val="clear" w:color="auto" w:fill="F7CAAC"/>
          </w:tcPr>
          <w:p w:rsidR="002C2124" w:rsidRDefault="002C2124" w:rsidP="002C2124">
            <w:pPr>
              <w:jc w:val="both"/>
              <w:rPr>
                <w:b/>
                <w:bCs/>
              </w:rPr>
            </w:pPr>
            <w:r>
              <w:rPr>
                <w:b/>
                <w:bCs/>
              </w:rPr>
              <w:t>Vysoká škola</w:t>
            </w:r>
          </w:p>
        </w:tc>
        <w:tc>
          <w:tcPr>
            <w:tcW w:w="7371" w:type="dxa"/>
            <w:gridSpan w:val="10"/>
          </w:tcPr>
          <w:p w:rsidR="002C2124" w:rsidRPr="00A405B4" w:rsidRDefault="002C2124" w:rsidP="002C2124">
            <w:pPr>
              <w:jc w:val="both"/>
            </w:pPr>
            <w:r w:rsidRPr="00A405B4">
              <w:t>Univerzita Tomáše Bati ve Zlíně</w:t>
            </w:r>
          </w:p>
        </w:tc>
      </w:tr>
      <w:tr w:rsidR="002C2124" w:rsidRPr="00A405B4" w:rsidTr="002C2124">
        <w:tc>
          <w:tcPr>
            <w:tcW w:w="2529" w:type="dxa"/>
            <w:shd w:val="clear" w:color="auto" w:fill="F7CAAC"/>
          </w:tcPr>
          <w:p w:rsidR="002C2124" w:rsidRDefault="002C2124" w:rsidP="002C2124">
            <w:pPr>
              <w:jc w:val="both"/>
              <w:rPr>
                <w:b/>
                <w:bCs/>
              </w:rPr>
            </w:pPr>
            <w:r>
              <w:rPr>
                <w:b/>
                <w:bCs/>
              </w:rPr>
              <w:t>Součást vysoké školy</w:t>
            </w:r>
          </w:p>
        </w:tc>
        <w:tc>
          <w:tcPr>
            <w:tcW w:w="7371" w:type="dxa"/>
            <w:gridSpan w:val="10"/>
          </w:tcPr>
          <w:p w:rsidR="002C2124" w:rsidRPr="00A405B4" w:rsidRDefault="002C2124" w:rsidP="002C2124">
            <w:pPr>
              <w:jc w:val="both"/>
            </w:pPr>
            <w:r>
              <w:t>Fakulta logistiky a krizového řízení</w:t>
            </w:r>
          </w:p>
        </w:tc>
      </w:tr>
      <w:tr w:rsidR="002C2124" w:rsidTr="002C2124">
        <w:tc>
          <w:tcPr>
            <w:tcW w:w="2529" w:type="dxa"/>
            <w:shd w:val="clear" w:color="auto" w:fill="F7CAAC"/>
          </w:tcPr>
          <w:p w:rsidR="002C2124" w:rsidRDefault="002C2124" w:rsidP="002C2124">
            <w:pPr>
              <w:jc w:val="both"/>
              <w:rPr>
                <w:b/>
                <w:bCs/>
              </w:rPr>
            </w:pPr>
            <w:r>
              <w:rPr>
                <w:b/>
                <w:bCs/>
              </w:rPr>
              <w:t>Název studijního programu</w:t>
            </w:r>
          </w:p>
        </w:tc>
        <w:tc>
          <w:tcPr>
            <w:tcW w:w="7371" w:type="dxa"/>
            <w:gridSpan w:val="10"/>
          </w:tcPr>
          <w:p w:rsidR="002C2124" w:rsidRDefault="002C2124" w:rsidP="002C2124">
            <w:pPr>
              <w:jc w:val="both"/>
            </w:pPr>
            <w:r>
              <w:rPr>
                <w:b/>
              </w:rPr>
              <w:t>Management rizik</w:t>
            </w:r>
          </w:p>
        </w:tc>
      </w:tr>
      <w:tr w:rsidR="002C2124" w:rsidTr="002C2124">
        <w:tc>
          <w:tcPr>
            <w:tcW w:w="2529" w:type="dxa"/>
            <w:shd w:val="clear" w:color="auto" w:fill="F7CAAC"/>
          </w:tcPr>
          <w:p w:rsidR="002C2124" w:rsidRDefault="002C2124" w:rsidP="002C2124">
            <w:pPr>
              <w:jc w:val="both"/>
              <w:rPr>
                <w:b/>
                <w:bCs/>
              </w:rPr>
            </w:pPr>
            <w:r>
              <w:rPr>
                <w:b/>
                <w:bCs/>
              </w:rPr>
              <w:t>Jméno a příjmení</w:t>
            </w:r>
          </w:p>
        </w:tc>
        <w:tc>
          <w:tcPr>
            <w:tcW w:w="4554" w:type="dxa"/>
            <w:gridSpan w:val="5"/>
          </w:tcPr>
          <w:p w:rsidR="002C2124" w:rsidRPr="0097120C" w:rsidRDefault="002C2124" w:rsidP="002C2124">
            <w:pPr>
              <w:jc w:val="both"/>
              <w:rPr>
                <w:b/>
              </w:rPr>
            </w:pPr>
            <w:bookmarkStart w:id="3482" w:name="Ponížil"/>
            <w:bookmarkEnd w:id="3482"/>
            <w:r w:rsidRPr="0097120C">
              <w:rPr>
                <w:b/>
              </w:rPr>
              <w:t>Petr Ponížil</w:t>
            </w:r>
          </w:p>
        </w:tc>
        <w:tc>
          <w:tcPr>
            <w:tcW w:w="712" w:type="dxa"/>
            <w:shd w:val="clear" w:color="auto" w:fill="F7CAAC"/>
          </w:tcPr>
          <w:p w:rsidR="002C2124" w:rsidRDefault="002C2124" w:rsidP="002C2124">
            <w:pPr>
              <w:jc w:val="both"/>
              <w:rPr>
                <w:b/>
                <w:bCs/>
              </w:rPr>
            </w:pPr>
            <w:r>
              <w:rPr>
                <w:b/>
                <w:bCs/>
              </w:rPr>
              <w:t>Tituly</w:t>
            </w:r>
          </w:p>
        </w:tc>
        <w:tc>
          <w:tcPr>
            <w:tcW w:w="2105" w:type="dxa"/>
            <w:gridSpan w:val="4"/>
          </w:tcPr>
          <w:p w:rsidR="002C2124" w:rsidRDefault="002C2124" w:rsidP="002C2124">
            <w:pPr>
              <w:jc w:val="both"/>
            </w:pPr>
            <w:r>
              <w:t>doc., RNDr., Ph.D.</w:t>
            </w:r>
          </w:p>
        </w:tc>
      </w:tr>
      <w:tr w:rsidR="002C2124" w:rsidRPr="00C32277" w:rsidTr="002C2124">
        <w:tc>
          <w:tcPr>
            <w:tcW w:w="2529" w:type="dxa"/>
            <w:shd w:val="clear" w:color="auto" w:fill="F7CAAC"/>
          </w:tcPr>
          <w:p w:rsidR="002C2124" w:rsidRDefault="002C2124" w:rsidP="002C2124">
            <w:pPr>
              <w:jc w:val="both"/>
              <w:rPr>
                <w:b/>
                <w:bCs/>
              </w:rPr>
            </w:pPr>
            <w:r>
              <w:rPr>
                <w:b/>
                <w:bCs/>
              </w:rPr>
              <w:t>Rok narození</w:t>
            </w:r>
          </w:p>
        </w:tc>
        <w:tc>
          <w:tcPr>
            <w:tcW w:w="832" w:type="dxa"/>
          </w:tcPr>
          <w:p w:rsidR="002C2124" w:rsidRDefault="002C2124" w:rsidP="002C2124">
            <w:pPr>
              <w:jc w:val="both"/>
            </w:pPr>
            <w:r>
              <w:t>1965</w:t>
            </w:r>
          </w:p>
        </w:tc>
        <w:tc>
          <w:tcPr>
            <w:tcW w:w="1728" w:type="dxa"/>
            <w:shd w:val="clear" w:color="auto" w:fill="F7CAAC"/>
          </w:tcPr>
          <w:p w:rsidR="002C2124" w:rsidRDefault="002C2124" w:rsidP="002C2124">
            <w:pPr>
              <w:jc w:val="both"/>
              <w:rPr>
                <w:b/>
                <w:bCs/>
              </w:rPr>
            </w:pPr>
            <w:r>
              <w:rPr>
                <w:b/>
                <w:bCs/>
              </w:rPr>
              <w:t>typ vztahu k VŠ</w:t>
            </w:r>
          </w:p>
        </w:tc>
        <w:tc>
          <w:tcPr>
            <w:tcW w:w="996" w:type="dxa"/>
            <w:gridSpan w:val="2"/>
          </w:tcPr>
          <w:p w:rsidR="002C2124" w:rsidRPr="00EF5C4A" w:rsidRDefault="002C2124" w:rsidP="002C2124">
            <w:pPr>
              <w:jc w:val="both"/>
              <w:rPr>
                <w:i/>
                <w:rPrChange w:id="3483" w:author="PS" w:date="2018-11-25T16:02:00Z">
                  <w:rPr/>
                </w:rPrChange>
              </w:rPr>
            </w:pPr>
            <w:r w:rsidRPr="00EF5C4A">
              <w:rPr>
                <w:i/>
                <w:rPrChange w:id="3484" w:author="PS" w:date="2018-11-25T16:02:00Z">
                  <w:rPr/>
                </w:rPrChange>
              </w:rPr>
              <w:t>pp.</w:t>
            </w:r>
          </w:p>
        </w:tc>
        <w:tc>
          <w:tcPr>
            <w:tcW w:w="998" w:type="dxa"/>
            <w:shd w:val="clear" w:color="auto" w:fill="F7CAAC"/>
          </w:tcPr>
          <w:p w:rsidR="002C2124" w:rsidRDefault="002C2124" w:rsidP="002C2124">
            <w:pPr>
              <w:jc w:val="both"/>
              <w:rPr>
                <w:b/>
                <w:bCs/>
              </w:rPr>
            </w:pPr>
            <w:r>
              <w:rPr>
                <w:b/>
                <w:bCs/>
              </w:rPr>
              <w:t>rozsah</w:t>
            </w:r>
          </w:p>
        </w:tc>
        <w:tc>
          <w:tcPr>
            <w:tcW w:w="712" w:type="dxa"/>
          </w:tcPr>
          <w:p w:rsidR="002C2124" w:rsidRDefault="002C2124" w:rsidP="002C2124">
            <w:pPr>
              <w:jc w:val="both"/>
            </w:pPr>
            <w:r w:rsidRPr="00043C7F">
              <w:t>40</w:t>
            </w:r>
          </w:p>
        </w:tc>
        <w:tc>
          <w:tcPr>
            <w:tcW w:w="712" w:type="dxa"/>
            <w:gridSpan w:val="2"/>
            <w:shd w:val="clear" w:color="auto" w:fill="F7CAAC"/>
          </w:tcPr>
          <w:p w:rsidR="002C2124" w:rsidRDefault="002C2124" w:rsidP="002C2124">
            <w:pPr>
              <w:jc w:val="both"/>
              <w:rPr>
                <w:b/>
                <w:bCs/>
              </w:rPr>
            </w:pPr>
            <w:r>
              <w:rPr>
                <w:b/>
                <w:bCs/>
              </w:rPr>
              <w:t>do kdy</w:t>
            </w:r>
          </w:p>
        </w:tc>
        <w:tc>
          <w:tcPr>
            <w:tcW w:w="1393" w:type="dxa"/>
            <w:gridSpan w:val="2"/>
          </w:tcPr>
          <w:p w:rsidR="002C2124" w:rsidRPr="00C32277" w:rsidRDefault="002C2124" w:rsidP="002C2124">
            <w:pPr>
              <w:jc w:val="both"/>
              <w:rPr>
                <w:highlight w:val="green"/>
              </w:rPr>
            </w:pPr>
            <w:r w:rsidRPr="00043C7F">
              <w:t>N</w:t>
            </w:r>
          </w:p>
        </w:tc>
      </w:tr>
      <w:tr w:rsidR="002C2124" w:rsidRPr="00C32277" w:rsidTr="002C2124">
        <w:tc>
          <w:tcPr>
            <w:tcW w:w="5089" w:type="dxa"/>
            <w:gridSpan w:val="3"/>
            <w:shd w:val="clear" w:color="auto" w:fill="F7CAAC"/>
          </w:tcPr>
          <w:p w:rsidR="002C2124" w:rsidRDefault="002C2124" w:rsidP="002C2124">
            <w:pPr>
              <w:jc w:val="both"/>
              <w:rPr>
                <w:b/>
                <w:bCs/>
              </w:rPr>
            </w:pPr>
            <w:r>
              <w:rPr>
                <w:b/>
                <w:bCs/>
              </w:rPr>
              <w:t>Typ vztahu na součásti VŠ, která uskutečňuje st. Program</w:t>
            </w:r>
          </w:p>
        </w:tc>
        <w:tc>
          <w:tcPr>
            <w:tcW w:w="996" w:type="dxa"/>
            <w:gridSpan w:val="2"/>
          </w:tcPr>
          <w:p w:rsidR="002C2124" w:rsidRDefault="002C2124" w:rsidP="002C2124">
            <w:pPr>
              <w:jc w:val="both"/>
            </w:pPr>
          </w:p>
        </w:tc>
        <w:tc>
          <w:tcPr>
            <w:tcW w:w="998" w:type="dxa"/>
            <w:shd w:val="clear" w:color="auto" w:fill="F7CAAC"/>
          </w:tcPr>
          <w:p w:rsidR="002C2124" w:rsidRDefault="002C2124" w:rsidP="002C2124">
            <w:pPr>
              <w:jc w:val="both"/>
              <w:rPr>
                <w:b/>
                <w:bCs/>
              </w:rPr>
            </w:pPr>
            <w:r>
              <w:rPr>
                <w:b/>
                <w:bCs/>
              </w:rPr>
              <w:t>rozsah</w:t>
            </w:r>
          </w:p>
        </w:tc>
        <w:tc>
          <w:tcPr>
            <w:tcW w:w="712" w:type="dxa"/>
          </w:tcPr>
          <w:p w:rsidR="002C2124" w:rsidRDefault="002C2124" w:rsidP="002C2124">
            <w:pPr>
              <w:jc w:val="both"/>
            </w:pPr>
          </w:p>
        </w:tc>
        <w:tc>
          <w:tcPr>
            <w:tcW w:w="712" w:type="dxa"/>
            <w:gridSpan w:val="2"/>
            <w:shd w:val="clear" w:color="auto" w:fill="F7CAAC"/>
          </w:tcPr>
          <w:p w:rsidR="002C2124" w:rsidRDefault="002C2124" w:rsidP="002C2124">
            <w:pPr>
              <w:jc w:val="both"/>
              <w:rPr>
                <w:b/>
                <w:bCs/>
              </w:rPr>
            </w:pPr>
            <w:r>
              <w:rPr>
                <w:b/>
                <w:bCs/>
              </w:rPr>
              <w:t>do kdy</w:t>
            </w:r>
          </w:p>
        </w:tc>
        <w:tc>
          <w:tcPr>
            <w:tcW w:w="1393" w:type="dxa"/>
            <w:gridSpan w:val="2"/>
          </w:tcPr>
          <w:p w:rsidR="002C2124" w:rsidRPr="00C32277" w:rsidRDefault="002C2124" w:rsidP="002C2124">
            <w:pPr>
              <w:jc w:val="both"/>
              <w:rPr>
                <w:highlight w:val="green"/>
              </w:rPr>
            </w:pPr>
          </w:p>
        </w:tc>
      </w:tr>
      <w:tr w:rsidR="002C2124" w:rsidTr="002C2124">
        <w:tc>
          <w:tcPr>
            <w:tcW w:w="6085" w:type="dxa"/>
            <w:gridSpan w:val="5"/>
            <w:shd w:val="clear" w:color="auto" w:fill="F7CAAC"/>
          </w:tcPr>
          <w:p w:rsidR="002C2124" w:rsidRDefault="002C2124" w:rsidP="002C2124">
            <w:pPr>
              <w:jc w:val="both"/>
            </w:pPr>
            <w:r>
              <w:rPr>
                <w:b/>
                <w:bCs/>
              </w:rPr>
              <w:t>Další současná působení jako akademický pracovník na jiných VŠ</w:t>
            </w:r>
          </w:p>
        </w:tc>
        <w:tc>
          <w:tcPr>
            <w:tcW w:w="1710" w:type="dxa"/>
            <w:gridSpan w:val="2"/>
            <w:shd w:val="clear" w:color="auto" w:fill="F7CAAC"/>
          </w:tcPr>
          <w:p w:rsidR="002C2124" w:rsidRDefault="002C2124" w:rsidP="002C2124">
            <w:pPr>
              <w:jc w:val="both"/>
              <w:rPr>
                <w:b/>
                <w:bCs/>
              </w:rPr>
            </w:pPr>
            <w:r>
              <w:rPr>
                <w:b/>
                <w:bCs/>
              </w:rPr>
              <w:t>typ prac. vztahu</w:t>
            </w:r>
          </w:p>
        </w:tc>
        <w:tc>
          <w:tcPr>
            <w:tcW w:w="2105" w:type="dxa"/>
            <w:gridSpan w:val="4"/>
            <w:shd w:val="clear" w:color="auto" w:fill="F7CAAC"/>
          </w:tcPr>
          <w:p w:rsidR="002C2124" w:rsidRDefault="002C2124" w:rsidP="002C2124">
            <w:pPr>
              <w:jc w:val="both"/>
              <w:rPr>
                <w:b/>
                <w:bCs/>
              </w:rPr>
            </w:pPr>
            <w:r>
              <w:rPr>
                <w:b/>
                <w:bCs/>
              </w:rPr>
              <w:t>rozsah</w:t>
            </w:r>
          </w:p>
        </w:tc>
      </w:tr>
      <w:tr w:rsidR="002C2124" w:rsidTr="002C2124">
        <w:tc>
          <w:tcPr>
            <w:tcW w:w="6085" w:type="dxa"/>
            <w:gridSpan w:val="5"/>
          </w:tcPr>
          <w:p w:rsidR="002C2124" w:rsidRDefault="002C2124" w:rsidP="002C2124">
            <w:pPr>
              <w:jc w:val="both"/>
            </w:pPr>
            <w:r>
              <w:t>---</w:t>
            </w:r>
          </w:p>
        </w:tc>
        <w:tc>
          <w:tcPr>
            <w:tcW w:w="1710" w:type="dxa"/>
            <w:gridSpan w:val="2"/>
          </w:tcPr>
          <w:p w:rsidR="002C2124" w:rsidRDefault="002C2124" w:rsidP="002C2124">
            <w:pPr>
              <w:jc w:val="both"/>
            </w:pPr>
            <w:r>
              <w:t>---</w:t>
            </w:r>
          </w:p>
        </w:tc>
        <w:tc>
          <w:tcPr>
            <w:tcW w:w="2105" w:type="dxa"/>
            <w:gridSpan w:val="4"/>
          </w:tcPr>
          <w:p w:rsidR="002C2124" w:rsidRDefault="002C2124" w:rsidP="002C2124">
            <w:pPr>
              <w:jc w:val="both"/>
            </w:pPr>
            <w:r>
              <w:t>---</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bCs/>
              </w:rPr>
              <w:t>Předměty příslušného studijního programu a způsob zapojení do jejich výuky, příp. další zapojení do uskutečňování studijního programu</w:t>
            </w:r>
          </w:p>
        </w:tc>
      </w:tr>
      <w:tr w:rsidR="002C2124" w:rsidRPr="00B91CC9" w:rsidTr="002C2124">
        <w:trPr>
          <w:trHeight w:val="466"/>
        </w:trPr>
        <w:tc>
          <w:tcPr>
            <w:tcW w:w="9900" w:type="dxa"/>
            <w:gridSpan w:val="11"/>
            <w:tcBorders>
              <w:top w:val="nil"/>
            </w:tcBorders>
          </w:tcPr>
          <w:p w:rsidR="002C2124" w:rsidRPr="00757017" w:rsidRDefault="002C2124" w:rsidP="002C2124">
            <w:pPr>
              <w:pStyle w:val="Zkladntext"/>
              <w:ind w:right="107"/>
              <w:rPr>
                <w:b w:val="0"/>
                <w:sz w:val="20"/>
                <w:lang w:eastAsia="en-US"/>
              </w:rPr>
            </w:pPr>
            <w:r w:rsidRPr="00757017">
              <w:rPr>
                <w:b w:val="0"/>
                <w:sz w:val="20"/>
                <w:lang w:eastAsia="en-US"/>
              </w:rPr>
              <w:t>Fyzika – garant, přednášející (50 %)</w:t>
            </w:r>
          </w:p>
        </w:tc>
      </w:tr>
      <w:tr w:rsidR="002C2124" w:rsidTr="002C2124">
        <w:tc>
          <w:tcPr>
            <w:tcW w:w="9900" w:type="dxa"/>
            <w:gridSpan w:val="11"/>
            <w:shd w:val="clear" w:color="auto" w:fill="F7CAAC"/>
          </w:tcPr>
          <w:p w:rsidR="002C2124" w:rsidRDefault="002C2124" w:rsidP="002C2124">
            <w:pPr>
              <w:jc w:val="both"/>
            </w:pPr>
            <w:r>
              <w:rPr>
                <w:b/>
                <w:bCs/>
              </w:rPr>
              <w:t xml:space="preserve">Údaje o vzdělání na VŠ </w:t>
            </w:r>
          </w:p>
        </w:tc>
      </w:tr>
      <w:tr w:rsidR="002C2124" w:rsidTr="002C2124">
        <w:trPr>
          <w:trHeight w:val="372"/>
        </w:trPr>
        <w:tc>
          <w:tcPr>
            <w:tcW w:w="9900" w:type="dxa"/>
            <w:gridSpan w:val="11"/>
          </w:tcPr>
          <w:p w:rsidR="002C2124" w:rsidRPr="003460F8" w:rsidRDefault="002C2124" w:rsidP="002C2124">
            <w:pPr>
              <w:jc w:val="both"/>
            </w:pPr>
            <w:r w:rsidRPr="003460F8">
              <w:t xml:space="preserve">1999: VUT Brno, FT, SP Chemie a technologie materiálů, obor Technologie makromolekulárních látek, Ph.D. </w:t>
            </w:r>
          </w:p>
          <w:p w:rsidR="002C2124" w:rsidRDefault="002C2124" w:rsidP="002C2124">
            <w:pPr>
              <w:jc w:val="both"/>
              <w:rPr>
                <w:b/>
                <w:bCs/>
              </w:rPr>
            </w:pPr>
          </w:p>
        </w:tc>
      </w:tr>
      <w:tr w:rsidR="002C2124" w:rsidTr="002C2124">
        <w:tc>
          <w:tcPr>
            <w:tcW w:w="9900" w:type="dxa"/>
            <w:gridSpan w:val="11"/>
            <w:shd w:val="clear" w:color="auto" w:fill="F7CAAC"/>
          </w:tcPr>
          <w:p w:rsidR="002C2124" w:rsidRDefault="002C2124" w:rsidP="002C2124">
            <w:pPr>
              <w:jc w:val="both"/>
              <w:rPr>
                <w:b/>
                <w:bCs/>
              </w:rPr>
            </w:pPr>
            <w:r>
              <w:rPr>
                <w:b/>
                <w:bCs/>
              </w:rPr>
              <w:t>Údaje o odborném působení od absolvování VŠ</w:t>
            </w:r>
          </w:p>
        </w:tc>
      </w:tr>
      <w:tr w:rsidR="002C2124" w:rsidTr="002C2124">
        <w:trPr>
          <w:trHeight w:val="823"/>
        </w:trPr>
        <w:tc>
          <w:tcPr>
            <w:tcW w:w="9900" w:type="dxa"/>
            <w:gridSpan w:val="11"/>
          </w:tcPr>
          <w:p w:rsidR="002C2124" w:rsidRPr="003460F8" w:rsidRDefault="002C2124" w:rsidP="002C2124">
            <w:pPr>
              <w:jc w:val="both"/>
            </w:pPr>
            <w:r w:rsidRPr="003460F8">
              <w:t>1988 – 1990: UJEP Brno (nyní MU Brno), PřF, odborný asistent laboratoře diagnostiky křemíku</w:t>
            </w:r>
          </w:p>
          <w:p w:rsidR="002C2124" w:rsidRPr="003460F8" w:rsidRDefault="002C2124" w:rsidP="002C2124">
            <w:pPr>
              <w:jc w:val="both"/>
            </w:pPr>
            <w:r w:rsidRPr="003460F8">
              <w:t>1990 – dosud: VUT Brno (nyní UTB Zlín), FT, odborný asistent, od r. 2003 docent</w:t>
            </w:r>
          </w:p>
          <w:p w:rsidR="002C2124" w:rsidRDefault="002C2124" w:rsidP="002C2124">
            <w:pPr>
              <w:jc w:val="both"/>
            </w:pPr>
            <w:r w:rsidRPr="003460F8">
              <w:t>2011-2015: proděkan pro pedagogickou činnost bakalářského studia</w:t>
            </w:r>
          </w:p>
        </w:tc>
      </w:tr>
      <w:tr w:rsidR="002C2124" w:rsidTr="002C2124">
        <w:trPr>
          <w:trHeight w:val="250"/>
        </w:trPr>
        <w:tc>
          <w:tcPr>
            <w:tcW w:w="9900" w:type="dxa"/>
            <w:gridSpan w:val="11"/>
            <w:shd w:val="clear" w:color="auto" w:fill="F7CAAC"/>
          </w:tcPr>
          <w:p w:rsidR="002C2124" w:rsidRDefault="002C2124" w:rsidP="002C2124">
            <w:pPr>
              <w:jc w:val="both"/>
            </w:pPr>
            <w:r>
              <w:rPr>
                <w:b/>
                <w:bCs/>
              </w:rPr>
              <w:t>Zkušenosti s vedením kvalifikačních a rigorózních prací</w:t>
            </w:r>
          </w:p>
        </w:tc>
      </w:tr>
      <w:tr w:rsidR="002C2124" w:rsidTr="002C2124">
        <w:trPr>
          <w:trHeight w:val="184"/>
        </w:trPr>
        <w:tc>
          <w:tcPr>
            <w:tcW w:w="9900" w:type="dxa"/>
            <w:gridSpan w:val="11"/>
          </w:tcPr>
          <w:p w:rsidR="002C2124" w:rsidRPr="003460F8" w:rsidRDefault="002C2124" w:rsidP="002C2124">
            <w:pPr>
              <w:jc w:val="both"/>
            </w:pPr>
            <w:r w:rsidRPr="003460F8">
              <w:t>Počet obhájených prací, které vyučující vedl v období 2013 – 2017: 2 DP, 3 DisP.</w:t>
            </w:r>
          </w:p>
          <w:p w:rsidR="002C2124" w:rsidRDefault="002C2124" w:rsidP="002C2124">
            <w:pPr>
              <w:jc w:val="both"/>
            </w:pP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bCs/>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bCs/>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bCs/>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bCs/>
              </w:rPr>
            </w:pPr>
            <w:r>
              <w:rPr>
                <w:b/>
                <w:bCs/>
              </w:rPr>
              <w:t>Ohlasy publikací</w:t>
            </w:r>
          </w:p>
        </w:tc>
      </w:tr>
      <w:tr w:rsidR="002C2124" w:rsidTr="002C2124">
        <w:trPr>
          <w:cantSplit/>
        </w:trPr>
        <w:tc>
          <w:tcPr>
            <w:tcW w:w="3361" w:type="dxa"/>
            <w:gridSpan w:val="2"/>
          </w:tcPr>
          <w:p w:rsidR="002C2124" w:rsidRPr="00BE75E3" w:rsidRDefault="002C2124" w:rsidP="002C2124">
            <w:pPr>
              <w:jc w:val="both"/>
            </w:pPr>
            <w:r w:rsidRPr="00BE75E3">
              <w:t>Materiálové vědy a inženýrství</w:t>
            </w:r>
          </w:p>
        </w:tc>
        <w:tc>
          <w:tcPr>
            <w:tcW w:w="2254" w:type="dxa"/>
            <w:gridSpan w:val="2"/>
          </w:tcPr>
          <w:p w:rsidR="002C2124" w:rsidRPr="00BE75E3" w:rsidRDefault="002C2124" w:rsidP="002C2124">
            <w:pPr>
              <w:jc w:val="both"/>
            </w:pPr>
            <w:r w:rsidRPr="00BE75E3">
              <w:t>2003</w:t>
            </w:r>
          </w:p>
        </w:tc>
        <w:tc>
          <w:tcPr>
            <w:tcW w:w="2257" w:type="dxa"/>
            <w:gridSpan w:val="4"/>
            <w:tcBorders>
              <w:right w:val="single" w:sz="12" w:space="0" w:color="auto"/>
            </w:tcBorders>
          </w:tcPr>
          <w:p w:rsidR="002C2124" w:rsidRPr="00BE75E3" w:rsidRDefault="002C2124" w:rsidP="002C2124">
            <w:pPr>
              <w:jc w:val="both"/>
            </w:pPr>
            <w:r w:rsidRPr="00BE75E3">
              <w:t>VUT Brno</w:t>
            </w:r>
          </w:p>
        </w:tc>
        <w:tc>
          <w:tcPr>
            <w:tcW w:w="635" w:type="dxa"/>
            <w:tcBorders>
              <w:left w:val="single" w:sz="12" w:space="0" w:color="auto"/>
            </w:tcBorders>
            <w:shd w:val="clear" w:color="auto" w:fill="F7CAAC"/>
          </w:tcPr>
          <w:p w:rsidR="002C2124" w:rsidRPr="00BE75E3" w:rsidRDefault="002C2124" w:rsidP="002C2124">
            <w:pPr>
              <w:jc w:val="both"/>
            </w:pPr>
            <w:r w:rsidRPr="00BE75E3">
              <w:rPr>
                <w:b/>
                <w:bCs/>
              </w:rPr>
              <w:t>WOS</w:t>
            </w:r>
          </w:p>
        </w:tc>
        <w:tc>
          <w:tcPr>
            <w:tcW w:w="696" w:type="dxa"/>
            <w:shd w:val="clear" w:color="auto" w:fill="F7CAAC"/>
          </w:tcPr>
          <w:p w:rsidR="002C2124" w:rsidRPr="00BE75E3" w:rsidRDefault="002C2124" w:rsidP="002C2124">
            <w:pPr>
              <w:jc w:val="both"/>
            </w:pPr>
            <w:r w:rsidRPr="00BE75E3">
              <w:rPr>
                <w:b/>
                <w:bCs/>
              </w:rPr>
              <w:t>Scopus</w:t>
            </w:r>
          </w:p>
        </w:tc>
        <w:tc>
          <w:tcPr>
            <w:tcW w:w="697" w:type="dxa"/>
            <w:shd w:val="clear" w:color="auto" w:fill="F7CAAC"/>
          </w:tcPr>
          <w:p w:rsidR="002C2124" w:rsidRPr="00BE75E3" w:rsidRDefault="002C2124" w:rsidP="002C2124">
            <w:pPr>
              <w:jc w:val="both"/>
            </w:pPr>
            <w:r w:rsidRPr="00BE75E3">
              <w:rPr>
                <w:b/>
                <w:bCs/>
              </w:rPr>
              <w:t>ostatní</w:t>
            </w:r>
          </w:p>
        </w:tc>
      </w:tr>
      <w:tr w:rsidR="002C2124" w:rsidRPr="00043C7F" w:rsidTr="002C2124">
        <w:trPr>
          <w:cantSplit/>
          <w:trHeight w:val="70"/>
        </w:trPr>
        <w:tc>
          <w:tcPr>
            <w:tcW w:w="3361" w:type="dxa"/>
            <w:gridSpan w:val="2"/>
            <w:shd w:val="clear" w:color="auto" w:fill="F7CAAC"/>
          </w:tcPr>
          <w:p w:rsidR="002C2124" w:rsidRPr="00BE75E3" w:rsidRDefault="002C2124" w:rsidP="002C2124">
            <w:pPr>
              <w:jc w:val="both"/>
            </w:pPr>
            <w:r w:rsidRPr="00BE75E3">
              <w:rPr>
                <w:b/>
                <w:bCs/>
              </w:rPr>
              <w:t>Obor jmenovacího řízení</w:t>
            </w:r>
          </w:p>
        </w:tc>
        <w:tc>
          <w:tcPr>
            <w:tcW w:w="2254" w:type="dxa"/>
            <w:gridSpan w:val="2"/>
            <w:shd w:val="clear" w:color="auto" w:fill="F7CAAC"/>
          </w:tcPr>
          <w:p w:rsidR="002C2124" w:rsidRPr="00BE75E3" w:rsidRDefault="002C2124" w:rsidP="002C2124">
            <w:pPr>
              <w:jc w:val="both"/>
            </w:pPr>
            <w:r w:rsidRPr="00BE75E3">
              <w:rPr>
                <w:b/>
                <w:bCs/>
              </w:rPr>
              <w:t>Rok udělení hodnosti</w:t>
            </w:r>
          </w:p>
        </w:tc>
        <w:tc>
          <w:tcPr>
            <w:tcW w:w="2257" w:type="dxa"/>
            <w:gridSpan w:val="4"/>
            <w:tcBorders>
              <w:right w:val="single" w:sz="12" w:space="0" w:color="auto"/>
            </w:tcBorders>
            <w:shd w:val="clear" w:color="auto" w:fill="F7CAAC"/>
          </w:tcPr>
          <w:p w:rsidR="002C2124" w:rsidRPr="00BE75E3" w:rsidRDefault="002C2124" w:rsidP="002C2124">
            <w:pPr>
              <w:jc w:val="both"/>
            </w:pPr>
            <w:r w:rsidRPr="00BE75E3">
              <w:rPr>
                <w:b/>
                <w:bCs/>
              </w:rPr>
              <w:t>Řízení konáno na VŠ</w:t>
            </w:r>
          </w:p>
        </w:tc>
        <w:tc>
          <w:tcPr>
            <w:tcW w:w="635" w:type="dxa"/>
            <w:vMerge w:val="restart"/>
            <w:tcBorders>
              <w:left w:val="single" w:sz="12" w:space="0" w:color="auto"/>
            </w:tcBorders>
          </w:tcPr>
          <w:p w:rsidR="002C2124" w:rsidRPr="00BE75E3" w:rsidRDefault="002C2124" w:rsidP="002C2124">
            <w:pPr>
              <w:jc w:val="both"/>
              <w:rPr>
                <w:b/>
                <w:bCs/>
              </w:rPr>
            </w:pPr>
            <w:r w:rsidRPr="00BE75E3">
              <w:rPr>
                <w:b/>
                <w:bCs/>
              </w:rPr>
              <w:t>156</w:t>
            </w:r>
          </w:p>
        </w:tc>
        <w:tc>
          <w:tcPr>
            <w:tcW w:w="696" w:type="dxa"/>
            <w:vMerge w:val="restart"/>
          </w:tcPr>
          <w:p w:rsidR="002C2124" w:rsidRPr="00BE75E3" w:rsidRDefault="002C2124" w:rsidP="002C2124">
            <w:pPr>
              <w:jc w:val="both"/>
              <w:rPr>
                <w:b/>
                <w:bCs/>
              </w:rPr>
            </w:pPr>
            <w:r w:rsidRPr="00BE75E3">
              <w:rPr>
                <w:b/>
                <w:bCs/>
              </w:rPr>
              <w:t>200</w:t>
            </w:r>
          </w:p>
        </w:tc>
        <w:tc>
          <w:tcPr>
            <w:tcW w:w="697" w:type="dxa"/>
            <w:vMerge w:val="restart"/>
          </w:tcPr>
          <w:p w:rsidR="002C2124" w:rsidRPr="00BE75E3" w:rsidRDefault="002C2124" w:rsidP="002C2124">
            <w:pPr>
              <w:jc w:val="both"/>
              <w:rPr>
                <w:b/>
                <w:bCs/>
              </w:rPr>
            </w:pPr>
            <w:r w:rsidRPr="00BE75E3">
              <w:rPr>
                <w:b/>
                <w:bCs/>
              </w:rPr>
              <w:t>20</w:t>
            </w:r>
          </w:p>
        </w:tc>
      </w:tr>
      <w:tr w:rsidR="002C2124" w:rsidTr="002C2124">
        <w:trPr>
          <w:trHeight w:val="205"/>
        </w:trPr>
        <w:tc>
          <w:tcPr>
            <w:tcW w:w="3361" w:type="dxa"/>
            <w:gridSpan w:val="2"/>
          </w:tcPr>
          <w:p w:rsidR="002C2124" w:rsidRPr="00F55552" w:rsidRDefault="002C2124" w:rsidP="002C2124">
            <w:pPr>
              <w:jc w:val="both"/>
            </w:pPr>
            <w:r>
              <w:t>---</w:t>
            </w:r>
          </w:p>
        </w:tc>
        <w:tc>
          <w:tcPr>
            <w:tcW w:w="2254" w:type="dxa"/>
            <w:gridSpan w:val="2"/>
          </w:tcPr>
          <w:p w:rsidR="002C2124" w:rsidRDefault="002C2124" w:rsidP="002C2124">
            <w:pPr>
              <w:jc w:val="both"/>
            </w:pPr>
            <w:r>
              <w:t>---</w:t>
            </w:r>
          </w:p>
        </w:tc>
        <w:tc>
          <w:tcPr>
            <w:tcW w:w="2257" w:type="dxa"/>
            <w:gridSpan w:val="4"/>
            <w:tcBorders>
              <w:right w:val="single" w:sz="12" w:space="0" w:color="auto"/>
            </w:tcBorders>
          </w:tcPr>
          <w:p w:rsidR="002C2124" w:rsidRDefault="002C2124" w:rsidP="002C2124">
            <w:pPr>
              <w:jc w:val="both"/>
            </w:pPr>
            <w:r>
              <w:t>---</w:t>
            </w:r>
          </w:p>
        </w:tc>
        <w:tc>
          <w:tcPr>
            <w:tcW w:w="635" w:type="dxa"/>
            <w:vMerge/>
            <w:tcBorders>
              <w:left w:val="single" w:sz="12" w:space="0" w:color="auto"/>
            </w:tcBorders>
            <w:vAlign w:val="center"/>
          </w:tcPr>
          <w:p w:rsidR="002C2124" w:rsidRDefault="002C2124" w:rsidP="002C2124">
            <w:pPr>
              <w:rPr>
                <w:b/>
                <w:bCs/>
              </w:rPr>
            </w:pPr>
          </w:p>
        </w:tc>
        <w:tc>
          <w:tcPr>
            <w:tcW w:w="696" w:type="dxa"/>
            <w:vMerge/>
            <w:vAlign w:val="center"/>
          </w:tcPr>
          <w:p w:rsidR="002C2124" w:rsidRDefault="002C2124" w:rsidP="002C2124">
            <w:pPr>
              <w:rPr>
                <w:b/>
                <w:bCs/>
              </w:rPr>
            </w:pPr>
          </w:p>
        </w:tc>
        <w:tc>
          <w:tcPr>
            <w:tcW w:w="697" w:type="dxa"/>
            <w:vMerge/>
            <w:vAlign w:val="center"/>
          </w:tcPr>
          <w:p w:rsidR="002C2124" w:rsidRDefault="002C2124" w:rsidP="002C2124">
            <w:pPr>
              <w:rPr>
                <w:b/>
                <w:bCs/>
              </w:rPr>
            </w:pPr>
          </w:p>
        </w:tc>
      </w:tr>
      <w:tr w:rsidR="002C2124" w:rsidTr="002C2124">
        <w:tc>
          <w:tcPr>
            <w:tcW w:w="9900" w:type="dxa"/>
            <w:gridSpan w:val="11"/>
            <w:shd w:val="clear" w:color="auto" w:fill="F7CAAC"/>
          </w:tcPr>
          <w:p w:rsidR="002C2124" w:rsidRDefault="002C2124" w:rsidP="002C212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2C2124" w:rsidTr="002C2124">
        <w:trPr>
          <w:trHeight w:val="2198"/>
        </w:trPr>
        <w:tc>
          <w:tcPr>
            <w:tcW w:w="9900" w:type="dxa"/>
            <w:gridSpan w:val="11"/>
          </w:tcPr>
          <w:p w:rsidR="002C2124" w:rsidRPr="003460F8" w:rsidRDefault="002C2124" w:rsidP="002C2124">
            <w:pPr>
              <w:spacing w:after="60"/>
              <w:jc w:val="both"/>
            </w:pPr>
            <w:r w:rsidRPr="003460F8">
              <w:t>MIKUŠOVÁ, N., HUMPOLÍČEK, P., RŮŽIČKA, J., ČAPÁKOVÁ, Z., JANŮ, K, KAŠPÁRKOVÁ, V., BOBER, P., STEJSKAL, J., KOUTNÝ, M., FILÁTOVÁ, K., LEHOCKÝ, M.,</w:t>
            </w:r>
            <w:r w:rsidRPr="003460F8">
              <w:rPr>
                <w:b/>
                <w:bCs/>
              </w:rPr>
              <w:t xml:space="preserve"> PONÍŽIL, P</w:t>
            </w:r>
            <w:r>
              <w:rPr>
                <w:b/>
                <w:bCs/>
              </w:rPr>
              <w:t>etr</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rsidR="002C2124" w:rsidRPr="003460F8" w:rsidRDefault="002C2124" w:rsidP="002C2124">
            <w:pPr>
              <w:spacing w:after="60"/>
              <w:jc w:val="both"/>
            </w:pPr>
            <w:r w:rsidRPr="003460F8">
              <w:rPr>
                <w:caps/>
              </w:rPr>
              <w:t xml:space="preserve">HausnerovÁ, B., SanÉTRNÍK, D., </w:t>
            </w:r>
            <w:r w:rsidRPr="003460F8">
              <w:rPr>
                <w:b/>
                <w:bCs/>
                <w:caps/>
              </w:rPr>
              <w:t>PonÍŽIl, P</w:t>
            </w:r>
            <w:r w:rsidRPr="003460F8">
              <w:rPr>
                <w:b/>
                <w:bCs/>
              </w:rPr>
              <w:t>etr</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rsidR="002C2124" w:rsidRDefault="002C2124" w:rsidP="002C2124">
            <w:pPr>
              <w:spacing w:after="60"/>
              <w:jc w:val="both"/>
            </w:pPr>
            <w:r w:rsidRPr="003460F8">
              <w:rPr>
                <w:caps/>
              </w:rPr>
              <w:t xml:space="preserve">ŠedivÝ, O., BeneŠ, V., </w:t>
            </w:r>
            <w:r w:rsidRPr="003460F8">
              <w:rPr>
                <w:b/>
                <w:bCs/>
                <w:caps/>
              </w:rPr>
              <w:t>PonÍŽil, P</w:t>
            </w:r>
            <w:r>
              <w:rPr>
                <w:b/>
                <w:bCs/>
              </w:rPr>
              <w:t>etr</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rsidR="002C2124" w:rsidRDefault="002C2124" w:rsidP="002C2124">
            <w:pPr>
              <w:spacing w:after="40"/>
              <w:jc w:val="both"/>
            </w:pPr>
          </w:p>
          <w:p w:rsidR="002C2124" w:rsidRDefault="002C2124" w:rsidP="002C2124">
            <w:pPr>
              <w:spacing w:after="40"/>
              <w:jc w:val="both"/>
            </w:pPr>
          </w:p>
          <w:p w:rsidR="002C2124" w:rsidRDefault="002C2124" w:rsidP="002C2124">
            <w:pPr>
              <w:spacing w:after="40"/>
              <w:jc w:val="both"/>
            </w:pPr>
          </w:p>
          <w:p w:rsidR="002C2124" w:rsidRDefault="002C2124" w:rsidP="002C2124">
            <w:pPr>
              <w:spacing w:after="40"/>
              <w:jc w:val="both"/>
            </w:pPr>
          </w:p>
          <w:p w:rsidR="002C2124" w:rsidRPr="003460F8" w:rsidRDefault="002C2124" w:rsidP="002C2124">
            <w:pPr>
              <w:spacing w:after="40"/>
              <w:jc w:val="both"/>
            </w:pPr>
          </w:p>
          <w:p w:rsidR="002C2124" w:rsidRDefault="002C2124" w:rsidP="002C2124">
            <w:pPr>
              <w:spacing w:after="40"/>
              <w:jc w:val="both"/>
              <w:rPr>
                <w:b/>
                <w:bCs/>
              </w:rPr>
            </w:pPr>
          </w:p>
        </w:tc>
      </w:tr>
      <w:tr w:rsidR="002C2124" w:rsidTr="002C2124">
        <w:trPr>
          <w:trHeight w:val="218"/>
        </w:trPr>
        <w:tc>
          <w:tcPr>
            <w:tcW w:w="9900" w:type="dxa"/>
            <w:gridSpan w:val="11"/>
            <w:shd w:val="clear" w:color="auto" w:fill="F7CAAC"/>
          </w:tcPr>
          <w:p w:rsidR="002C2124" w:rsidRDefault="002C2124" w:rsidP="002C2124">
            <w:pPr>
              <w:rPr>
                <w:b/>
                <w:bCs/>
              </w:rPr>
            </w:pPr>
            <w:r>
              <w:rPr>
                <w:b/>
                <w:bCs/>
              </w:rPr>
              <w:t>Působení v</w:t>
            </w:r>
            <w:del w:id="3485" w:author="Dokulil Jiří" w:date="2018-11-18T23:11:00Z">
              <w:r w:rsidDel="00537262">
                <w:rPr>
                  <w:b/>
                  <w:bCs/>
                </w:rPr>
                <w:delText> </w:delText>
              </w:r>
            </w:del>
            <w:ins w:id="3486" w:author="Dokulil Jiří" w:date="2018-11-18T23:11:00Z">
              <w:r w:rsidR="00537262">
                <w:rPr>
                  <w:b/>
                  <w:bCs/>
                </w:rPr>
                <w:t> </w:t>
              </w:r>
            </w:ins>
            <w:r>
              <w:rPr>
                <w:b/>
                <w:bCs/>
              </w:rPr>
              <w:t>zahraničí</w:t>
            </w:r>
          </w:p>
        </w:tc>
      </w:tr>
      <w:tr w:rsidR="002C2124" w:rsidRPr="000422C5" w:rsidTr="002C2124">
        <w:trPr>
          <w:trHeight w:val="514"/>
        </w:trPr>
        <w:tc>
          <w:tcPr>
            <w:tcW w:w="9900" w:type="dxa"/>
            <w:gridSpan w:val="11"/>
          </w:tcPr>
          <w:p w:rsidR="002C2124" w:rsidRPr="00BE75E3" w:rsidRDefault="002C2124" w:rsidP="002C2124">
            <w:pPr>
              <w:jc w:val="both"/>
            </w:pPr>
            <w:r w:rsidRPr="00BE75E3">
              <w:t>2001: Technická univerzita v Drážďanech (Technische Universität Dresden), Německo, studijní pobyt (6 měsíců)</w:t>
            </w:r>
          </w:p>
          <w:p w:rsidR="002C2124" w:rsidRDefault="002C2124" w:rsidP="002C2124">
            <w:pPr>
              <w:jc w:val="both"/>
              <w:rPr>
                <w:sz w:val="22"/>
                <w:szCs w:val="22"/>
              </w:rPr>
            </w:pPr>
          </w:p>
          <w:p w:rsidR="002C2124" w:rsidRDefault="002C2124" w:rsidP="002C2124">
            <w:pPr>
              <w:jc w:val="both"/>
              <w:rPr>
                <w:sz w:val="22"/>
                <w:szCs w:val="22"/>
              </w:rPr>
            </w:pPr>
          </w:p>
          <w:p w:rsidR="002C2124" w:rsidRPr="000422C5" w:rsidRDefault="002C2124" w:rsidP="002C2124">
            <w:pPr>
              <w:jc w:val="both"/>
              <w:rPr>
                <w:sz w:val="22"/>
                <w:szCs w:val="22"/>
              </w:rPr>
            </w:pPr>
          </w:p>
        </w:tc>
      </w:tr>
      <w:tr w:rsidR="002C2124" w:rsidTr="002C2124">
        <w:trPr>
          <w:cantSplit/>
          <w:trHeight w:val="470"/>
        </w:trPr>
        <w:tc>
          <w:tcPr>
            <w:tcW w:w="2529" w:type="dxa"/>
            <w:shd w:val="clear" w:color="auto" w:fill="F7CAAC"/>
          </w:tcPr>
          <w:p w:rsidR="002C2124" w:rsidRDefault="002C2124" w:rsidP="002C2124">
            <w:pPr>
              <w:jc w:val="both"/>
              <w:rPr>
                <w:b/>
                <w:bCs/>
              </w:rPr>
            </w:pPr>
            <w:r>
              <w:rPr>
                <w:b/>
                <w:bCs/>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bCs/>
              </w:rPr>
              <w:t>datum</w:t>
            </w:r>
          </w:p>
        </w:tc>
        <w:tc>
          <w:tcPr>
            <w:tcW w:w="2028" w:type="dxa"/>
            <w:gridSpan w:val="3"/>
          </w:tcPr>
          <w:p w:rsidR="002C2124" w:rsidRDefault="002C2124" w:rsidP="002C2124">
            <w:pPr>
              <w:jc w:val="both"/>
            </w:pPr>
          </w:p>
        </w:tc>
      </w:tr>
    </w:tbl>
    <w:p w:rsidR="002C2124" w:rsidRDefault="002C2124" w:rsidP="002C2124"/>
    <w:p w:rsidR="00481B31" w:rsidRDefault="00481B31" w:rsidP="002C2124">
      <w:pPr>
        <w:rPr>
          <w:ins w:id="3487" w:author="Dokulil Jiří" w:date="2018-11-19T11:35:00Z"/>
        </w:rPr>
      </w:pPr>
    </w:p>
    <w:p w:rsidR="00481B31" w:rsidRDefault="00481B31" w:rsidP="002C2124">
      <w:pPr>
        <w:rPr>
          <w:ins w:id="3488" w:author="Dokulil Jiří" w:date="2018-11-19T11:35:00Z"/>
        </w:rPr>
      </w:pPr>
    </w:p>
    <w:p w:rsidR="00481B31" w:rsidRDefault="00481B31" w:rsidP="002C2124">
      <w:pPr>
        <w:rPr>
          <w:ins w:id="3489" w:author="Dokulil Jiří" w:date="2018-11-19T11:35: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1B31" w:rsidTr="00110113">
        <w:trPr>
          <w:ins w:id="3490" w:author="Dokulil Jiří" w:date="2018-11-19T11:36:00Z"/>
        </w:trPr>
        <w:tc>
          <w:tcPr>
            <w:tcW w:w="9859" w:type="dxa"/>
            <w:gridSpan w:val="11"/>
            <w:tcBorders>
              <w:bottom w:val="double" w:sz="4" w:space="0" w:color="auto"/>
            </w:tcBorders>
            <w:shd w:val="clear" w:color="auto" w:fill="BDD6EE"/>
          </w:tcPr>
          <w:p w:rsidR="00481B31" w:rsidRDefault="00481B31" w:rsidP="00110113">
            <w:pPr>
              <w:jc w:val="both"/>
              <w:rPr>
                <w:ins w:id="3491" w:author="Dokulil Jiří" w:date="2018-11-19T11:36:00Z"/>
                <w:b/>
                <w:sz w:val="28"/>
              </w:rPr>
            </w:pPr>
            <w:ins w:id="3492" w:author="Dokulil Jiří" w:date="2018-11-19T11:36:00Z">
              <w:r>
                <w:rPr>
                  <w:b/>
                  <w:sz w:val="28"/>
                </w:rPr>
                <w:t>C-I – Personální zabezpečení</w:t>
              </w:r>
            </w:ins>
          </w:p>
        </w:tc>
      </w:tr>
      <w:tr w:rsidR="00481B31" w:rsidTr="00110113">
        <w:trPr>
          <w:ins w:id="3493" w:author="Dokulil Jiří" w:date="2018-11-19T11:36:00Z"/>
        </w:trPr>
        <w:tc>
          <w:tcPr>
            <w:tcW w:w="2518" w:type="dxa"/>
            <w:tcBorders>
              <w:top w:val="double" w:sz="4" w:space="0" w:color="auto"/>
            </w:tcBorders>
            <w:shd w:val="clear" w:color="auto" w:fill="F7CAAC"/>
          </w:tcPr>
          <w:p w:rsidR="00481B31" w:rsidRDefault="00481B31" w:rsidP="00110113">
            <w:pPr>
              <w:jc w:val="both"/>
              <w:rPr>
                <w:ins w:id="3494" w:author="Dokulil Jiří" w:date="2018-11-19T11:36:00Z"/>
                <w:b/>
              </w:rPr>
            </w:pPr>
            <w:ins w:id="3495" w:author="Dokulil Jiří" w:date="2018-11-19T11:36:00Z">
              <w:r>
                <w:rPr>
                  <w:b/>
                </w:rPr>
                <w:t>Vysoká škola</w:t>
              </w:r>
            </w:ins>
          </w:p>
        </w:tc>
        <w:tc>
          <w:tcPr>
            <w:tcW w:w="7341" w:type="dxa"/>
            <w:gridSpan w:val="10"/>
          </w:tcPr>
          <w:p w:rsidR="00481B31" w:rsidRDefault="00481B31" w:rsidP="00110113">
            <w:pPr>
              <w:jc w:val="both"/>
              <w:rPr>
                <w:ins w:id="3496" w:author="Dokulil Jiří" w:date="2018-11-19T11:36:00Z"/>
              </w:rPr>
            </w:pPr>
            <w:ins w:id="3497" w:author="Dokulil Jiří" w:date="2018-11-19T11:36:00Z">
              <w:r w:rsidRPr="003A6AE2">
                <w:t>Univerzita Tomáše Bati ve Zlíně</w:t>
              </w:r>
            </w:ins>
          </w:p>
        </w:tc>
      </w:tr>
      <w:tr w:rsidR="00481B31" w:rsidTr="00110113">
        <w:trPr>
          <w:ins w:id="3498" w:author="Dokulil Jiří" w:date="2018-11-19T11:36:00Z"/>
        </w:trPr>
        <w:tc>
          <w:tcPr>
            <w:tcW w:w="2518" w:type="dxa"/>
            <w:shd w:val="clear" w:color="auto" w:fill="F7CAAC"/>
          </w:tcPr>
          <w:p w:rsidR="00481B31" w:rsidRDefault="00481B31" w:rsidP="00110113">
            <w:pPr>
              <w:jc w:val="both"/>
              <w:rPr>
                <w:ins w:id="3499" w:author="Dokulil Jiří" w:date="2018-11-19T11:36:00Z"/>
                <w:b/>
              </w:rPr>
            </w:pPr>
            <w:ins w:id="3500" w:author="Dokulil Jiří" w:date="2018-11-19T11:36:00Z">
              <w:r>
                <w:rPr>
                  <w:b/>
                </w:rPr>
                <w:t>Součást vysoké školy</w:t>
              </w:r>
            </w:ins>
          </w:p>
        </w:tc>
        <w:tc>
          <w:tcPr>
            <w:tcW w:w="7341" w:type="dxa"/>
            <w:gridSpan w:val="10"/>
          </w:tcPr>
          <w:p w:rsidR="00481B31" w:rsidRDefault="00481B31" w:rsidP="00110113">
            <w:pPr>
              <w:jc w:val="both"/>
              <w:rPr>
                <w:ins w:id="3501" w:author="Dokulil Jiří" w:date="2018-11-19T11:36:00Z"/>
              </w:rPr>
            </w:pPr>
            <w:ins w:id="3502" w:author="Dokulil Jiří" w:date="2018-11-19T11:36:00Z">
              <w:r w:rsidRPr="003A6AE2">
                <w:t>Fakulta logistiky a krizového řízení</w:t>
              </w:r>
            </w:ins>
          </w:p>
        </w:tc>
      </w:tr>
      <w:tr w:rsidR="00481B31" w:rsidTr="00110113">
        <w:trPr>
          <w:ins w:id="3503" w:author="Dokulil Jiří" w:date="2018-11-19T11:36:00Z"/>
        </w:trPr>
        <w:tc>
          <w:tcPr>
            <w:tcW w:w="2518" w:type="dxa"/>
            <w:shd w:val="clear" w:color="auto" w:fill="F7CAAC"/>
          </w:tcPr>
          <w:p w:rsidR="00481B31" w:rsidRDefault="00481B31" w:rsidP="00110113">
            <w:pPr>
              <w:jc w:val="both"/>
              <w:rPr>
                <w:ins w:id="3504" w:author="Dokulil Jiří" w:date="2018-11-19T11:36:00Z"/>
                <w:b/>
              </w:rPr>
            </w:pPr>
            <w:ins w:id="3505" w:author="Dokulil Jiří" w:date="2018-11-19T11:36:00Z">
              <w:r>
                <w:rPr>
                  <w:b/>
                </w:rPr>
                <w:t>Název studijního programu</w:t>
              </w:r>
            </w:ins>
          </w:p>
        </w:tc>
        <w:tc>
          <w:tcPr>
            <w:tcW w:w="7341" w:type="dxa"/>
            <w:gridSpan w:val="10"/>
          </w:tcPr>
          <w:p w:rsidR="00481B31" w:rsidRDefault="00481B31" w:rsidP="00110113">
            <w:pPr>
              <w:jc w:val="both"/>
              <w:rPr>
                <w:ins w:id="3506" w:author="Dokulil Jiří" w:date="2018-11-19T11:36:00Z"/>
              </w:rPr>
            </w:pPr>
            <w:ins w:id="3507" w:author="Dokulil Jiří" w:date="2018-11-19T11:36:00Z">
              <w:r w:rsidRPr="00FB349A">
                <w:t>Ochrana obyvatelstva</w:t>
              </w:r>
            </w:ins>
          </w:p>
        </w:tc>
      </w:tr>
      <w:tr w:rsidR="00481B31" w:rsidTr="00110113">
        <w:trPr>
          <w:ins w:id="3508" w:author="Dokulil Jiří" w:date="2018-11-19T11:36:00Z"/>
        </w:trPr>
        <w:tc>
          <w:tcPr>
            <w:tcW w:w="2518" w:type="dxa"/>
            <w:shd w:val="clear" w:color="auto" w:fill="F7CAAC"/>
          </w:tcPr>
          <w:p w:rsidR="00481B31" w:rsidRDefault="00481B31" w:rsidP="00110113">
            <w:pPr>
              <w:jc w:val="both"/>
              <w:rPr>
                <w:ins w:id="3509" w:author="Dokulil Jiří" w:date="2018-11-19T11:36:00Z"/>
                <w:b/>
              </w:rPr>
            </w:pPr>
            <w:ins w:id="3510" w:author="Dokulil Jiří" w:date="2018-11-19T11:36:00Z">
              <w:r>
                <w:rPr>
                  <w:b/>
                </w:rPr>
                <w:t>Jméno a příjmení</w:t>
              </w:r>
            </w:ins>
          </w:p>
        </w:tc>
        <w:tc>
          <w:tcPr>
            <w:tcW w:w="4536" w:type="dxa"/>
            <w:gridSpan w:val="5"/>
          </w:tcPr>
          <w:p w:rsidR="00481B31" w:rsidRPr="004D7B19" w:rsidRDefault="00481B31" w:rsidP="00110113">
            <w:pPr>
              <w:jc w:val="both"/>
              <w:rPr>
                <w:ins w:id="3511" w:author="Dokulil Jiří" w:date="2018-11-19T11:36:00Z"/>
                <w:b/>
              </w:rPr>
            </w:pPr>
            <w:ins w:id="3512" w:author="Dokulil Jiří" w:date="2018-11-19T11:36:00Z">
              <w:r w:rsidRPr="004D7B19">
                <w:rPr>
                  <w:b/>
                </w:rPr>
                <w:t>Ivan Princ</w:t>
              </w:r>
            </w:ins>
          </w:p>
        </w:tc>
        <w:tc>
          <w:tcPr>
            <w:tcW w:w="709" w:type="dxa"/>
            <w:shd w:val="clear" w:color="auto" w:fill="F7CAAC"/>
          </w:tcPr>
          <w:p w:rsidR="00481B31" w:rsidRDefault="00481B31" w:rsidP="00110113">
            <w:pPr>
              <w:jc w:val="both"/>
              <w:rPr>
                <w:ins w:id="3513" w:author="Dokulil Jiří" w:date="2018-11-19T11:36:00Z"/>
                <w:b/>
              </w:rPr>
            </w:pPr>
            <w:ins w:id="3514" w:author="Dokulil Jiří" w:date="2018-11-19T11:36:00Z">
              <w:r>
                <w:rPr>
                  <w:b/>
                </w:rPr>
                <w:t>Tituly</w:t>
              </w:r>
            </w:ins>
          </w:p>
        </w:tc>
        <w:tc>
          <w:tcPr>
            <w:tcW w:w="2096" w:type="dxa"/>
            <w:gridSpan w:val="4"/>
          </w:tcPr>
          <w:p w:rsidR="00481B31" w:rsidRDefault="00481B31" w:rsidP="00110113">
            <w:pPr>
              <w:jc w:val="both"/>
              <w:rPr>
                <w:ins w:id="3515" w:author="Dokulil Jiří" w:date="2018-11-19T11:36:00Z"/>
              </w:rPr>
            </w:pPr>
            <w:ins w:id="3516" w:author="Dokulil Jiří" w:date="2018-11-19T11:36:00Z">
              <w:r>
                <w:t>Ing.</w:t>
              </w:r>
            </w:ins>
          </w:p>
        </w:tc>
      </w:tr>
      <w:tr w:rsidR="00481B31" w:rsidRPr="00F43B89" w:rsidTr="00110113">
        <w:trPr>
          <w:ins w:id="3517" w:author="Dokulil Jiří" w:date="2018-11-19T11:36:00Z"/>
        </w:trPr>
        <w:tc>
          <w:tcPr>
            <w:tcW w:w="2518" w:type="dxa"/>
            <w:shd w:val="clear" w:color="auto" w:fill="F7CAAC"/>
          </w:tcPr>
          <w:p w:rsidR="00481B31" w:rsidRDefault="00481B31" w:rsidP="00110113">
            <w:pPr>
              <w:jc w:val="both"/>
              <w:rPr>
                <w:ins w:id="3518" w:author="Dokulil Jiří" w:date="2018-11-19T11:36:00Z"/>
                <w:b/>
              </w:rPr>
            </w:pPr>
            <w:ins w:id="3519" w:author="Dokulil Jiří" w:date="2018-11-19T11:36:00Z">
              <w:r>
                <w:rPr>
                  <w:b/>
                </w:rPr>
                <w:t>Rok narození</w:t>
              </w:r>
            </w:ins>
          </w:p>
        </w:tc>
        <w:tc>
          <w:tcPr>
            <w:tcW w:w="829" w:type="dxa"/>
          </w:tcPr>
          <w:p w:rsidR="00481B31" w:rsidRDefault="00481B31" w:rsidP="00110113">
            <w:pPr>
              <w:jc w:val="both"/>
              <w:rPr>
                <w:ins w:id="3520" w:author="Dokulil Jiří" w:date="2018-11-19T11:36:00Z"/>
              </w:rPr>
            </w:pPr>
            <w:ins w:id="3521" w:author="Dokulil Jiří" w:date="2018-11-19T11:36:00Z">
              <w:r>
                <w:t>1968</w:t>
              </w:r>
            </w:ins>
          </w:p>
        </w:tc>
        <w:tc>
          <w:tcPr>
            <w:tcW w:w="1721" w:type="dxa"/>
            <w:shd w:val="clear" w:color="auto" w:fill="F7CAAC"/>
          </w:tcPr>
          <w:p w:rsidR="00481B31" w:rsidRDefault="00481B31" w:rsidP="00110113">
            <w:pPr>
              <w:jc w:val="both"/>
              <w:rPr>
                <w:ins w:id="3522" w:author="Dokulil Jiří" w:date="2018-11-19T11:36:00Z"/>
                <w:b/>
              </w:rPr>
            </w:pPr>
            <w:ins w:id="3523" w:author="Dokulil Jiří" w:date="2018-11-19T11:36:00Z">
              <w:r>
                <w:rPr>
                  <w:b/>
                </w:rPr>
                <w:t>typ vztahu k VŠ</w:t>
              </w:r>
            </w:ins>
          </w:p>
        </w:tc>
        <w:tc>
          <w:tcPr>
            <w:tcW w:w="992" w:type="dxa"/>
            <w:gridSpan w:val="2"/>
          </w:tcPr>
          <w:p w:rsidR="00481B31" w:rsidRPr="00F43B89" w:rsidRDefault="00481B31" w:rsidP="00110113">
            <w:pPr>
              <w:jc w:val="both"/>
              <w:rPr>
                <w:ins w:id="3524" w:author="Dokulil Jiří" w:date="2018-11-19T11:36:00Z"/>
                <w:i/>
              </w:rPr>
            </w:pPr>
            <w:ins w:id="3525" w:author="Dokulil Jiří" w:date="2018-11-19T11:36:00Z">
              <w:r w:rsidRPr="00F43B89">
                <w:rPr>
                  <w:i/>
                </w:rPr>
                <w:t>pp</w:t>
              </w:r>
            </w:ins>
          </w:p>
        </w:tc>
        <w:tc>
          <w:tcPr>
            <w:tcW w:w="994" w:type="dxa"/>
            <w:shd w:val="clear" w:color="auto" w:fill="F7CAAC"/>
          </w:tcPr>
          <w:p w:rsidR="00481B31" w:rsidRPr="00F43B89" w:rsidRDefault="00481B31" w:rsidP="00110113">
            <w:pPr>
              <w:jc w:val="both"/>
              <w:rPr>
                <w:ins w:id="3526" w:author="Dokulil Jiří" w:date="2018-11-19T11:36:00Z"/>
                <w:b/>
              </w:rPr>
            </w:pPr>
            <w:ins w:id="3527" w:author="Dokulil Jiří" w:date="2018-11-19T11:36:00Z">
              <w:r w:rsidRPr="00F43B89">
                <w:rPr>
                  <w:b/>
                </w:rPr>
                <w:t>rozsah</w:t>
              </w:r>
            </w:ins>
          </w:p>
        </w:tc>
        <w:tc>
          <w:tcPr>
            <w:tcW w:w="709" w:type="dxa"/>
          </w:tcPr>
          <w:p w:rsidR="00481B31" w:rsidRPr="00F43B89" w:rsidRDefault="00481B31" w:rsidP="00110113">
            <w:pPr>
              <w:jc w:val="both"/>
              <w:rPr>
                <w:ins w:id="3528" w:author="Dokulil Jiří" w:date="2018-11-19T11:36:00Z"/>
              </w:rPr>
            </w:pPr>
            <w:ins w:id="3529" w:author="Dokulil Jiří" w:date="2018-11-19T11:36:00Z">
              <w:r w:rsidRPr="00F43B89">
                <w:t>40</w:t>
              </w:r>
            </w:ins>
          </w:p>
        </w:tc>
        <w:tc>
          <w:tcPr>
            <w:tcW w:w="709" w:type="dxa"/>
            <w:gridSpan w:val="2"/>
            <w:shd w:val="clear" w:color="auto" w:fill="F7CAAC"/>
          </w:tcPr>
          <w:p w:rsidR="00481B31" w:rsidRPr="00F43B89" w:rsidRDefault="00481B31" w:rsidP="00110113">
            <w:pPr>
              <w:jc w:val="both"/>
              <w:rPr>
                <w:ins w:id="3530" w:author="Dokulil Jiří" w:date="2018-11-19T11:36:00Z"/>
                <w:b/>
              </w:rPr>
            </w:pPr>
            <w:ins w:id="3531" w:author="Dokulil Jiří" w:date="2018-11-19T11:36:00Z">
              <w:r w:rsidRPr="00F43B89">
                <w:rPr>
                  <w:b/>
                </w:rPr>
                <w:t>do kdy</w:t>
              </w:r>
            </w:ins>
          </w:p>
        </w:tc>
        <w:tc>
          <w:tcPr>
            <w:tcW w:w="1387" w:type="dxa"/>
            <w:gridSpan w:val="2"/>
          </w:tcPr>
          <w:p w:rsidR="00481B31" w:rsidRPr="00F43B89" w:rsidRDefault="00481B31" w:rsidP="00EF5C4A">
            <w:pPr>
              <w:jc w:val="both"/>
              <w:rPr>
                <w:ins w:id="3532" w:author="Dokulil Jiří" w:date="2018-11-19T11:36:00Z"/>
              </w:rPr>
            </w:pPr>
            <w:ins w:id="3533" w:author="Dokulil Jiří" w:date="2018-11-19T11:36:00Z">
              <w:r>
                <w:t>08</w:t>
              </w:r>
              <w:del w:id="3534" w:author="PS" w:date="2018-11-25T16:02:00Z">
                <w:r w:rsidDel="00EF5C4A">
                  <w:delText>/</w:delText>
                </w:r>
              </w:del>
              <w:r>
                <w:t>21</w:t>
              </w:r>
            </w:ins>
          </w:p>
        </w:tc>
      </w:tr>
      <w:tr w:rsidR="00481B31" w:rsidTr="00110113">
        <w:trPr>
          <w:ins w:id="3535" w:author="Dokulil Jiří" w:date="2018-11-19T11:36:00Z"/>
        </w:trPr>
        <w:tc>
          <w:tcPr>
            <w:tcW w:w="5068" w:type="dxa"/>
            <w:gridSpan w:val="3"/>
            <w:shd w:val="clear" w:color="auto" w:fill="F7CAAC"/>
          </w:tcPr>
          <w:p w:rsidR="00481B31" w:rsidRDefault="00481B31" w:rsidP="00110113">
            <w:pPr>
              <w:jc w:val="both"/>
              <w:rPr>
                <w:ins w:id="3536" w:author="Dokulil Jiří" w:date="2018-11-19T11:36:00Z"/>
                <w:b/>
              </w:rPr>
            </w:pPr>
            <w:ins w:id="3537" w:author="Dokulil Jiří" w:date="2018-11-19T11:36:00Z">
              <w:r>
                <w:rPr>
                  <w:b/>
                </w:rPr>
                <w:t>Typ vztahu na součásti VŠ, která uskutečňuje st. program</w:t>
              </w:r>
            </w:ins>
          </w:p>
        </w:tc>
        <w:tc>
          <w:tcPr>
            <w:tcW w:w="992" w:type="dxa"/>
            <w:gridSpan w:val="2"/>
          </w:tcPr>
          <w:p w:rsidR="00481B31" w:rsidRPr="00F43B89" w:rsidRDefault="00481B31" w:rsidP="00110113">
            <w:pPr>
              <w:jc w:val="both"/>
              <w:rPr>
                <w:ins w:id="3538" w:author="Dokulil Jiří" w:date="2018-11-19T11:36:00Z"/>
                <w:i/>
              </w:rPr>
            </w:pPr>
            <w:ins w:id="3539" w:author="Dokulil Jiří" w:date="2018-11-19T11:36:00Z">
              <w:r w:rsidRPr="00F43B89">
                <w:rPr>
                  <w:i/>
                </w:rPr>
                <w:t>pp</w:t>
              </w:r>
            </w:ins>
          </w:p>
        </w:tc>
        <w:tc>
          <w:tcPr>
            <w:tcW w:w="994" w:type="dxa"/>
            <w:shd w:val="clear" w:color="auto" w:fill="F7CAAC"/>
          </w:tcPr>
          <w:p w:rsidR="00481B31" w:rsidRDefault="00481B31" w:rsidP="00110113">
            <w:pPr>
              <w:jc w:val="both"/>
              <w:rPr>
                <w:ins w:id="3540" w:author="Dokulil Jiří" w:date="2018-11-19T11:36:00Z"/>
                <w:b/>
              </w:rPr>
            </w:pPr>
            <w:ins w:id="3541" w:author="Dokulil Jiří" w:date="2018-11-19T11:36:00Z">
              <w:r>
                <w:rPr>
                  <w:b/>
                </w:rPr>
                <w:t>rozsah</w:t>
              </w:r>
            </w:ins>
          </w:p>
        </w:tc>
        <w:tc>
          <w:tcPr>
            <w:tcW w:w="709" w:type="dxa"/>
          </w:tcPr>
          <w:p w:rsidR="00481B31" w:rsidRDefault="00481B31" w:rsidP="00110113">
            <w:pPr>
              <w:jc w:val="both"/>
              <w:rPr>
                <w:ins w:id="3542" w:author="Dokulil Jiří" w:date="2018-11-19T11:36:00Z"/>
              </w:rPr>
            </w:pPr>
            <w:ins w:id="3543" w:author="Dokulil Jiří" w:date="2018-11-19T11:36:00Z">
              <w:r>
                <w:t>40</w:t>
              </w:r>
            </w:ins>
          </w:p>
        </w:tc>
        <w:tc>
          <w:tcPr>
            <w:tcW w:w="709" w:type="dxa"/>
            <w:gridSpan w:val="2"/>
            <w:shd w:val="clear" w:color="auto" w:fill="F7CAAC"/>
          </w:tcPr>
          <w:p w:rsidR="00481B31" w:rsidRDefault="00481B31" w:rsidP="00110113">
            <w:pPr>
              <w:jc w:val="both"/>
              <w:rPr>
                <w:ins w:id="3544" w:author="Dokulil Jiří" w:date="2018-11-19T11:36:00Z"/>
                <w:b/>
              </w:rPr>
            </w:pPr>
            <w:ins w:id="3545" w:author="Dokulil Jiří" w:date="2018-11-19T11:36:00Z">
              <w:r>
                <w:rPr>
                  <w:b/>
                </w:rPr>
                <w:t>do kdy</w:t>
              </w:r>
            </w:ins>
          </w:p>
        </w:tc>
        <w:tc>
          <w:tcPr>
            <w:tcW w:w="1387" w:type="dxa"/>
            <w:gridSpan w:val="2"/>
          </w:tcPr>
          <w:p w:rsidR="00481B31" w:rsidRDefault="00481B31" w:rsidP="00EF5C4A">
            <w:pPr>
              <w:jc w:val="both"/>
              <w:rPr>
                <w:ins w:id="3546" w:author="Dokulil Jiří" w:date="2018-11-19T11:36:00Z"/>
              </w:rPr>
            </w:pPr>
            <w:ins w:id="3547" w:author="Dokulil Jiří" w:date="2018-11-19T11:36:00Z">
              <w:r>
                <w:t>08</w:t>
              </w:r>
              <w:del w:id="3548" w:author="PS" w:date="2018-11-25T16:02:00Z">
                <w:r w:rsidDel="00EF5C4A">
                  <w:delText>/</w:delText>
                </w:r>
              </w:del>
              <w:r>
                <w:t>21</w:t>
              </w:r>
            </w:ins>
          </w:p>
        </w:tc>
      </w:tr>
      <w:tr w:rsidR="00481B31" w:rsidTr="00110113">
        <w:trPr>
          <w:ins w:id="3549" w:author="Dokulil Jiří" w:date="2018-11-19T11:36:00Z"/>
        </w:trPr>
        <w:tc>
          <w:tcPr>
            <w:tcW w:w="6060" w:type="dxa"/>
            <w:gridSpan w:val="5"/>
            <w:shd w:val="clear" w:color="auto" w:fill="F7CAAC"/>
          </w:tcPr>
          <w:p w:rsidR="00481B31" w:rsidRDefault="00481B31" w:rsidP="00110113">
            <w:pPr>
              <w:jc w:val="both"/>
              <w:rPr>
                <w:ins w:id="3550" w:author="Dokulil Jiří" w:date="2018-11-19T11:36:00Z"/>
              </w:rPr>
            </w:pPr>
            <w:ins w:id="3551" w:author="Dokulil Jiří" w:date="2018-11-19T11:36:00Z">
              <w:r>
                <w:rPr>
                  <w:b/>
                </w:rPr>
                <w:t>Další současná působení jako akademický pracovník na jiných VŠ</w:t>
              </w:r>
            </w:ins>
          </w:p>
        </w:tc>
        <w:tc>
          <w:tcPr>
            <w:tcW w:w="1703" w:type="dxa"/>
            <w:gridSpan w:val="2"/>
            <w:shd w:val="clear" w:color="auto" w:fill="F7CAAC"/>
          </w:tcPr>
          <w:p w:rsidR="00481B31" w:rsidRDefault="00481B31" w:rsidP="00110113">
            <w:pPr>
              <w:jc w:val="both"/>
              <w:rPr>
                <w:ins w:id="3552" w:author="Dokulil Jiří" w:date="2018-11-19T11:36:00Z"/>
                <w:b/>
              </w:rPr>
            </w:pPr>
            <w:ins w:id="3553" w:author="Dokulil Jiří" w:date="2018-11-19T11:36:00Z">
              <w:r>
                <w:rPr>
                  <w:b/>
                </w:rPr>
                <w:t>typ prac. vztahu</w:t>
              </w:r>
            </w:ins>
          </w:p>
        </w:tc>
        <w:tc>
          <w:tcPr>
            <w:tcW w:w="2096" w:type="dxa"/>
            <w:gridSpan w:val="4"/>
            <w:shd w:val="clear" w:color="auto" w:fill="F7CAAC"/>
          </w:tcPr>
          <w:p w:rsidR="00481B31" w:rsidRDefault="00481B31" w:rsidP="00110113">
            <w:pPr>
              <w:jc w:val="both"/>
              <w:rPr>
                <w:ins w:id="3554" w:author="Dokulil Jiří" w:date="2018-11-19T11:36:00Z"/>
                <w:b/>
              </w:rPr>
            </w:pPr>
            <w:ins w:id="3555" w:author="Dokulil Jiří" w:date="2018-11-19T11:36:00Z">
              <w:r>
                <w:rPr>
                  <w:b/>
                </w:rPr>
                <w:t>rozsah</w:t>
              </w:r>
            </w:ins>
          </w:p>
        </w:tc>
      </w:tr>
      <w:tr w:rsidR="00481B31" w:rsidTr="00110113">
        <w:trPr>
          <w:ins w:id="3556" w:author="Dokulil Jiří" w:date="2018-11-19T11:36:00Z"/>
        </w:trPr>
        <w:tc>
          <w:tcPr>
            <w:tcW w:w="6060" w:type="dxa"/>
            <w:gridSpan w:val="5"/>
          </w:tcPr>
          <w:p w:rsidR="00481B31" w:rsidRDefault="00481B31" w:rsidP="00110113">
            <w:pPr>
              <w:jc w:val="both"/>
              <w:rPr>
                <w:ins w:id="3557" w:author="Dokulil Jiří" w:date="2018-11-19T11:36:00Z"/>
              </w:rPr>
            </w:pPr>
          </w:p>
        </w:tc>
        <w:tc>
          <w:tcPr>
            <w:tcW w:w="1703" w:type="dxa"/>
            <w:gridSpan w:val="2"/>
          </w:tcPr>
          <w:p w:rsidR="00481B31" w:rsidRDefault="00481B31" w:rsidP="00110113">
            <w:pPr>
              <w:jc w:val="both"/>
              <w:rPr>
                <w:ins w:id="3558" w:author="Dokulil Jiří" w:date="2018-11-19T11:36:00Z"/>
              </w:rPr>
            </w:pPr>
          </w:p>
        </w:tc>
        <w:tc>
          <w:tcPr>
            <w:tcW w:w="2096" w:type="dxa"/>
            <w:gridSpan w:val="4"/>
          </w:tcPr>
          <w:p w:rsidR="00481B31" w:rsidRDefault="00481B31" w:rsidP="00110113">
            <w:pPr>
              <w:jc w:val="both"/>
              <w:rPr>
                <w:ins w:id="3559" w:author="Dokulil Jiří" w:date="2018-11-19T11:36:00Z"/>
              </w:rPr>
            </w:pPr>
          </w:p>
        </w:tc>
      </w:tr>
      <w:tr w:rsidR="00481B31" w:rsidTr="00110113">
        <w:trPr>
          <w:ins w:id="3560" w:author="Dokulil Jiří" w:date="2018-11-19T11:36:00Z"/>
        </w:trPr>
        <w:tc>
          <w:tcPr>
            <w:tcW w:w="6060" w:type="dxa"/>
            <w:gridSpan w:val="5"/>
          </w:tcPr>
          <w:p w:rsidR="00481B31" w:rsidRDefault="00481B31" w:rsidP="00110113">
            <w:pPr>
              <w:jc w:val="both"/>
              <w:rPr>
                <w:ins w:id="3561" w:author="Dokulil Jiří" w:date="2018-11-19T11:36:00Z"/>
              </w:rPr>
            </w:pPr>
          </w:p>
        </w:tc>
        <w:tc>
          <w:tcPr>
            <w:tcW w:w="1703" w:type="dxa"/>
            <w:gridSpan w:val="2"/>
          </w:tcPr>
          <w:p w:rsidR="00481B31" w:rsidRDefault="00481B31" w:rsidP="00110113">
            <w:pPr>
              <w:jc w:val="both"/>
              <w:rPr>
                <w:ins w:id="3562" w:author="Dokulil Jiří" w:date="2018-11-19T11:36:00Z"/>
              </w:rPr>
            </w:pPr>
          </w:p>
        </w:tc>
        <w:tc>
          <w:tcPr>
            <w:tcW w:w="2096" w:type="dxa"/>
            <w:gridSpan w:val="4"/>
          </w:tcPr>
          <w:p w:rsidR="00481B31" w:rsidRDefault="00481B31" w:rsidP="00110113">
            <w:pPr>
              <w:jc w:val="both"/>
              <w:rPr>
                <w:ins w:id="3563" w:author="Dokulil Jiří" w:date="2018-11-19T11:36:00Z"/>
              </w:rPr>
            </w:pPr>
          </w:p>
        </w:tc>
      </w:tr>
      <w:tr w:rsidR="00481B31" w:rsidTr="00110113">
        <w:trPr>
          <w:ins w:id="3564" w:author="Dokulil Jiří" w:date="2018-11-19T11:36:00Z"/>
        </w:trPr>
        <w:tc>
          <w:tcPr>
            <w:tcW w:w="6060" w:type="dxa"/>
            <w:gridSpan w:val="5"/>
          </w:tcPr>
          <w:p w:rsidR="00481B31" w:rsidRDefault="00481B31" w:rsidP="00110113">
            <w:pPr>
              <w:jc w:val="both"/>
              <w:rPr>
                <w:ins w:id="3565" w:author="Dokulil Jiří" w:date="2018-11-19T11:36:00Z"/>
              </w:rPr>
            </w:pPr>
          </w:p>
        </w:tc>
        <w:tc>
          <w:tcPr>
            <w:tcW w:w="1703" w:type="dxa"/>
            <w:gridSpan w:val="2"/>
          </w:tcPr>
          <w:p w:rsidR="00481B31" w:rsidRDefault="00481B31" w:rsidP="00110113">
            <w:pPr>
              <w:jc w:val="both"/>
              <w:rPr>
                <w:ins w:id="3566" w:author="Dokulil Jiří" w:date="2018-11-19T11:36:00Z"/>
              </w:rPr>
            </w:pPr>
          </w:p>
        </w:tc>
        <w:tc>
          <w:tcPr>
            <w:tcW w:w="2096" w:type="dxa"/>
            <w:gridSpan w:val="4"/>
          </w:tcPr>
          <w:p w:rsidR="00481B31" w:rsidRDefault="00481B31" w:rsidP="00110113">
            <w:pPr>
              <w:jc w:val="both"/>
              <w:rPr>
                <w:ins w:id="3567" w:author="Dokulil Jiří" w:date="2018-11-19T11:36:00Z"/>
              </w:rPr>
            </w:pPr>
          </w:p>
        </w:tc>
      </w:tr>
      <w:tr w:rsidR="00481B31" w:rsidTr="00110113">
        <w:trPr>
          <w:ins w:id="3568" w:author="Dokulil Jiří" w:date="2018-11-19T11:36:00Z"/>
        </w:trPr>
        <w:tc>
          <w:tcPr>
            <w:tcW w:w="6060" w:type="dxa"/>
            <w:gridSpan w:val="5"/>
          </w:tcPr>
          <w:p w:rsidR="00481B31" w:rsidRDefault="00481B31" w:rsidP="00110113">
            <w:pPr>
              <w:jc w:val="both"/>
              <w:rPr>
                <w:ins w:id="3569" w:author="Dokulil Jiří" w:date="2018-11-19T11:36:00Z"/>
              </w:rPr>
            </w:pPr>
          </w:p>
        </w:tc>
        <w:tc>
          <w:tcPr>
            <w:tcW w:w="1703" w:type="dxa"/>
            <w:gridSpan w:val="2"/>
          </w:tcPr>
          <w:p w:rsidR="00481B31" w:rsidRDefault="00481B31" w:rsidP="00110113">
            <w:pPr>
              <w:jc w:val="both"/>
              <w:rPr>
                <w:ins w:id="3570" w:author="Dokulil Jiří" w:date="2018-11-19T11:36:00Z"/>
              </w:rPr>
            </w:pPr>
          </w:p>
        </w:tc>
        <w:tc>
          <w:tcPr>
            <w:tcW w:w="2096" w:type="dxa"/>
            <w:gridSpan w:val="4"/>
          </w:tcPr>
          <w:p w:rsidR="00481B31" w:rsidRDefault="00481B31" w:rsidP="00110113">
            <w:pPr>
              <w:jc w:val="both"/>
              <w:rPr>
                <w:ins w:id="3571" w:author="Dokulil Jiří" w:date="2018-11-19T11:36:00Z"/>
              </w:rPr>
            </w:pPr>
          </w:p>
        </w:tc>
      </w:tr>
      <w:tr w:rsidR="00481B31" w:rsidTr="00110113">
        <w:trPr>
          <w:ins w:id="3572" w:author="Dokulil Jiří" w:date="2018-11-19T11:36:00Z"/>
        </w:trPr>
        <w:tc>
          <w:tcPr>
            <w:tcW w:w="9859" w:type="dxa"/>
            <w:gridSpan w:val="11"/>
            <w:shd w:val="clear" w:color="auto" w:fill="F7CAAC"/>
          </w:tcPr>
          <w:p w:rsidR="00481B31" w:rsidRDefault="00481B31" w:rsidP="00110113">
            <w:pPr>
              <w:jc w:val="both"/>
              <w:rPr>
                <w:ins w:id="3573" w:author="Dokulil Jiří" w:date="2018-11-19T11:36:00Z"/>
              </w:rPr>
            </w:pPr>
            <w:ins w:id="3574" w:author="Dokulil Jiří" w:date="2018-11-19T11:36:00Z">
              <w:r>
                <w:rPr>
                  <w:b/>
                </w:rPr>
                <w:t>Předměty příslušného studijního programu a způsob zapojení do jejich výuky, příp. další zapojení do uskutečňování studijního programu</w:t>
              </w:r>
            </w:ins>
          </w:p>
        </w:tc>
      </w:tr>
      <w:tr w:rsidR="00481B31" w:rsidRPr="009D73B8" w:rsidTr="00110113">
        <w:trPr>
          <w:trHeight w:val="1118"/>
          <w:ins w:id="3575" w:author="Dokulil Jiří" w:date="2018-11-19T11:36:00Z"/>
        </w:trPr>
        <w:tc>
          <w:tcPr>
            <w:tcW w:w="9859" w:type="dxa"/>
            <w:gridSpan w:val="11"/>
            <w:tcBorders>
              <w:top w:val="nil"/>
            </w:tcBorders>
          </w:tcPr>
          <w:p w:rsidR="00481B31" w:rsidRPr="009D73B8" w:rsidRDefault="00481B31">
            <w:pPr>
              <w:jc w:val="both"/>
              <w:rPr>
                <w:ins w:id="3576" w:author="Dokulil Jiří" w:date="2018-11-19T11:36:00Z"/>
              </w:rPr>
            </w:pPr>
            <w:ins w:id="3577" w:author="Dokulil Jiří" w:date="2018-11-19T11:36:00Z">
              <w:r>
                <w:t>Technická chemie – přednášející, vede semináře, cvičící (50 %)</w:t>
              </w:r>
            </w:ins>
          </w:p>
        </w:tc>
      </w:tr>
      <w:tr w:rsidR="00481B31" w:rsidTr="00110113">
        <w:trPr>
          <w:ins w:id="3578" w:author="Dokulil Jiří" w:date="2018-11-19T11:36:00Z"/>
        </w:trPr>
        <w:tc>
          <w:tcPr>
            <w:tcW w:w="9859" w:type="dxa"/>
            <w:gridSpan w:val="11"/>
            <w:shd w:val="clear" w:color="auto" w:fill="F7CAAC"/>
          </w:tcPr>
          <w:p w:rsidR="00481B31" w:rsidRDefault="00481B31" w:rsidP="00110113">
            <w:pPr>
              <w:jc w:val="both"/>
              <w:rPr>
                <w:ins w:id="3579" w:author="Dokulil Jiří" w:date="2018-11-19T11:36:00Z"/>
              </w:rPr>
            </w:pPr>
            <w:ins w:id="3580" w:author="Dokulil Jiří" w:date="2018-11-19T11:36:00Z">
              <w:r>
                <w:rPr>
                  <w:b/>
                </w:rPr>
                <w:t xml:space="preserve">Údaje o vzdělání na VŠ </w:t>
              </w:r>
            </w:ins>
          </w:p>
        </w:tc>
      </w:tr>
      <w:tr w:rsidR="00481B31" w:rsidRPr="009240E5" w:rsidTr="00110113">
        <w:trPr>
          <w:trHeight w:val="513"/>
          <w:ins w:id="3581" w:author="Dokulil Jiří" w:date="2018-11-19T11:36:00Z"/>
        </w:trPr>
        <w:tc>
          <w:tcPr>
            <w:tcW w:w="9859" w:type="dxa"/>
            <w:gridSpan w:val="11"/>
          </w:tcPr>
          <w:p w:rsidR="00481B31" w:rsidRPr="00F43B89" w:rsidRDefault="00481B31" w:rsidP="00110113">
            <w:pPr>
              <w:pStyle w:val="Normlnweb"/>
              <w:spacing w:before="0" w:beforeAutospacing="0" w:after="0" w:afterAutospacing="0"/>
              <w:jc w:val="both"/>
              <w:textAlignment w:val="baseline"/>
              <w:rPr>
                <w:ins w:id="3582" w:author="Dokulil Jiří" w:date="2018-11-19T11:36:00Z"/>
                <w:rFonts w:ascii="Times New Roman" w:hAnsi="Times New Roman" w:cs="Times New Roman"/>
                <w:sz w:val="20"/>
                <w:szCs w:val="20"/>
              </w:rPr>
            </w:pPr>
            <w:ins w:id="3583" w:author="Dokulil Jiří" w:date="2018-11-19T11:36:00Z">
              <w:r w:rsidRPr="00F43B89">
                <w:rPr>
                  <w:rFonts w:ascii="Times New Roman" w:hAnsi="Times New Roman" w:cs="Times New Roman"/>
                  <w:sz w:val="20"/>
                  <w:szCs w:val="20"/>
                </w:rPr>
                <w:t>2016 – 2018 student DSP, studijní program Ochrana obyvatelstva, Univerzita obrany v Brně</w:t>
              </w:r>
            </w:ins>
          </w:p>
          <w:p w:rsidR="00481B31" w:rsidRPr="009240E5" w:rsidRDefault="00481B31" w:rsidP="00110113">
            <w:pPr>
              <w:pStyle w:val="Normlnweb"/>
              <w:spacing w:before="0" w:beforeAutospacing="0" w:after="0" w:afterAutospacing="0"/>
              <w:jc w:val="both"/>
              <w:textAlignment w:val="baseline"/>
              <w:rPr>
                <w:ins w:id="3584" w:author="Dokulil Jiří" w:date="2018-11-19T11:36:00Z"/>
                <w:color w:val="000000"/>
                <w:sz w:val="20"/>
                <w:szCs w:val="20"/>
              </w:rPr>
            </w:pPr>
            <w:ins w:id="3585" w:author="Dokulil Jiří" w:date="2018-11-19T11:36:00Z">
              <w:r w:rsidRPr="00F43B89">
                <w:rPr>
                  <w:rFonts w:ascii="Times New Roman" w:hAnsi="Times New Roman" w:cs="Times New Roman"/>
                  <w:sz w:val="20"/>
                  <w:szCs w:val="20"/>
                </w:rPr>
                <w:t>1986 – 1990 vysokoškolské – VVŠ PV LS Vyškov, vojensko-inženýrský, obor vojenská chemie – Ing.</w:t>
              </w:r>
            </w:ins>
          </w:p>
        </w:tc>
      </w:tr>
      <w:tr w:rsidR="00481B31" w:rsidTr="00110113">
        <w:trPr>
          <w:ins w:id="3586" w:author="Dokulil Jiří" w:date="2018-11-19T11:36:00Z"/>
        </w:trPr>
        <w:tc>
          <w:tcPr>
            <w:tcW w:w="9859" w:type="dxa"/>
            <w:gridSpan w:val="11"/>
            <w:shd w:val="clear" w:color="auto" w:fill="F7CAAC"/>
          </w:tcPr>
          <w:p w:rsidR="00481B31" w:rsidRDefault="00481B31" w:rsidP="00110113">
            <w:pPr>
              <w:jc w:val="both"/>
              <w:rPr>
                <w:ins w:id="3587" w:author="Dokulil Jiří" w:date="2018-11-19T11:36:00Z"/>
                <w:b/>
              </w:rPr>
            </w:pPr>
            <w:ins w:id="3588" w:author="Dokulil Jiří" w:date="2018-11-19T11:36:00Z">
              <w:r>
                <w:rPr>
                  <w:b/>
                </w:rPr>
                <w:t>Údaje o odborném působení od absolvování VŠ</w:t>
              </w:r>
            </w:ins>
          </w:p>
        </w:tc>
      </w:tr>
      <w:tr w:rsidR="00481B31" w:rsidTr="00110113">
        <w:trPr>
          <w:trHeight w:val="1090"/>
          <w:ins w:id="3589" w:author="Dokulil Jiří" w:date="2018-11-19T11:36:00Z"/>
        </w:trPr>
        <w:tc>
          <w:tcPr>
            <w:tcW w:w="9859" w:type="dxa"/>
            <w:gridSpan w:val="11"/>
          </w:tcPr>
          <w:p w:rsidR="00481B31" w:rsidRPr="00F43B89" w:rsidRDefault="00481B31" w:rsidP="00110113">
            <w:pPr>
              <w:pStyle w:val="Normlnweb"/>
              <w:spacing w:before="0" w:beforeAutospacing="0" w:after="0" w:afterAutospacing="0"/>
              <w:jc w:val="both"/>
              <w:textAlignment w:val="baseline"/>
              <w:rPr>
                <w:ins w:id="3590" w:author="Dokulil Jiří" w:date="2018-11-19T11:36:00Z"/>
                <w:rFonts w:ascii="Times New Roman" w:hAnsi="Times New Roman" w:cs="Times New Roman"/>
                <w:sz w:val="20"/>
                <w:szCs w:val="20"/>
              </w:rPr>
            </w:pPr>
            <w:ins w:id="3591" w:author="Dokulil Jiří" w:date="2018-11-19T11:36:00Z">
              <w:r w:rsidRPr="00F43B89">
                <w:rPr>
                  <w:rFonts w:ascii="Times New Roman" w:hAnsi="Times New Roman" w:cs="Times New Roman"/>
                  <w:sz w:val="20"/>
                  <w:szCs w:val="20"/>
                </w:rPr>
                <w:t>2012 – dosud UTB ve Zlíně, Fakulta logistiky a krizového řízení, z toho:</w:t>
              </w:r>
            </w:ins>
          </w:p>
          <w:p w:rsidR="00481B31" w:rsidRPr="00F43B89" w:rsidRDefault="00481B31" w:rsidP="00110113">
            <w:pPr>
              <w:pStyle w:val="Normlnweb"/>
              <w:spacing w:before="0" w:beforeAutospacing="0" w:after="0" w:afterAutospacing="0"/>
              <w:jc w:val="both"/>
              <w:textAlignment w:val="baseline"/>
              <w:rPr>
                <w:ins w:id="3592" w:author="Dokulil Jiří" w:date="2018-11-19T11:36:00Z"/>
                <w:rFonts w:ascii="Times New Roman" w:hAnsi="Times New Roman" w:cs="Times New Roman"/>
                <w:sz w:val="20"/>
                <w:szCs w:val="20"/>
              </w:rPr>
            </w:pPr>
            <w:ins w:id="3593" w:author="Dokulil Jiří" w:date="2018-11-19T11:36:00Z">
              <w:r w:rsidRPr="00F43B89">
                <w:rPr>
                  <w:rFonts w:ascii="Times New Roman" w:hAnsi="Times New Roman" w:cs="Times New Roman"/>
                  <w:sz w:val="20"/>
                  <w:szCs w:val="20"/>
                </w:rPr>
                <w:t>4/2012 – 3/2017 – externí asistent,</w:t>
              </w:r>
            </w:ins>
          </w:p>
          <w:p w:rsidR="00481B31" w:rsidRPr="00F43B89" w:rsidRDefault="00481B31" w:rsidP="00110113">
            <w:pPr>
              <w:pStyle w:val="Normlnweb"/>
              <w:spacing w:before="0" w:beforeAutospacing="0" w:after="0" w:afterAutospacing="0"/>
              <w:jc w:val="both"/>
              <w:textAlignment w:val="baseline"/>
              <w:rPr>
                <w:ins w:id="3594" w:author="Dokulil Jiří" w:date="2018-11-19T11:36:00Z"/>
                <w:rFonts w:ascii="Times New Roman" w:hAnsi="Times New Roman" w:cs="Times New Roman"/>
                <w:sz w:val="20"/>
                <w:szCs w:val="20"/>
              </w:rPr>
            </w:pPr>
            <w:ins w:id="3595" w:author="Dokulil Jiří" w:date="2018-11-19T11:36:00Z">
              <w:r w:rsidRPr="00F43B89">
                <w:rPr>
                  <w:rFonts w:ascii="Times New Roman" w:hAnsi="Times New Roman" w:cs="Times New Roman"/>
                  <w:sz w:val="20"/>
                  <w:szCs w:val="20"/>
                </w:rPr>
                <w:t>4/2017 – odborný asistent.</w:t>
              </w:r>
            </w:ins>
          </w:p>
          <w:p w:rsidR="00481B31" w:rsidRPr="00F43B89" w:rsidRDefault="00481B31" w:rsidP="00110113">
            <w:pPr>
              <w:pStyle w:val="Normlnweb"/>
              <w:spacing w:before="0" w:beforeAutospacing="0" w:after="0" w:afterAutospacing="0"/>
              <w:jc w:val="both"/>
              <w:textAlignment w:val="baseline"/>
              <w:rPr>
                <w:ins w:id="3596" w:author="Dokulil Jiří" w:date="2018-11-19T11:36:00Z"/>
                <w:rFonts w:ascii="Times New Roman" w:hAnsi="Times New Roman" w:cs="Times New Roman"/>
                <w:sz w:val="20"/>
                <w:szCs w:val="20"/>
              </w:rPr>
            </w:pPr>
            <w:ins w:id="3597" w:author="Dokulil Jiří" w:date="2018-11-19T11:36:00Z">
              <w:r w:rsidRPr="00F43B89">
                <w:rPr>
                  <w:rFonts w:ascii="Times New Roman" w:hAnsi="Times New Roman" w:cs="Times New Roman"/>
                  <w:sz w:val="20"/>
                  <w:szCs w:val="20"/>
                </w:rPr>
                <w:t>1990 – 2009 MO – voják z povolání, z toho:</w:t>
              </w:r>
            </w:ins>
          </w:p>
          <w:p w:rsidR="00481B31" w:rsidRPr="00F43B89" w:rsidRDefault="00481B31" w:rsidP="00110113">
            <w:pPr>
              <w:pStyle w:val="Normlnweb"/>
              <w:spacing w:before="0" w:beforeAutospacing="0" w:after="0" w:afterAutospacing="0"/>
              <w:jc w:val="both"/>
              <w:textAlignment w:val="baseline"/>
              <w:rPr>
                <w:ins w:id="3598" w:author="Dokulil Jiří" w:date="2018-11-19T11:36:00Z"/>
                <w:rFonts w:ascii="Times New Roman" w:hAnsi="Times New Roman" w:cs="Times New Roman"/>
                <w:sz w:val="20"/>
                <w:szCs w:val="20"/>
              </w:rPr>
            </w:pPr>
            <w:ins w:id="3599" w:author="Dokulil Jiří" w:date="2018-11-19T11:36:00Z">
              <w:r w:rsidRPr="00F43B89">
                <w:rPr>
                  <w:rFonts w:ascii="Times New Roman" w:hAnsi="Times New Roman" w:cs="Times New Roman"/>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ins>
          </w:p>
          <w:p w:rsidR="00481B31" w:rsidRDefault="00481B31" w:rsidP="00110113">
            <w:pPr>
              <w:pStyle w:val="Normlnweb"/>
              <w:spacing w:before="0" w:beforeAutospacing="0" w:after="0" w:afterAutospacing="0"/>
              <w:jc w:val="both"/>
              <w:textAlignment w:val="baseline"/>
              <w:rPr>
                <w:ins w:id="3600" w:author="Dokulil Jiří" w:date="2018-11-19T11:36:00Z"/>
              </w:rPr>
            </w:pPr>
            <w:ins w:id="3601" w:author="Dokulil Jiří" w:date="2018-11-19T11:36:00Z">
              <w:r w:rsidRPr="00F43B89">
                <w:rPr>
                  <w:rFonts w:ascii="Times New Roman" w:hAnsi="Times New Roman" w:cs="Times New Roman"/>
                  <w:sz w:val="20"/>
                  <w:szCs w:val="20"/>
                </w:rPr>
                <w:t>1.</w:t>
              </w:r>
              <w:r>
                <w:rPr>
                  <w:rFonts w:ascii="Times New Roman" w:hAnsi="Times New Roman" w:cs="Times New Roman"/>
                  <w:sz w:val="20"/>
                  <w:szCs w:val="20"/>
                </w:rPr>
                <w:t xml:space="preserve"> </w:t>
              </w:r>
              <w:r w:rsidRPr="00F43B89">
                <w:rPr>
                  <w:rFonts w:ascii="Times New Roman" w:hAnsi="Times New Roman" w:cs="Times New Roman"/>
                  <w:sz w:val="20"/>
                  <w:szCs w:val="20"/>
                </w:rPr>
                <w:t>1. – 31. 12. 2009 – UO Brno – odborný asistent – obor vojenská chemie, chemický náčelník posádky Brno.</w:t>
              </w:r>
            </w:ins>
          </w:p>
        </w:tc>
      </w:tr>
      <w:tr w:rsidR="00481B31" w:rsidTr="00110113">
        <w:trPr>
          <w:trHeight w:val="250"/>
          <w:ins w:id="3602" w:author="Dokulil Jiří" w:date="2018-11-19T11:36:00Z"/>
        </w:trPr>
        <w:tc>
          <w:tcPr>
            <w:tcW w:w="9859" w:type="dxa"/>
            <w:gridSpan w:val="11"/>
            <w:shd w:val="clear" w:color="auto" w:fill="F7CAAC"/>
          </w:tcPr>
          <w:p w:rsidR="00481B31" w:rsidRDefault="00481B31" w:rsidP="00110113">
            <w:pPr>
              <w:jc w:val="both"/>
              <w:rPr>
                <w:ins w:id="3603" w:author="Dokulil Jiří" w:date="2018-11-19T11:36:00Z"/>
              </w:rPr>
            </w:pPr>
            <w:ins w:id="3604" w:author="Dokulil Jiří" w:date="2018-11-19T11:36:00Z">
              <w:r>
                <w:rPr>
                  <w:b/>
                </w:rPr>
                <w:t>Zkušenosti s vedením kvalifikačních a rigorózních prací</w:t>
              </w:r>
            </w:ins>
          </w:p>
        </w:tc>
      </w:tr>
      <w:tr w:rsidR="00481B31" w:rsidRPr="009240E5" w:rsidTr="00110113">
        <w:trPr>
          <w:trHeight w:val="1105"/>
          <w:ins w:id="3605" w:author="Dokulil Jiří" w:date="2018-11-19T11:36:00Z"/>
        </w:trPr>
        <w:tc>
          <w:tcPr>
            <w:tcW w:w="9859" w:type="dxa"/>
            <w:gridSpan w:val="11"/>
          </w:tcPr>
          <w:p w:rsidR="00481B31" w:rsidRPr="00840772" w:rsidRDefault="00481B31" w:rsidP="00110113">
            <w:pPr>
              <w:jc w:val="both"/>
              <w:rPr>
                <w:ins w:id="3606" w:author="Dokulil Jiří" w:date="2018-11-19T11:36:00Z"/>
                <w:bCs/>
              </w:rPr>
            </w:pPr>
            <w:ins w:id="3607" w:author="Dokulil Jiří" w:date="2018-11-19T11:36:00Z">
              <w:r w:rsidRPr="00840772">
                <w:rPr>
                  <w:bCs/>
                </w:rPr>
                <w:t>Vedoucí bakalářských prací</w:t>
              </w:r>
              <w:r>
                <w:rPr>
                  <w:bCs/>
                </w:rPr>
                <w:t>:</w:t>
              </w:r>
            </w:ins>
          </w:p>
          <w:p w:rsidR="00481B31" w:rsidRPr="00840772" w:rsidRDefault="00481B31" w:rsidP="00110113">
            <w:pPr>
              <w:jc w:val="both"/>
              <w:rPr>
                <w:ins w:id="3608" w:author="Dokulil Jiří" w:date="2018-11-19T11:36:00Z"/>
              </w:rPr>
            </w:pPr>
            <w:ins w:id="3609" w:author="Dokulil Jiří" w:date="2018-11-19T11:36:00Z">
              <w:r w:rsidRPr="00840772">
                <w:t>AR 2013/2014 – 7 studentů</w:t>
              </w:r>
            </w:ins>
          </w:p>
          <w:p w:rsidR="00481B31" w:rsidRPr="00840772" w:rsidRDefault="00481B31" w:rsidP="00110113">
            <w:pPr>
              <w:jc w:val="both"/>
              <w:rPr>
                <w:ins w:id="3610" w:author="Dokulil Jiří" w:date="2018-11-19T11:36:00Z"/>
              </w:rPr>
            </w:pPr>
            <w:ins w:id="3611" w:author="Dokulil Jiří" w:date="2018-11-19T11:36:00Z">
              <w:r w:rsidRPr="00840772">
                <w:t>AR 2014/2015 – 2 studenti</w:t>
              </w:r>
            </w:ins>
          </w:p>
          <w:p w:rsidR="00481B31" w:rsidRPr="00840772" w:rsidRDefault="00481B31" w:rsidP="00110113">
            <w:pPr>
              <w:jc w:val="both"/>
              <w:rPr>
                <w:ins w:id="3612" w:author="Dokulil Jiří" w:date="2018-11-19T11:36:00Z"/>
              </w:rPr>
            </w:pPr>
            <w:ins w:id="3613" w:author="Dokulil Jiří" w:date="2018-11-19T11:36:00Z">
              <w:r w:rsidRPr="00840772">
                <w:t>AR 2015/2016 – 9 studenti</w:t>
              </w:r>
            </w:ins>
          </w:p>
          <w:p w:rsidR="00481B31" w:rsidRPr="00840772" w:rsidRDefault="00481B31" w:rsidP="00110113">
            <w:pPr>
              <w:jc w:val="both"/>
              <w:rPr>
                <w:ins w:id="3614" w:author="Dokulil Jiří" w:date="2018-11-19T11:36:00Z"/>
              </w:rPr>
            </w:pPr>
            <w:ins w:id="3615" w:author="Dokulil Jiří" w:date="2018-11-19T11:36:00Z">
              <w:r w:rsidRPr="00840772">
                <w:t>AR 2016/2017 – 8 studenti</w:t>
              </w:r>
            </w:ins>
          </w:p>
          <w:p w:rsidR="00481B31" w:rsidRPr="009240E5" w:rsidRDefault="00481B31" w:rsidP="00110113">
            <w:pPr>
              <w:jc w:val="both"/>
              <w:rPr>
                <w:ins w:id="3616" w:author="Dokulil Jiří" w:date="2018-11-19T11:36:00Z"/>
                <w:sz w:val="24"/>
                <w:szCs w:val="24"/>
              </w:rPr>
            </w:pPr>
            <w:ins w:id="3617" w:author="Dokulil Jiří" w:date="2018-11-19T11:36:00Z">
              <w:r w:rsidRPr="00840772">
                <w:t>AR 2017/2018 – 3 studenti</w:t>
              </w:r>
            </w:ins>
          </w:p>
        </w:tc>
      </w:tr>
      <w:tr w:rsidR="00481B31" w:rsidTr="00110113">
        <w:trPr>
          <w:cantSplit/>
          <w:ins w:id="3618" w:author="Dokulil Jiří" w:date="2018-11-19T11:36:00Z"/>
        </w:trPr>
        <w:tc>
          <w:tcPr>
            <w:tcW w:w="3347" w:type="dxa"/>
            <w:gridSpan w:val="2"/>
            <w:tcBorders>
              <w:top w:val="single" w:sz="12" w:space="0" w:color="auto"/>
            </w:tcBorders>
            <w:shd w:val="clear" w:color="auto" w:fill="F7CAAC"/>
          </w:tcPr>
          <w:p w:rsidR="00481B31" w:rsidRDefault="00481B31" w:rsidP="00110113">
            <w:pPr>
              <w:jc w:val="both"/>
              <w:rPr>
                <w:ins w:id="3619" w:author="Dokulil Jiří" w:date="2018-11-19T11:36:00Z"/>
              </w:rPr>
            </w:pPr>
            <w:ins w:id="3620" w:author="Dokulil Jiří" w:date="2018-11-19T11:36:00Z">
              <w:r>
                <w:rPr>
                  <w:b/>
                </w:rPr>
                <w:t xml:space="preserve">Obor habilitačního řízení </w:t>
              </w:r>
            </w:ins>
          </w:p>
        </w:tc>
        <w:tc>
          <w:tcPr>
            <w:tcW w:w="2245" w:type="dxa"/>
            <w:gridSpan w:val="2"/>
            <w:tcBorders>
              <w:top w:val="single" w:sz="12" w:space="0" w:color="auto"/>
            </w:tcBorders>
            <w:shd w:val="clear" w:color="auto" w:fill="F7CAAC"/>
          </w:tcPr>
          <w:p w:rsidR="00481B31" w:rsidRDefault="00481B31" w:rsidP="00110113">
            <w:pPr>
              <w:jc w:val="both"/>
              <w:rPr>
                <w:ins w:id="3621" w:author="Dokulil Jiří" w:date="2018-11-19T11:36:00Z"/>
              </w:rPr>
            </w:pPr>
            <w:ins w:id="3622" w:author="Dokulil Jiří" w:date="2018-11-19T11:36:00Z">
              <w:r>
                <w:rPr>
                  <w:b/>
                </w:rPr>
                <w:t>Rok udělení hodnosti</w:t>
              </w:r>
            </w:ins>
          </w:p>
        </w:tc>
        <w:tc>
          <w:tcPr>
            <w:tcW w:w="2248" w:type="dxa"/>
            <w:gridSpan w:val="4"/>
            <w:tcBorders>
              <w:top w:val="single" w:sz="12" w:space="0" w:color="auto"/>
              <w:right w:val="single" w:sz="12" w:space="0" w:color="auto"/>
            </w:tcBorders>
            <w:shd w:val="clear" w:color="auto" w:fill="F7CAAC"/>
          </w:tcPr>
          <w:p w:rsidR="00481B31" w:rsidRDefault="00481B31" w:rsidP="00110113">
            <w:pPr>
              <w:jc w:val="both"/>
              <w:rPr>
                <w:ins w:id="3623" w:author="Dokulil Jiří" w:date="2018-11-19T11:36:00Z"/>
              </w:rPr>
            </w:pPr>
            <w:ins w:id="3624" w:author="Dokulil Jiří" w:date="2018-11-19T11:36:00Z">
              <w:r>
                <w:rPr>
                  <w:b/>
                </w:rPr>
                <w:t>Řízení konáno na VŠ</w:t>
              </w:r>
            </w:ins>
          </w:p>
        </w:tc>
        <w:tc>
          <w:tcPr>
            <w:tcW w:w="2019" w:type="dxa"/>
            <w:gridSpan w:val="3"/>
            <w:tcBorders>
              <w:top w:val="single" w:sz="12" w:space="0" w:color="auto"/>
              <w:left w:val="single" w:sz="12" w:space="0" w:color="auto"/>
            </w:tcBorders>
            <w:shd w:val="clear" w:color="auto" w:fill="F7CAAC"/>
          </w:tcPr>
          <w:p w:rsidR="00481B31" w:rsidRDefault="00481B31" w:rsidP="00110113">
            <w:pPr>
              <w:jc w:val="both"/>
              <w:rPr>
                <w:ins w:id="3625" w:author="Dokulil Jiří" w:date="2018-11-19T11:36:00Z"/>
                <w:b/>
              </w:rPr>
            </w:pPr>
            <w:ins w:id="3626" w:author="Dokulil Jiří" w:date="2018-11-19T11:36:00Z">
              <w:r>
                <w:rPr>
                  <w:b/>
                </w:rPr>
                <w:t>Ohlasy publikací</w:t>
              </w:r>
            </w:ins>
          </w:p>
        </w:tc>
      </w:tr>
      <w:tr w:rsidR="00481B31" w:rsidTr="00110113">
        <w:trPr>
          <w:cantSplit/>
          <w:ins w:id="3627" w:author="Dokulil Jiří" w:date="2018-11-19T11:36:00Z"/>
        </w:trPr>
        <w:tc>
          <w:tcPr>
            <w:tcW w:w="3347" w:type="dxa"/>
            <w:gridSpan w:val="2"/>
          </w:tcPr>
          <w:p w:rsidR="00481B31" w:rsidRDefault="00481B31" w:rsidP="00110113">
            <w:pPr>
              <w:jc w:val="both"/>
              <w:rPr>
                <w:ins w:id="3628" w:author="Dokulil Jiří" w:date="2018-11-19T11:36:00Z"/>
              </w:rPr>
            </w:pPr>
          </w:p>
        </w:tc>
        <w:tc>
          <w:tcPr>
            <w:tcW w:w="2245" w:type="dxa"/>
            <w:gridSpan w:val="2"/>
          </w:tcPr>
          <w:p w:rsidR="00481B31" w:rsidRDefault="00481B31" w:rsidP="00110113">
            <w:pPr>
              <w:jc w:val="both"/>
              <w:rPr>
                <w:ins w:id="3629" w:author="Dokulil Jiří" w:date="2018-11-19T11:36:00Z"/>
              </w:rPr>
            </w:pPr>
          </w:p>
        </w:tc>
        <w:tc>
          <w:tcPr>
            <w:tcW w:w="2248" w:type="dxa"/>
            <w:gridSpan w:val="4"/>
            <w:tcBorders>
              <w:right w:val="single" w:sz="12" w:space="0" w:color="auto"/>
            </w:tcBorders>
          </w:tcPr>
          <w:p w:rsidR="00481B31" w:rsidRDefault="00481B31" w:rsidP="00110113">
            <w:pPr>
              <w:jc w:val="both"/>
              <w:rPr>
                <w:ins w:id="3630" w:author="Dokulil Jiří" w:date="2018-11-19T11:36:00Z"/>
              </w:rPr>
            </w:pPr>
          </w:p>
        </w:tc>
        <w:tc>
          <w:tcPr>
            <w:tcW w:w="632" w:type="dxa"/>
            <w:tcBorders>
              <w:left w:val="single" w:sz="12" w:space="0" w:color="auto"/>
            </w:tcBorders>
            <w:shd w:val="clear" w:color="auto" w:fill="F7CAAC"/>
          </w:tcPr>
          <w:p w:rsidR="00481B31" w:rsidRDefault="00481B31" w:rsidP="00110113">
            <w:pPr>
              <w:jc w:val="both"/>
              <w:rPr>
                <w:ins w:id="3631" w:author="Dokulil Jiří" w:date="2018-11-19T11:36:00Z"/>
              </w:rPr>
            </w:pPr>
            <w:ins w:id="3632" w:author="Dokulil Jiří" w:date="2018-11-19T11:36:00Z">
              <w:r>
                <w:rPr>
                  <w:b/>
                </w:rPr>
                <w:t>WOS</w:t>
              </w:r>
            </w:ins>
          </w:p>
        </w:tc>
        <w:tc>
          <w:tcPr>
            <w:tcW w:w="693" w:type="dxa"/>
            <w:shd w:val="clear" w:color="auto" w:fill="F7CAAC"/>
          </w:tcPr>
          <w:p w:rsidR="00481B31" w:rsidRDefault="00481B31" w:rsidP="00110113">
            <w:pPr>
              <w:jc w:val="both"/>
              <w:rPr>
                <w:ins w:id="3633" w:author="Dokulil Jiří" w:date="2018-11-19T11:36:00Z"/>
                <w:sz w:val="18"/>
              </w:rPr>
            </w:pPr>
            <w:ins w:id="3634" w:author="Dokulil Jiří" w:date="2018-11-19T11:36:00Z">
              <w:r>
                <w:rPr>
                  <w:b/>
                  <w:sz w:val="18"/>
                </w:rPr>
                <w:t>Scopus</w:t>
              </w:r>
            </w:ins>
          </w:p>
        </w:tc>
        <w:tc>
          <w:tcPr>
            <w:tcW w:w="694" w:type="dxa"/>
            <w:shd w:val="clear" w:color="auto" w:fill="F7CAAC"/>
          </w:tcPr>
          <w:p w:rsidR="00481B31" w:rsidRDefault="00481B31" w:rsidP="00110113">
            <w:pPr>
              <w:jc w:val="both"/>
              <w:rPr>
                <w:ins w:id="3635" w:author="Dokulil Jiří" w:date="2018-11-19T11:36:00Z"/>
              </w:rPr>
            </w:pPr>
            <w:ins w:id="3636" w:author="Dokulil Jiří" w:date="2018-11-19T11:36:00Z">
              <w:r>
                <w:rPr>
                  <w:b/>
                  <w:sz w:val="18"/>
                </w:rPr>
                <w:t>ostatní</w:t>
              </w:r>
            </w:ins>
          </w:p>
        </w:tc>
      </w:tr>
      <w:tr w:rsidR="00481B31" w:rsidTr="00110113">
        <w:trPr>
          <w:cantSplit/>
          <w:trHeight w:val="70"/>
          <w:ins w:id="3637" w:author="Dokulil Jiří" w:date="2018-11-19T11:36:00Z"/>
        </w:trPr>
        <w:tc>
          <w:tcPr>
            <w:tcW w:w="3347" w:type="dxa"/>
            <w:gridSpan w:val="2"/>
            <w:shd w:val="clear" w:color="auto" w:fill="F7CAAC"/>
          </w:tcPr>
          <w:p w:rsidR="00481B31" w:rsidRDefault="00481B31" w:rsidP="00110113">
            <w:pPr>
              <w:jc w:val="both"/>
              <w:rPr>
                <w:ins w:id="3638" w:author="Dokulil Jiří" w:date="2018-11-19T11:36:00Z"/>
              </w:rPr>
            </w:pPr>
            <w:ins w:id="3639" w:author="Dokulil Jiří" w:date="2018-11-19T11:36:00Z">
              <w:r>
                <w:rPr>
                  <w:b/>
                </w:rPr>
                <w:t>Obor jmenovacího řízení</w:t>
              </w:r>
            </w:ins>
          </w:p>
        </w:tc>
        <w:tc>
          <w:tcPr>
            <w:tcW w:w="2245" w:type="dxa"/>
            <w:gridSpan w:val="2"/>
            <w:shd w:val="clear" w:color="auto" w:fill="F7CAAC"/>
          </w:tcPr>
          <w:p w:rsidR="00481B31" w:rsidRDefault="00481B31" w:rsidP="00110113">
            <w:pPr>
              <w:jc w:val="both"/>
              <w:rPr>
                <w:ins w:id="3640" w:author="Dokulil Jiří" w:date="2018-11-19T11:36:00Z"/>
              </w:rPr>
            </w:pPr>
            <w:ins w:id="3641" w:author="Dokulil Jiří" w:date="2018-11-19T11:36:00Z">
              <w:r>
                <w:rPr>
                  <w:b/>
                </w:rPr>
                <w:t>Rok udělení hodnosti</w:t>
              </w:r>
            </w:ins>
          </w:p>
        </w:tc>
        <w:tc>
          <w:tcPr>
            <w:tcW w:w="2248" w:type="dxa"/>
            <w:gridSpan w:val="4"/>
            <w:tcBorders>
              <w:right w:val="single" w:sz="12" w:space="0" w:color="auto"/>
            </w:tcBorders>
            <w:shd w:val="clear" w:color="auto" w:fill="F7CAAC"/>
          </w:tcPr>
          <w:p w:rsidR="00481B31" w:rsidRDefault="00481B31" w:rsidP="00110113">
            <w:pPr>
              <w:jc w:val="both"/>
              <w:rPr>
                <w:ins w:id="3642" w:author="Dokulil Jiří" w:date="2018-11-19T11:36:00Z"/>
              </w:rPr>
            </w:pPr>
            <w:ins w:id="3643" w:author="Dokulil Jiří" w:date="2018-11-19T11:36:00Z">
              <w:r>
                <w:rPr>
                  <w:b/>
                </w:rPr>
                <w:t>Řízení konáno na VŠ</w:t>
              </w:r>
            </w:ins>
          </w:p>
        </w:tc>
        <w:tc>
          <w:tcPr>
            <w:tcW w:w="632" w:type="dxa"/>
            <w:vMerge w:val="restart"/>
            <w:tcBorders>
              <w:left w:val="single" w:sz="12" w:space="0" w:color="auto"/>
            </w:tcBorders>
          </w:tcPr>
          <w:p w:rsidR="00481B31" w:rsidRDefault="00481B31" w:rsidP="00110113">
            <w:pPr>
              <w:jc w:val="both"/>
              <w:rPr>
                <w:ins w:id="3644" w:author="Dokulil Jiří" w:date="2018-11-19T11:36:00Z"/>
                <w:b/>
              </w:rPr>
            </w:pPr>
          </w:p>
        </w:tc>
        <w:tc>
          <w:tcPr>
            <w:tcW w:w="693" w:type="dxa"/>
            <w:vMerge w:val="restart"/>
          </w:tcPr>
          <w:p w:rsidR="00481B31" w:rsidRDefault="00481B31" w:rsidP="00110113">
            <w:pPr>
              <w:jc w:val="both"/>
              <w:rPr>
                <w:ins w:id="3645" w:author="Dokulil Jiří" w:date="2018-11-19T11:36:00Z"/>
                <w:b/>
              </w:rPr>
            </w:pPr>
          </w:p>
        </w:tc>
        <w:tc>
          <w:tcPr>
            <w:tcW w:w="694" w:type="dxa"/>
            <w:vMerge w:val="restart"/>
          </w:tcPr>
          <w:p w:rsidR="00481B31" w:rsidRDefault="00481B31" w:rsidP="00110113">
            <w:pPr>
              <w:jc w:val="both"/>
              <w:rPr>
                <w:ins w:id="3646" w:author="Dokulil Jiří" w:date="2018-11-19T11:36:00Z"/>
                <w:b/>
              </w:rPr>
            </w:pPr>
          </w:p>
        </w:tc>
      </w:tr>
      <w:tr w:rsidR="00481B31" w:rsidTr="00110113">
        <w:trPr>
          <w:trHeight w:val="205"/>
          <w:ins w:id="3647" w:author="Dokulil Jiří" w:date="2018-11-19T11:36:00Z"/>
        </w:trPr>
        <w:tc>
          <w:tcPr>
            <w:tcW w:w="3347" w:type="dxa"/>
            <w:gridSpan w:val="2"/>
          </w:tcPr>
          <w:p w:rsidR="00481B31" w:rsidRDefault="00481B31" w:rsidP="00110113">
            <w:pPr>
              <w:jc w:val="both"/>
              <w:rPr>
                <w:ins w:id="3648" w:author="Dokulil Jiří" w:date="2018-11-19T11:36:00Z"/>
              </w:rPr>
            </w:pPr>
          </w:p>
        </w:tc>
        <w:tc>
          <w:tcPr>
            <w:tcW w:w="2245" w:type="dxa"/>
            <w:gridSpan w:val="2"/>
          </w:tcPr>
          <w:p w:rsidR="00481B31" w:rsidRDefault="00481B31" w:rsidP="00110113">
            <w:pPr>
              <w:jc w:val="both"/>
              <w:rPr>
                <w:ins w:id="3649" w:author="Dokulil Jiří" w:date="2018-11-19T11:36:00Z"/>
              </w:rPr>
            </w:pPr>
          </w:p>
        </w:tc>
        <w:tc>
          <w:tcPr>
            <w:tcW w:w="2248" w:type="dxa"/>
            <w:gridSpan w:val="4"/>
            <w:tcBorders>
              <w:right w:val="single" w:sz="12" w:space="0" w:color="auto"/>
            </w:tcBorders>
          </w:tcPr>
          <w:p w:rsidR="00481B31" w:rsidRDefault="00481B31" w:rsidP="00110113">
            <w:pPr>
              <w:jc w:val="both"/>
              <w:rPr>
                <w:ins w:id="3650" w:author="Dokulil Jiří" w:date="2018-11-19T11:36:00Z"/>
              </w:rPr>
            </w:pPr>
          </w:p>
        </w:tc>
        <w:tc>
          <w:tcPr>
            <w:tcW w:w="632" w:type="dxa"/>
            <w:vMerge/>
            <w:tcBorders>
              <w:left w:val="single" w:sz="12" w:space="0" w:color="auto"/>
            </w:tcBorders>
            <w:vAlign w:val="center"/>
          </w:tcPr>
          <w:p w:rsidR="00481B31" w:rsidRDefault="00481B31" w:rsidP="00110113">
            <w:pPr>
              <w:rPr>
                <w:ins w:id="3651" w:author="Dokulil Jiří" w:date="2018-11-19T11:36:00Z"/>
                <w:b/>
              </w:rPr>
            </w:pPr>
          </w:p>
        </w:tc>
        <w:tc>
          <w:tcPr>
            <w:tcW w:w="693" w:type="dxa"/>
            <w:vMerge/>
            <w:vAlign w:val="center"/>
          </w:tcPr>
          <w:p w:rsidR="00481B31" w:rsidRDefault="00481B31" w:rsidP="00110113">
            <w:pPr>
              <w:rPr>
                <w:ins w:id="3652" w:author="Dokulil Jiří" w:date="2018-11-19T11:36:00Z"/>
                <w:b/>
              </w:rPr>
            </w:pPr>
          </w:p>
        </w:tc>
        <w:tc>
          <w:tcPr>
            <w:tcW w:w="694" w:type="dxa"/>
            <w:vMerge/>
            <w:vAlign w:val="center"/>
          </w:tcPr>
          <w:p w:rsidR="00481B31" w:rsidRDefault="00481B31" w:rsidP="00110113">
            <w:pPr>
              <w:rPr>
                <w:ins w:id="3653" w:author="Dokulil Jiří" w:date="2018-11-19T11:36:00Z"/>
                <w:b/>
              </w:rPr>
            </w:pPr>
          </w:p>
        </w:tc>
      </w:tr>
      <w:tr w:rsidR="00481B31" w:rsidTr="00110113">
        <w:trPr>
          <w:ins w:id="3654" w:author="Dokulil Jiří" w:date="2018-11-19T11:36:00Z"/>
        </w:trPr>
        <w:tc>
          <w:tcPr>
            <w:tcW w:w="9859" w:type="dxa"/>
            <w:gridSpan w:val="11"/>
            <w:shd w:val="clear" w:color="auto" w:fill="F7CAAC"/>
          </w:tcPr>
          <w:p w:rsidR="00481B31" w:rsidRDefault="00481B31" w:rsidP="00110113">
            <w:pPr>
              <w:jc w:val="both"/>
              <w:rPr>
                <w:ins w:id="3655" w:author="Dokulil Jiří" w:date="2018-11-19T11:36:00Z"/>
                <w:b/>
              </w:rPr>
            </w:pPr>
            <w:ins w:id="3656" w:author="Dokulil Jiří" w:date="2018-11-19T11:36:00Z">
              <w:r>
                <w:rPr>
                  <w:b/>
                </w:rPr>
                <w:t xml:space="preserve">Přehled o nejvýznamnější publikační a další tvůrčí činnosti nebo další profesní činnosti u odborníků z praxe vztahující se k zabezpečovaným předmětům </w:t>
              </w:r>
            </w:ins>
          </w:p>
        </w:tc>
      </w:tr>
      <w:tr w:rsidR="00481B31" w:rsidRPr="00F43B89" w:rsidTr="00110113">
        <w:trPr>
          <w:trHeight w:val="2347"/>
          <w:ins w:id="3657" w:author="Dokulil Jiří" w:date="2018-11-19T11:36:00Z"/>
        </w:trPr>
        <w:tc>
          <w:tcPr>
            <w:tcW w:w="9859" w:type="dxa"/>
            <w:gridSpan w:val="11"/>
          </w:tcPr>
          <w:p w:rsidR="00481B31" w:rsidRPr="00645003" w:rsidRDefault="00481B31" w:rsidP="00110113">
            <w:pPr>
              <w:pStyle w:val="Normlnweb"/>
              <w:spacing w:before="0" w:beforeAutospacing="0" w:after="60" w:afterAutospacing="0"/>
              <w:jc w:val="both"/>
              <w:textAlignment w:val="baseline"/>
              <w:rPr>
                <w:ins w:id="3658" w:author="Dokulil Jiří" w:date="2018-11-19T11:36:00Z"/>
                <w:rFonts w:ascii="Times New Roman" w:hAnsi="Times New Roman" w:cs="Times New Roman"/>
                <w:color w:val="000000"/>
                <w:sz w:val="20"/>
                <w:szCs w:val="20"/>
              </w:rPr>
            </w:pPr>
            <w:ins w:id="3659" w:author="Dokulil Jiří" w:date="2018-11-19T11:36:00Z">
              <w:r w:rsidRPr="00645003">
                <w:rPr>
                  <w:rFonts w:ascii="Times New Roman" w:hAnsi="Times New Roman" w:cs="Times New Roman"/>
                  <w:b/>
                  <w:bCs/>
                  <w:color w:val="000000"/>
                  <w:sz w:val="20"/>
                  <w:szCs w:val="20"/>
                </w:rPr>
                <w:lastRenderedPageBreak/>
                <w:t>PRINC Ivan (70 %)</w:t>
              </w:r>
              <w:r>
                <w:rPr>
                  <w:rFonts w:ascii="Times New Roman" w:hAnsi="Times New Roman" w:cs="Times New Roman"/>
                  <w:color w:val="000000"/>
                  <w:sz w:val="20"/>
                  <w:szCs w:val="20"/>
                </w:rPr>
                <w:t xml:space="preserve"> a Zdeněk ŠAFAŘÍK (30 %)</w:t>
              </w:r>
              <w:r w:rsidRPr="0064500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(2017) </w:t>
              </w:r>
              <w:r w:rsidRPr="00755E85">
                <w:rPr>
                  <w:rFonts w:ascii="Times New Roman" w:hAnsi="Times New Roman" w:cs="Times New Roman"/>
                  <w:i/>
                  <w:color w:val="000000"/>
                  <w:sz w:val="20"/>
                  <w:szCs w:val="20"/>
                </w:rPr>
                <w:t xml:space="preserve">Rizika a prevence v oblasti ochrany dětí v dětských táborech. </w:t>
              </w:r>
              <w:r w:rsidRPr="00645003">
                <w:rPr>
                  <w:rFonts w:ascii="Times New Roman" w:hAnsi="Times New Roman" w:cs="Times New Roman"/>
                  <w:color w:val="000000"/>
                  <w:sz w:val="20"/>
                  <w:szCs w:val="20"/>
                </w:rPr>
                <w:t>Žilina: Žilinská univerzita, FBI, Krízový manažment 1/2017, s. 74-82, ISSN: 1336-0019. ERIH+.</w:t>
              </w:r>
            </w:ins>
          </w:p>
          <w:p w:rsidR="00481B31" w:rsidRPr="00645003" w:rsidRDefault="00481B31" w:rsidP="00110113">
            <w:pPr>
              <w:pStyle w:val="Normlnweb"/>
              <w:spacing w:before="0" w:beforeAutospacing="0" w:after="60" w:afterAutospacing="0"/>
              <w:jc w:val="both"/>
              <w:textAlignment w:val="baseline"/>
              <w:rPr>
                <w:ins w:id="3660" w:author="Dokulil Jiří" w:date="2018-11-19T11:36:00Z"/>
                <w:rFonts w:ascii="Times New Roman" w:hAnsi="Times New Roman" w:cs="Times New Roman"/>
                <w:color w:val="000000"/>
                <w:sz w:val="20"/>
                <w:szCs w:val="20"/>
              </w:rPr>
            </w:pPr>
            <w:ins w:id="3661" w:author="Dokulil Jiří" w:date="2018-11-19T11:36:00Z">
              <w:r w:rsidRPr="00645003">
                <w:rPr>
                  <w:rFonts w:ascii="Times New Roman" w:hAnsi="Times New Roman" w:cs="Times New Roman"/>
                  <w:b/>
                  <w:bCs/>
                  <w:color w:val="000000"/>
                  <w:sz w:val="20"/>
                  <w:szCs w:val="20"/>
                </w:rPr>
                <w:t>PRINC Ivan (100 %)</w:t>
              </w:r>
              <w:r>
                <w:rPr>
                  <w:rFonts w:ascii="Times New Roman" w:hAnsi="Times New Roman" w:cs="Times New Roman"/>
                  <w:b/>
                  <w:bCs/>
                  <w:color w:val="000000"/>
                  <w:sz w:val="20"/>
                  <w:szCs w:val="20"/>
                </w:rPr>
                <w:t xml:space="preserve"> (</w:t>
              </w:r>
              <w:r w:rsidRPr="00755E85">
                <w:rPr>
                  <w:rFonts w:ascii="Times New Roman" w:hAnsi="Times New Roman" w:cs="Times New Roman"/>
                  <w:bCs/>
                  <w:color w:val="000000"/>
                  <w:sz w:val="20"/>
                  <w:szCs w:val="20"/>
                </w:rPr>
                <w:t>2017</w:t>
              </w:r>
              <w:r>
                <w:rPr>
                  <w:rFonts w:ascii="Times New Roman" w:hAnsi="Times New Roman" w:cs="Times New Roman"/>
                  <w:bCs/>
                  <w:color w:val="000000"/>
                  <w:sz w:val="20"/>
                  <w:szCs w:val="20"/>
                </w:rPr>
                <w:t>)</w:t>
              </w:r>
              <w:r w:rsidRPr="00645003">
                <w:rPr>
                  <w:rFonts w:ascii="Times New Roman" w:hAnsi="Times New Roman" w:cs="Times New Roman"/>
                  <w:color w:val="000000"/>
                  <w:sz w:val="20"/>
                  <w:szCs w:val="20"/>
                </w:rPr>
                <w:t xml:space="preserve"> POUŠTNÍ ŠTÍT A POUŠTNÍ BOUŘE 1990–1991: </w:t>
              </w:r>
              <w:r w:rsidRPr="00755E85">
                <w:rPr>
                  <w:rFonts w:ascii="Times New Roman" w:hAnsi="Times New Roman" w:cs="Times New Roman"/>
                  <w:i/>
                  <w:color w:val="000000"/>
                  <w:sz w:val="20"/>
                  <w:szCs w:val="20"/>
                </w:rPr>
                <w:t xml:space="preserve">Vzpomínky účastníka války v Perském zálivu. </w:t>
              </w:r>
              <w:r w:rsidRPr="00645003">
                <w:rPr>
                  <w:rFonts w:ascii="Times New Roman" w:hAnsi="Times New Roman" w:cs="Times New Roman"/>
                  <w:color w:val="000000"/>
                  <w:sz w:val="20"/>
                  <w:szCs w:val="20"/>
                </w:rPr>
                <w:t>Brno: Univerzita obrany, Obrana a stratégie, Volume 17, Number 2, s. 5-24, ISSN: 1214-6463 (print) and ISSN 1802-7199 (on- line). 10.3849/1802-7199.17.2017.02.005-024. ERIH+.</w:t>
              </w:r>
            </w:ins>
          </w:p>
          <w:p w:rsidR="00481B31" w:rsidRPr="00645003" w:rsidRDefault="00481B31" w:rsidP="00110113">
            <w:pPr>
              <w:pStyle w:val="Normlnweb"/>
              <w:spacing w:before="0" w:beforeAutospacing="0" w:after="60" w:afterAutospacing="0"/>
              <w:jc w:val="both"/>
              <w:textAlignment w:val="baseline"/>
              <w:rPr>
                <w:ins w:id="3662" w:author="Dokulil Jiří" w:date="2018-11-19T11:36:00Z"/>
                <w:rFonts w:ascii="Times New Roman" w:hAnsi="Times New Roman" w:cs="Times New Roman"/>
                <w:color w:val="000000"/>
                <w:sz w:val="20"/>
                <w:szCs w:val="20"/>
              </w:rPr>
            </w:pPr>
            <w:ins w:id="3663" w:author="Dokulil Jiří" w:date="2018-11-19T11:36:00Z">
              <w:r w:rsidRPr="00645003">
                <w:rPr>
                  <w:rFonts w:ascii="Times New Roman" w:hAnsi="Times New Roman" w:cs="Times New Roman"/>
                  <w:color w:val="000000"/>
                  <w:sz w:val="20"/>
                  <w:szCs w:val="20"/>
                </w:rPr>
                <w:t xml:space="preserve">Zdeněk ŠAFAŘÍK (60 %), </w:t>
              </w:r>
              <w:r w:rsidRPr="00645003">
                <w:rPr>
                  <w:rFonts w:ascii="Times New Roman" w:hAnsi="Times New Roman" w:cs="Times New Roman"/>
                  <w:b/>
                  <w:bCs/>
                  <w:color w:val="000000"/>
                  <w:sz w:val="20"/>
                  <w:szCs w:val="20"/>
                </w:rPr>
                <w:t>Ivan PRINC (30 %),</w:t>
              </w:r>
              <w:r>
                <w:rPr>
                  <w:rFonts w:ascii="Times New Roman" w:hAnsi="Times New Roman" w:cs="Times New Roman"/>
                  <w:color w:val="000000"/>
                  <w:sz w:val="20"/>
                  <w:szCs w:val="20"/>
                </w:rPr>
                <w:t xml:space="preserve"> Jan MIČKA (10 %)</w:t>
              </w:r>
              <w:r w:rsidRPr="0064500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(2017) </w:t>
              </w:r>
              <w:r w:rsidRPr="00755E85">
                <w:rPr>
                  <w:rFonts w:ascii="Times New Roman" w:hAnsi="Times New Roman" w:cs="Times New Roman"/>
                  <w:i/>
                  <w:color w:val="000000"/>
                  <w:sz w:val="20"/>
                  <w:szCs w:val="20"/>
                </w:rPr>
                <w:t>Únik ropných látek a jejich vliv na životní prostředí.</w:t>
              </w:r>
              <w:r w:rsidRPr="00645003">
                <w:rPr>
                  <w:rFonts w:ascii="Times New Roman" w:hAnsi="Times New Roman" w:cs="Times New Roman"/>
                  <w:color w:val="000000"/>
                  <w:sz w:val="20"/>
                  <w:szCs w:val="20"/>
                </w:rPr>
                <w:t> Institut ochrany obyvatelstva Lázně Bohdaneč: The Science for Population Protection 2/2017, Volume 9, 2017, str. 69 – 80. ISSN 1803-635X. ERIH+.</w:t>
              </w:r>
            </w:ins>
          </w:p>
          <w:p w:rsidR="00481B31" w:rsidRPr="00645003" w:rsidRDefault="00481B31" w:rsidP="00110113">
            <w:pPr>
              <w:pStyle w:val="Normlnweb"/>
              <w:spacing w:before="0" w:beforeAutospacing="0" w:after="60" w:afterAutospacing="0"/>
              <w:jc w:val="both"/>
              <w:textAlignment w:val="baseline"/>
              <w:rPr>
                <w:ins w:id="3664" w:author="Dokulil Jiří" w:date="2018-11-19T11:36:00Z"/>
                <w:rFonts w:ascii="Times New Roman" w:hAnsi="Times New Roman" w:cs="Times New Roman"/>
                <w:color w:val="000000"/>
                <w:sz w:val="20"/>
                <w:szCs w:val="20"/>
              </w:rPr>
            </w:pPr>
            <w:ins w:id="3665" w:author="Dokulil Jiří" w:date="2018-11-19T11:36:00Z">
              <w:r w:rsidRPr="00645003">
                <w:rPr>
                  <w:rFonts w:ascii="Times New Roman" w:hAnsi="Times New Roman" w:cs="Times New Roman"/>
                  <w:color w:val="000000"/>
                  <w:sz w:val="20"/>
                  <w:szCs w:val="20"/>
                </w:rPr>
                <w:t xml:space="preserve">VIČAR Dušan (25 %), Jan STROHMANDL (15 %), </w:t>
              </w:r>
              <w:r w:rsidRPr="00645003">
                <w:rPr>
                  <w:rFonts w:ascii="Times New Roman" w:hAnsi="Times New Roman" w:cs="Times New Roman"/>
                  <w:b/>
                  <w:bCs/>
                  <w:color w:val="000000"/>
                  <w:sz w:val="20"/>
                  <w:szCs w:val="20"/>
                </w:rPr>
                <w:t>Ivan PRINC (15 %),</w:t>
              </w:r>
              <w:r w:rsidRPr="00645003">
                <w:rPr>
                  <w:rFonts w:ascii="Times New Roman" w:hAnsi="Times New Roman" w:cs="Times New Roman"/>
                  <w:color w:val="000000"/>
                  <w:sz w:val="20"/>
                  <w:szCs w:val="20"/>
                </w:rPr>
                <w:t xml:space="preserve"> Jakub RAK (15 %), Ivan MAŠEK (</w:t>
              </w:r>
              <w:r>
                <w:rPr>
                  <w:rFonts w:ascii="Times New Roman" w:hAnsi="Times New Roman" w:cs="Times New Roman"/>
                  <w:color w:val="000000"/>
                  <w:sz w:val="20"/>
                  <w:szCs w:val="20"/>
                </w:rPr>
                <w:t xml:space="preserve">15 %) </w:t>
              </w:r>
              <w:r>
                <w:rPr>
                  <w:rFonts w:ascii="Times New Roman" w:hAnsi="Times New Roman" w:cs="Times New Roman"/>
                  <w:color w:val="000000"/>
                  <w:sz w:val="20"/>
                  <w:szCs w:val="20"/>
                </w:rPr>
                <w:br/>
                <w:t>a Danuše ULČÍKOVÁ (15 %) (2016)</w:t>
              </w:r>
              <w:r w:rsidRPr="00645003">
                <w:rPr>
                  <w:rFonts w:ascii="Times New Roman" w:hAnsi="Times New Roman" w:cs="Times New Roman"/>
                  <w:color w:val="000000"/>
                  <w:sz w:val="20"/>
                  <w:szCs w:val="20"/>
                </w:rPr>
                <w:t> </w:t>
              </w:r>
              <w:r w:rsidRPr="00755E85">
                <w:rPr>
                  <w:rFonts w:ascii="Times New Roman" w:hAnsi="Times New Roman" w:cs="Times New Roman"/>
                  <w:i/>
                  <w:color w:val="000000"/>
                  <w:sz w:val="20"/>
                  <w:szCs w:val="20"/>
                </w:rPr>
                <w:t>Vzdělávání v oblasti bezpečnosti a ochrany obyvatelstva. </w:t>
              </w:r>
              <w:r w:rsidRPr="00645003">
                <w:rPr>
                  <w:rFonts w:ascii="Times New Roman" w:hAnsi="Times New Roman" w:cs="Times New Roman"/>
                  <w:color w:val="000000"/>
                  <w:sz w:val="20"/>
                  <w:szCs w:val="20"/>
                </w:rPr>
                <w:t>Institut ochrany obyvatelstva Lázně Bohdaneč: The Science for Population Protection 1/2016, Volume 8, 2016, str. 77 – 88. ISSN 1803-568X. ERIH+.</w:t>
              </w:r>
            </w:ins>
          </w:p>
          <w:p w:rsidR="00481B31" w:rsidRPr="00645003" w:rsidRDefault="00481B31" w:rsidP="00110113">
            <w:pPr>
              <w:pStyle w:val="Normlnweb"/>
              <w:spacing w:before="0" w:beforeAutospacing="0" w:after="60" w:afterAutospacing="0"/>
              <w:jc w:val="both"/>
              <w:textAlignment w:val="baseline"/>
              <w:rPr>
                <w:ins w:id="3666" w:author="Dokulil Jiří" w:date="2018-11-19T11:36:00Z"/>
                <w:rFonts w:ascii="Times New Roman" w:hAnsi="Times New Roman" w:cs="Times New Roman"/>
                <w:color w:val="000000"/>
                <w:sz w:val="20"/>
                <w:szCs w:val="20"/>
              </w:rPr>
            </w:pPr>
            <w:ins w:id="3667" w:author="Dokulil Jiří" w:date="2018-11-19T11:36:00Z">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(2016) </w:t>
              </w:r>
              <w:r w:rsidRPr="00755E85">
                <w:rPr>
                  <w:rFonts w:ascii="Times New Roman" w:hAnsi="Times New Roman" w:cs="Times New Roman"/>
                  <w:i/>
                  <w:color w:val="000000"/>
                  <w:sz w:val="20"/>
                  <w:szCs w:val="20"/>
                </w:rPr>
                <w:t>Pohromy a jiné zdroje rizik v katastrálním území obce Těmice</w:t>
              </w:r>
              <w:r w:rsidRPr="00645003">
                <w:rPr>
                  <w:rFonts w:ascii="Times New Roman" w:hAnsi="Times New Roman" w:cs="Times New Roman"/>
                  <w:color w:val="000000"/>
                  <w:sz w:val="20"/>
                  <w:szCs w:val="20"/>
                </w:rPr>
                <w:t>. Zlín: UTB ve Zlíně, FAI, Trilobit 2/2016, s. 9, ISSN: 1804-1795. Recenzovaný časopis indexovaný v národní databázi recenzovaných časopisů dle Metodiky rady vlády.</w:t>
              </w:r>
            </w:ins>
          </w:p>
          <w:p w:rsidR="00481B31" w:rsidRPr="00645003" w:rsidRDefault="00481B31" w:rsidP="00110113">
            <w:pPr>
              <w:pStyle w:val="Normlnweb"/>
              <w:spacing w:before="0" w:beforeAutospacing="0" w:after="60" w:afterAutospacing="0"/>
              <w:jc w:val="both"/>
              <w:textAlignment w:val="baseline"/>
              <w:rPr>
                <w:ins w:id="3668" w:author="Dokulil Jiří" w:date="2018-11-19T11:36:00Z"/>
                <w:rFonts w:ascii="Times New Roman" w:hAnsi="Times New Roman" w:cs="Times New Roman"/>
                <w:color w:val="000000"/>
                <w:sz w:val="20"/>
                <w:szCs w:val="20"/>
              </w:rPr>
            </w:pPr>
            <w:ins w:id="3669" w:author="Dokulil Jiří" w:date="2018-11-19T11:36:00Z">
              <w:r w:rsidRPr="00645003">
                <w:rPr>
                  <w:rFonts w:ascii="Times New Roman" w:hAnsi="Times New Roman" w:cs="Times New Roman"/>
                  <w:color w:val="000000"/>
                  <w:sz w:val="20"/>
                  <w:szCs w:val="20"/>
                </w:rPr>
                <w:t>ŠAFAŘÍK Zdeněk (75 %)  a </w:t>
              </w:r>
              <w:r w:rsidRPr="00645003">
                <w:rPr>
                  <w:rFonts w:ascii="Times New Roman" w:hAnsi="Times New Roman" w:cs="Times New Roman"/>
                  <w:b/>
                  <w:bCs/>
                  <w:color w:val="000000"/>
                  <w:sz w:val="20"/>
                  <w:szCs w:val="20"/>
                </w:rPr>
                <w:t xml:space="preserve">Ivan PRINC </w:t>
              </w:r>
              <w:r w:rsidRPr="00645003">
                <w:rPr>
                  <w:rFonts w:ascii="Times New Roman" w:hAnsi="Times New Roman" w:cs="Times New Roman"/>
                  <w:color w:val="000000"/>
                  <w:sz w:val="20"/>
                  <w:szCs w:val="20"/>
                </w:rPr>
                <w:t>(25 %)</w:t>
              </w:r>
              <w:r w:rsidRPr="00645003">
                <w:rPr>
                  <w:rFonts w:ascii="Times New Roman" w:hAnsi="Times New Roman" w:cs="Times New Roman"/>
                  <w:b/>
                  <w:bCs/>
                  <w:color w:val="000000"/>
                  <w:sz w:val="20"/>
                  <w:szCs w:val="20"/>
                </w:rPr>
                <w:t>.</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(2016) </w:t>
              </w:r>
              <w:r w:rsidRPr="00645003">
                <w:rPr>
                  <w:rFonts w:ascii="Times New Roman" w:hAnsi="Times New Roman" w:cs="Times New Roman"/>
                  <w:i/>
                  <w:iCs/>
                  <w:color w:val="000000"/>
                  <w:sz w:val="20"/>
                  <w:szCs w:val="20"/>
                </w:rPr>
                <w:t>Nemoci z povolání jako důsledek environmentálního znečištění prostředí.</w:t>
              </w:r>
              <w:r w:rsidRPr="00645003">
                <w:rPr>
                  <w:rFonts w:ascii="Times New Roman" w:hAnsi="Times New Roman" w:cs="Times New Roman"/>
                  <w:color w:val="000000"/>
                  <w:sz w:val="20"/>
                  <w:szCs w:val="20"/>
                </w:rPr>
                <w:t> Zlín: UTB ve Zlíně, FAI, Trilobit 2/2016, s. 11, ISSN: 1804-1795. Recenzovaný časopis indexovaný v národní databázi recenzovaných časopisů dle Metodiky rady vlády.</w:t>
              </w:r>
            </w:ins>
          </w:p>
          <w:p w:rsidR="00481B31" w:rsidRPr="00645003" w:rsidRDefault="00481B31" w:rsidP="00110113">
            <w:pPr>
              <w:pStyle w:val="Normlnweb"/>
              <w:spacing w:before="0" w:beforeAutospacing="0" w:after="60" w:afterAutospacing="0"/>
              <w:jc w:val="both"/>
              <w:textAlignment w:val="baseline"/>
              <w:rPr>
                <w:ins w:id="3670" w:author="Dokulil Jiří" w:date="2018-11-19T11:36:00Z"/>
                <w:rFonts w:ascii="Times New Roman" w:hAnsi="Times New Roman" w:cs="Times New Roman"/>
                <w:color w:val="000000"/>
                <w:sz w:val="20"/>
                <w:szCs w:val="20"/>
              </w:rPr>
            </w:pPr>
            <w:ins w:id="3671" w:author="Dokulil Jiří" w:date="2018-11-19T11:36:00Z">
              <w:r w:rsidRPr="00645003">
                <w:rPr>
                  <w:rFonts w:ascii="Times New Roman" w:hAnsi="Times New Roman" w:cs="Times New Roman"/>
                  <w:color w:val="000000"/>
                  <w:sz w:val="20"/>
                  <w:szCs w:val="20"/>
                </w:rPr>
                <w:t>ŠAFAŘÍK, Zdeněk (25 %), VIČAR, Dušan (25 %), MAŠEK, Ivan (25 %) a </w:t>
              </w:r>
              <w:r w:rsidRPr="00645003">
                <w:rPr>
                  <w:rFonts w:ascii="Times New Roman" w:hAnsi="Times New Roman" w:cs="Times New Roman"/>
                  <w:b/>
                  <w:bCs/>
                  <w:color w:val="000000"/>
                  <w:sz w:val="20"/>
                  <w:szCs w:val="20"/>
                </w:rPr>
                <w:t>Ivan PRINC (25 %).</w:t>
              </w:r>
              <w:r w:rsidRPr="00645003">
                <w:rPr>
                  <w:rFonts w:ascii="Times New Roman" w:hAnsi="Times New Roman" w:cs="Times New Roman"/>
                  <w:color w:val="000000"/>
                  <w:sz w:val="20"/>
                  <w:szCs w:val="20"/>
                </w:rPr>
                <w:t> </w:t>
              </w:r>
              <w:r>
                <w:rPr>
                  <w:rFonts w:ascii="Times New Roman" w:hAnsi="Times New Roman" w:cs="Times New Roman"/>
                  <w:color w:val="000000"/>
                  <w:sz w:val="20"/>
                  <w:szCs w:val="20"/>
                </w:rPr>
                <w:t xml:space="preserve">(2015) </w:t>
              </w:r>
              <w:r w:rsidRPr="00755E85">
                <w:rPr>
                  <w:rFonts w:ascii="Times New Roman" w:hAnsi="Times New Roman" w:cs="Times New Roman"/>
                  <w:i/>
                  <w:color w:val="000000"/>
                  <w:sz w:val="20"/>
                  <w:szCs w:val="20"/>
                </w:rPr>
                <w:t>Významná výročí použití chemických zbraní.</w:t>
              </w:r>
              <w:r w:rsidRPr="00645003">
                <w:rPr>
                  <w:rFonts w:ascii="Times New Roman" w:hAnsi="Times New Roman" w:cs="Times New Roman"/>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ins>
          </w:p>
          <w:p w:rsidR="00481B31" w:rsidRPr="00F43B89" w:rsidRDefault="00481B31" w:rsidP="00110113">
            <w:pPr>
              <w:jc w:val="both"/>
              <w:rPr>
                <w:ins w:id="3672" w:author="Dokulil Jiří" w:date="2018-11-19T11:36:00Z"/>
                <w:b/>
              </w:rPr>
            </w:pPr>
          </w:p>
        </w:tc>
      </w:tr>
      <w:tr w:rsidR="00481B31" w:rsidTr="00110113">
        <w:trPr>
          <w:trHeight w:val="218"/>
          <w:ins w:id="3673" w:author="Dokulil Jiří" w:date="2018-11-19T11:36:00Z"/>
        </w:trPr>
        <w:tc>
          <w:tcPr>
            <w:tcW w:w="9859" w:type="dxa"/>
            <w:gridSpan w:val="11"/>
            <w:shd w:val="clear" w:color="auto" w:fill="F7CAAC"/>
          </w:tcPr>
          <w:p w:rsidR="00481B31" w:rsidRDefault="00481B31" w:rsidP="00110113">
            <w:pPr>
              <w:rPr>
                <w:ins w:id="3674" w:author="Dokulil Jiří" w:date="2018-11-19T11:36:00Z"/>
                <w:b/>
              </w:rPr>
            </w:pPr>
            <w:ins w:id="3675" w:author="Dokulil Jiří" w:date="2018-11-19T11:36:00Z">
              <w:r>
                <w:rPr>
                  <w:b/>
                </w:rPr>
                <w:t>Působení v zahraničí</w:t>
              </w:r>
            </w:ins>
          </w:p>
        </w:tc>
      </w:tr>
      <w:tr w:rsidR="00481B31" w:rsidTr="00110113">
        <w:trPr>
          <w:trHeight w:val="328"/>
          <w:ins w:id="3676" w:author="Dokulil Jiří" w:date="2018-11-19T11:36:00Z"/>
        </w:trPr>
        <w:tc>
          <w:tcPr>
            <w:tcW w:w="9859" w:type="dxa"/>
            <w:gridSpan w:val="11"/>
          </w:tcPr>
          <w:p w:rsidR="00481B31" w:rsidRPr="00F43B89" w:rsidRDefault="00481B31" w:rsidP="00110113">
            <w:pPr>
              <w:pStyle w:val="Normlnweb"/>
              <w:spacing w:before="0" w:beforeAutospacing="0" w:after="0" w:afterAutospacing="0"/>
              <w:jc w:val="both"/>
              <w:textAlignment w:val="baseline"/>
              <w:rPr>
                <w:ins w:id="3677" w:author="Dokulil Jiří" w:date="2018-11-19T11:36:00Z"/>
                <w:rFonts w:ascii="Times New Roman" w:hAnsi="Times New Roman" w:cs="Times New Roman"/>
                <w:sz w:val="20"/>
                <w:szCs w:val="20"/>
              </w:rPr>
            </w:pPr>
            <w:ins w:id="3678" w:author="Dokulil Jiří" w:date="2018-11-19T11:36:00Z">
              <w:r w:rsidRPr="00F43B89">
                <w:rPr>
                  <w:rFonts w:ascii="Times New Roman" w:hAnsi="Times New Roman" w:cs="Times New Roman"/>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ins>
          </w:p>
          <w:p w:rsidR="00481B31" w:rsidRDefault="00481B31" w:rsidP="00110113">
            <w:pPr>
              <w:pStyle w:val="Normlnweb"/>
              <w:spacing w:before="0" w:beforeAutospacing="0" w:after="0" w:afterAutospacing="0"/>
              <w:jc w:val="both"/>
              <w:textAlignment w:val="baseline"/>
              <w:rPr>
                <w:ins w:id="3679" w:author="Dokulil Jiří" w:date="2018-11-19T11:36:00Z"/>
                <w:b/>
              </w:rPr>
            </w:pPr>
            <w:ins w:id="3680" w:author="Dokulil Jiří" w:date="2018-11-19T11:36:00Z">
              <w:r w:rsidRPr="00F43B89">
                <w:rPr>
                  <w:rFonts w:ascii="Times New Roman" w:hAnsi="Times New Roman" w:cs="Times New Roman"/>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ins>
          </w:p>
        </w:tc>
      </w:tr>
      <w:tr w:rsidR="00481B31" w:rsidTr="00110113">
        <w:trPr>
          <w:cantSplit/>
          <w:trHeight w:val="470"/>
          <w:ins w:id="3681" w:author="Dokulil Jiří" w:date="2018-11-19T11:36:00Z"/>
        </w:trPr>
        <w:tc>
          <w:tcPr>
            <w:tcW w:w="2518" w:type="dxa"/>
            <w:shd w:val="clear" w:color="auto" w:fill="F7CAAC"/>
          </w:tcPr>
          <w:p w:rsidR="00481B31" w:rsidRDefault="00481B31" w:rsidP="00110113">
            <w:pPr>
              <w:jc w:val="both"/>
              <w:rPr>
                <w:ins w:id="3682" w:author="Dokulil Jiří" w:date="2018-11-19T11:36:00Z"/>
                <w:b/>
              </w:rPr>
            </w:pPr>
            <w:ins w:id="3683" w:author="Dokulil Jiří" w:date="2018-11-19T11:36:00Z">
              <w:r>
                <w:rPr>
                  <w:b/>
                </w:rPr>
                <w:t xml:space="preserve">Podpis </w:t>
              </w:r>
            </w:ins>
          </w:p>
        </w:tc>
        <w:tc>
          <w:tcPr>
            <w:tcW w:w="4536" w:type="dxa"/>
            <w:gridSpan w:val="5"/>
          </w:tcPr>
          <w:p w:rsidR="00481B31" w:rsidRDefault="00481B31" w:rsidP="00110113">
            <w:pPr>
              <w:jc w:val="both"/>
              <w:rPr>
                <w:ins w:id="3684" w:author="Dokulil Jiří" w:date="2018-11-19T11:36:00Z"/>
              </w:rPr>
            </w:pPr>
          </w:p>
        </w:tc>
        <w:tc>
          <w:tcPr>
            <w:tcW w:w="786" w:type="dxa"/>
            <w:gridSpan w:val="2"/>
            <w:shd w:val="clear" w:color="auto" w:fill="F7CAAC"/>
          </w:tcPr>
          <w:p w:rsidR="00481B31" w:rsidRDefault="00481B31" w:rsidP="00110113">
            <w:pPr>
              <w:jc w:val="both"/>
              <w:rPr>
                <w:ins w:id="3685" w:author="Dokulil Jiří" w:date="2018-11-19T11:36:00Z"/>
              </w:rPr>
            </w:pPr>
            <w:ins w:id="3686" w:author="Dokulil Jiří" w:date="2018-11-19T11:36:00Z">
              <w:r>
                <w:rPr>
                  <w:b/>
                </w:rPr>
                <w:t>datum</w:t>
              </w:r>
            </w:ins>
          </w:p>
        </w:tc>
        <w:tc>
          <w:tcPr>
            <w:tcW w:w="2019" w:type="dxa"/>
            <w:gridSpan w:val="3"/>
          </w:tcPr>
          <w:p w:rsidR="00481B31" w:rsidRDefault="00481B31" w:rsidP="00110113">
            <w:pPr>
              <w:jc w:val="both"/>
              <w:rPr>
                <w:ins w:id="3687" w:author="Dokulil Jiří" w:date="2018-11-19T11:36:00Z"/>
              </w:rPr>
            </w:pPr>
          </w:p>
        </w:tc>
      </w:tr>
    </w:tbl>
    <w:p w:rsidR="002C2124" w:rsidRDefault="002C2124" w:rsidP="002C2124">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F1249B" w:rsidRDefault="002C2124" w:rsidP="002C2124">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757017" w:rsidRDefault="002C2124" w:rsidP="002C2124">
            <w:pPr>
              <w:jc w:val="both"/>
              <w:rPr>
                <w:b/>
              </w:rPr>
            </w:pPr>
            <w:r w:rsidRPr="00757017">
              <w:rPr>
                <w:b/>
              </w:rPr>
              <w:t>Jakub Rak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1984</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A877CA" w:rsidRDefault="002C2124" w:rsidP="002C2124">
            <w:pPr>
              <w:jc w:val="both"/>
              <w:rPr>
                <w:i/>
              </w:rPr>
            </w:pPr>
            <w:r>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r>
              <w:t>08</w:t>
            </w:r>
            <w:ins w:id="3688" w:author="Dokulil Jiří" w:date="2018-11-18T23:11:00Z">
              <w:del w:id="3689" w:author="PS" w:date="2018-11-25T16:02:00Z">
                <w:r w:rsidR="00537262" w:rsidDel="00EF5C4A">
                  <w:delText>/</w:delText>
                </w:r>
              </w:del>
            </w:ins>
            <w:r>
              <w:t>20</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r>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D4498" w:rsidP="002C2124">
            <w:pPr>
              <w:jc w:val="both"/>
            </w:pPr>
            <w:r>
              <w:t>08</w:t>
            </w:r>
            <w:ins w:id="3690" w:author="Dokulil Jiří" w:date="2018-11-18T23:11:00Z">
              <w:del w:id="3691" w:author="PS" w:date="2018-11-25T16:02:00Z">
                <w:r w:rsidR="00537262" w:rsidDel="00EF5C4A">
                  <w:delText>/</w:delText>
                </w:r>
              </w:del>
            </w:ins>
            <w:r>
              <w:t>20</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Aplikovaná informatika – garant, přednášející</w:t>
            </w:r>
            <w:ins w:id="3692" w:author="Dokulil Jiří" w:date="2018-11-18T23:11:00Z">
              <w:r w:rsidR="00537262">
                <w:t>, cvičící</w:t>
              </w:r>
            </w:ins>
            <w:r>
              <w:t xml:space="preserve"> (100 %)</w:t>
            </w:r>
          </w:p>
          <w:p w:rsidR="002C2124" w:rsidRDefault="002C2124" w:rsidP="002C2124">
            <w:pPr>
              <w:jc w:val="both"/>
            </w:pPr>
            <w:r>
              <w:t>Informatika – přednášející</w:t>
            </w:r>
            <w:ins w:id="3693" w:author="Dokulil Jiří" w:date="2018-11-18T23:11:00Z">
              <w:r w:rsidR="00537262">
                <w:t>, cvičící</w:t>
              </w:r>
            </w:ins>
            <w:r>
              <w:t xml:space="preserve">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CE6017" w:rsidRDefault="002C2124" w:rsidP="002C2124">
            <w:pPr>
              <w:jc w:val="both"/>
            </w:pPr>
            <w:r>
              <w:t>Bc: 2007</w:t>
            </w:r>
            <w:r w:rsidRPr="00CE6017">
              <w:t xml:space="preserve"> UTB ve Zlíně, Fakulta </w:t>
            </w:r>
            <w:r>
              <w:t>aplikované informatiky</w:t>
            </w:r>
            <w:r w:rsidRPr="00CE6017">
              <w:t xml:space="preserve">, SO </w:t>
            </w:r>
            <w:r>
              <w:t>bezpečnostní technologie, systémy a management</w:t>
            </w:r>
          </w:p>
          <w:p w:rsidR="002C2124" w:rsidRDefault="002C2124" w:rsidP="002C2124">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2C2124" w:rsidRDefault="002C2124" w:rsidP="002C2124">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2C2124" w:rsidRDefault="002C2124" w:rsidP="002C2124">
            <w:pPr>
              <w:jc w:val="both"/>
            </w:pPr>
            <w:r>
              <w:t>4/2017</w:t>
            </w:r>
            <w:r w:rsidRPr="00CE6017">
              <w:t xml:space="preserve"> </w:t>
            </w:r>
            <w:r>
              <w:t xml:space="preserve">- </w:t>
            </w:r>
            <w:r w:rsidRPr="00CE6017">
              <w:t>dosud: Fakulta logistiky a krizového řízení, UTB ve Zlíně, akademický pracovník</w:t>
            </w:r>
            <w:r>
              <w:t xml:space="preserve"> -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DP- vedoucí 4</w:t>
            </w:r>
          </w:p>
          <w:p w:rsidR="002C2124" w:rsidRDefault="002C2124" w:rsidP="002C2124">
            <w:pPr>
              <w:jc w:val="both"/>
            </w:pPr>
            <w:r>
              <w:t>BP vedoucí 34</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w:t>
            </w:r>
          </w:p>
        </w:tc>
        <w:tc>
          <w:tcPr>
            <w:tcW w:w="693" w:type="dxa"/>
            <w:vMerge w:val="restart"/>
          </w:tcPr>
          <w:p w:rsidR="002C2124" w:rsidRDefault="002C2124" w:rsidP="002C2124">
            <w:pPr>
              <w:jc w:val="both"/>
              <w:rPr>
                <w:b/>
              </w:rPr>
            </w:pPr>
            <w:r>
              <w:rPr>
                <w:b/>
              </w:rPr>
              <w:t>8</w:t>
            </w: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1962"/>
        </w:trPr>
        <w:tc>
          <w:tcPr>
            <w:tcW w:w="9859" w:type="dxa"/>
            <w:gridSpan w:val="11"/>
          </w:tcPr>
          <w:p w:rsidR="002C2124" w:rsidRDefault="002C2124" w:rsidP="002C2124">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SVOBODA Petr,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2C2124" w:rsidRDefault="002C2124" w:rsidP="002C2124">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rsidR="002C2124" w:rsidRDefault="002C2124" w:rsidP="002C2124">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2C2124" w:rsidRDefault="002C2124" w:rsidP="002C2124">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2C2124" w:rsidRDefault="002C2124" w:rsidP="002C2124">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2C2124" w:rsidRDefault="002C2124" w:rsidP="002C2124">
            <w:pPr>
              <w:spacing w:after="60"/>
              <w:jc w:val="both"/>
            </w:pPr>
            <w:r w:rsidRPr="001358BD">
              <w:rPr>
                <w:b/>
              </w:rPr>
              <w:lastRenderedPageBreak/>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p w:rsidR="002C2124" w:rsidRPr="008E57B7"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694" w:author="Dokulil Jiří" w:date="2018-11-18T23:12:00Z">
              <w:r w:rsidDel="00537262">
                <w:rPr>
                  <w:b/>
                </w:rPr>
                <w:delText> </w:delText>
              </w:r>
            </w:del>
            <w:ins w:id="3695" w:author="Dokulil Jiří" w:date="2018-11-18T23:12:00Z">
              <w:r w:rsidR="00537262">
                <w:rPr>
                  <w:b/>
                </w:rPr>
                <w:t> </w:t>
              </w:r>
            </w:ins>
            <w:r>
              <w:rPr>
                <w:b/>
              </w:rPr>
              <w:t>zahraničí</w:t>
            </w:r>
          </w:p>
        </w:tc>
      </w:tr>
      <w:tr w:rsidR="002C2124" w:rsidTr="002C2124">
        <w:trPr>
          <w:trHeight w:val="328"/>
        </w:trPr>
        <w:tc>
          <w:tcPr>
            <w:tcW w:w="9859" w:type="dxa"/>
            <w:gridSpan w:val="11"/>
          </w:tcPr>
          <w:p w:rsidR="002C2124" w:rsidRDefault="002C2124" w:rsidP="002C2124">
            <w:pPr>
              <w:jc w:val="both"/>
            </w:pPr>
            <w:r>
              <w:t xml:space="preserve">11/2012 -  </w:t>
            </w:r>
            <w:r w:rsidRPr="001B5C21">
              <w:t>University of the Peloponnese (Tripolis, Řecko)</w:t>
            </w:r>
            <w:r>
              <w:t xml:space="preserve">,  </w:t>
            </w:r>
            <w:r w:rsidRPr="001B5C21">
              <w:t>Faculty of Economy, Management and Informatics</w:t>
            </w:r>
            <w:r>
              <w:t xml:space="preserve"> </w:t>
            </w:r>
          </w:p>
          <w:p w:rsidR="002C2124" w:rsidRDefault="002C2124" w:rsidP="002C2124">
            <w:pPr>
              <w:jc w:val="both"/>
            </w:pPr>
            <w:r>
              <w:t xml:space="preserve">9/2011 – 11/2011 -  </w:t>
            </w:r>
            <w:r w:rsidRPr="005B4A80">
              <w:t>University of Vigo (Vigo, Španělsko)</w:t>
            </w:r>
            <w:r>
              <w:t xml:space="preserve">,  </w:t>
            </w:r>
            <w:r w:rsidRPr="005B4A80">
              <w:t>ETSI Telecomunication</w:t>
            </w:r>
          </w:p>
          <w:p w:rsidR="002C2124" w:rsidRDefault="002C2124" w:rsidP="002C2124">
            <w:pPr>
              <w:jc w:val="both"/>
            </w:pPr>
            <w:r>
              <w:t>6/2011 -  Žilinská</w:t>
            </w:r>
            <w:r w:rsidRPr="005B4A80">
              <w:t xml:space="preserve"> univerzita v Žilině </w:t>
            </w:r>
            <w:r>
              <w:t xml:space="preserve"> (Žilina, Slovensko). </w:t>
            </w:r>
            <w:r w:rsidRPr="005B4A80">
              <w:t>Fakulta sp</w:t>
            </w:r>
            <w:r>
              <w:t xml:space="preserve">eciálného inženýrstva </w:t>
            </w:r>
          </w:p>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3A5408" w:rsidRDefault="002C2124" w:rsidP="002C2124">
            <w:pPr>
              <w:jc w:val="both"/>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3A5408" w:rsidRDefault="002C2124" w:rsidP="002C2124">
            <w:pPr>
              <w:jc w:val="both"/>
              <w:rPr>
                <w:b/>
              </w:rPr>
            </w:pPr>
            <w:r w:rsidRPr="003A5408">
              <w:rPr>
                <w:b/>
              </w:rPr>
              <w:t>Vladimír Sedlařík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w:t>
            </w:r>
            <w:r w:rsidRPr="0055222A">
              <w:t>.,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1980</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F5C4A" w:rsidRDefault="00711150" w:rsidP="002C2124">
            <w:pPr>
              <w:jc w:val="both"/>
              <w:rPr>
                <w:i/>
                <w:rPrChange w:id="3696" w:author="PS" w:date="2018-11-25T16:03:00Z">
                  <w:rPr/>
                </w:rPrChange>
              </w:rPr>
            </w:pPr>
            <w:r w:rsidRPr="00EF5C4A">
              <w:rPr>
                <w:i/>
                <w:rPrChange w:id="3697" w:author="PS" w:date="2018-11-25T16:03:00Z">
                  <w:rPr/>
                </w:rPrChange>
              </w:rPr>
              <w:t>pp</w:t>
            </w:r>
            <w:ins w:id="3698" w:author="PS" w:date="2018-11-25T16:03:00Z">
              <w:r w:rsidR="00EF5C4A" w:rsidRPr="00EF5C4A">
                <w:rPr>
                  <w:i/>
                  <w:rPrChange w:id="3699" w:author="PS" w:date="2018-11-25T16:03:00Z">
                    <w:rPr/>
                  </w:rPrChange>
                </w:rPr>
                <w:t>.</w:t>
              </w:r>
            </w:ins>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F5C4A" w:rsidRDefault="00711150" w:rsidP="002C2124">
            <w:pPr>
              <w:jc w:val="both"/>
              <w:rPr>
                <w:i/>
                <w:rPrChange w:id="3700" w:author="PS" w:date="2018-11-25T16:03:00Z">
                  <w:rPr/>
                </w:rPrChange>
              </w:rPr>
            </w:pPr>
            <w:del w:id="3701" w:author="PS" w:date="2018-11-25T16:03:00Z">
              <w:r w:rsidRPr="00EF5C4A" w:rsidDel="00EF5C4A">
                <w:rPr>
                  <w:i/>
                  <w:rPrChange w:id="3702" w:author="PS" w:date="2018-11-25T16:03:00Z">
                    <w:rPr/>
                  </w:rPrChange>
                </w:rPr>
                <w:delText>pp</w:delText>
              </w:r>
            </w:del>
          </w:p>
        </w:tc>
        <w:tc>
          <w:tcPr>
            <w:tcW w:w="994" w:type="dxa"/>
            <w:shd w:val="clear" w:color="auto" w:fill="F7CAAC"/>
          </w:tcPr>
          <w:p w:rsidR="002C2124" w:rsidRDefault="002C2124" w:rsidP="002C2124">
            <w:pPr>
              <w:jc w:val="both"/>
              <w:rPr>
                <w:b/>
              </w:rPr>
            </w:pPr>
            <w:r>
              <w:rPr>
                <w:b/>
              </w:rPr>
              <w:t>rozsah</w:t>
            </w:r>
          </w:p>
        </w:tc>
        <w:tc>
          <w:tcPr>
            <w:tcW w:w="709" w:type="dxa"/>
          </w:tcPr>
          <w:p w:rsidR="002C2124" w:rsidRDefault="00711150" w:rsidP="002C2124">
            <w:pPr>
              <w:jc w:val="both"/>
            </w:pPr>
            <w:del w:id="3703" w:author="PS" w:date="2018-11-25T16:03:00Z">
              <w:r w:rsidDel="00EF5C4A">
                <w:delText>40</w:delText>
              </w:r>
            </w:del>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711150" w:rsidP="002C2124">
            <w:pPr>
              <w:jc w:val="both"/>
            </w:pPr>
            <w:del w:id="3704" w:author="PS" w:date="2018-11-25T16:03:00Z">
              <w:r w:rsidDel="00EF5C4A">
                <w:delText>N</w:delText>
              </w:r>
            </w:del>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rPr>
                <w:ins w:id="3705" w:author="Dokulil Jiří" w:date="2018-11-18T23:12:00Z"/>
              </w:rPr>
            </w:pPr>
            <w:r>
              <w:t>Úvod do studia environmentálních rizik – garant</w:t>
            </w:r>
            <w:ins w:id="3706" w:author="Dokulil Jiří" w:date="2018-11-18T23:12:00Z">
              <w:r w:rsidR="00537262">
                <w:t>,</w:t>
              </w:r>
            </w:ins>
            <w:del w:id="3707" w:author="Dokulil Jiří" w:date="2018-11-18T23:12:00Z">
              <w:r w:rsidDel="00537262">
                <w:delText xml:space="preserve"> a</w:delText>
              </w:r>
            </w:del>
            <w:r>
              <w:t xml:space="preserve"> přednášející</w:t>
            </w:r>
            <w:ins w:id="3708" w:author="Dokulil Jiří" w:date="2018-11-18T23:12:00Z">
              <w:r w:rsidR="00537262">
                <w:t>, vede semináře</w:t>
              </w:r>
            </w:ins>
            <w:r>
              <w:t xml:space="preserve"> (100 %)</w:t>
            </w:r>
          </w:p>
          <w:p w:rsidR="00537262" w:rsidRDefault="00537262" w:rsidP="002C2124">
            <w:pPr>
              <w:jc w:val="both"/>
            </w:pPr>
            <w:ins w:id="3709" w:author="Dokulil Jiří" w:date="2018-11-18T23:12:00Z">
              <w:r>
                <w:t>Environmental Hazards and Health – garant, přednášející, vede semináře (100 %)</w:t>
              </w:r>
            </w:ins>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55222A" w:rsidRDefault="002C2124" w:rsidP="002C2124">
            <w:pPr>
              <w:jc w:val="both"/>
            </w:pPr>
            <w:r w:rsidRPr="0055222A">
              <w:t>1998 – 2003: Univerzita Tomáše Bati ve Zlíně, Fakulta technologická, Technologie ochrany životního prostředí, Ing.</w:t>
            </w:r>
          </w:p>
          <w:p w:rsidR="002C2124" w:rsidRPr="0055222A" w:rsidRDefault="002C2124" w:rsidP="002C2124">
            <w:pPr>
              <w:jc w:val="both"/>
            </w:pPr>
            <w:r w:rsidRPr="0055222A">
              <w:t>2003 – 2006: Univerzita Tomáše Bati ve Zlíně, Fakulta technologická, Technologie makromolekulárních látek, Ph.D.</w:t>
            </w:r>
          </w:p>
          <w:p w:rsidR="002C2124" w:rsidRDefault="002C2124" w:rsidP="002C2124">
            <w:pPr>
              <w:jc w:val="both"/>
            </w:pPr>
            <w:r>
              <w:t xml:space="preserve">2011: </w:t>
            </w:r>
            <w:r w:rsidRPr="0055222A">
              <w:t>Univerzita Tomáše Bati ve Zlíně, Fakulta technologická, habilitace v oboru Technologie makromolekulárních látek, doc.</w:t>
            </w:r>
          </w:p>
          <w:p w:rsidR="002C2124" w:rsidRPr="0055222A" w:rsidRDefault="002C2124" w:rsidP="002C2124">
            <w:pPr>
              <w:jc w:val="both"/>
            </w:pPr>
            <w:r>
              <w:t>2017: Univerzita Pardubice, profesorské řízení v oboru Technologie organických látek, prof.</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ED4F89" w:rsidRDefault="002C2124" w:rsidP="002C2124">
            <w:pPr>
              <w:jc w:val="both"/>
              <w:rPr>
                <w:rFonts w:cs="Calibri Light"/>
              </w:rPr>
            </w:pPr>
            <w:r w:rsidRPr="00ED4F89">
              <w:rPr>
                <w:rFonts w:cs="Calibri Light"/>
              </w:rPr>
              <w:t>2010 – 2011: Jozef Stefan Institute, Ljubljana, Slovinsko, vědecko-výzkumný pracovník</w:t>
            </w:r>
          </w:p>
          <w:p w:rsidR="002C2124" w:rsidRPr="00ED4F89" w:rsidRDefault="002C2124" w:rsidP="002C2124">
            <w:pPr>
              <w:jc w:val="both"/>
              <w:rPr>
                <w:rFonts w:cs="Calibri Light"/>
              </w:rPr>
            </w:pPr>
            <w:r w:rsidRPr="00ED4F89">
              <w:rPr>
                <w:rFonts w:cs="Calibri Light"/>
              </w:rPr>
              <w:t>2011: Ekliptik, d.o.o., Ljubljana, Slovinsko, konzultant</w:t>
            </w:r>
          </w:p>
          <w:p w:rsidR="002C2124" w:rsidRPr="00ED4F89" w:rsidRDefault="002C2124" w:rsidP="002C2124">
            <w:pPr>
              <w:jc w:val="both"/>
              <w:rPr>
                <w:rFonts w:cs="Calibri Light"/>
              </w:rPr>
            </w:pPr>
            <w:r w:rsidRPr="00ED4F89">
              <w:rPr>
                <w:rFonts w:cs="Calibri Light"/>
              </w:rPr>
              <w:t>2011 – dosud: UTB Zlín, FT, Centrum polymerních materiálů, akademický pracovník, profesor</w:t>
            </w:r>
          </w:p>
          <w:p w:rsidR="002C2124" w:rsidRPr="00ED4F89" w:rsidRDefault="002C2124" w:rsidP="002C2124">
            <w:pPr>
              <w:jc w:val="both"/>
              <w:rPr>
                <w:rFonts w:cs="Calibri Light"/>
              </w:rPr>
            </w:pPr>
            <w:r w:rsidRPr="00ED4F89">
              <w:rPr>
                <w:rFonts w:cs="Calibri Light"/>
              </w:rPr>
              <w:t>2011 – dosud: UTB Zlín, UNI, Centrum polymerních systémů, výzkumný pracovník, člen výzkumné skupiny Příprava bioaktivních polymerních systémů, od 2017 ředitel.</w:t>
            </w:r>
          </w:p>
          <w:p w:rsidR="002C2124" w:rsidRDefault="002C2124" w:rsidP="002C2124">
            <w:pPr>
              <w:jc w:val="both"/>
            </w:pPr>
            <w:r w:rsidRPr="00ED4F89">
              <w:rPr>
                <w:rFonts w:cs="Calibri Light"/>
              </w:rPr>
              <w:t>2012 – dosud: UTB Zlín, prorektor pro tvůrčí činnosti</w:t>
            </w:r>
            <w:r>
              <w:t xml:space="preserve"> </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rsidRPr="009A2F5F">
              <w:t>Počet obhájených prací, které vyučující vedl v období 2013 – 2017: 5 BP, 9 DP, 4 DisP.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rsidRPr="0055222A">
              <w:t>Technologie makromolekulárních látek (doc.)</w:t>
            </w:r>
          </w:p>
        </w:tc>
        <w:tc>
          <w:tcPr>
            <w:tcW w:w="2245" w:type="dxa"/>
            <w:gridSpan w:val="2"/>
          </w:tcPr>
          <w:p w:rsidR="002C2124" w:rsidRDefault="002C2124" w:rsidP="002C2124">
            <w:pPr>
              <w:jc w:val="both"/>
            </w:pPr>
            <w:r>
              <w:t>2011</w:t>
            </w:r>
          </w:p>
        </w:tc>
        <w:tc>
          <w:tcPr>
            <w:tcW w:w="2248" w:type="dxa"/>
            <w:gridSpan w:val="4"/>
            <w:tcBorders>
              <w:right w:val="single" w:sz="12" w:space="0" w:color="auto"/>
            </w:tcBorders>
          </w:tcPr>
          <w:p w:rsidR="002C2124" w:rsidRDefault="002C2124" w:rsidP="002C2124">
            <w:pPr>
              <w:jc w:val="both"/>
            </w:pPr>
            <w:r w:rsidRPr="0055222A">
              <w:t>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E551E9" w:rsidRDefault="002C2124" w:rsidP="002C2124">
            <w:r>
              <w:t>579</w:t>
            </w:r>
          </w:p>
        </w:tc>
        <w:tc>
          <w:tcPr>
            <w:tcW w:w="693" w:type="dxa"/>
            <w:vMerge w:val="restart"/>
          </w:tcPr>
          <w:p w:rsidR="002C2124" w:rsidRPr="00E551E9" w:rsidRDefault="002C2124" w:rsidP="002C2124">
            <w:r w:rsidRPr="00E551E9">
              <w:t>479</w:t>
            </w:r>
          </w:p>
        </w:tc>
        <w:tc>
          <w:tcPr>
            <w:tcW w:w="694" w:type="dxa"/>
            <w:vMerge w:val="restart"/>
          </w:tcPr>
          <w:p w:rsidR="002C2124" w:rsidRPr="00E551E9" w:rsidRDefault="002C2124" w:rsidP="002C2124">
            <w:r w:rsidRPr="00E551E9">
              <w:t>neevid.</w:t>
            </w:r>
          </w:p>
        </w:tc>
      </w:tr>
      <w:tr w:rsidR="002C2124" w:rsidTr="002C2124">
        <w:trPr>
          <w:trHeight w:val="205"/>
        </w:trPr>
        <w:tc>
          <w:tcPr>
            <w:tcW w:w="3347" w:type="dxa"/>
            <w:gridSpan w:val="2"/>
          </w:tcPr>
          <w:p w:rsidR="002C2124" w:rsidRDefault="002C2124" w:rsidP="002C2124">
            <w:pPr>
              <w:jc w:val="both"/>
            </w:pPr>
            <w:r w:rsidRPr="0055222A">
              <w:t xml:space="preserve">Technologie </w:t>
            </w:r>
            <w:r>
              <w:t>organických</w:t>
            </w:r>
            <w:r w:rsidRPr="0055222A">
              <w:t xml:space="preserve"> látek</w:t>
            </w:r>
          </w:p>
        </w:tc>
        <w:tc>
          <w:tcPr>
            <w:tcW w:w="2245" w:type="dxa"/>
            <w:gridSpan w:val="2"/>
          </w:tcPr>
          <w:p w:rsidR="002C2124" w:rsidRDefault="002C2124" w:rsidP="002C2124">
            <w:pPr>
              <w:jc w:val="both"/>
            </w:pPr>
            <w:r>
              <w:t>2017</w:t>
            </w:r>
          </w:p>
        </w:tc>
        <w:tc>
          <w:tcPr>
            <w:tcW w:w="2248" w:type="dxa"/>
            <w:gridSpan w:val="4"/>
            <w:tcBorders>
              <w:right w:val="single" w:sz="12" w:space="0" w:color="auto"/>
            </w:tcBorders>
          </w:tcPr>
          <w:p w:rsidR="002C2124" w:rsidRDefault="002C2124" w:rsidP="002C2124">
            <w:pPr>
              <w:jc w:val="both"/>
            </w:pPr>
            <w:r>
              <w:t>Univerzita Pardubice</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039"/>
        </w:trPr>
        <w:tc>
          <w:tcPr>
            <w:tcW w:w="9859" w:type="dxa"/>
            <w:gridSpan w:val="11"/>
          </w:tcPr>
          <w:p w:rsidR="002C2124" w:rsidRDefault="002C2124" w:rsidP="002C2124">
            <w:pPr>
              <w:jc w:val="both"/>
              <w:rPr>
                <w:rStyle w:val="hithilite"/>
              </w:rPr>
            </w:pPr>
            <w:r w:rsidRPr="00805040">
              <w:rPr>
                <w:rStyle w:val="hithilite"/>
              </w:rPr>
              <w:t>Vladimír Sedlařík</w:t>
            </w:r>
            <w:r>
              <w:rPr>
                <w:rStyle w:val="hithilite"/>
              </w:rPr>
              <w:t>,  je autorem či spoluautorem 96</w:t>
            </w:r>
            <w:r w:rsidRPr="00805040">
              <w:rPr>
                <w:rStyle w:val="hithilite"/>
              </w:rPr>
              <w:t xml:space="preserve"> prací indexovaných v databázi Web of Science (počet citací 5</w:t>
            </w:r>
            <w:r>
              <w:rPr>
                <w:rStyle w:val="hithilite"/>
              </w:rPr>
              <w:t>79</w:t>
            </w:r>
            <w:r w:rsidRPr="00805040">
              <w:rPr>
                <w:rStyle w:val="hithilite"/>
              </w:rPr>
              <w:t>(bez autocitací), H-index 17), 7 článků v recenz</w:t>
            </w:r>
            <w:r>
              <w:rPr>
                <w:rStyle w:val="hithilite"/>
              </w:rPr>
              <w:t xml:space="preserve">ovaných časopisech, 1 kapitoly  </w:t>
            </w:r>
            <w:r w:rsidRPr="00805040">
              <w:rPr>
                <w:rStyle w:val="hithilite"/>
              </w:rPr>
              <w:t>v knize, 5 patentů, 15 užitných vzorů a 7 funkčních vzorků.</w:t>
            </w:r>
            <w:r>
              <w:rPr>
                <w:rStyle w:val="hithilite"/>
              </w:rPr>
              <w:t xml:space="preserve"> Dále je spoluautorem více než </w:t>
            </w:r>
            <w:r w:rsidRPr="00805040">
              <w:rPr>
                <w:rStyle w:val="hithilite"/>
              </w:rPr>
              <w:t>1</w:t>
            </w:r>
            <w:r>
              <w:rPr>
                <w:rStyle w:val="hithilite"/>
              </w:rPr>
              <w:t>3</w:t>
            </w:r>
            <w:r w:rsidRPr="00805040">
              <w:rPr>
                <w:rStyle w:val="hithilite"/>
              </w:rPr>
              <w:t>0 příspěvků na národních i mezinárodních konferencích</w:t>
            </w:r>
            <w:r>
              <w:rPr>
                <w:rStyle w:val="hithilite"/>
              </w:rPr>
              <w:t xml:space="preserve">. </w:t>
            </w:r>
          </w:p>
          <w:p w:rsidR="002C2124" w:rsidRDefault="002C2124" w:rsidP="002C2124">
            <w:pPr>
              <w:jc w:val="both"/>
              <w:rPr>
                <w:rStyle w:val="hithilite"/>
              </w:rPr>
            </w:pPr>
          </w:p>
          <w:p w:rsidR="002C2124" w:rsidRPr="00ED4F89" w:rsidRDefault="002C2124" w:rsidP="002C2124">
            <w:pPr>
              <w:spacing w:before="60" w:after="60"/>
              <w:jc w:val="both"/>
              <w:rPr>
                <w:rFonts w:cs="Calibri Light"/>
              </w:rPr>
            </w:pPr>
            <w:r w:rsidRPr="00ED4F89">
              <w:rPr>
                <w:rFonts w:cs="Calibri Light"/>
              </w:rPr>
              <w:t xml:space="preserve">PAVELKOVA, A., KUCHARCZYK, P., KUCEKOVA, Z., ZEDNIK, J., </w:t>
            </w:r>
            <w:r w:rsidRPr="00ED4F89">
              <w:rPr>
                <w:rFonts w:cs="Calibri Light"/>
                <w:b/>
              </w:rPr>
              <w:t>SEDLAŘÍK, V (15%)</w:t>
            </w:r>
            <w:r w:rsidRPr="00ED4F89">
              <w:rPr>
                <w:rFonts w:cs="Calibri Light"/>
              </w:rPr>
              <w:t>. Non-toxic polyester urethanes based on poly(lactic acid), poly(ethylene glycol) and lysine diisocyanate. Journal of Bioactive and Biocompatible Polymers 32, 3, 225-241. 2017. DOI: 10.1177/0883911516672239.</w:t>
            </w:r>
          </w:p>
          <w:p w:rsidR="002C2124" w:rsidRPr="00ED4F89" w:rsidRDefault="002C2124" w:rsidP="002C2124">
            <w:pPr>
              <w:spacing w:before="60" w:after="60"/>
              <w:jc w:val="both"/>
              <w:rPr>
                <w:rFonts w:cs="Calibri Light"/>
              </w:rPr>
            </w:pPr>
            <w:r w:rsidRPr="00ED4F89">
              <w:rPr>
                <w:rFonts w:cs="Calibri Light"/>
              </w:rPr>
              <w:t xml:space="preserve">KUCHARCZYK, P., PAVELKOVA, A., STLOUKAL, P., </w:t>
            </w:r>
            <w:r w:rsidRPr="00ED4F89">
              <w:rPr>
                <w:rFonts w:cs="Calibri Light"/>
                <w:b/>
              </w:rPr>
              <w:t>SEDLARIK, V (15 %)</w:t>
            </w:r>
            <w:r w:rsidRPr="00ED4F89">
              <w:rPr>
                <w:rFonts w:cs="Calibri Light"/>
              </w:rPr>
              <w:t xml:space="preserve">. Degradation behaviour of PLA-based polyesterurethanes under abiotic and biotic environments, Polymer Degradation and Stability 129, 222-230, </w:t>
            </w:r>
            <w:r w:rsidRPr="00ED4F89">
              <w:rPr>
                <w:rFonts w:cs="Calibri Light"/>
                <w:b/>
              </w:rPr>
              <w:t>2016</w:t>
            </w:r>
            <w:r w:rsidRPr="00ED4F89">
              <w:rPr>
                <w:rFonts w:cs="Calibri Light"/>
              </w:rPr>
              <w:t>. DOI 10.1016/j.polymdegradstab.2016.04.019</w:t>
            </w:r>
          </w:p>
          <w:p w:rsidR="002C2124" w:rsidRPr="00ED4F89" w:rsidRDefault="002C2124" w:rsidP="002C2124">
            <w:pPr>
              <w:spacing w:before="60" w:after="60"/>
              <w:jc w:val="both"/>
              <w:rPr>
                <w:rFonts w:cs="Calibri Light"/>
              </w:rPr>
            </w:pPr>
            <w:r w:rsidRPr="00ED4F89">
              <w:rPr>
                <w:rFonts w:cs="Calibri Light"/>
              </w:rPr>
              <w:lastRenderedPageBreak/>
              <w:t xml:space="preserve">Di MARTINO, A., KUCHARCZYK, P., ZEDNIK, J., </w:t>
            </w:r>
            <w:r w:rsidRPr="00ED4F89">
              <w:rPr>
                <w:rFonts w:cs="Calibri Light"/>
                <w:b/>
              </w:rPr>
              <w:t>SEDLAŘÍK, V. (30%)</w:t>
            </w:r>
            <w:r w:rsidRPr="00ED4F89">
              <w:rPr>
                <w:rFonts w:cs="Calibri Light"/>
              </w:rPr>
              <w:t>:</w:t>
            </w:r>
            <w:r w:rsidRPr="00ED4F89">
              <w:rPr>
                <w:rFonts w:cs="Calibri Light"/>
                <w:b/>
              </w:rPr>
              <w:t xml:space="preserve"> </w:t>
            </w:r>
            <w:r w:rsidRPr="00ED4F89">
              <w:rPr>
                <w:rFonts w:cs="Calibri Light"/>
              </w:rPr>
              <w:t xml:space="preserve">Chitosan grafted low molecular weight polylactic acid for protein encapsulation and burst effect reduction. </w:t>
            </w:r>
            <w:r w:rsidRPr="00ED4F89">
              <w:rPr>
                <w:rFonts w:cs="Calibri Light"/>
                <w:i/>
              </w:rPr>
              <w:t>International Journal of Pharmaceutics</w:t>
            </w:r>
            <w:r w:rsidRPr="00ED4F89">
              <w:rPr>
                <w:rFonts w:cs="Calibri Light"/>
              </w:rPr>
              <w:t xml:space="preserve"> 496(2), 912-921, </w:t>
            </w:r>
            <w:r w:rsidRPr="00ED4F89">
              <w:rPr>
                <w:rFonts w:cs="Calibri Light"/>
                <w:b/>
              </w:rPr>
              <w:t>2015</w:t>
            </w:r>
            <w:r w:rsidRPr="00ED4F89">
              <w:rPr>
                <w:rFonts w:cs="Calibri Light"/>
              </w:rPr>
              <w:t xml:space="preserve">. DOI 10.1016/j.ijpharm.2015.10.017. </w:t>
            </w:r>
          </w:p>
          <w:p w:rsidR="002C2124" w:rsidRPr="00ED4F89" w:rsidRDefault="002C2124" w:rsidP="002C2124">
            <w:pPr>
              <w:spacing w:before="60" w:after="60"/>
              <w:jc w:val="both"/>
              <w:rPr>
                <w:rFonts w:cs="Calibri Light"/>
              </w:rPr>
            </w:pPr>
            <w:r w:rsidRPr="00ED4F89">
              <w:rPr>
                <w:rFonts w:cs="Calibri Light"/>
              </w:rPr>
              <w:t xml:space="preserve">Di MARTINO, A., </w:t>
            </w:r>
            <w:r w:rsidRPr="00ED4F89">
              <w:rPr>
                <w:rFonts w:cs="Calibri Light"/>
                <w:b/>
              </w:rPr>
              <w:t>SEDLAŘÍK, V. (50%)</w:t>
            </w:r>
            <w:r w:rsidRPr="00ED4F89">
              <w:rPr>
                <w:rFonts w:cs="Calibri Light"/>
              </w:rPr>
              <w:t xml:space="preserve">: Amphiphilic chitosan-grafted-functionalized polylactic acid based nanoparticles as a delivery system for doxorubicin and temozolomide co-therapy. </w:t>
            </w:r>
            <w:r w:rsidRPr="00ED4F89">
              <w:rPr>
                <w:rFonts w:cs="Calibri Light"/>
                <w:i/>
              </w:rPr>
              <w:t xml:space="preserve">International Journal of Pharmaceutics </w:t>
            </w:r>
            <w:r w:rsidRPr="00ED4F89">
              <w:rPr>
                <w:rFonts w:cs="Calibri Light"/>
              </w:rPr>
              <w:t xml:space="preserve">474(1-2), 134-145, </w:t>
            </w:r>
            <w:r w:rsidRPr="00ED4F89">
              <w:rPr>
                <w:rFonts w:cs="Calibri Light"/>
                <w:b/>
              </w:rPr>
              <w:t>2014</w:t>
            </w:r>
            <w:r w:rsidRPr="00ED4F89">
              <w:rPr>
                <w:rFonts w:cs="Calibri Light"/>
              </w:rPr>
              <w:t>.</w:t>
            </w:r>
            <w:r w:rsidRPr="00ED4F89">
              <w:rPr>
                <w:rFonts w:cs="Calibri Light"/>
                <w:b/>
              </w:rPr>
              <w:t xml:space="preserve"> </w:t>
            </w:r>
            <w:r w:rsidRPr="00ED4F89">
              <w:rPr>
                <w:rFonts w:cs="Calibri Light"/>
              </w:rPr>
              <w:t xml:space="preserve">DOI 10.1016/j.ijpharm.2014.08.014. </w:t>
            </w:r>
          </w:p>
          <w:p w:rsidR="002C2124" w:rsidRPr="00ED4F89" w:rsidRDefault="002C2124" w:rsidP="002C2124">
            <w:pPr>
              <w:spacing w:before="60" w:after="60"/>
              <w:jc w:val="both"/>
              <w:rPr>
                <w:rFonts w:cs="Calibri Light"/>
              </w:rPr>
            </w:pPr>
            <w:r w:rsidRPr="00ED4F89">
              <w:rPr>
                <w:rFonts w:cs="Calibri Light"/>
              </w:rPr>
              <w:t xml:space="preserve">MERCHAN, M., SEDLAŘÍKOVÁ, J., MACHOVSKÝ, M., </w:t>
            </w:r>
            <w:r w:rsidRPr="00ED4F89">
              <w:rPr>
                <w:rFonts w:cs="Calibri Light"/>
                <w:b/>
              </w:rPr>
              <w:t>SEDLAŘÍK, V.</w:t>
            </w:r>
            <w:r w:rsidRPr="00ED4F89">
              <w:rPr>
                <w:rFonts w:cs="Calibri Light"/>
              </w:rPr>
              <w:t xml:space="preserve"> </w:t>
            </w:r>
            <w:r w:rsidRPr="00ED4F89">
              <w:rPr>
                <w:rFonts w:cs="Calibri Light"/>
                <w:b/>
              </w:rPr>
              <w:t>(15%)</w:t>
            </w:r>
            <w:r w:rsidRPr="00ED4F89">
              <w:rPr>
                <w:rFonts w:cs="Calibri Light"/>
              </w:rPr>
              <w:t xml:space="preserve">, SÁHA, P.: Antimicrobial silver nitrate-doped polyvinyl chloride cast films: Influence of solvent on morphology and mechanical properties. </w:t>
            </w:r>
            <w:r w:rsidRPr="00ED4F89">
              <w:rPr>
                <w:rFonts w:cs="Calibri Light"/>
                <w:i/>
              </w:rPr>
              <w:t>International Journal of Polymeric Materials and Biomaterials</w:t>
            </w:r>
            <w:r w:rsidRPr="00ED4F89">
              <w:rPr>
                <w:rFonts w:cs="Calibri Light"/>
              </w:rPr>
              <w:t xml:space="preserve"> 62(2), 101-108, </w:t>
            </w:r>
            <w:r w:rsidRPr="00ED4F89">
              <w:rPr>
                <w:rFonts w:cs="Calibri Light"/>
                <w:b/>
              </w:rPr>
              <w:t>2013</w:t>
            </w:r>
            <w:r w:rsidRPr="00ED4F89">
              <w:rPr>
                <w:rFonts w:cs="Calibri Light"/>
              </w:rPr>
              <w:t xml:space="preserve">. DOI 10.1080/00914037.2012.670821. </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710" w:author="Dokulil Jiří" w:date="2018-11-18T23:13:00Z">
              <w:r w:rsidDel="00537262">
                <w:rPr>
                  <w:b/>
                </w:rPr>
                <w:delText> </w:delText>
              </w:r>
            </w:del>
            <w:ins w:id="3711" w:author="Dokulil Jiří" w:date="2018-11-18T23:13:00Z">
              <w:r w:rsidR="00537262">
                <w:rPr>
                  <w:b/>
                </w:rPr>
                <w:t> </w:t>
              </w:r>
            </w:ins>
            <w:r>
              <w:rPr>
                <w:b/>
              </w:rPr>
              <w:t>zahraničí</w:t>
            </w:r>
          </w:p>
        </w:tc>
      </w:tr>
      <w:tr w:rsidR="002C2124" w:rsidTr="002C2124">
        <w:trPr>
          <w:trHeight w:val="328"/>
        </w:trPr>
        <w:tc>
          <w:tcPr>
            <w:tcW w:w="9859" w:type="dxa"/>
            <w:gridSpan w:val="11"/>
          </w:tcPr>
          <w:p w:rsidR="002C2124" w:rsidRDefault="002C2124" w:rsidP="002C2124">
            <w:r w:rsidRPr="009A2F5F">
              <w:t xml:space="preserve">2004: Chalmers University of Technology, Gothenburg, Švédsko (3 měsíce); </w:t>
            </w:r>
          </w:p>
          <w:p w:rsidR="002C2124" w:rsidRDefault="002C2124" w:rsidP="002C2124">
            <w:r w:rsidRPr="009A2F5F">
              <w:t xml:space="preserve">2010: Josef Stefan Institute, Ljubljana, Slovinsko (1 rok); </w:t>
            </w:r>
          </w:p>
          <w:p w:rsidR="002C2124" w:rsidRDefault="002C2124" w:rsidP="002C2124">
            <w:pPr>
              <w:rPr>
                <w:b/>
              </w:rPr>
            </w:pPr>
            <w:r w:rsidRPr="009A2F5F">
              <w:t>2011: Ekliptik, d.o.o., Ljubljana, Slovinsko (1 rok)</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4. 5. 2018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711150" w:rsidRDefault="00711150" w:rsidP="002C2124"/>
    <w:p w:rsidR="00711150" w:rsidRDefault="00711150" w:rsidP="002C2124"/>
    <w:p w:rsidR="00711150" w:rsidRDefault="00711150"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11150" w:rsidTr="00F2592B">
        <w:tc>
          <w:tcPr>
            <w:tcW w:w="9859" w:type="dxa"/>
            <w:gridSpan w:val="11"/>
            <w:tcBorders>
              <w:bottom w:val="double" w:sz="4" w:space="0" w:color="auto"/>
            </w:tcBorders>
            <w:shd w:val="clear" w:color="auto" w:fill="BDD6EE"/>
          </w:tcPr>
          <w:p w:rsidR="00711150" w:rsidRDefault="00711150" w:rsidP="00F2592B">
            <w:pPr>
              <w:jc w:val="both"/>
              <w:rPr>
                <w:b/>
                <w:sz w:val="28"/>
              </w:rPr>
            </w:pPr>
            <w:r>
              <w:rPr>
                <w:b/>
                <w:sz w:val="28"/>
              </w:rPr>
              <w:lastRenderedPageBreak/>
              <w:t>C-I – Personální zabezpečení</w:t>
            </w:r>
          </w:p>
        </w:tc>
      </w:tr>
      <w:tr w:rsidR="00711150" w:rsidTr="00F2592B">
        <w:tc>
          <w:tcPr>
            <w:tcW w:w="2518" w:type="dxa"/>
            <w:tcBorders>
              <w:top w:val="double" w:sz="4" w:space="0" w:color="auto"/>
            </w:tcBorders>
            <w:shd w:val="clear" w:color="auto" w:fill="F7CAAC"/>
          </w:tcPr>
          <w:p w:rsidR="00711150" w:rsidRDefault="00711150" w:rsidP="00F2592B">
            <w:pPr>
              <w:jc w:val="both"/>
              <w:rPr>
                <w:b/>
              </w:rPr>
            </w:pPr>
            <w:r>
              <w:rPr>
                <w:b/>
              </w:rPr>
              <w:t>Vysoká škola</w:t>
            </w:r>
          </w:p>
        </w:tc>
        <w:tc>
          <w:tcPr>
            <w:tcW w:w="7341" w:type="dxa"/>
            <w:gridSpan w:val="10"/>
          </w:tcPr>
          <w:p w:rsidR="00711150" w:rsidRDefault="00711150" w:rsidP="00F2592B">
            <w:pPr>
              <w:jc w:val="both"/>
            </w:pPr>
            <w:r>
              <w:t>Univerzita Tomáše Bati ve Zlíně</w:t>
            </w:r>
          </w:p>
        </w:tc>
      </w:tr>
      <w:tr w:rsidR="00711150" w:rsidTr="00F2592B">
        <w:tc>
          <w:tcPr>
            <w:tcW w:w="2518" w:type="dxa"/>
            <w:shd w:val="clear" w:color="auto" w:fill="F7CAAC"/>
          </w:tcPr>
          <w:p w:rsidR="00711150" w:rsidRDefault="00711150" w:rsidP="00F2592B">
            <w:pPr>
              <w:jc w:val="both"/>
              <w:rPr>
                <w:b/>
              </w:rPr>
            </w:pPr>
            <w:r>
              <w:rPr>
                <w:b/>
              </w:rPr>
              <w:t>Součást vysoké školy</w:t>
            </w:r>
          </w:p>
        </w:tc>
        <w:tc>
          <w:tcPr>
            <w:tcW w:w="7341" w:type="dxa"/>
            <w:gridSpan w:val="10"/>
          </w:tcPr>
          <w:p w:rsidR="00711150" w:rsidRDefault="00711150" w:rsidP="00F2592B">
            <w:pPr>
              <w:jc w:val="both"/>
            </w:pPr>
            <w:r>
              <w:t>Fakulta logistiky a krizového řízení</w:t>
            </w:r>
          </w:p>
        </w:tc>
      </w:tr>
      <w:tr w:rsidR="00711150" w:rsidTr="00F2592B">
        <w:tc>
          <w:tcPr>
            <w:tcW w:w="2518" w:type="dxa"/>
            <w:shd w:val="clear" w:color="auto" w:fill="F7CAAC"/>
          </w:tcPr>
          <w:p w:rsidR="00711150" w:rsidRDefault="00711150" w:rsidP="00F2592B">
            <w:pPr>
              <w:jc w:val="both"/>
              <w:rPr>
                <w:b/>
              </w:rPr>
            </w:pPr>
            <w:r>
              <w:rPr>
                <w:b/>
              </w:rPr>
              <w:t>Název studijního programu</w:t>
            </w:r>
          </w:p>
        </w:tc>
        <w:tc>
          <w:tcPr>
            <w:tcW w:w="7341" w:type="dxa"/>
            <w:gridSpan w:val="10"/>
          </w:tcPr>
          <w:p w:rsidR="00711150" w:rsidRPr="00711150" w:rsidRDefault="00711150" w:rsidP="00711150">
            <w:pPr>
              <w:jc w:val="both"/>
              <w:rPr>
                <w:b/>
              </w:rPr>
            </w:pPr>
            <w:r w:rsidRPr="00711150">
              <w:rPr>
                <w:b/>
              </w:rPr>
              <w:t>Management rizik</w:t>
            </w:r>
          </w:p>
        </w:tc>
      </w:tr>
      <w:tr w:rsidR="00711150" w:rsidTr="00F2592B">
        <w:tc>
          <w:tcPr>
            <w:tcW w:w="2518" w:type="dxa"/>
            <w:shd w:val="clear" w:color="auto" w:fill="F7CAAC"/>
          </w:tcPr>
          <w:p w:rsidR="00711150" w:rsidRDefault="00711150" w:rsidP="00F2592B">
            <w:pPr>
              <w:jc w:val="both"/>
              <w:rPr>
                <w:b/>
              </w:rPr>
            </w:pPr>
            <w:r>
              <w:rPr>
                <w:b/>
              </w:rPr>
              <w:t>Jméno a příjmení</w:t>
            </w:r>
          </w:p>
        </w:tc>
        <w:tc>
          <w:tcPr>
            <w:tcW w:w="4536" w:type="dxa"/>
            <w:gridSpan w:val="5"/>
          </w:tcPr>
          <w:p w:rsidR="00711150" w:rsidRPr="00DD148D" w:rsidRDefault="00711150" w:rsidP="00F2592B">
            <w:pPr>
              <w:jc w:val="both"/>
              <w:rPr>
                <w:b/>
              </w:rPr>
            </w:pPr>
            <w:r w:rsidRPr="00DD148D">
              <w:rPr>
                <w:b/>
              </w:rPr>
              <w:t>René Skrášek</w:t>
            </w:r>
          </w:p>
        </w:tc>
        <w:tc>
          <w:tcPr>
            <w:tcW w:w="709" w:type="dxa"/>
            <w:shd w:val="clear" w:color="auto" w:fill="F7CAAC"/>
          </w:tcPr>
          <w:p w:rsidR="00711150" w:rsidRDefault="00711150" w:rsidP="00F2592B">
            <w:pPr>
              <w:jc w:val="both"/>
              <w:rPr>
                <w:b/>
              </w:rPr>
            </w:pPr>
            <w:r>
              <w:rPr>
                <w:b/>
              </w:rPr>
              <w:t>Tituly</w:t>
            </w:r>
          </w:p>
        </w:tc>
        <w:tc>
          <w:tcPr>
            <w:tcW w:w="2096" w:type="dxa"/>
            <w:gridSpan w:val="4"/>
          </w:tcPr>
          <w:p w:rsidR="00711150" w:rsidRDefault="00711150" w:rsidP="00F2592B">
            <w:pPr>
              <w:jc w:val="both"/>
            </w:pPr>
            <w:r>
              <w:t>Ing.</w:t>
            </w:r>
          </w:p>
        </w:tc>
      </w:tr>
      <w:tr w:rsidR="00711150" w:rsidTr="00F2592B">
        <w:tc>
          <w:tcPr>
            <w:tcW w:w="2518" w:type="dxa"/>
            <w:shd w:val="clear" w:color="auto" w:fill="F7CAAC"/>
          </w:tcPr>
          <w:p w:rsidR="00711150" w:rsidRDefault="00711150" w:rsidP="00F2592B">
            <w:pPr>
              <w:jc w:val="both"/>
              <w:rPr>
                <w:b/>
              </w:rPr>
            </w:pPr>
            <w:r>
              <w:rPr>
                <w:b/>
              </w:rPr>
              <w:t>Rok narození</w:t>
            </w:r>
          </w:p>
        </w:tc>
        <w:tc>
          <w:tcPr>
            <w:tcW w:w="829" w:type="dxa"/>
          </w:tcPr>
          <w:p w:rsidR="00711150" w:rsidRDefault="00711150" w:rsidP="00F2592B">
            <w:pPr>
              <w:jc w:val="both"/>
            </w:pPr>
            <w:r>
              <w:t>1976</w:t>
            </w:r>
          </w:p>
        </w:tc>
        <w:tc>
          <w:tcPr>
            <w:tcW w:w="1721" w:type="dxa"/>
            <w:shd w:val="clear" w:color="auto" w:fill="F7CAAC"/>
          </w:tcPr>
          <w:p w:rsidR="00711150" w:rsidRDefault="00711150" w:rsidP="00F2592B">
            <w:pPr>
              <w:jc w:val="both"/>
              <w:rPr>
                <w:b/>
              </w:rPr>
            </w:pPr>
            <w:r>
              <w:rPr>
                <w:b/>
              </w:rPr>
              <w:t>typ vztahu k VŠ</w:t>
            </w:r>
          </w:p>
        </w:tc>
        <w:tc>
          <w:tcPr>
            <w:tcW w:w="992" w:type="dxa"/>
            <w:gridSpan w:val="2"/>
          </w:tcPr>
          <w:p w:rsidR="00711150" w:rsidRDefault="00711150" w:rsidP="00F2592B">
            <w:pPr>
              <w:jc w:val="both"/>
            </w:pPr>
            <w:r>
              <w:t>DPP (bud)</w:t>
            </w:r>
          </w:p>
        </w:tc>
        <w:tc>
          <w:tcPr>
            <w:tcW w:w="994" w:type="dxa"/>
            <w:shd w:val="clear" w:color="auto" w:fill="F7CAAC"/>
          </w:tcPr>
          <w:p w:rsidR="00711150" w:rsidRDefault="00711150" w:rsidP="00F2592B">
            <w:pPr>
              <w:jc w:val="both"/>
              <w:rPr>
                <w:b/>
              </w:rPr>
            </w:pPr>
            <w:r>
              <w:rPr>
                <w:b/>
              </w:rPr>
              <w:t>rozsah</w:t>
            </w:r>
          </w:p>
        </w:tc>
        <w:tc>
          <w:tcPr>
            <w:tcW w:w="709" w:type="dxa"/>
          </w:tcPr>
          <w:p w:rsidR="00711150" w:rsidRDefault="00711150" w:rsidP="00F2592B">
            <w:pPr>
              <w:jc w:val="both"/>
            </w:pPr>
            <w:r>
              <w:t>4h/týd.</w:t>
            </w:r>
          </w:p>
        </w:tc>
        <w:tc>
          <w:tcPr>
            <w:tcW w:w="709" w:type="dxa"/>
            <w:gridSpan w:val="2"/>
            <w:shd w:val="clear" w:color="auto" w:fill="F7CAAC"/>
          </w:tcPr>
          <w:p w:rsidR="00711150" w:rsidRDefault="00711150" w:rsidP="00F2592B">
            <w:pPr>
              <w:jc w:val="both"/>
              <w:rPr>
                <w:b/>
              </w:rPr>
            </w:pPr>
            <w:r>
              <w:rPr>
                <w:b/>
              </w:rPr>
              <w:t>do kdy</w:t>
            </w:r>
          </w:p>
        </w:tc>
        <w:tc>
          <w:tcPr>
            <w:tcW w:w="1387" w:type="dxa"/>
            <w:gridSpan w:val="2"/>
          </w:tcPr>
          <w:p w:rsidR="00711150" w:rsidRDefault="00711150" w:rsidP="00F2592B">
            <w:pPr>
              <w:jc w:val="both"/>
            </w:pPr>
          </w:p>
        </w:tc>
      </w:tr>
      <w:tr w:rsidR="00711150" w:rsidTr="00F2592B">
        <w:tc>
          <w:tcPr>
            <w:tcW w:w="5068" w:type="dxa"/>
            <w:gridSpan w:val="3"/>
            <w:shd w:val="clear" w:color="auto" w:fill="F7CAAC"/>
          </w:tcPr>
          <w:p w:rsidR="00711150" w:rsidRDefault="00711150" w:rsidP="00F2592B">
            <w:pPr>
              <w:jc w:val="both"/>
              <w:rPr>
                <w:b/>
              </w:rPr>
            </w:pPr>
            <w:r>
              <w:rPr>
                <w:b/>
              </w:rPr>
              <w:t>Typ vztahu na součásti VŠ, která uskutečňuje st. program</w:t>
            </w:r>
          </w:p>
        </w:tc>
        <w:tc>
          <w:tcPr>
            <w:tcW w:w="992" w:type="dxa"/>
            <w:gridSpan w:val="2"/>
          </w:tcPr>
          <w:p w:rsidR="00711150" w:rsidRDefault="00711150" w:rsidP="00F2592B">
            <w:pPr>
              <w:jc w:val="both"/>
            </w:pPr>
          </w:p>
        </w:tc>
        <w:tc>
          <w:tcPr>
            <w:tcW w:w="994" w:type="dxa"/>
            <w:shd w:val="clear" w:color="auto" w:fill="F7CAAC"/>
          </w:tcPr>
          <w:p w:rsidR="00711150" w:rsidRDefault="00711150" w:rsidP="00F2592B">
            <w:pPr>
              <w:jc w:val="both"/>
              <w:rPr>
                <w:b/>
              </w:rPr>
            </w:pPr>
            <w:r>
              <w:rPr>
                <w:b/>
              </w:rPr>
              <w:t>rozsah</w:t>
            </w:r>
          </w:p>
        </w:tc>
        <w:tc>
          <w:tcPr>
            <w:tcW w:w="709" w:type="dxa"/>
          </w:tcPr>
          <w:p w:rsidR="00711150" w:rsidRDefault="00711150" w:rsidP="00F2592B">
            <w:pPr>
              <w:jc w:val="both"/>
            </w:pPr>
          </w:p>
        </w:tc>
        <w:tc>
          <w:tcPr>
            <w:tcW w:w="709" w:type="dxa"/>
            <w:gridSpan w:val="2"/>
            <w:shd w:val="clear" w:color="auto" w:fill="F7CAAC"/>
          </w:tcPr>
          <w:p w:rsidR="00711150" w:rsidRDefault="00711150" w:rsidP="00F2592B">
            <w:pPr>
              <w:jc w:val="both"/>
              <w:rPr>
                <w:b/>
              </w:rPr>
            </w:pPr>
            <w:r>
              <w:rPr>
                <w:b/>
              </w:rPr>
              <w:t>do kdy</w:t>
            </w:r>
          </w:p>
        </w:tc>
        <w:tc>
          <w:tcPr>
            <w:tcW w:w="1387" w:type="dxa"/>
            <w:gridSpan w:val="2"/>
          </w:tcPr>
          <w:p w:rsidR="00711150" w:rsidRDefault="00711150" w:rsidP="00F2592B">
            <w:pPr>
              <w:jc w:val="both"/>
            </w:pPr>
          </w:p>
        </w:tc>
      </w:tr>
      <w:tr w:rsidR="00711150" w:rsidTr="00F2592B">
        <w:tc>
          <w:tcPr>
            <w:tcW w:w="6060" w:type="dxa"/>
            <w:gridSpan w:val="5"/>
            <w:shd w:val="clear" w:color="auto" w:fill="F7CAAC"/>
          </w:tcPr>
          <w:p w:rsidR="00711150" w:rsidRDefault="00711150" w:rsidP="00F2592B">
            <w:pPr>
              <w:jc w:val="both"/>
            </w:pPr>
            <w:r>
              <w:rPr>
                <w:b/>
              </w:rPr>
              <w:t>Další současná působení jako akademický pracovník na jiných VŠ</w:t>
            </w:r>
          </w:p>
        </w:tc>
        <w:tc>
          <w:tcPr>
            <w:tcW w:w="1703" w:type="dxa"/>
            <w:gridSpan w:val="2"/>
            <w:shd w:val="clear" w:color="auto" w:fill="F7CAAC"/>
          </w:tcPr>
          <w:p w:rsidR="00711150" w:rsidRDefault="00711150" w:rsidP="00F2592B">
            <w:pPr>
              <w:jc w:val="both"/>
              <w:rPr>
                <w:b/>
              </w:rPr>
            </w:pPr>
            <w:r>
              <w:rPr>
                <w:b/>
              </w:rPr>
              <w:t>typ prac. vztahu</w:t>
            </w:r>
          </w:p>
        </w:tc>
        <w:tc>
          <w:tcPr>
            <w:tcW w:w="2096" w:type="dxa"/>
            <w:gridSpan w:val="4"/>
            <w:shd w:val="clear" w:color="auto" w:fill="F7CAAC"/>
          </w:tcPr>
          <w:p w:rsidR="00711150" w:rsidRDefault="00711150" w:rsidP="00F2592B">
            <w:pPr>
              <w:jc w:val="both"/>
              <w:rPr>
                <w:b/>
              </w:rPr>
            </w:pPr>
            <w:r>
              <w:rPr>
                <w:b/>
              </w:rPr>
              <w:t>rozsah</w:t>
            </w: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6060" w:type="dxa"/>
            <w:gridSpan w:val="5"/>
          </w:tcPr>
          <w:p w:rsidR="00711150" w:rsidRDefault="00711150" w:rsidP="00F2592B">
            <w:pPr>
              <w:jc w:val="both"/>
            </w:pPr>
          </w:p>
        </w:tc>
        <w:tc>
          <w:tcPr>
            <w:tcW w:w="1703" w:type="dxa"/>
            <w:gridSpan w:val="2"/>
          </w:tcPr>
          <w:p w:rsidR="00711150" w:rsidRDefault="00711150" w:rsidP="00F2592B">
            <w:pPr>
              <w:jc w:val="both"/>
            </w:pPr>
          </w:p>
        </w:tc>
        <w:tc>
          <w:tcPr>
            <w:tcW w:w="2096" w:type="dxa"/>
            <w:gridSpan w:val="4"/>
          </w:tcPr>
          <w:p w:rsidR="00711150" w:rsidRDefault="00711150" w:rsidP="00F2592B">
            <w:pPr>
              <w:jc w:val="both"/>
            </w:pPr>
          </w:p>
        </w:tc>
      </w:tr>
      <w:tr w:rsidR="00711150" w:rsidTr="00F2592B">
        <w:tc>
          <w:tcPr>
            <w:tcW w:w="9859" w:type="dxa"/>
            <w:gridSpan w:val="11"/>
            <w:shd w:val="clear" w:color="auto" w:fill="F7CAAC"/>
          </w:tcPr>
          <w:p w:rsidR="00711150" w:rsidRDefault="00711150" w:rsidP="00F2592B">
            <w:pPr>
              <w:jc w:val="both"/>
            </w:pPr>
            <w:r>
              <w:rPr>
                <w:b/>
              </w:rPr>
              <w:t>Předměty příslušného studijního programu a způsob zapojení do jejich výuky, příp. další zapojení do uskutečňování studijního programu</w:t>
            </w:r>
          </w:p>
        </w:tc>
      </w:tr>
      <w:tr w:rsidR="00711150" w:rsidTr="00F2592B">
        <w:trPr>
          <w:trHeight w:val="1118"/>
        </w:trPr>
        <w:tc>
          <w:tcPr>
            <w:tcW w:w="9859" w:type="dxa"/>
            <w:gridSpan w:val="11"/>
            <w:tcBorders>
              <w:top w:val="nil"/>
            </w:tcBorders>
          </w:tcPr>
          <w:p w:rsidR="00711150" w:rsidRDefault="00711150" w:rsidP="00537262">
            <w:pPr>
              <w:jc w:val="both"/>
            </w:pPr>
            <w:r>
              <w:t xml:space="preserve">Management – </w:t>
            </w:r>
            <w:del w:id="3712" w:author="Dokulil Jiří" w:date="2018-11-18T23:13:00Z">
              <w:r w:rsidDel="00537262">
                <w:delText xml:space="preserve">přednášky </w:delText>
              </w:r>
            </w:del>
            <w:ins w:id="3713" w:author="Dokulil Jiří" w:date="2018-11-18T23:13:00Z">
              <w:r w:rsidR="00537262">
                <w:t xml:space="preserve">přednášející </w:t>
              </w:r>
            </w:ins>
            <w:r>
              <w:t>(10 %)</w:t>
            </w:r>
          </w:p>
        </w:tc>
      </w:tr>
      <w:tr w:rsidR="00711150" w:rsidTr="00F2592B">
        <w:tc>
          <w:tcPr>
            <w:tcW w:w="9859" w:type="dxa"/>
            <w:gridSpan w:val="11"/>
            <w:shd w:val="clear" w:color="auto" w:fill="F7CAAC"/>
          </w:tcPr>
          <w:p w:rsidR="00711150" w:rsidRDefault="00711150" w:rsidP="00F2592B">
            <w:pPr>
              <w:jc w:val="both"/>
            </w:pPr>
            <w:r>
              <w:rPr>
                <w:b/>
              </w:rPr>
              <w:t xml:space="preserve">Údaje o vzdělání na VŠ </w:t>
            </w:r>
          </w:p>
        </w:tc>
      </w:tr>
      <w:tr w:rsidR="00711150" w:rsidTr="00F2592B">
        <w:trPr>
          <w:trHeight w:val="1055"/>
        </w:trPr>
        <w:tc>
          <w:tcPr>
            <w:tcW w:w="9859" w:type="dxa"/>
            <w:gridSpan w:val="11"/>
          </w:tcPr>
          <w:p w:rsidR="00711150" w:rsidRDefault="00711150" w:rsidP="00F2592B">
            <w:pPr>
              <w:jc w:val="both"/>
            </w:pPr>
            <w:r w:rsidRPr="00AA0D31">
              <w:rPr>
                <w:b/>
              </w:rPr>
              <w:t>2016:</w:t>
            </w:r>
            <w:r w:rsidRPr="00EA2F43">
              <w:t xml:space="preserve"> Fakulta aplikované informatiky, UTB ve Zlíně, Bezpečnostní technologie, systémy a management, Ing.</w:t>
            </w:r>
          </w:p>
          <w:p w:rsidR="00711150" w:rsidRPr="00EA2F43" w:rsidRDefault="00711150" w:rsidP="00F2592B">
            <w:pPr>
              <w:jc w:val="both"/>
            </w:pPr>
            <w:r w:rsidRPr="00AA0D31">
              <w:rPr>
                <w:b/>
              </w:rPr>
              <w:t>2014:</w:t>
            </w:r>
            <w:r w:rsidRPr="00EA2F43">
              <w:t xml:space="preserve"> Fakulta logistiky a krizového řízení, UTB ve Zlíně, Ovládání rizik, Bc.</w:t>
            </w:r>
          </w:p>
          <w:p w:rsidR="00711150" w:rsidRDefault="00711150" w:rsidP="00F2592B">
            <w:pPr>
              <w:jc w:val="both"/>
              <w:rPr>
                <w:b/>
              </w:rPr>
            </w:pPr>
          </w:p>
        </w:tc>
      </w:tr>
      <w:tr w:rsidR="00711150" w:rsidTr="00F2592B">
        <w:tc>
          <w:tcPr>
            <w:tcW w:w="9859" w:type="dxa"/>
            <w:gridSpan w:val="11"/>
            <w:shd w:val="clear" w:color="auto" w:fill="F7CAAC"/>
          </w:tcPr>
          <w:p w:rsidR="00711150" w:rsidRDefault="00711150" w:rsidP="00F2592B">
            <w:pPr>
              <w:jc w:val="both"/>
              <w:rPr>
                <w:b/>
              </w:rPr>
            </w:pPr>
            <w:r>
              <w:rPr>
                <w:b/>
              </w:rPr>
              <w:t>Údaje o odborném působení od absolvování VŠ</w:t>
            </w:r>
          </w:p>
        </w:tc>
      </w:tr>
      <w:tr w:rsidR="00711150" w:rsidTr="00F2592B">
        <w:trPr>
          <w:trHeight w:val="1090"/>
        </w:trPr>
        <w:tc>
          <w:tcPr>
            <w:tcW w:w="9859" w:type="dxa"/>
            <w:gridSpan w:val="11"/>
          </w:tcPr>
          <w:p w:rsidR="00711150" w:rsidRDefault="00711150" w:rsidP="00F2592B">
            <w:r w:rsidRPr="00AA0D31">
              <w:rPr>
                <w:b/>
              </w:rPr>
              <w:t>1999 – dosud:</w:t>
            </w:r>
            <w:r>
              <w:t xml:space="preserve"> KOVOPLAST, Hluk</w:t>
            </w:r>
          </w:p>
          <w:p w:rsidR="00711150" w:rsidRDefault="00711150" w:rsidP="00711150">
            <w:pPr>
              <w:pStyle w:val="Odstavecseseznamem"/>
              <w:numPr>
                <w:ilvl w:val="0"/>
                <w:numId w:val="63"/>
              </w:numPr>
              <w:tabs>
                <w:tab w:val="clear" w:pos="3195"/>
                <w:tab w:val="num" w:pos="2558"/>
              </w:tabs>
              <w:ind w:hanging="997"/>
            </w:pPr>
            <w:r>
              <w:t>konstruktér – nástroje na tváření plechu + vstřikovací formy</w:t>
            </w:r>
          </w:p>
          <w:p w:rsidR="00711150" w:rsidRDefault="00711150" w:rsidP="00711150">
            <w:pPr>
              <w:numPr>
                <w:ilvl w:val="0"/>
                <w:numId w:val="63"/>
              </w:numPr>
              <w:tabs>
                <w:tab w:val="clear" w:pos="3195"/>
                <w:tab w:val="num" w:pos="2558"/>
              </w:tabs>
              <w:ind w:hanging="997"/>
            </w:pPr>
            <w:r>
              <w:t>interní auditor – ISO 9001, ISO TS 16 949, ISO 14 001</w:t>
            </w:r>
          </w:p>
          <w:p w:rsidR="00711150" w:rsidRDefault="00711150" w:rsidP="00711150">
            <w:pPr>
              <w:numPr>
                <w:ilvl w:val="0"/>
                <w:numId w:val="63"/>
              </w:numPr>
              <w:tabs>
                <w:tab w:val="clear" w:pos="3195"/>
                <w:tab w:val="num" w:pos="2558"/>
              </w:tabs>
              <w:ind w:hanging="997"/>
            </w:pPr>
            <w:r>
              <w:t>vedoucí týmu implementace ISO TS 16 949- 2006 úspěšný audit u firmy SGS Praha</w:t>
            </w:r>
          </w:p>
          <w:p w:rsidR="00711150" w:rsidRDefault="00711150" w:rsidP="00711150">
            <w:pPr>
              <w:numPr>
                <w:ilvl w:val="0"/>
                <w:numId w:val="63"/>
              </w:numPr>
              <w:tabs>
                <w:tab w:val="clear" w:pos="3195"/>
                <w:tab w:val="num" w:pos="2558"/>
              </w:tabs>
              <w:ind w:hanging="997"/>
            </w:pPr>
            <w:r>
              <w:t xml:space="preserve">vedoucí nástrojárny </w:t>
            </w:r>
          </w:p>
          <w:p w:rsidR="00711150" w:rsidRDefault="00711150" w:rsidP="00711150">
            <w:pPr>
              <w:numPr>
                <w:ilvl w:val="0"/>
                <w:numId w:val="63"/>
              </w:numPr>
              <w:tabs>
                <w:tab w:val="clear" w:pos="3195"/>
                <w:tab w:val="num" w:pos="2558"/>
              </w:tabs>
              <w:ind w:hanging="997"/>
            </w:pPr>
            <w:r>
              <w:t>výrobní ředitel – středisko kovolisovna – nástrojárna</w:t>
            </w:r>
          </w:p>
          <w:p w:rsidR="00711150" w:rsidRDefault="00711150" w:rsidP="00711150">
            <w:pPr>
              <w:numPr>
                <w:ilvl w:val="0"/>
                <w:numId w:val="63"/>
              </w:numPr>
              <w:tabs>
                <w:tab w:val="clear" w:pos="3195"/>
                <w:tab w:val="num" w:pos="2558"/>
              </w:tabs>
              <w:ind w:hanging="997"/>
            </w:pPr>
            <w:r>
              <w:t>výkonný ředitel firmy – dosud</w:t>
            </w:r>
          </w:p>
          <w:p w:rsidR="00711150" w:rsidRDefault="00711150" w:rsidP="00F2592B">
            <w:r w:rsidRPr="00AA0D31">
              <w:rPr>
                <w:b/>
              </w:rPr>
              <w:t>1998 – 1999:</w:t>
            </w:r>
            <w:r>
              <w:t xml:space="preserve">  Autoopravna, Staré Město – přijímací technik</w:t>
            </w:r>
          </w:p>
          <w:p w:rsidR="00711150" w:rsidRDefault="00711150" w:rsidP="00F2592B">
            <w:pPr>
              <w:ind w:left="3195"/>
            </w:pPr>
          </w:p>
        </w:tc>
      </w:tr>
      <w:tr w:rsidR="00711150" w:rsidTr="00F2592B">
        <w:trPr>
          <w:trHeight w:val="250"/>
        </w:trPr>
        <w:tc>
          <w:tcPr>
            <w:tcW w:w="9859" w:type="dxa"/>
            <w:gridSpan w:val="11"/>
            <w:shd w:val="clear" w:color="auto" w:fill="F7CAAC"/>
          </w:tcPr>
          <w:p w:rsidR="00711150" w:rsidRDefault="00711150" w:rsidP="00F2592B">
            <w:pPr>
              <w:jc w:val="both"/>
            </w:pPr>
            <w:r>
              <w:rPr>
                <w:b/>
              </w:rPr>
              <w:t>Zkušenosti s vedením kvalifikačních a rigorózních prací</w:t>
            </w:r>
          </w:p>
        </w:tc>
      </w:tr>
      <w:tr w:rsidR="00711150" w:rsidTr="00F2592B">
        <w:trPr>
          <w:trHeight w:val="699"/>
        </w:trPr>
        <w:tc>
          <w:tcPr>
            <w:tcW w:w="9859" w:type="dxa"/>
            <w:gridSpan w:val="11"/>
          </w:tcPr>
          <w:p w:rsidR="00711150" w:rsidRDefault="00711150" w:rsidP="00F2592B">
            <w:pPr>
              <w:jc w:val="both"/>
            </w:pPr>
          </w:p>
        </w:tc>
      </w:tr>
      <w:tr w:rsidR="00711150" w:rsidTr="00F2592B">
        <w:trPr>
          <w:cantSplit/>
        </w:trPr>
        <w:tc>
          <w:tcPr>
            <w:tcW w:w="3347" w:type="dxa"/>
            <w:gridSpan w:val="2"/>
            <w:tcBorders>
              <w:top w:val="single" w:sz="12" w:space="0" w:color="auto"/>
            </w:tcBorders>
            <w:shd w:val="clear" w:color="auto" w:fill="F7CAAC"/>
          </w:tcPr>
          <w:p w:rsidR="00711150" w:rsidRDefault="00711150" w:rsidP="00F2592B">
            <w:pPr>
              <w:jc w:val="both"/>
            </w:pPr>
            <w:r>
              <w:rPr>
                <w:b/>
              </w:rPr>
              <w:t xml:space="preserve">Obor habilitačního řízení </w:t>
            </w:r>
          </w:p>
        </w:tc>
        <w:tc>
          <w:tcPr>
            <w:tcW w:w="2245" w:type="dxa"/>
            <w:gridSpan w:val="2"/>
            <w:tcBorders>
              <w:top w:val="single" w:sz="12" w:space="0" w:color="auto"/>
            </w:tcBorders>
            <w:shd w:val="clear" w:color="auto" w:fill="F7CAAC"/>
          </w:tcPr>
          <w:p w:rsidR="00711150" w:rsidRDefault="00711150" w:rsidP="00F2592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11150" w:rsidRDefault="00711150" w:rsidP="00F2592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11150" w:rsidRDefault="00711150" w:rsidP="00F2592B">
            <w:pPr>
              <w:jc w:val="both"/>
              <w:rPr>
                <w:b/>
              </w:rPr>
            </w:pPr>
            <w:r>
              <w:rPr>
                <w:b/>
              </w:rPr>
              <w:t>Ohlasy publikací</w:t>
            </w:r>
          </w:p>
        </w:tc>
      </w:tr>
      <w:tr w:rsidR="00711150" w:rsidTr="00F2592B">
        <w:trPr>
          <w:cantSplit/>
        </w:trPr>
        <w:tc>
          <w:tcPr>
            <w:tcW w:w="3347" w:type="dxa"/>
            <w:gridSpan w:val="2"/>
          </w:tcPr>
          <w:p w:rsidR="00711150" w:rsidRDefault="00711150" w:rsidP="00F2592B">
            <w:pPr>
              <w:jc w:val="both"/>
            </w:pPr>
          </w:p>
        </w:tc>
        <w:tc>
          <w:tcPr>
            <w:tcW w:w="2245" w:type="dxa"/>
            <w:gridSpan w:val="2"/>
          </w:tcPr>
          <w:p w:rsidR="00711150" w:rsidRDefault="00711150" w:rsidP="00F2592B">
            <w:pPr>
              <w:jc w:val="both"/>
            </w:pPr>
          </w:p>
        </w:tc>
        <w:tc>
          <w:tcPr>
            <w:tcW w:w="2248" w:type="dxa"/>
            <w:gridSpan w:val="4"/>
            <w:tcBorders>
              <w:right w:val="single" w:sz="12" w:space="0" w:color="auto"/>
            </w:tcBorders>
          </w:tcPr>
          <w:p w:rsidR="00711150" w:rsidRDefault="00711150" w:rsidP="00F2592B">
            <w:pPr>
              <w:jc w:val="both"/>
            </w:pPr>
          </w:p>
        </w:tc>
        <w:tc>
          <w:tcPr>
            <w:tcW w:w="632" w:type="dxa"/>
            <w:tcBorders>
              <w:left w:val="single" w:sz="12" w:space="0" w:color="auto"/>
            </w:tcBorders>
            <w:shd w:val="clear" w:color="auto" w:fill="F7CAAC"/>
          </w:tcPr>
          <w:p w:rsidR="00711150" w:rsidRDefault="00711150" w:rsidP="00F2592B">
            <w:pPr>
              <w:jc w:val="both"/>
            </w:pPr>
            <w:r>
              <w:rPr>
                <w:b/>
              </w:rPr>
              <w:t>WOS</w:t>
            </w:r>
          </w:p>
        </w:tc>
        <w:tc>
          <w:tcPr>
            <w:tcW w:w="693" w:type="dxa"/>
            <w:shd w:val="clear" w:color="auto" w:fill="F7CAAC"/>
          </w:tcPr>
          <w:p w:rsidR="00711150" w:rsidRDefault="00711150" w:rsidP="00F2592B">
            <w:pPr>
              <w:jc w:val="both"/>
              <w:rPr>
                <w:sz w:val="18"/>
              </w:rPr>
            </w:pPr>
            <w:r>
              <w:rPr>
                <w:b/>
                <w:sz w:val="18"/>
              </w:rPr>
              <w:t>Scopus</w:t>
            </w:r>
          </w:p>
        </w:tc>
        <w:tc>
          <w:tcPr>
            <w:tcW w:w="694" w:type="dxa"/>
            <w:shd w:val="clear" w:color="auto" w:fill="F7CAAC"/>
          </w:tcPr>
          <w:p w:rsidR="00711150" w:rsidRDefault="00711150" w:rsidP="00F2592B">
            <w:pPr>
              <w:jc w:val="both"/>
            </w:pPr>
            <w:r>
              <w:rPr>
                <w:b/>
                <w:sz w:val="18"/>
              </w:rPr>
              <w:t>ostatní</w:t>
            </w:r>
          </w:p>
        </w:tc>
      </w:tr>
      <w:tr w:rsidR="00711150" w:rsidTr="00F2592B">
        <w:trPr>
          <w:cantSplit/>
          <w:trHeight w:val="70"/>
        </w:trPr>
        <w:tc>
          <w:tcPr>
            <w:tcW w:w="3347" w:type="dxa"/>
            <w:gridSpan w:val="2"/>
            <w:shd w:val="clear" w:color="auto" w:fill="F7CAAC"/>
          </w:tcPr>
          <w:p w:rsidR="00711150" w:rsidRDefault="00711150" w:rsidP="00F2592B">
            <w:pPr>
              <w:jc w:val="both"/>
            </w:pPr>
            <w:r>
              <w:rPr>
                <w:b/>
              </w:rPr>
              <w:t>Obor jmenovacího řízení</w:t>
            </w:r>
          </w:p>
        </w:tc>
        <w:tc>
          <w:tcPr>
            <w:tcW w:w="2245" w:type="dxa"/>
            <w:gridSpan w:val="2"/>
            <w:shd w:val="clear" w:color="auto" w:fill="F7CAAC"/>
          </w:tcPr>
          <w:p w:rsidR="00711150" w:rsidRDefault="00711150" w:rsidP="00F2592B">
            <w:pPr>
              <w:jc w:val="both"/>
            </w:pPr>
            <w:r>
              <w:rPr>
                <w:b/>
              </w:rPr>
              <w:t>Rok udělení hodnosti</w:t>
            </w:r>
          </w:p>
        </w:tc>
        <w:tc>
          <w:tcPr>
            <w:tcW w:w="2248" w:type="dxa"/>
            <w:gridSpan w:val="4"/>
            <w:tcBorders>
              <w:right w:val="single" w:sz="12" w:space="0" w:color="auto"/>
            </w:tcBorders>
            <w:shd w:val="clear" w:color="auto" w:fill="F7CAAC"/>
          </w:tcPr>
          <w:p w:rsidR="00711150" w:rsidRDefault="00711150" w:rsidP="00F2592B">
            <w:pPr>
              <w:jc w:val="both"/>
            </w:pPr>
            <w:r>
              <w:rPr>
                <w:b/>
              </w:rPr>
              <w:t>Řízení konáno na VŠ</w:t>
            </w:r>
          </w:p>
        </w:tc>
        <w:tc>
          <w:tcPr>
            <w:tcW w:w="632" w:type="dxa"/>
            <w:vMerge w:val="restart"/>
            <w:tcBorders>
              <w:left w:val="single" w:sz="12" w:space="0" w:color="auto"/>
            </w:tcBorders>
          </w:tcPr>
          <w:p w:rsidR="00711150" w:rsidRDefault="00711150" w:rsidP="00F2592B">
            <w:pPr>
              <w:jc w:val="both"/>
              <w:rPr>
                <w:b/>
              </w:rPr>
            </w:pPr>
          </w:p>
        </w:tc>
        <w:tc>
          <w:tcPr>
            <w:tcW w:w="693" w:type="dxa"/>
            <w:vMerge w:val="restart"/>
          </w:tcPr>
          <w:p w:rsidR="00711150" w:rsidRDefault="00711150" w:rsidP="00F2592B">
            <w:pPr>
              <w:jc w:val="both"/>
              <w:rPr>
                <w:b/>
              </w:rPr>
            </w:pPr>
          </w:p>
        </w:tc>
        <w:tc>
          <w:tcPr>
            <w:tcW w:w="694" w:type="dxa"/>
            <w:vMerge w:val="restart"/>
          </w:tcPr>
          <w:p w:rsidR="00711150" w:rsidRDefault="00711150" w:rsidP="00F2592B">
            <w:pPr>
              <w:jc w:val="both"/>
              <w:rPr>
                <w:b/>
              </w:rPr>
            </w:pPr>
          </w:p>
        </w:tc>
      </w:tr>
      <w:tr w:rsidR="00711150" w:rsidTr="00F2592B">
        <w:trPr>
          <w:trHeight w:val="205"/>
        </w:trPr>
        <w:tc>
          <w:tcPr>
            <w:tcW w:w="3347" w:type="dxa"/>
            <w:gridSpan w:val="2"/>
          </w:tcPr>
          <w:p w:rsidR="00711150" w:rsidRDefault="00711150" w:rsidP="00F2592B">
            <w:pPr>
              <w:jc w:val="both"/>
            </w:pPr>
          </w:p>
        </w:tc>
        <w:tc>
          <w:tcPr>
            <w:tcW w:w="2245" w:type="dxa"/>
            <w:gridSpan w:val="2"/>
          </w:tcPr>
          <w:p w:rsidR="00711150" w:rsidRDefault="00711150" w:rsidP="00F2592B">
            <w:pPr>
              <w:jc w:val="both"/>
            </w:pPr>
          </w:p>
        </w:tc>
        <w:tc>
          <w:tcPr>
            <w:tcW w:w="2248" w:type="dxa"/>
            <w:gridSpan w:val="4"/>
            <w:tcBorders>
              <w:right w:val="single" w:sz="12" w:space="0" w:color="auto"/>
            </w:tcBorders>
          </w:tcPr>
          <w:p w:rsidR="00711150" w:rsidRDefault="00711150" w:rsidP="00F2592B">
            <w:pPr>
              <w:jc w:val="both"/>
            </w:pPr>
          </w:p>
        </w:tc>
        <w:tc>
          <w:tcPr>
            <w:tcW w:w="632" w:type="dxa"/>
            <w:vMerge/>
            <w:tcBorders>
              <w:left w:val="single" w:sz="12" w:space="0" w:color="auto"/>
            </w:tcBorders>
            <w:vAlign w:val="center"/>
          </w:tcPr>
          <w:p w:rsidR="00711150" w:rsidRDefault="00711150" w:rsidP="00F2592B">
            <w:pPr>
              <w:rPr>
                <w:b/>
              </w:rPr>
            </w:pPr>
          </w:p>
        </w:tc>
        <w:tc>
          <w:tcPr>
            <w:tcW w:w="693" w:type="dxa"/>
            <w:vMerge/>
            <w:vAlign w:val="center"/>
          </w:tcPr>
          <w:p w:rsidR="00711150" w:rsidRDefault="00711150" w:rsidP="00F2592B">
            <w:pPr>
              <w:rPr>
                <w:b/>
              </w:rPr>
            </w:pPr>
          </w:p>
        </w:tc>
        <w:tc>
          <w:tcPr>
            <w:tcW w:w="694" w:type="dxa"/>
            <w:vMerge/>
            <w:vAlign w:val="center"/>
          </w:tcPr>
          <w:p w:rsidR="00711150" w:rsidRDefault="00711150" w:rsidP="00F2592B">
            <w:pPr>
              <w:rPr>
                <w:b/>
              </w:rPr>
            </w:pPr>
          </w:p>
        </w:tc>
      </w:tr>
      <w:tr w:rsidR="00711150" w:rsidTr="00F2592B">
        <w:tc>
          <w:tcPr>
            <w:tcW w:w="9859" w:type="dxa"/>
            <w:gridSpan w:val="11"/>
            <w:shd w:val="clear" w:color="auto" w:fill="F7CAAC"/>
          </w:tcPr>
          <w:p w:rsidR="00711150" w:rsidRDefault="00711150" w:rsidP="00F259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11150" w:rsidTr="00F2592B">
        <w:trPr>
          <w:trHeight w:val="1242"/>
        </w:trPr>
        <w:tc>
          <w:tcPr>
            <w:tcW w:w="9859" w:type="dxa"/>
            <w:gridSpan w:val="11"/>
          </w:tcPr>
          <w:p w:rsidR="00711150" w:rsidRDefault="00711150" w:rsidP="00F2592B">
            <w:pPr>
              <w:jc w:val="both"/>
              <w:rPr>
                <w:b/>
              </w:rPr>
            </w:pPr>
          </w:p>
        </w:tc>
      </w:tr>
      <w:tr w:rsidR="00711150" w:rsidTr="00F2592B">
        <w:trPr>
          <w:trHeight w:val="218"/>
        </w:trPr>
        <w:tc>
          <w:tcPr>
            <w:tcW w:w="9859" w:type="dxa"/>
            <w:gridSpan w:val="11"/>
            <w:shd w:val="clear" w:color="auto" w:fill="F7CAAC"/>
          </w:tcPr>
          <w:p w:rsidR="00711150" w:rsidRDefault="00711150" w:rsidP="00F2592B">
            <w:pPr>
              <w:rPr>
                <w:b/>
              </w:rPr>
            </w:pPr>
            <w:r>
              <w:rPr>
                <w:b/>
              </w:rPr>
              <w:t>Působení v</w:t>
            </w:r>
            <w:del w:id="3714" w:author="Dokulil Jiří" w:date="2018-11-18T23:13:00Z">
              <w:r w:rsidDel="00537262">
                <w:rPr>
                  <w:b/>
                </w:rPr>
                <w:delText xml:space="preserve"> </w:delText>
              </w:r>
            </w:del>
            <w:ins w:id="3715" w:author="Dokulil Jiří" w:date="2018-11-18T23:13:00Z">
              <w:r w:rsidR="00537262">
                <w:rPr>
                  <w:b/>
                </w:rPr>
                <w:t> </w:t>
              </w:r>
            </w:ins>
            <w:r>
              <w:rPr>
                <w:b/>
              </w:rPr>
              <w:t>zahraničí</w:t>
            </w:r>
          </w:p>
        </w:tc>
      </w:tr>
      <w:tr w:rsidR="00711150" w:rsidTr="00F2592B">
        <w:trPr>
          <w:trHeight w:val="328"/>
        </w:trPr>
        <w:tc>
          <w:tcPr>
            <w:tcW w:w="9859" w:type="dxa"/>
            <w:gridSpan w:val="11"/>
          </w:tcPr>
          <w:p w:rsidR="00711150" w:rsidRDefault="00711150" w:rsidP="00F2592B">
            <w:pPr>
              <w:rPr>
                <w:b/>
              </w:rPr>
            </w:pPr>
          </w:p>
        </w:tc>
      </w:tr>
      <w:tr w:rsidR="00711150" w:rsidTr="00F2592B">
        <w:trPr>
          <w:cantSplit/>
          <w:trHeight w:val="470"/>
        </w:trPr>
        <w:tc>
          <w:tcPr>
            <w:tcW w:w="2518" w:type="dxa"/>
            <w:shd w:val="clear" w:color="auto" w:fill="F7CAAC"/>
          </w:tcPr>
          <w:p w:rsidR="00711150" w:rsidRDefault="00711150" w:rsidP="00F2592B">
            <w:pPr>
              <w:jc w:val="both"/>
              <w:rPr>
                <w:b/>
              </w:rPr>
            </w:pPr>
            <w:r>
              <w:rPr>
                <w:b/>
              </w:rPr>
              <w:t xml:space="preserve">Podpis </w:t>
            </w:r>
          </w:p>
        </w:tc>
        <w:tc>
          <w:tcPr>
            <w:tcW w:w="4536" w:type="dxa"/>
            <w:gridSpan w:val="5"/>
          </w:tcPr>
          <w:p w:rsidR="00711150" w:rsidRDefault="00711150" w:rsidP="00F2592B">
            <w:pPr>
              <w:jc w:val="both"/>
            </w:pPr>
          </w:p>
        </w:tc>
        <w:tc>
          <w:tcPr>
            <w:tcW w:w="786" w:type="dxa"/>
            <w:gridSpan w:val="2"/>
            <w:shd w:val="clear" w:color="auto" w:fill="F7CAAC"/>
          </w:tcPr>
          <w:p w:rsidR="00711150" w:rsidRDefault="00711150" w:rsidP="00F2592B">
            <w:pPr>
              <w:jc w:val="both"/>
            </w:pPr>
            <w:r>
              <w:rPr>
                <w:b/>
              </w:rPr>
              <w:t>datum</w:t>
            </w:r>
          </w:p>
        </w:tc>
        <w:tc>
          <w:tcPr>
            <w:tcW w:w="2019" w:type="dxa"/>
            <w:gridSpan w:val="3"/>
          </w:tcPr>
          <w:p w:rsidR="00711150" w:rsidRDefault="00711150" w:rsidP="00F2592B">
            <w:pPr>
              <w:jc w:val="both"/>
            </w:pPr>
            <w:r>
              <w:t>19. 6. 2018</w:t>
            </w:r>
          </w:p>
        </w:tc>
      </w:tr>
    </w:tbl>
    <w:p w:rsidR="00711150" w:rsidRPr="000C0D83" w:rsidRDefault="00711150" w:rsidP="00711150"/>
    <w:p w:rsidR="00711150" w:rsidRDefault="00711150"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Marta Sližová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RNDr.,CSc.,Bc.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1964</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F5C4A" w:rsidRDefault="002C2124" w:rsidP="002C2124">
            <w:pPr>
              <w:jc w:val="both"/>
              <w:rPr>
                <w:i/>
                <w:rPrChange w:id="3716" w:author="PS" w:date="2018-11-25T16:03:00Z">
                  <w:rPr/>
                </w:rPrChange>
              </w:rPr>
            </w:pPr>
            <w:r w:rsidRPr="00EF5C4A">
              <w:rPr>
                <w:i/>
                <w:rPrChange w:id="3717" w:author="PS" w:date="2018-11-25T16:03: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537262">
            <w:pPr>
              <w:jc w:val="both"/>
            </w:pPr>
            <w:r>
              <w:t xml:space="preserve">Fyzika – </w:t>
            </w:r>
            <w:del w:id="3718" w:author="Dokulil Jiří" w:date="2018-11-18T23:13:00Z">
              <w:r w:rsidDel="00537262">
                <w:delText xml:space="preserve">přednášky </w:delText>
              </w:r>
            </w:del>
            <w:ins w:id="3719" w:author="Dokulil Jiří" w:date="2018-11-18T23:13:00Z">
              <w:r w:rsidR="00537262">
                <w:t xml:space="preserve">přednášející, vede semináře </w:t>
              </w:r>
            </w:ins>
            <w:r>
              <w:t>(50 %)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8761D8" w:rsidRDefault="002C2124" w:rsidP="002C2124">
            <w:pPr>
              <w:jc w:val="both"/>
            </w:pPr>
            <w:r w:rsidRPr="008761D8">
              <w:t>1982-1987  Univerzita Karlova,  matematicko-fyzikální fakulta,  obor biofyzika a chemická fyzika, zaměření fyzika polymerů</w:t>
            </w:r>
          </w:p>
          <w:p w:rsidR="002C2124" w:rsidRDefault="002C2124" w:rsidP="002C2124">
            <w:pPr>
              <w:jc w:val="both"/>
              <w:rPr>
                <w:b/>
              </w:rPr>
            </w:pPr>
            <w:r w:rsidRPr="008761D8">
              <w:t>1989-1994</w:t>
            </w:r>
            <w:r>
              <w:t xml:space="preserve"> </w:t>
            </w:r>
            <w:r w:rsidRPr="008761D8">
              <w:t xml:space="preserve">  VUT Brno,  fakulta technologická Zlín., odborná aspirantura, CSc.</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1987-1989, VUT Brno, fakulta technologická Zlín, katedra fyziky, odborná stáž</w:t>
            </w:r>
          </w:p>
          <w:p w:rsidR="002C2124" w:rsidRDefault="002C2124" w:rsidP="002C2124">
            <w:pPr>
              <w:jc w:val="both"/>
            </w:pPr>
            <w:r>
              <w:t>1994-1995,  UMCH AV ČR Praha,  výzkumný pracovník</w:t>
            </w:r>
          </w:p>
          <w:p w:rsidR="002C2124" w:rsidRDefault="002C2124" w:rsidP="002C2124">
            <w:pPr>
              <w:jc w:val="both"/>
            </w:pPr>
            <w:r>
              <w:t>Od 1. 9. 2007 – odborný asistent, Fakulta technologická, UTB ve Zlíně</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2009-2017  úspěšně obhájené práce: 5 BP, 6 DP</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917"/>
        </w:trPr>
        <w:tc>
          <w:tcPr>
            <w:tcW w:w="9859" w:type="dxa"/>
            <w:gridSpan w:val="11"/>
          </w:tcPr>
          <w:p w:rsidR="002C2124" w:rsidRDefault="002C2124" w:rsidP="002C2124">
            <w:pPr>
              <w:jc w:val="both"/>
              <w:rPr>
                <w:b/>
              </w:rPr>
            </w:pPr>
            <w:r w:rsidRPr="008761D8">
              <w:t>Havránek, A., Sližová M..  Mechanika v příkladech I. Hmotný bod. Skriptum FT UTB 2011</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720" w:author="Dokulil Jiří" w:date="2018-11-18T23:13:00Z">
              <w:r w:rsidDel="00537262">
                <w:rPr>
                  <w:b/>
                </w:rPr>
                <w:delText> </w:delText>
              </w:r>
            </w:del>
            <w:ins w:id="3721" w:author="Dokulil Jiří" w:date="2018-11-18T23:13:00Z">
              <w:r w:rsidR="00537262">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20.2.2018</w:t>
            </w: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Jan Strohmandl</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1962</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D5439A" w:rsidRDefault="002C2124" w:rsidP="002C2124">
            <w:pPr>
              <w:jc w:val="both"/>
              <w:rPr>
                <w:i/>
              </w:rPr>
            </w:pPr>
            <w:r w:rsidRPr="00D5439A">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D5439A" w:rsidRDefault="002C2124" w:rsidP="002C2124">
            <w:pPr>
              <w:jc w:val="both"/>
              <w:rPr>
                <w:i/>
              </w:rPr>
            </w:pPr>
            <w:r w:rsidRPr="00D5439A">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053"/>
        </w:trPr>
        <w:tc>
          <w:tcPr>
            <w:tcW w:w="9859" w:type="dxa"/>
            <w:gridSpan w:val="11"/>
            <w:tcBorders>
              <w:top w:val="nil"/>
            </w:tcBorders>
          </w:tcPr>
          <w:p w:rsidR="002C2124" w:rsidRDefault="002C2124" w:rsidP="002C2124">
            <w:pPr>
              <w:rPr>
                <w:bCs/>
                <w:iCs/>
              </w:rPr>
            </w:pPr>
            <w:r>
              <w:rPr>
                <w:bCs/>
                <w:iCs/>
              </w:rPr>
              <w:t>Přeprava nebezpečných věcí – garant, přednášející</w:t>
            </w:r>
            <w:ins w:id="3722" w:author="Dokulil Jiří" w:date="2018-11-18T23:14:00Z">
              <w:r w:rsidR="00537262">
                <w:rPr>
                  <w:bCs/>
                  <w:iCs/>
                </w:rPr>
                <w:t xml:space="preserve">, vede semináře </w:t>
              </w:r>
            </w:ins>
            <w:del w:id="3723" w:author="Dokulil Jiří" w:date="2018-11-18T23:14:00Z">
              <w:r w:rsidDel="00537262">
                <w:rPr>
                  <w:bCs/>
                  <w:iCs/>
                </w:rPr>
                <w:delText xml:space="preserve"> </w:delText>
              </w:r>
            </w:del>
            <w:r>
              <w:rPr>
                <w:bCs/>
                <w:iCs/>
              </w:rPr>
              <w:t>(50 %)</w:t>
            </w:r>
          </w:p>
          <w:p w:rsidR="002C2124" w:rsidRDefault="002C2124" w:rsidP="002C2124">
            <w:pPr>
              <w:rPr>
                <w:bCs/>
                <w:iCs/>
              </w:rPr>
            </w:pPr>
            <w:r>
              <w:rPr>
                <w:bCs/>
                <w:iCs/>
              </w:rPr>
              <w:t>Bezpečnost a ochrana objektů a osob – přednášející</w:t>
            </w:r>
            <w:ins w:id="3724" w:author="Dokulil Jiří" w:date="2018-11-18T23:15:00Z">
              <w:r w:rsidR="00537262">
                <w:rPr>
                  <w:bCs/>
                  <w:iCs/>
                </w:rPr>
                <w:t>, vede semináře</w:t>
              </w:r>
            </w:ins>
            <w:r>
              <w:rPr>
                <w:bCs/>
                <w:iCs/>
              </w:rPr>
              <w:t xml:space="preserve"> (20 %)</w:t>
            </w:r>
          </w:p>
          <w:p w:rsidR="002C2124" w:rsidRDefault="002C2124" w:rsidP="002C2124"/>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RPr="00CD3965" w:rsidTr="002C2124">
        <w:trPr>
          <w:trHeight w:val="469"/>
        </w:trPr>
        <w:tc>
          <w:tcPr>
            <w:tcW w:w="9859" w:type="dxa"/>
            <w:gridSpan w:val="11"/>
          </w:tcPr>
          <w:p w:rsidR="002C2124" w:rsidRPr="003211E3" w:rsidRDefault="002C2124" w:rsidP="002C2124">
            <w:pPr>
              <w:jc w:val="both"/>
            </w:pPr>
            <w:r w:rsidRPr="003211E3">
              <w:t>Ing.</w:t>
            </w:r>
            <w:r>
              <w:t xml:space="preserve">: </w:t>
            </w:r>
            <w:r w:rsidRPr="003211E3">
              <w:t xml:space="preserve">1985 – studijní program výzbrojně technický, obor Zbraně a munice, VAAZ Brno </w:t>
            </w:r>
          </w:p>
          <w:p w:rsidR="002C2124" w:rsidRPr="00CD3965" w:rsidRDefault="002C2124" w:rsidP="002C2124">
            <w:pPr>
              <w:jc w:val="both"/>
            </w:pPr>
            <w:r>
              <w:t xml:space="preserve">Ph.D.: </w:t>
            </w:r>
            <w:r w:rsidRPr="003211E3">
              <w:t>2016 – studijní program Ekonomika a management, obor Ekonomika obr</w:t>
            </w:r>
            <w:r>
              <w:t xml:space="preserve">any státu, FVL UO Brno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8A46D8" w:rsidRDefault="002C2124" w:rsidP="002C2124">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2C2124" w:rsidRPr="008A46D8" w:rsidRDefault="002C2124" w:rsidP="002C2124">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2C2124" w:rsidRPr="008A46D8" w:rsidRDefault="002C2124" w:rsidP="002C2124">
            <w:pPr>
              <w:jc w:val="both"/>
            </w:pPr>
            <w:r w:rsidRPr="008A46D8">
              <w:t xml:space="preserve">4/2011 </w:t>
            </w:r>
            <w:r w:rsidRPr="003211E3">
              <w:t>–</w:t>
            </w:r>
            <w:r w:rsidRPr="008A46D8">
              <w:t xml:space="preserve"> 11/2012 - zástupce ředitele Ústavu logistiky </w:t>
            </w:r>
          </w:p>
          <w:p w:rsidR="002C2124" w:rsidRDefault="002C2124" w:rsidP="002C2124">
            <w:pPr>
              <w:jc w:val="both"/>
            </w:pPr>
            <w:r w:rsidRPr="008A46D8">
              <w:t>8/2010</w:t>
            </w:r>
            <w:r>
              <w:t xml:space="preserve"> </w:t>
            </w:r>
            <w:r w:rsidRPr="003211E3">
              <w:t>–</w:t>
            </w:r>
            <w:r>
              <w:t xml:space="preserve"> 3/2011 - z pověření ředitel Ú</w:t>
            </w:r>
            <w:r w:rsidRPr="008A46D8">
              <w:t>stavu logistiky</w:t>
            </w:r>
          </w:p>
          <w:p w:rsidR="002C2124" w:rsidRPr="008A46D8" w:rsidRDefault="002C2124" w:rsidP="002C2124">
            <w:pPr>
              <w:jc w:val="both"/>
            </w:pPr>
            <w:r>
              <w:t>9/2008 – 7/2010 – odborný asistent</w:t>
            </w:r>
          </w:p>
          <w:p w:rsidR="002C2124" w:rsidRPr="008A46D8" w:rsidRDefault="002C2124" w:rsidP="002C2124">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2C2124" w:rsidRPr="008A46D8" w:rsidRDefault="002C2124" w:rsidP="002C2124">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2C2124" w:rsidRPr="008A46D8" w:rsidRDefault="002C2124" w:rsidP="002C2124">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2C2124" w:rsidRPr="008A46D8" w:rsidRDefault="002C2124" w:rsidP="002C2124">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2C2124" w:rsidRDefault="002C2124" w:rsidP="002C2124">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40"/>
        </w:trPr>
        <w:tc>
          <w:tcPr>
            <w:tcW w:w="9859" w:type="dxa"/>
            <w:gridSpan w:val="11"/>
          </w:tcPr>
          <w:p w:rsidR="002C2124" w:rsidRDefault="002C2124" w:rsidP="002C2124">
            <w:pPr>
              <w:jc w:val="both"/>
            </w:pPr>
            <w:r>
              <w:t>88 – BcP – UTB, 35 – BcP – UNOB Brno</w:t>
            </w:r>
          </w:p>
          <w:p w:rsidR="002C2124" w:rsidRDefault="002C2124" w:rsidP="002C2124">
            <w:pPr>
              <w:jc w:val="both"/>
            </w:pPr>
            <w:r>
              <w:t>1 DP – UTB, 26 – UNOB Brno</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17</w:t>
            </w:r>
          </w:p>
        </w:tc>
        <w:tc>
          <w:tcPr>
            <w:tcW w:w="693" w:type="dxa"/>
            <w:vMerge w:val="restart"/>
          </w:tcPr>
          <w:p w:rsidR="002C2124" w:rsidRDefault="002C2124" w:rsidP="002C2124">
            <w:pPr>
              <w:jc w:val="center"/>
              <w:rPr>
                <w:b/>
              </w:rPr>
            </w:pPr>
            <w:r>
              <w:rPr>
                <w:b/>
              </w:rPr>
              <w:t>28</w:t>
            </w:r>
          </w:p>
        </w:tc>
        <w:tc>
          <w:tcPr>
            <w:tcW w:w="694" w:type="dxa"/>
            <w:vMerge w:val="restart"/>
          </w:tcPr>
          <w:p w:rsidR="002C2124" w:rsidRDefault="002C2124" w:rsidP="002C2124">
            <w:pPr>
              <w:jc w:val="center"/>
              <w:rPr>
                <w:b/>
              </w:rPr>
            </w:pPr>
            <w:r>
              <w:rPr>
                <w:b/>
              </w:rPr>
              <w:t>10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9021ED" w:rsidTr="002C2124">
        <w:trPr>
          <w:trHeight w:val="1927"/>
        </w:trPr>
        <w:tc>
          <w:tcPr>
            <w:tcW w:w="9859" w:type="dxa"/>
            <w:gridSpan w:val="11"/>
          </w:tcPr>
          <w:p w:rsidR="002C2124" w:rsidRPr="009021ED" w:rsidRDefault="002C2124" w:rsidP="002C2124">
            <w:pPr>
              <w:spacing w:after="60"/>
              <w:jc w:val="both"/>
              <w:rPr>
                <w:rStyle w:val="Siln"/>
                <w:b w:val="0"/>
                <w:bCs w:val="0"/>
                <w:bdr w:val="none" w:sz="0" w:space="0" w:color="auto" w:frame="1"/>
              </w:rPr>
            </w:pPr>
            <w:r w:rsidRPr="009021ED">
              <w:rPr>
                <w:rStyle w:val="Siln"/>
                <w:b w:val="0"/>
                <w:bCs w:val="0"/>
                <w:bdr w:val="none" w:sz="0" w:space="0" w:color="auto" w:frame="1"/>
              </w:rPr>
              <w:t>FEDORKO, Gabriel, MOLNÁR, Vieroslav, DOVICA, Miroslav, TÓTH, Teodor, FABIANOVÁ, Jana</w:t>
            </w:r>
            <w:r>
              <w:rPr>
                <w:rStyle w:val="Siln"/>
                <w:b w:val="0"/>
                <w:bCs w:val="0"/>
                <w:bdr w:val="none" w:sz="0" w:space="0" w:color="auto" w:frame="1"/>
              </w:rPr>
              <w:t xml:space="preserve">, </w:t>
            </w:r>
            <w:r w:rsidRPr="00BE75E3">
              <w:rPr>
                <w:rStyle w:val="Siln"/>
                <w:bCs w:val="0"/>
                <w:bdr w:val="none" w:sz="0" w:space="0" w:color="auto" w:frame="1"/>
              </w:rPr>
              <w:t>STROHMANDL, Jan (32,5 %),</w:t>
            </w:r>
            <w:r w:rsidRPr="009021ED">
              <w:rPr>
                <w:rStyle w:val="Siln"/>
                <w:b w:val="0"/>
                <w:bCs w:val="0"/>
                <w:bdr w:val="none" w:sz="0" w:space="0" w:color="auto" w:frame="1"/>
              </w:rPr>
              <w:t xml:space="preserve"> NERADILOVÁ, Hana, HEGEDÜŠ, Matúš, BELUŠKO, Matúš</w:t>
            </w:r>
            <w:r>
              <w:rPr>
                <w:rStyle w:val="Siln"/>
                <w:b w:val="0"/>
                <w:bCs w:val="0"/>
                <w:bdr w:val="none" w:sz="0" w:space="0" w:color="auto" w:frame="1"/>
              </w:rPr>
              <w:t xml:space="preserve">. </w:t>
            </w:r>
            <w:hyperlink r:id="rId20" w:history="1">
              <w:r w:rsidRPr="009021ED">
                <w:rPr>
                  <w:rStyle w:val="Siln"/>
                  <w:b w:val="0"/>
                  <w:bCs w:val="0"/>
                  <w:bdr w:val="none" w:sz="0" w:space="0" w:color="auto" w:frame="1"/>
                </w:rPr>
                <w:t>Analysis of defects in carcass of rubber–textile conveyor belts using metrotomography</w:t>
              </w:r>
            </w:hyperlink>
            <w:r w:rsidRPr="009021ED">
              <w:rPr>
                <w:rStyle w:val="Siln"/>
                <w:b w:val="0"/>
                <w:bCs w:val="0"/>
                <w:bdr w:val="none" w:sz="0" w:space="0" w:color="auto" w:frame="1"/>
              </w:rPr>
              <w:t>.</w:t>
            </w:r>
            <w:r>
              <w:rPr>
                <w:rStyle w:val="Siln"/>
                <w:b w:val="0"/>
                <w:bCs w:val="0"/>
                <w:bdr w:val="none" w:sz="0" w:space="0" w:color="auto" w:frame="1"/>
              </w:rPr>
              <w:t xml:space="preserve"> In:</w:t>
            </w:r>
            <w:r w:rsidRPr="009021ED">
              <w:rPr>
                <w:rStyle w:val="Siln"/>
                <w:b w:val="0"/>
                <w:bCs w:val="0"/>
                <w:bdr w:val="none" w:sz="0" w:space="0" w:color="auto" w:frame="1"/>
              </w:rPr>
              <w:t xml:space="preserve"> </w:t>
            </w:r>
            <w:r w:rsidRPr="000230EF">
              <w:rPr>
                <w:rStyle w:val="Siln"/>
                <w:b w:val="0"/>
                <w:bCs w:val="0"/>
                <w:i/>
                <w:bdr w:val="none" w:sz="0" w:space="0" w:color="auto" w:frame="1"/>
              </w:rPr>
              <w:t>Journal of Industrial Textiles</w:t>
            </w:r>
            <w:r>
              <w:rPr>
                <w:rStyle w:val="Siln"/>
                <w:b w:val="0"/>
                <w:bCs w:val="0"/>
                <w:i/>
                <w:bdr w:val="none" w:sz="0" w:space="0" w:color="auto" w:frame="1"/>
              </w:rPr>
              <w:t xml:space="preserve">. </w:t>
            </w:r>
            <w:r w:rsidRPr="00BE75E3">
              <w:rPr>
                <w:rStyle w:val="Siln"/>
                <w:b w:val="0"/>
                <w:bCs w:val="0"/>
                <w:bdr w:val="none" w:sz="0" w:space="0" w:color="auto" w:frame="1"/>
              </w:rPr>
              <w:t>2017.</w:t>
            </w:r>
            <w:r w:rsidRPr="009021ED">
              <w:rPr>
                <w:rStyle w:val="Siln"/>
                <w:b w:val="0"/>
                <w:bCs w:val="0"/>
                <w:bdr w:val="none" w:sz="0" w:space="0" w:color="auto" w:frame="1"/>
              </w:rPr>
              <w:t xml:space="preserve"> </w:t>
            </w:r>
            <w:r>
              <w:rPr>
                <w:rStyle w:val="Siln"/>
                <w:b w:val="0"/>
                <w:bCs w:val="0"/>
                <w:bdr w:val="none" w:sz="0" w:space="0" w:color="auto" w:frame="1"/>
              </w:rPr>
              <w:t>doi.org/10.1177/</w:t>
            </w:r>
            <w:r w:rsidRPr="009021ED">
              <w:rPr>
                <w:rStyle w:val="Siln"/>
                <w:b w:val="0"/>
                <w:bCs w:val="0"/>
                <w:bdr w:val="none" w:sz="0" w:space="0" w:color="auto" w:frame="1"/>
              </w:rPr>
              <w:t>1528083717710712.</w:t>
            </w:r>
          </w:p>
          <w:p w:rsidR="002C2124" w:rsidRPr="00CD3965" w:rsidRDefault="002C2124" w:rsidP="002C2124">
            <w:pPr>
              <w:spacing w:after="60"/>
              <w:jc w:val="both"/>
              <w:rPr>
                <w:rStyle w:val="Siln"/>
                <w:b w:val="0"/>
                <w:bCs w:val="0"/>
                <w:bdr w:val="none" w:sz="0" w:space="0" w:color="auto" w:frame="1"/>
              </w:rPr>
            </w:pPr>
            <w:r w:rsidRPr="00BE75E3">
              <w:rPr>
                <w:rStyle w:val="Siln"/>
                <w:bCs w:val="0"/>
                <w:bdr w:val="none" w:sz="0" w:space="0" w:color="auto" w:frame="1"/>
              </w:rPr>
              <w:t>STROHMANDL, Jan (100 %).</w:t>
            </w:r>
            <w:r w:rsidRPr="009021ED">
              <w:rPr>
                <w:rStyle w:val="Siln"/>
                <w:b w:val="0"/>
                <w:bCs w:val="0"/>
                <w:bdr w:val="none" w:sz="0" w:space="0" w:color="auto" w:frame="1"/>
              </w:rPr>
              <w:t xml:space="preserve"> 201</w:t>
            </w:r>
            <w:r>
              <w:rPr>
                <w:rStyle w:val="Siln"/>
                <w:b w:val="0"/>
                <w:bCs w:val="0"/>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2C2124" w:rsidRDefault="002C2124" w:rsidP="002C2124">
            <w:pPr>
              <w:spacing w:after="60"/>
              <w:jc w:val="both"/>
              <w:rPr>
                <w:rStyle w:val="Siln"/>
                <w:b w:val="0"/>
                <w:bCs w:val="0"/>
                <w:bdr w:val="none" w:sz="0" w:space="0" w:color="auto" w:frame="1"/>
              </w:rPr>
            </w:pPr>
            <w:r w:rsidRPr="009021ED">
              <w:rPr>
                <w:rStyle w:val="Siln"/>
                <w:b w:val="0"/>
                <w:bCs w:val="0"/>
                <w:bdr w:val="none" w:sz="0" w:space="0" w:color="auto" w:frame="1"/>
              </w:rPr>
              <w:t>WEISZER, Michal</w:t>
            </w:r>
            <w:r>
              <w:rPr>
                <w:rStyle w:val="Siln"/>
                <w:b w:val="0"/>
                <w:bCs w:val="0"/>
                <w:bdr w:val="none" w:sz="0" w:space="0" w:color="auto" w:frame="1"/>
              </w:rPr>
              <w:t>,</w:t>
            </w:r>
            <w:r w:rsidRPr="009021ED">
              <w:rPr>
                <w:rStyle w:val="Siln"/>
                <w:b w:val="0"/>
                <w:bCs w:val="0"/>
                <w:bdr w:val="none" w:sz="0" w:space="0" w:color="auto" w:frame="1"/>
              </w:rPr>
              <w:t xml:space="preserve"> FEDORKO, Gabriel</w:t>
            </w:r>
            <w:r>
              <w:rPr>
                <w:rStyle w:val="Siln"/>
                <w:b w:val="0"/>
                <w:bCs w:val="0"/>
                <w:bdr w:val="none" w:sz="0" w:space="0" w:color="auto" w:frame="1"/>
              </w:rPr>
              <w:t xml:space="preserve">, </w:t>
            </w:r>
            <w:r w:rsidRPr="009021ED">
              <w:rPr>
                <w:rStyle w:val="Siln"/>
                <w:b w:val="0"/>
                <w:bCs w:val="0"/>
                <w:bdr w:val="none" w:sz="0" w:space="0" w:color="auto" w:frame="1"/>
              </w:rPr>
              <w:t xml:space="preserve">MOLNÁR, Vieroslav, </w:t>
            </w:r>
            <w:r w:rsidRPr="00BE75E3">
              <w:rPr>
                <w:rStyle w:val="Siln"/>
                <w:bCs w:val="0"/>
                <w:bdr w:val="none" w:sz="0" w:space="0" w:color="auto" w:frame="1"/>
              </w:rPr>
              <w:t>STROHMANDL, Jan (25 %).</w:t>
            </w:r>
            <w:r w:rsidRPr="009021ED">
              <w:rPr>
                <w:rStyle w:val="Siln"/>
                <w:b w:val="0"/>
                <w:bCs w:val="0"/>
                <w:bdr w:val="none" w:sz="0" w:space="0" w:color="auto" w:frame="1"/>
              </w:rPr>
              <w:t xml:space="preserve"> 2015. </w:t>
            </w:r>
            <w:r w:rsidRPr="000230EF">
              <w:rPr>
                <w:rStyle w:val="Siln"/>
                <w:b w:val="0"/>
                <w:bCs w:val="0"/>
                <w:i/>
                <w:bdr w:val="none" w:sz="0" w:space="0" w:color="auto" w:frame="1"/>
              </w:rPr>
              <w:t>Optimization of parameters of transport systems using simulation methods.</w:t>
            </w:r>
            <w:r w:rsidRPr="009021ED">
              <w:rPr>
                <w:rStyle w:val="Siln"/>
                <w:b w:val="0"/>
                <w:bCs w:val="0"/>
                <w:bdr w:val="none" w:sz="0" w:space="0" w:color="auto" w:frame="1"/>
              </w:rPr>
              <w:t xml:space="preserve"> 93 s. Zlín: Academia centrum UTB ve Zlíně. ISBN: 978-80-7454-562-7.</w:t>
            </w:r>
          </w:p>
          <w:p w:rsidR="002C2124" w:rsidRPr="009021ED" w:rsidRDefault="002C2124" w:rsidP="002C2124">
            <w:pPr>
              <w:spacing w:after="60"/>
              <w:jc w:val="both"/>
              <w:rPr>
                <w:rStyle w:val="Siln"/>
                <w:bCs w:val="0"/>
                <w:bdr w:val="none" w:sz="0" w:space="0" w:color="auto" w:frame="1"/>
              </w:rPr>
            </w:pPr>
            <w:r w:rsidRPr="00BE75E3">
              <w:rPr>
                <w:rStyle w:val="Siln"/>
                <w:bCs w:val="0"/>
                <w:bdr w:val="none" w:sz="0" w:space="0" w:color="auto" w:frame="1"/>
              </w:rPr>
              <w:t>STROHMANDL, Jan (100 %)</w:t>
            </w:r>
            <w:r>
              <w:rPr>
                <w:rStyle w:val="Siln"/>
                <w:bCs w:val="0"/>
                <w:bdr w:val="none" w:sz="0" w:space="0" w:color="auto" w:frame="1"/>
              </w:rPr>
              <w:t>.</w:t>
            </w:r>
            <w:r>
              <w:rPr>
                <w:rStyle w:val="Siln"/>
                <w:b w:val="0"/>
                <w:bCs w:val="0"/>
                <w:bdr w:val="none" w:sz="0" w:space="0" w:color="auto" w:frame="1"/>
              </w:rPr>
              <w:t xml:space="preserve"> </w:t>
            </w:r>
            <w:r w:rsidRPr="009021ED">
              <w:rPr>
                <w:rStyle w:val="Siln"/>
                <w:b w:val="0"/>
                <w:bCs w:val="0"/>
                <w:bdr w:val="none" w:sz="0" w:space="0" w:color="auto" w:frame="1"/>
              </w:rPr>
              <w:t>Use of simulation to reduction of faulty products.</w:t>
            </w:r>
            <w:r>
              <w:rPr>
                <w:rStyle w:val="Siln"/>
                <w:b w:val="0"/>
                <w:bCs w:val="0"/>
                <w:bdr w:val="none" w:sz="0" w:space="0" w:color="auto" w:frame="1"/>
              </w:rPr>
              <w:t xml:space="preserve"> In:</w:t>
            </w:r>
            <w:r w:rsidRPr="009021ED">
              <w:rPr>
                <w:rStyle w:val="Siln"/>
                <w:b w:val="0"/>
                <w:bCs w:val="0"/>
                <w:bdr w:val="none" w:sz="0" w:space="0" w:color="auto" w:frame="1"/>
              </w:rPr>
              <w:t> </w:t>
            </w:r>
            <w:r w:rsidRPr="000230EF">
              <w:rPr>
                <w:rStyle w:val="Siln"/>
                <w:b w:val="0"/>
                <w:bCs w:val="0"/>
                <w:i/>
                <w:bdr w:val="none" w:sz="0" w:space="0" w:color="auto" w:frame="1"/>
              </w:rPr>
              <w:t>Scientific Bulletin</w:t>
            </w:r>
            <w:r>
              <w:rPr>
                <w:rStyle w:val="Siln"/>
                <w:b w:val="0"/>
                <w:bCs w:val="0"/>
                <w:i/>
                <w:bdr w:val="none" w:sz="0" w:space="0" w:color="auto" w:frame="1"/>
              </w:rPr>
              <w:t>.</w:t>
            </w:r>
            <w:r w:rsidRPr="000230EF">
              <w:rPr>
                <w:rStyle w:val="Siln"/>
                <w:b w:val="0"/>
                <w:bCs w:val="0"/>
                <w:i/>
                <w:bdr w:val="none" w:sz="0" w:space="0" w:color="auto" w:frame="1"/>
              </w:rPr>
              <w:t xml:space="preserve"> Series D: Mechanical Engineering</w:t>
            </w:r>
            <w:r w:rsidRPr="009021ED">
              <w:rPr>
                <w:rStyle w:val="Siln"/>
                <w:b w:val="0"/>
                <w:bCs w:val="0"/>
                <w:bdr w:val="none" w:sz="0" w:space="0" w:color="auto" w:frame="1"/>
              </w:rPr>
              <w:t xml:space="preserve">. </w:t>
            </w:r>
            <w:r>
              <w:rPr>
                <w:rStyle w:val="Siln"/>
                <w:b w:val="0"/>
                <w:bCs w:val="0"/>
                <w:bdr w:val="none" w:sz="0" w:space="0" w:color="auto" w:frame="1"/>
              </w:rPr>
              <w:t xml:space="preserve">2014. </w:t>
            </w:r>
            <w:r w:rsidRPr="009021ED">
              <w:rPr>
                <w:rStyle w:val="Siln"/>
                <w:b w:val="0"/>
                <w:bCs w:val="0"/>
                <w:bdr w:val="none" w:sz="0" w:space="0" w:color="auto" w:frame="1"/>
              </w:rPr>
              <w:t xml:space="preserve">3/2014. ISSN (print): 1454-2358 / (online): 2286-3699.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725" w:author="Dokulil Jiří" w:date="2018-11-18T23:21:00Z">
              <w:r w:rsidDel="000D0F3F">
                <w:rPr>
                  <w:b/>
                </w:rPr>
                <w:delText> </w:delText>
              </w:r>
            </w:del>
            <w:ins w:id="3726" w:author="Dokulil Jiří" w:date="2018-11-18T23:21:00Z">
              <w:r w:rsidR="000D0F3F">
                <w:rPr>
                  <w:b/>
                </w:rPr>
                <w:t> </w:t>
              </w:r>
            </w:ins>
            <w:r>
              <w:rPr>
                <w:b/>
              </w:rPr>
              <w:t>zahraničí</w:t>
            </w:r>
          </w:p>
        </w:tc>
      </w:tr>
      <w:tr w:rsidR="002C2124" w:rsidTr="002C2124">
        <w:trPr>
          <w:trHeight w:val="174"/>
        </w:trPr>
        <w:tc>
          <w:tcPr>
            <w:tcW w:w="9859" w:type="dxa"/>
            <w:gridSpan w:val="11"/>
          </w:tcPr>
          <w:p w:rsidR="002C2124" w:rsidRDefault="002C2124" w:rsidP="002C2124">
            <w:pPr>
              <w:rPr>
                <w:b/>
              </w:rPr>
            </w:pPr>
          </w:p>
        </w:tc>
      </w:tr>
      <w:tr w:rsidR="002C2124" w:rsidTr="002C2124">
        <w:trPr>
          <w:cantSplit/>
          <w:trHeight w:val="22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2C2124" w:rsidTr="002C2124">
        <w:tc>
          <w:tcPr>
            <w:tcW w:w="9900"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29" w:type="dxa"/>
            <w:tcBorders>
              <w:top w:val="double" w:sz="4" w:space="0" w:color="auto"/>
            </w:tcBorders>
            <w:shd w:val="clear" w:color="auto" w:fill="F7CAAC"/>
          </w:tcPr>
          <w:p w:rsidR="002C2124" w:rsidRDefault="002C2124" w:rsidP="002C2124">
            <w:pPr>
              <w:jc w:val="both"/>
              <w:rPr>
                <w:b/>
              </w:rPr>
            </w:pPr>
            <w:r>
              <w:rPr>
                <w:b/>
              </w:rPr>
              <w:t>Vysoká škola</w:t>
            </w:r>
          </w:p>
        </w:tc>
        <w:tc>
          <w:tcPr>
            <w:tcW w:w="7371" w:type="dxa"/>
            <w:gridSpan w:val="10"/>
          </w:tcPr>
          <w:p w:rsidR="002C2124" w:rsidRDefault="002C2124" w:rsidP="002C2124">
            <w:pPr>
              <w:jc w:val="both"/>
            </w:pPr>
            <w:r w:rsidRPr="003A6AE2">
              <w:t>Univerzita Tomáše Bati ve Zlíně</w:t>
            </w:r>
          </w:p>
        </w:tc>
      </w:tr>
      <w:tr w:rsidR="002C2124" w:rsidTr="002C2124">
        <w:tc>
          <w:tcPr>
            <w:tcW w:w="2529" w:type="dxa"/>
            <w:shd w:val="clear" w:color="auto" w:fill="F7CAAC"/>
          </w:tcPr>
          <w:p w:rsidR="002C2124" w:rsidRDefault="002C2124" w:rsidP="002C2124">
            <w:pPr>
              <w:jc w:val="both"/>
              <w:rPr>
                <w:b/>
              </w:rPr>
            </w:pPr>
            <w:r>
              <w:rPr>
                <w:b/>
              </w:rPr>
              <w:t>Součást vysoké školy</w:t>
            </w:r>
          </w:p>
        </w:tc>
        <w:tc>
          <w:tcPr>
            <w:tcW w:w="7371" w:type="dxa"/>
            <w:gridSpan w:val="10"/>
          </w:tcPr>
          <w:p w:rsidR="002C2124" w:rsidRDefault="002C2124" w:rsidP="002C2124">
            <w:pPr>
              <w:jc w:val="both"/>
            </w:pPr>
            <w:r w:rsidRPr="003A6AE2">
              <w:t>Fakulta logistiky a krizového řízení</w:t>
            </w:r>
          </w:p>
        </w:tc>
      </w:tr>
      <w:tr w:rsidR="002C2124" w:rsidRPr="00F1249B" w:rsidTr="002C2124">
        <w:tc>
          <w:tcPr>
            <w:tcW w:w="2529" w:type="dxa"/>
            <w:shd w:val="clear" w:color="auto" w:fill="F7CAAC"/>
          </w:tcPr>
          <w:p w:rsidR="002C2124" w:rsidRDefault="002C2124" w:rsidP="002C2124">
            <w:pPr>
              <w:jc w:val="both"/>
              <w:rPr>
                <w:b/>
              </w:rPr>
            </w:pPr>
            <w:r>
              <w:rPr>
                <w:b/>
              </w:rPr>
              <w:t>Název studijního programu</w:t>
            </w:r>
          </w:p>
        </w:tc>
        <w:tc>
          <w:tcPr>
            <w:tcW w:w="7371" w:type="dxa"/>
            <w:gridSpan w:val="10"/>
          </w:tcPr>
          <w:p w:rsidR="002C2124" w:rsidRPr="00895FCB" w:rsidRDefault="002C2124" w:rsidP="002C2124">
            <w:pPr>
              <w:rPr>
                <w:b/>
              </w:rPr>
            </w:pPr>
            <w:r w:rsidRPr="00895FCB">
              <w:rPr>
                <w:b/>
              </w:rPr>
              <w:t>Management rizik</w:t>
            </w:r>
          </w:p>
        </w:tc>
      </w:tr>
      <w:tr w:rsidR="002C2124" w:rsidTr="002C2124">
        <w:tc>
          <w:tcPr>
            <w:tcW w:w="2529" w:type="dxa"/>
            <w:shd w:val="clear" w:color="auto" w:fill="F7CAAC"/>
          </w:tcPr>
          <w:p w:rsidR="002C2124" w:rsidRDefault="002C2124" w:rsidP="002C2124">
            <w:pPr>
              <w:jc w:val="both"/>
              <w:rPr>
                <w:b/>
              </w:rPr>
            </w:pPr>
            <w:r>
              <w:rPr>
                <w:b/>
              </w:rPr>
              <w:t>Jméno a příjmení</w:t>
            </w:r>
          </w:p>
        </w:tc>
        <w:tc>
          <w:tcPr>
            <w:tcW w:w="4554" w:type="dxa"/>
            <w:gridSpan w:val="5"/>
          </w:tcPr>
          <w:p w:rsidR="002C2124" w:rsidRPr="00B15E38" w:rsidRDefault="002C2124" w:rsidP="002C2124">
            <w:pPr>
              <w:jc w:val="both"/>
              <w:rPr>
                <w:b/>
              </w:rPr>
            </w:pPr>
            <w:r w:rsidRPr="00B15E38">
              <w:rPr>
                <w:b/>
              </w:rPr>
              <w:t>Petr Svoboda</w:t>
            </w:r>
          </w:p>
        </w:tc>
        <w:tc>
          <w:tcPr>
            <w:tcW w:w="712" w:type="dxa"/>
            <w:shd w:val="clear" w:color="auto" w:fill="F7CAAC"/>
          </w:tcPr>
          <w:p w:rsidR="002C2124" w:rsidRDefault="002C2124" w:rsidP="002C2124">
            <w:pPr>
              <w:jc w:val="both"/>
              <w:rPr>
                <w:b/>
              </w:rPr>
            </w:pPr>
            <w:r>
              <w:rPr>
                <w:b/>
              </w:rPr>
              <w:t>Tituly</w:t>
            </w:r>
          </w:p>
        </w:tc>
        <w:tc>
          <w:tcPr>
            <w:tcW w:w="2105" w:type="dxa"/>
            <w:gridSpan w:val="4"/>
          </w:tcPr>
          <w:p w:rsidR="002C2124" w:rsidRDefault="002C2124" w:rsidP="002C2124">
            <w:pPr>
              <w:jc w:val="both"/>
            </w:pPr>
            <w:r>
              <w:t>Ing.</w:t>
            </w:r>
          </w:p>
        </w:tc>
      </w:tr>
      <w:tr w:rsidR="002C2124" w:rsidTr="002C2124">
        <w:tc>
          <w:tcPr>
            <w:tcW w:w="2529" w:type="dxa"/>
            <w:shd w:val="clear" w:color="auto" w:fill="F7CAAC"/>
          </w:tcPr>
          <w:p w:rsidR="002C2124" w:rsidRDefault="002C2124" w:rsidP="002C2124">
            <w:pPr>
              <w:jc w:val="both"/>
              <w:rPr>
                <w:b/>
              </w:rPr>
            </w:pPr>
            <w:r>
              <w:rPr>
                <w:b/>
              </w:rPr>
              <w:t>Rok narození</w:t>
            </w:r>
          </w:p>
        </w:tc>
        <w:tc>
          <w:tcPr>
            <w:tcW w:w="832" w:type="dxa"/>
          </w:tcPr>
          <w:p w:rsidR="002C2124" w:rsidRDefault="002C2124" w:rsidP="002C2124">
            <w:pPr>
              <w:jc w:val="both"/>
            </w:pPr>
            <w:r>
              <w:t>1986</w:t>
            </w:r>
          </w:p>
        </w:tc>
        <w:tc>
          <w:tcPr>
            <w:tcW w:w="1728" w:type="dxa"/>
            <w:shd w:val="clear" w:color="auto" w:fill="F7CAAC"/>
          </w:tcPr>
          <w:p w:rsidR="002C2124" w:rsidRDefault="002C2124" w:rsidP="002C2124">
            <w:pPr>
              <w:jc w:val="both"/>
              <w:rPr>
                <w:b/>
              </w:rPr>
            </w:pPr>
            <w:r>
              <w:rPr>
                <w:b/>
              </w:rPr>
              <w:t>typ vztahu k VŠ</w:t>
            </w:r>
          </w:p>
        </w:tc>
        <w:tc>
          <w:tcPr>
            <w:tcW w:w="996" w:type="dxa"/>
            <w:gridSpan w:val="2"/>
          </w:tcPr>
          <w:p w:rsidR="002C2124" w:rsidRPr="00B15E38" w:rsidRDefault="002C2124" w:rsidP="002C2124">
            <w:pPr>
              <w:jc w:val="both"/>
              <w:rPr>
                <w:i/>
              </w:rPr>
            </w:pPr>
            <w:r>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711150" w:rsidP="002C2124">
            <w:pPr>
              <w:jc w:val="both"/>
            </w:pPr>
            <w:del w:id="3727" w:author="PS" w:date="2018-11-25T16:03:00Z">
              <w:r w:rsidDel="00EF5C4A">
                <w:delText>08</w:delText>
              </w:r>
            </w:del>
            <w:ins w:id="3728" w:author="Dokulil Jiří" w:date="2018-11-18T23:21:00Z">
              <w:del w:id="3729" w:author="PS" w:date="2018-11-25T16:03:00Z">
                <w:r w:rsidR="000D0F3F" w:rsidDel="00EF5C4A">
                  <w:delText>/</w:delText>
                </w:r>
              </w:del>
            </w:ins>
            <w:del w:id="3730" w:author="PS" w:date="2018-11-25T16:03:00Z">
              <w:r w:rsidDel="00EF5C4A">
                <w:delText>21</w:delText>
              </w:r>
            </w:del>
            <w:ins w:id="3731" w:author="PS" w:date="2018-11-25T16:03:00Z">
              <w:r w:rsidR="00EF5C4A">
                <w:t>0821</w:t>
              </w:r>
            </w:ins>
          </w:p>
        </w:tc>
      </w:tr>
      <w:tr w:rsidR="002C2124" w:rsidTr="002C2124">
        <w:tc>
          <w:tcPr>
            <w:tcW w:w="5089" w:type="dxa"/>
            <w:gridSpan w:val="3"/>
            <w:shd w:val="clear" w:color="auto" w:fill="F7CAAC"/>
          </w:tcPr>
          <w:p w:rsidR="002C2124" w:rsidRDefault="002C2124" w:rsidP="002C2124">
            <w:pPr>
              <w:jc w:val="both"/>
              <w:rPr>
                <w:b/>
              </w:rPr>
            </w:pPr>
            <w:r>
              <w:rPr>
                <w:b/>
              </w:rPr>
              <w:t>Typ vztahu na součásti VŠ, která uskutečňuje st. Program</w:t>
            </w:r>
          </w:p>
        </w:tc>
        <w:tc>
          <w:tcPr>
            <w:tcW w:w="996" w:type="dxa"/>
            <w:gridSpan w:val="2"/>
          </w:tcPr>
          <w:p w:rsidR="002C2124" w:rsidRPr="00B15E38" w:rsidRDefault="002C2124" w:rsidP="002C2124">
            <w:pPr>
              <w:jc w:val="both"/>
              <w:rPr>
                <w:i/>
              </w:rPr>
            </w:pPr>
            <w:r>
              <w:rPr>
                <w:i/>
              </w:rPr>
              <w:t>pp.</w:t>
            </w:r>
          </w:p>
        </w:tc>
        <w:tc>
          <w:tcPr>
            <w:tcW w:w="998" w:type="dxa"/>
            <w:shd w:val="clear" w:color="auto" w:fill="F7CAAC"/>
          </w:tcPr>
          <w:p w:rsidR="002C2124" w:rsidRDefault="002C2124" w:rsidP="002C2124">
            <w:pPr>
              <w:jc w:val="both"/>
              <w:rPr>
                <w:b/>
              </w:rPr>
            </w:pPr>
            <w:r>
              <w:rPr>
                <w:b/>
              </w:rPr>
              <w:t>rozsah</w:t>
            </w:r>
          </w:p>
        </w:tc>
        <w:tc>
          <w:tcPr>
            <w:tcW w:w="712" w:type="dxa"/>
          </w:tcPr>
          <w:p w:rsidR="002C2124" w:rsidRDefault="002C2124" w:rsidP="002C2124">
            <w:pPr>
              <w:jc w:val="both"/>
            </w:pPr>
            <w:r>
              <w:t>40</w:t>
            </w:r>
          </w:p>
        </w:tc>
        <w:tc>
          <w:tcPr>
            <w:tcW w:w="712" w:type="dxa"/>
            <w:gridSpan w:val="2"/>
            <w:shd w:val="clear" w:color="auto" w:fill="F7CAAC"/>
          </w:tcPr>
          <w:p w:rsidR="002C2124" w:rsidRDefault="002C2124" w:rsidP="002C2124">
            <w:pPr>
              <w:jc w:val="both"/>
              <w:rPr>
                <w:b/>
              </w:rPr>
            </w:pPr>
            <w:r>
              <w:rPr>
                <w:b/>
              </w:rPr>
              <w:t>do kdy</w:t>
            </w:r>
          </w:p>
        </w:tc>
        <w:tc>
          <w:tcPr>
            <w:tcW w:w="1393" w:type="dxa"/>
            <w:gridSpan w:val="2"/>
          </w:tcPr>
          <w:p w:rsidR="002C2124" w:rsidRDefault="00711150" w:rsidP="002C2124">
            <w:pPr>
              <w:jc w:val="both"/>
            </w:pPr>
            <w:del w:id="3732" w:author="PS" w:date="2018-11-25T16:03:00Z">
              <w:r w:rsidDel="00EF5C4A">
                <w:delText>08</w:delText>
              </w:r>
            </w:del>
            <w:ins w:id="3733" w:author="Dokulil Jiří" w:date="2018-11-18T23:21:00Z">
              <w:del w:id="3734" w:author="PS" w:date="2018-11-25T16:03:00Z">
                <w:r w:rsidR="000D0F3F" w:rsidDel="00EF5C4A">
                  <w:delText>/</w:delText>
                </w:r>
              </w:del>
            </w:ins>
            <w:del w:id="3735" w:author="PS" w:date="2018-11-25T16:03:00Z">
              <w:r w:rsidDel="00EF5C4A">
                <w:delText>21</w:delText>
              </w:r>
            </w:del>
            <w:ins w:id="3736" w:author="PS" w:date="2018-11-25T16:03:00Z">
              <w:r w:rsidR="00EF5C4A">
                <w:t>0821</w:t>
              </w:r>
            </w:ins>
          </w:p>
        </w:tc>
      </w:tr>
      <w:tr w:rsidR="002C2124" w:rsidTr="002C2124">
        <w:tc>
          <w:tcPr>
            <w:tcW w:w="6085" w:type="dxa"/>
            <w:gridSpan w:val="5"/>
            <w:shd w:val="clear" w:color="auto" w:fill="F7CAAC"/>
          </w:tcPr>
          <w:p w:rsidR="002C2124" w:rsidRDefault="002C2124" w:rsidP="002C2124">
            <w:pPr>
              <w:jc w:val="both"/>
            </w:pPr>
            <w:r>
              <w:rPr>
                <w:b/>
              </w:rPr>
              <w:t>Další současná působení jako akademický pracovník na jiných VŠ</w:t>
            </w:r>
          </w:p>
        </w:tc>
        <w:tc>
          <w:tcPr>
            <w:tcW w:w="1710" w:type="dxa"/>
            <w:gridSpan w:val="2"/>
            <w:shd w:val="clear" w:color="auto" w:fill="F7CAAC"/>
          </w:tcPr>
          <w:p w:rsidR="002C2124" w:rsidRDefault="002C2124" w:rsidP="002C2124">
            <w:pPr>
              <w:jc w:val="both"/>
              <w:rPr>
                <w:b/>
              </w:rPr>
            </w:pPr>
            <w:r>
              <w:rPr>
                <w:b/>
              </w:rPr>
              <w:t>typ prac. vztahu</w:t>
            </w:r>
          </w:p>
        </w:tc>
        <w:tc>
          <w:tcPr>
            <w:tcW w:w="2105" w:type="dxa"/>
            <w:gridSpan w:val="4"/>
            <w:shd w:val="clear" w:color="auto" w:fill="F7CAAC"/>
          </w:tcPr>
          <w:p w:rsidR="002C2124" w:rsidRDefault="002C2124" w:rsidP="002C2124">
            <w:pPr>
              <w:jc w:val="both"/>
              <w:rPr>
                <w:b/>
              </w:rPr>
            </w:pPr>
            <w:r>
              <w:rPr>
                <w:b/>
              </w:rPr>
              <w:t>rozsah</w:t>
            </w: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6085" w:type="dxa"/>
            <w:gridSpan w:val="5"/>
          </w:tcPr>
          <w:p w:rsidR="002C2124" w:rsidRDefault="002C2124" w:rsidP="002C2124">
            <w:pPr>
              <w:jc w:val="both"/>
            </w:pPr>
          </w:p>
        </w:tc>
        <w:tc>
          <w:tcPr>
            <w:tcW w:w="1710" w:type="dxa"/>
            <w:gridSpan w:val="2"/>
          </w:tcPr>
          <w:p w:rsidR="002C2124" w:rsidRDefault="002C2124" w:rsidP="002C2124">
            <w:pPr>
              <w:jc w:val="both"/>
            </w:pPr>
          </w:p>
        </w:tc>
        <w:tc>
          <w:tcPr>
            <w:tcW w:w="2105" w:type="dxa"/>
            <w:gridSpan w:val="4"/>
          </w:tcPr>
          <w:p w:rsidR="002C2124" w:rsidRDefault="002C2124" w:rsidP="002C2124">
            <w:pPr>
              <w:jc w:val="both"/>
            </w:pPr>
          </w:p>
        </w:tc>
      </w:tr>
      <w:tr w:rsidR="002C2124" w:rsidTr="002C2124">
        <w:tc>
          <w:tcPr>
            <w:tcW w:w="9900"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900" w:type="dxa"/>
            <w:gridSpan w:val="11"/>
            <w:tcBorders>
              <w:top w:val="nil"/>
            </w:tcBorders>
          </w:tcPr>
          <w:p w:rsidR="002C2124" w:rsidRDefault="002C2124" w:rsidP="002C2124">
            <w:pPr>
              <w:jc w:val="both"/>
              <w:rPr>
                <w:ins w:id="3737" w:author="Dokulil Jiří" w:date="2018-11-18T23:21:00Z"/>
              </w:rPr>
            </w:pPr>
            <w:r>
              <w:t>Informační bezpečnost – přednášející</w:t>
            </w:r>
            <w:ins w:id="3738" w:author="Dokulil Jiří" w:date="2018-11-18T23:21:00Z">
              <w:r w:rsidR="000D0F3F">
                <w:t>, vede semináře</w:t>
              </w:r>
            </w:ins>
            <w:r>
              <w:t xml:space="preserve"> (50 %)</w:t>
            </w:r>
          </w:p>
          <w:p w:rsidR="000D0F3F" w:rsidRDefault="000D0F3F" w:rsidP="002C2124">
            <w:pPr>
              <w:jc w:val="both"/>
            </w:pPr>
            <w:ins w:id="3739" w:author="Dokulil Jiří" w:date="2018-11-18T23:21:00Z">
              <w:r>
                <w:t>Kybernetická bezpečnost – přednášející, vede semináře (10 %)</w:t>
              </w:r>
            </w:ins>
          </w:p>
        </w:tc>
      </w:tr>
      <w:tr w:rsidR="002C2124" w:rsidTr="002C2124">
        <w:tc>
          <w:tcPr>
            <w:tcW w:w="9900"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900" w:type="dxa"/>
            <w:gridSpan w:val="11"/>
          </w:tcPr>
          <w:p w:rsidR="002C2124" w:rsidRPr="00CE6017" w:rsidRDefault="002C2124" w:rsidP="002C2124">
            <w:pPr>
              <w:jc w:val="both"/>
            </w:pPr>
            <w:r>
              <w:t>Bc: 2009</w:t>
            </w:r>
            <w:r w:rsidRPr="00CE6017">
              <w:t xml:space="preserve"> UTB ve Zlíně, Fakulta </w:t>
            </w:r>
            <w:r>
              <w:t>aplikované informatiky</w:t>
            </w:r>
            <w:r w:rsidRPr="00CE6017">
              <w:t xml:space="preserve">, SO </w:t>
            </w:r>
            <w:r>
              <w:t>bezpečnostní technologie, systémy a management</w:t>
            </w:r>
          </w:p>
          <w:p w:rsidR="002C2124" w:rsidRDefault="002C2124" w:rsidP="002C2124">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rsidR="002C2124" w:rsidRDefault="002C2124" w:rsidP="002C2124">
            <w:pPr>
              <w:jc w:val="both"/>
              <w:rPr>
                <w:b/>
              </w:rPr>
            </w:pPr>
          </w:p>
        </w:tc>
      </w:tr>
      <w:tr w:rsidR="002C2124" w:rsidTr="002C2124">
        <w:tc>
          <w:tcPr>
            <w:tcW w:w="9900"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900" w:type="dxa"/>
            <w:gridSpan w:val="11"/>
          </w:tcPr>
          <w:p w:rsidR="002C2124" w:rsidRDefault="002C2124" w:rsidP="002C2124">
            <w:pPr>
              <w:tabs>
                <w:tab w:val="left" w:pos="993"/>
              </w:tabs>
            </w:pPr>
            <w:r>
              <w:t>2011 – 2014 Getmore, s.r.o., Tester (analýza uživatelských požadavků, tvorba zadávací dokumentace, správa a testování softwaru).</w:t>
            </w:r>
          </w:p>
          <w:p w:rsidR="002C2124" w:rsidRDefault="002C2124" w:rsidP="002C2124">
            <w:pPr>
              <w:tabs>
                <w:tab w:val="left" w:pos="993"/>
              </w:tabs>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rsidR="002C2124" w:rsidRDefault="002C2124" w:rsidP="002C2124">
            <w:pPr>
              <w:tabs>
                <w:tab w:val="left" w:pos="993"/>
              </w:tabs>
            </w:pPr>
            <w:r>
              <w:t>2016</w:t>
            </w:r>
            <w:r w:rsidRPr="001A644E">
              <w:t xml:space="preserve"> </w:t>
            </w:r>
            <w:r>
              <w:t xml:space="preserve">– </w:t>
            </w:r>
            <w:bookmarkStart w:id="3740" w:name="OLE_LINK16"/>
            <w:bookmarkStart w:id="3741" w:name="OLE_LINK17"/>
            <w:bookmarkStart w:id="3742" w:name="OLE_LINK18"/>
            <w:bookmarkStart w:id="3743" w:name="OLE_LINK19"/>
            <w:r w:rsidRPr="001A644E">
              <w:t xml:space="preserve">dosud Univerzita Tomáše Bati ve Zlíně, </w:t>
            </w:r>
            <w:bookmarkEnd w:id="3740"/>
            <w:bookmarkEnd w:id="3741"/>
            <w:bookmarkEnd w:id="3742"/>
            <w:bookmarkEnd w:id="3743"/>
            <w:r>
              <w:t>Fakulta logistiky a krizového řízení, Ústav ochrany obyvatelstva</w:t>
            </w:r>
            <w:r w:rsidRPr="001A644E">
              <w:t xml:space="preserve">, </w:t>
            </w:r>
            <w:r>
              <w:t>Asistent.</w:t>
            </w:r>
          </w:p>
          <w:p w:rsidR="002C2124" w:rsidRDefault="002C2124" w:rsidP="002C2124">
            <w:pPr>
              <w:jc w:val="both"/>
            </w:pPr>
          </w:p>
        </w:tc>
      </w:tr>
      <w:tr w:rsidR="002C2124" w:rsidTr="002C2124">
        <w:trPr>
          <w:trHeight w:val="250"/>
        </w:trPr>
        <w:tc>
          <w:tcPr>
            <w:tcW w:w="9900"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900" w:type="dxa"/>
            <w:gridSpan w:val="11"/>
          </w:tcPr>
          <w:p w:rsidR="002C2124" w:rsidRDefault="002C2124" w:rsidP="002C2124">
            <w:pPr>
              <w:jc w:val="both"/>
            </w:pPr>
            <w:r>
              <w:t>BP vedoucí 10</w:t>
            </w:r>
          </w:p>
        </w:tc>
      </w:tr>
      <w:tr w:rsidR="002C2124" w:rsidTr="002C2124">
        <w:trPr>
          <w:cantSplit/>
        </w:trPr>
        <w:tc>
          <w:tcPr>
            <w:tcW w:w="3361"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54"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tcBorders>
              <w:left w:val="single" w:sz="12" w:space="0" w:color="auto"/>
            </w:tcBorders>
            <w:shd w:val="clear" w:color="auto" w:fill="F7CAAC"/>
          </w:tcPr>
          <w:p w:rsidR="002C2124" w:rsidRDefault="002C2124" w:rsidP="002C2124">
            <w:pPr>
              <w:jc w:val="both"/>
            </w:pPr>
            <w:r>
              <w:rPr>
                <w:b/>
              </w:rPr>
              <w:t>WOS</w:t>
            </w:r>
          </w:p>
        </w:tc>
        <w:tc>
          <w:tcPr>
            <w:tcW w:w="696" w:type="dxa"/>
            <w:shd w:val="clear" w:color="auto" w:fill="F7CAAC"/>
          </w:tcPr>
          <w:p w:rsidR="002C2124" w:rsidRDefault="002C2124" w:rsidP="002C2124">
            <w:pPr>
              <w:jc w:val="both"/>
              <w:rPr>
                <w:sz w:val="18"/>
              </w:rPr>
            </w:pPr>
            <w:r>
              <w:rPr>
                <w:b/>
                <w:sz w:val="18"/>
              </w:rPr>
              <w:t>Scopus</w:t>
            </w:r>
          </w:p>
        </w:tc>
        <w:tc>
          <w:tcPr>
            <w:tcW w:w="697"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61" w:type="dxa"/>
            <w:gridSpan w:val="2"/>
            <w:shd w:val="clear" w:color="auto" w:fill="F7CAAC"/>
          </w:tcPr>
          <w:p w:rsidR="002C2124" w:rsidRDefault="002C2124" w:rsidP="002C2124">
            <w:pPr>
              <w:jc w:val="both"/>
            </w:pPr>
            <w:r>
              <w:rPr>
                <w:b/>
              </w:rPr>
              <w:t>Obor jmenovacího řízení</w:t>
            </w:r>
          </w:p>
        </w:tc>
        <w:tc>
          <w:tcPr>
            <w:tcW w:w="2254" w:type="dxa"/>
            <w:gridSpan w:val="2"/>
            <w:shd w:val="clear" w:color="auto" w:fill="F7CAAC"/>
          </w:tcPr>
          <w:p w:rsidR="002C2124" w:rsidRDefault="002C2124" w:rsidP="002C2124">
            <w:pPr>
              <w:jc w:val="both"/>
            </w:pPr>
            <w:r>
              <w:rPr>
                <w:b/>
              </w:rPr>
              <w:t>Rok udělení hodnosti</w:t>
            </w:r>
          </w:p>
        </w:tc>
        <w:tc>
          <w:tcPr>
            <w:tcW w:w="2257"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5" w:type="dxa"/>
            <w:vMerge w:val="restart"/>
            <w:tcBorders>
              <w:left w:val="single" w:sz="12" w:space="0" w:color="auto"/>
            </w:tcBorders>
          </w:tcPr>
          <w:p w:rsidR="002C2124" w:rsidRDefault="002C2124" w:rsidP="002C2124">
            <w:pPr>
              <w:jc w:val="both"/>
              <w:rPr>
                <w:b/>
              </w:rPr>
            </w:pPr>
          </w:p>
        </w:tc>
        <w:tc>
          <w:tcPr>
            <w:tcW w:w="696" w:type="dxa"/>
            <w:vMerge w:val="restart"/>
          </w:tcPr>
          <w:p w:rsidR="002C2124" w:rsidRDefault="002C2124" w:rsidP="002C2124">
            <w:pPr>
              <w:jc w:val="both"/>
              <w:rPr>
                <w:b/>
              </w:rPr>
            </w:pPr>
          </w:p>
        </w:tc>
        <w:tc>
          <w:tcPr>
            <w:tcW w:w="697" w:type="dxa"/>
            <w:vMerge w:val="restart"/>
          </w:tcPr>
          <w:p w:rsidR="002C2124" w:rsidRDefault="002C2124" w:rsidP="002C2124">
            <w:pPr>
              <w:jc w:val="both"/>
              <w:rPr>
                <w:b/>
              </w:rPr>
            </w:pPr>
          </w:p>
        </w:tc>
      </w:tr>
      <w:tr w:rsidR="002C2124" w:rsidTr="002C2124">
        <w:trPr>
          <w:trHeight w:val="205"/>
        </w:trPr>
        <w:tc>
          <w:tcPr>
            <w:tcW w:w="3361" w:type="dxa"/>
            <w:gridSpan w:val="2"/>
          </w:tcPr>
          <w:p w:rsidR="002C2124" w:rsidRDefault="002C2124" w:rsidP="002C2124">
            <w:pPr>
              <w:jc w:val="both"/>
            </w:pPr>
          </w:p>
        </w:tc>
        <w:tc>
          <w:tcPr>
            <w:tcW w:w="2254" w:type="dxa"/>
            <w:gridSpan w:val="2"/>
          </w:tcPr>
          <w:p w:rsidR="002C2124" w:rsidRDefault="002C2124" w:rsidP="002C2124">
            <w:pPr>
              <w:jc w:val="both"/>
            </w:pPr>
          </w:p>
        </w:tc>
        <w:tc>
          <w:tcPr>
            <w:tcW w:w="2257" w:type="dxa"/>
            <w:gridSpan w:val="4"/>
            <w:tcBorders>
              <w:right w:val="single" w:sz="12" w:space="0" w:color="auto"/>
            </w:tcBorders>
          </w:tcPr>
          <w:p w:rsidR="002C2124" w:rsidRDefault="002C2124" w:rsidP="002C2124">
            <w:pPr>
              <w:jc w:val="both"/>
            </w:pPr>
          </w:p>
        </w:tc>
        <w:tc>
          <w:tcPr>
            <w:tcW w:w="635" w:type="dxa"/>
            <w:vMerge/>
            <w:tcBorders>
              <w:left w:val="single" w:sz="12" w:space="0" w:color="auto"/>
            </w:tcBorders>
            <w:vAlign w:val="center"/>
          </w:tcPr>
          <w:p w:rsidR="002C2124" w:rsidRDefault="002C2124" w:rsidP="002C2124">
            <w:pPr>
              <w:rPr>
                <w:b/>
              </w:rPr>
            </w:pPr>
          </w:p>
        </w:tc>
        <w:tc>
          <w:tcPr>
            <w:tcW w:w="696" w:type="dxa"/>
            <w:vMerge/>
            <w:vAlign w:val="center"/>
          </w:tcPr>
          <w:p w:rsidR="002C2124" w:rsidRDefault="002C2124" w:rsidP="002C2124">
            <w:pPr>
              <w:rPr>
                <w:b/>
              </w:rPr>
            </w:pPr>
          </w:p>
        </w:tc>
        <w:tc>
          <w:tcPr>
            <w:tcW w:w="697" w:type="dxa"/>
            <w:vMerge/>
            <w:vAlign w:val="center"/>
          </w:tcPr>
          <w:p w:rsidR="002C2124" w:rsidRDefault="002C2124" w:rsidP="002C2124">
            <w:pPr>
              <w:rPr>
                <w:b/>
              </w:rPr>
            </w:pPr>
          </w:p>
        </w:tc>
      </w:tr>
      <w:tr w:rsidR="002C2124" w:rsidTr="002C2124">
        <w:tc>
          <w:tcPr>
            <w:tcW w:w="9900"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900" w:type="dxa"/>
            <w:gridSpan w:val="11"/>
          </w:tcPr>
          <w:p w:rsidR="002C2124" w:rsidRPr="00502C68" w:rsidRDefault="002C2124" w:rsidP="002C2124">
            <w:pPr>
              <w:spacing w:after="60"/>
              <w:jc w:val="both"/>
            </w:pPr>
            <w:r w:rsidRPr="00502C68">
              <w:rPr>
                <w:b/>
              </w:rPr>
              <w:t>SVOBODA, Petr (90</w:t>
            </w:r>
            <w:r>
              <w:rPr>
                <w:b/>
              </w:rPr>
              <w:t xml:space="preserve"> %</w:t>
            </w:r>
            <w:r w:rsidRPr="00502C68">
              <w:rPr>
                <w:b/>
              </w:rPr>
              <w:t>);</w:t>
            </w:r>
            <w:r w:rsidRPr="00502C68">
              <w:t> ŠEVČÍK, Jiří (5); LUKÁŠ, Luděk (5</w:t>
            </w:r>
            <w:r w:rsidRPr="00502C68">
              <w:rPr>
                <w:i/>
              </w:rPr>
              <w:t>). The Research of the Use of Training Simulators and VBS2 in the Security Forces</w:t>
            </w:r>
            <w:r w:rsidRPr="00502C68">
              <w:t>. International Journal of Education and Information Technologies, 2014, roč. 2014, č. 8, s. 187-192. ISSN 2074-1316.</w:t>
            </w:r>
            <w:r>
              <w:t xml:space="preserve"> </w:t>
            </w:r>
            <w:r w:rsidRPr="00502C68">
              <w:t>IN - Informatika.</w:t>
            </w:r>
          </w:p>
          <w:p w:rsidR="002C2124" w:rsidRPr="00502C68" w:rsidRDefault="002C2124" w:rsidP="002C2124">
            <w:pPr>
              <w:spacing w:after="60"/>
              <w:jc w:val="both"/>
            </w:pPr>
            <w:r w:rsidRPr="0089790B">
              <w:rPr>
                <w:b/>
              </w:rPr>
              <w:t>SVOBODA, Petr (80 %)</w:t>
            </w:r>
            <w:r w:rsidRPr="00502C68">
              <w:t xml:space="preserve"> a ŠEVČÍK, Jiří (20). </w:t>
            </w:r>
            <w:r w:rsidRPr="00502C68">
              <w:rPr>
                <w:i/>
              </w:rPr>
              <w:t>VBS2 Scenarios Development for PSI Purposes</w:t>
            </w:r>
            <w:r w:rsidRPr="00502C68">
              <w:t xml:space="preserve">. In: WSEAS Transactions on Computers, Volume 13, 2014. ISSN: 1109-2750. </w:t>
            </w:r>
          </w:p>
          <w:p w:rsidR="002C2124" w:rsidRPr="00502C68" w:rsidRDefault="002C2124" w:rsidP="002C2124">
            <w:pPr>
              <w:spacing w:after="60"/>
              <w:jc w:val="both"/>
            </w:pPr>
            <w:r w:rsidRPr="0089790B">
              <w:rPr>
                <w:b/>
              </w:rPr>
              <w:t>SVOBODA, Petr (70 %),</w:t>
            </w:r>
            <w:r w:rsidRPr="00502C68">
              <w:t xml:space="preserve"> Blanka SVOBODOVÁ (15) a Jiří ŠEVČÍK (15). </w:t>
            </w:r>
            <w:r w:rsidRPr="00502C68">
              <w:rPr>
                <w:i/>
              </w:rPr>
              <w:t>The optimization of the educational process of security technologies, systems and management.</w:t>
            </w:r>
            <w:r w:rsidRPr="00502C68">
              <w:t xml:space="preserve"> International Journal of Mathematics and Computers in Simulation. 2015, vol. 9, p. 65-68. ISSN 1998-0159</w:t>
            </w:r>
            <w:r>
              <w:t>.</w:t>
            </w:r>
          </w:p>
          <w:p w:rsidR="002C2124" w:rsidRPr="00502C68" w:rsidRDefault="002C2124" w:rsidP="002C2124">
            <w:pPr>
              <w:spacing w:after="60"/>
              <w:jc w:val="both"/>
            </w:pPr>
            <w:r w:rsidRPr="00502C68">
              <w:rPr>
                <w:b/>
              </w:rPr>
              <w:t>P. SVOBODA (70</w:t>
            </w:r>
            <w:r>
              <w:rPr>
                <w:b/>
              </w:rPr>
              <w:t xml:space="preserve"> %</w:t>
            </w:r>
            <w:r w:rsidRPr="00502C68">
              <w:rPr>
                <w:b/>
              </w:rPr>
              <w:t>),</w:t>
            </w:r>
            <w:r w:rsidRPr="00502C68">
              <w:t xml:space="preserve"> L. LUKAS (10), J. RAK (10), D. VICAR (10). </w:t>
            </w:r>
            <w:r w:rsidRPr="00502C68">
              <w:rPr>
                <w:i/>
              </w:rPr>
              <w:t>The Virtual Training of Hazardous Substances Transportation.</w:t>
            </w:r>
            <w:r w:rsidRPr="00502C68">
              <w:t xml:space="preserve"> Proceedings of 19th International Scientific Conference. Transport Means. 2015. Kaunas 2015. ISSN 1822-296X (print), ISSN 2351-7034 (online</w:t>
            </w:r>
            <w:r>
              <w:t>).</w:t>
            </w:r>
          </w:p>
          <w:p w:rsidR="002C2124" w:rsidRPr="00502C68" w:rsidRDefault="002C2124" w:rsidP="002C2124">
            <w:pPr>
              <w:spacing w:after="60"/>
              <w:jc w:val="both"/>
            </w:pPr>
            <w:r w:rsidRPr="00502C68">
              <w:rPr>
                <w:b/>
              </w:rPr>
              <w:lastRenderedPageBreak/>
              <w:t>SVOBODA, P. (70</w:t>
            </w:r>
            <w:r>
              <w:rPr>
                <w:b/>
              </w:rPr>
              <w:t xml:space="preserve"> %</w:t>
            </w:r>
            <w:r w:rsidRPr="00502C68">
              <w:rPr>
                <w:b/>
              </w:rPr>
              <w:t>);</w:t>
            </w:r>
            <w:r w:rsidRPr="00502C68">
              <w:t xml:space="preserve"> LUKAS, L. (10); JASEK, R. (10); SAKAS, DP (10). </w:t>
            </w:r>
            <w:r w:rsidRPr="00502C68">
              <w:rPr>
                <w:i/>
              </w:rPr>
              <w:t>The Use of Artificial Intelligence in the Simulation of Transport of Cash and Valuables</w:t>
            </w:r>
            <w:r w:rsidRPr="00502C68">
              <w:t>. PROCEEDINGS OF THE 20th INTERNATIONAL SCIENTIFIC CONFERENCE TRANSPORT MEANS 2016. Proceedings of the International Conference, p: 725-728, 2016, OCT 05-07, 2016. Accession Number: WOS:000402539900138, ISSN: 1822-296X, IDS Number: BH7HZ.</w:t>
            </w:r>
          </w:p>
          <w:p w:rsidR="002C2124" w:rsidRPr="0042367C" w:rsidRDefault="002C2124" w:rsidP="002C2124">
            <w:pPr>
              <w:spacing w:after="60"/>
              <w:jc w:val="both"/>
            </w:pPr>
          </w:p>
          <w:p w:rsidR="002C2124" w:rsidRDefault="002C2124" w:rsidP="002C2124">
            <w:pPr>
              <w:jc w:val="both"/>
              <w:rPr>
                <w:b/>
              </w:rPr>
            </w:pPr>
          </w:p>
        </w:tc>
      </w:tr>
      <w:tr w:rsidR="002C2124" w:rsidTr="002C2124">
        <w:trPr>
          <w:trHeight w:val="218"/>
        </w:trPr>
        <w:tc>
          <w:tcPr>
            <w:tcW w:w="9900" w:type="dxa"/>
            <w:gridSpan w:val="11"/>
            <w:shd w:val="clear" w:color="auto" w:fill="F7CAAC"/>
          </w:tcPr>
          <w:p w:rsidR="002C2124" w:rsidRDefault="002C2124" w:rsidP="002C2124">
            <w:pPr>
              <w:rPr>
                <w:b/>
              </w:rPr>
            </w:pPr>
            <w:r>
              <w:rPr>
                <w:b/>
              </w:rPr>
              <w:lastRenderedPageBreak/>
              <w:t>Působení v</w:t>
            </w:r>
            <w:del w:id="3744" w:author="Dokulil Jiří" w:date="2018-11-18T23:22:00Z">
              <w:r w:rsidDel="000D0F3F">
                <w:rPr>
                  <w:b/>
                </w:rPr>
                <w:delText> </w:delText>
              </w:r>
            </w:del>
            <w:ins w:id="3745" w:author="Dokulil Jiří" w:date="2018-11-18T23:22:00Z">
              <w:r w:rsidR="000D0F3F">
                <w:rPr>
                  <w:b/>
                </w:rPr>
                <w:t> </w:t>
              </w:r>
            </w:ins>
            <w:r>
              <w:rPr>
                <w:b/>
              </w:rPr>
              <w:t>zahraničí</w:t>
            </w:r>
          </w:p>
        </w:tc>
      </w:tr>
      <w:tr w:rsidR="002C2124" w:rsidTr="002C2124">
        <w:trPr>
          <w:trHeight w:val="328"/>
        </w:trPr>
        <w:tc>
          <w:tcPr>
            <w:tcW w:w="9900" w:type="dxa"/>
            <w:gridSpan w:val="11"/>
          </w:tcPr>
          <w:p w:rsidR="002C2124" w:rsidRDefault="002C2124" w:rsidP="002C2124">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rsidR="002C2124" w:rsidRDefault="002C2124" w:rsidP="002C2124">
            <w:pPr>
              <w:rPr>
                <w:b/>
              </w:rPr>
            </w:pPr>
          </w:p>
        </w:tc>
      </w:tr>
      <w:tr w:rsidR="002C2124" w:rsidTr="002C2124">
        <w:trPr>
          <w:cantSplit/>
          <w:trHeight w:val="470"/>
        </w:trPr>
        <w:tc>
          <w:tcPr>
            <w:tcW w:w="2529" w:type="dxa"/>
            <w:shd w:val="clear" w:color="auto" w:fill="F7CAAC"/>
          </w:tcPr>
          <w:p w:rsidR="002C2124" w:rsidRDefault="002C2124" w:rsidP="002C2124">
            <w:pPr>
              <w:jc w:val="both"/>
              <w:rPr>
                <w:b/>
              </w:rPr>
            </w:pPr>
            <w:r>
              <w:rPr>
                <w:b/>
              </w:rPr>
              <w:t xml:space="preserve">Podpis </w:t>
            </w:r>
          </w:p>
        </w:tc>
        <w:tc>
          <w:tcPr>
            <w:tcW w:w="4554" w:type="dxa"/>
            <w:gridSpan w:val="5"/>
          </w:tcPr>
          <w:p w:rsidR="002C2124" w:rsidRDefault="002C2124" w:rsidP="002C2124">
            <w:pPr>
              <w:jc w:val="both"/>
            </w:pPr>
          </w:p>
        </w:tc>
        <w:tc>
          <w:tcPr>
            <w:tcW w:w="789" w:type="dxa"/>
            <w:gridSpan w:val="2"/>
            <w:shd w:val="clear" w:color="auto" w:fill="F7CAAC"/>
          </w:tcPr>
          <w:p w:rsidR="002C2124" w:rsidRDefault="002C2124" w:rsidP="002C2124">
            <w:pPr>
              <w:jc w:val="both"/>
            </w:pPr>
            <w:r>
              <w:rPr>
                <w:b/>
              </w:rPr>
              <w:t>datum</w:t>
            </w:r>
          </w:p>
        </w:tc>
        <w:tc>
          <w:tcPr>
            <w:tcW w:w="2028"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Pavel Taraba</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D37F3C" w:rsidRDefault="002C2124" w:rsidP="002C2124">
            <w:pPr>
              <w:jc w:val="both"/>
              <w:rPr>
                <w:i/>
              </w:rPr>
            </w:pPr>
            <w:r w:rsidRPr="00D37F3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06/</w:t>
            </w:r>
            <w:del w:id="3746" w:author="Dokulil Jiří" w:date="2018-11-18T23:22:00Z">
              <w:r w:rsidDel="000D0F3F">
                <w:delText>20</w:delText>
              </w:r>
            </w:del>
            <w:r>
              <w:t xml:space="preserve">22 </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D37F3C" w:rsidRDefault="002C2124" w:rsidP="002C2124">
            <w:pPr>
              <w:jc w:val="both"/>
              <w:rPr>
                <w:i/>
              </w:rPr>
            </w:pPr>
            <w:r w:rsidRPr="00D37F3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36</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Mikroekonomie – garant, přednášející</w:t>
            </w:r>
            <w:ins w:id="3747" w:author="Dokulil Jiří" w:date="2018-11-18T23:23:00Z">
              <w:r w:rsidR="000D0F3F">
                <w:t>, vede semináře</w:t>
              </w:r>
            </w:ins>
            <w:r>
              <w:t xml:space="preserve"> (100 %)</w:t>
            </w:r>
          </w:p>
          <w:p w:rsidR="002C2124" w:rsidRDefault="002C2124" w:rsidP="002C2124">
            <w:pPr>
              <w:jc w:val="both"/>
            </w:pPr>
            <w:r>
              <w:t>Management – garant, přednášející</w:t>
            </w:r>
            <w:ins w:id="3748" w:author="Dokulil Jiří" w:date="2018-11-18T23:23:00Z">
              <w:r w:rsidR="000D0F3F">
                <w:t>, vede semináře</w:t>
              </w:r>
            </w:ins>
            <w:r>
              <w:t xml:space="preserve"> (50 %)</w:t>
            </w:r>
          </w:p>
          <w:p w:rsidR="002C2124" w:rsidRDefault="002C2124" w:rsidP="002C2124">
            <w:pPr>
              <w:jc w:val="both"/>
            </w:pPr>
            <w:r>
              <w:t>Projektový management – garant, přednášející</w:t>
            </w:r>
            <w:ins w:id="3749" w:author="Dokulil Jiří" w:date="2018-11-18T23:23:00Z">
              <w:r w:rsidR="000D0F3F">
                <w:t>, vede semináře</w:t>
              </w:r>
            </w:ins>
            <w:r>
              <w:t xml:space="preserve"> (90 %)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t>Bc: 2005: UTB ve Zlíně, Fakulta managementu a ekonomiky, SO Management a Ekonomika</w:t>
            </w:r>
          </w:p>
          <w:p w:rsidR="002C2124" w:rsidRDefault="002C2124" w:rsidP="002C2124">
            <w:pPr>
              <w:jc w:val="both"/>
            </w:pPr>
            <w:r>
              <w:t>Ing.: 2007: UTB ve Zlíně, Fakulta managementu a ekonomiky, SO Management a marketing</w:t>
            </w:r>
          </w:p>
          <w:p w:rsidR="002C2124" w:rsidRDefault="002C2124" w:rsidP="002C2124">
            <w:pPr>
              <w:jc w:val="both"/>
            </w:pPr>
            <w:r>
              <w:t>Ph.D.: 2013: UTB ve Zlíně, Fakulta managementu a ekonomiky, SO Management a ekonomika</w:t>
            </w:r>
          </w:p>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 xml:space="preserve">2/2008 </w:t>
            </w:r>
            <w:r w:rsidRPr="00F10196">
              <w:t>– dosud:</w:t>
            </w:r>
            <w:r>
              <w:t xml:space="preserve"> Fakulta logistiky a krizového řízení, UTB ve Zlíně, akademický pracovník</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Vedoucí kvalifikačních prací po obhajobě (2008–2017): </w:t>
            </w:r>
          </w:p>
          <w:p w:rsidR="002C2124" w:rsidRDefault="002C2124" w:rsidP="002C2124">
            <w:pPr>
              <w:jc w:val="both"/>
            </w:pPr>
            <w:r>
              <w:t>86 bakalářských prací na Universitě Tomáše Bati ve Zlíně</w:t>
            </w:r>
          </w:p>
          <w:p w:rsidR="002C2124" w:rsidRDefault="002C2124" w:rsidP="002C2124">
            <w:pPr>
              <w:jc w:val="both"/>
            </w:pPr>
            <w:r>
              <w:t>3 diplomových prací na Universitě Tomáše Bati ve Zlíně</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15</w:t>
            </w:r>
          </w:p>
        </w:tc>
        <w:tc>
          <w:tcPr>
            <w:tcW w:w="693" w:type="dxa"/>
            <w:vMerge w:val="restart"/>
          </w:tcPr>
          <w:p w:rsidR="002C2124" w:rsidRDefault="002C2124" w:rsidP="002C2124">
            <w:pPr>
              <w:jc w:val="both"/>
              <w:rPr>
                <w:b/>
              </w:rPr>
            </w:pPr>
            <w:r>
              <w:rPr>
                <w:b/>
              </w:rPr>
              <w:t>16</w:t>
            </w:r>
          </w:p>
        </w:tc>
        <w:tc>
          <w:tcPr>
            <w:tcW w:w="694" w:type="dxa"/>
            <w:vMerge w:val="restart"/>
          </w:tcPr>
          <w:p w:rsidR="002C2124" w:rsidRDefault="002C2124" w:rsidP="002C2124">
            <w:pPr>
              <w:jc w:val="both"/>
              <w:rPr>
                <w:b/>
              </w:rPr>
            </w:pPr>
            <w:r>
              <w:rPr>
                <w:b/>
              </w:rPr>
              <w:t>29</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756C41" w:rsidTr="002C2124">
        <w:trPr>
          <w:trHeight w:val="2347"/>
        </w:trPr>
        <w:tc>
          <w:tcPr>
            <w:tcW w:w="9859" w:type="dxa"/>
            <w:gridSpan w:val="11"/>
          </w:tcPr>
          <w:p w:rsidR="002C2124" w:rsidRPr="00D37F3C" w:rsidRDefault="002C2124" w:rsidP="002C2124">
            <w:pPr>
              <w:spacing w:after="60"/>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Risk management of projects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color w:val="000000"/>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2C2124" w:rsidRPr="00D37F3C" w:rsidRDefault="002C2124" w:rsidP="002C2124">
            <w:pPr>
              <w:spacing w:after="60"/>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2C2124" w:rsidRPr="00D37F3C" w:rsidRDefault="002C2124" w:rsidP="002C2124">
            <w:pPr>
              <w:spacing w:after="60"/>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2C2124" w:rsidRPr="00D37F3C" w:rsidRDefault="002C2124" w:rsidP="002C2124">
            <w:pPr>
              <w:spacing w:after="60"/>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color w:val="000000"/>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2C2124" w:rsidRPr="00D37F3C" w:rsidRDefault="002C2124" w:rsidP="002C2124">
            <w:pPr>
              <w:spacing w:after="60"/>
              <w:jc w:val="both"/>
            </w:pPr>
            <w:r>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w:t>
            </w:r>
            <w:r w:rsidRPr="00D37F3C">
              <w:lastRenderedPageBreak/>
              <w:t xml:space="preserve">public sector. </w:t>
            </w:r>
            <w:r w:rsidRPr="00D37F3C">
              <w:rPr>
                <w:i/>
              </w:rPr>
              <w:t>Economics and Management</w:t>
            </w:r>
            <w:r>
              <w:t>.</w:t>
            </w:r>
            <w:r w:rsidRPr="00D37F3C">
              <w:t xml:space="preserve"> 2013</w:t>
            </w:r>
            <w:r>
              <w:t xml:space="preserve">, </w:t>
            </w:r>
            <w:r w:rsidRPr="00D37F3C">
              <w:t>vol. 7, no. 4, pp. 15-19.</w:t>
            </w:r>
          </w:p>
          <w:p w:rsidR="002C2124" w:rsidRPr="00756C41" w:rsidRDefault="002C2124" w:rsidP="002C2124"/>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750" w:author="Dokulil Jiří" w:date="2018-11-18T23:23:00Z">
              <w:r w:rsidDel="000D0F3F">
                <w:rPr>
                  <w:b/>
                </w:rPr>
                <w:delText> </w:delText>
              </w:r>
            </w:del>
            <w:ins w:id="3751" w:author="Dokulil Jiří" w:date="2018-11-18T23:23: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r>
              <w:t>17. ledna 2018</w:t>
            </w: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Universita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8761D8" w:rsidRDefault="002C2124" w:rsidP="002C2124">
            <w:pPr>
              <w:jc w:val="both"/>
              <w:rPr>
                <w:b/>
              </w:rPr>
            </w:pPr>
            <w:r w:rsidRPr="008761D8">
              <w:rPr>
                <w:b/>
              </w:rPr>
              <w:t>Marek Tomaštík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Mgr.,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1973</w:t>
            </w:r>
          </w:p>
        </w:tc>
        <w:tc>
          <w:tcPr>
            <w:tcW w:w="1721" w:type="dxa"/>
            <w:shd w:val="clear" w:color="auto" w:fill="F7CAAC"/>
          </w:tcPr>
          <w:p w:rsidR="002C2124" w:rsidRDefault="002C2124" w:rsidP="002C2124">
            <w:pPr>
              <w:jc w:val="both"/>
              <w:rPr>
                <w:b/>
              </w:rPr>
            </w:pPr>
            <w:r>
              <w:rPr>
                <w:b/>
              </w:rPr>
              <w:t>typ vztahu k</w:t>
            </w:r>
            <w:del w:id="3752" w:author="Dokulil Jiří" w:date="2018-11-18T23:23:00Z">
              <w:r w:rsidDel="000D0F3F">
                <w:rPr>
                  <w:b/>
                </w:rPr>
                <w:delText xml:space="preserve"> </w:delText>
              </w:r>
            </w:del>
            <w:ins w:id="3753" w:author="Dokulil Jiří" w:date="2018-11-18T23:23:00Z">
              <w:r w:rsidR="000D0F3F">
                <w:rPr>
                  <w:b/>
                </w:rPr>
                <w:t> </w:t>
              </w:r>
            </w:ins>
            <w:r>
              <w:rPr>
                <w:b/>
              </w:rPr>
              <w:t>VŠ</w:t>
            </w:r>
          </w:p>
        </w:tc>
        <w:tc>
          <w:tcPr>
            <w:tcW w:w="992" w:type="dxa"/>
            <w:gridSpan w:val="2"/>
          </w:tcPr>
          <w:p w:rsidR="002C2124" w:rsidRPr="00174C6F" w:rsidRDefault="002C2124" w:rsidP="002C2124">
            <w:pPr>
              <w:jc w:val="both"/>
              <w:rPr>
                <w:i/>
              </w:rPr>
            </w:pPr>
            <w:r w:rsidRPr="00174C6F">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D0F3F">
              <w:rPr>
                <w:b/>
              </w:rPr>
              <w:t>P</w:t>
            </w:r>
            <w:r>
              <w:rPr>
                <w:b/>
              </w:rPr>
              <w:t>rogram</w:t>
            </w:r>
          </w:p>
        </w:tc>
        <w:tc>
          <w:tcPr>
            <w:tcW w:w="992" w:type="dxa"/>
            <w:gridSpan w:val="2"/>
          </w:tcPr>
          <w:p w:rsidR="002C2124" w:rsidRPr="00174C6F" w:rsidRDefault="002C2124" w:rsidP="002C2124">
            <w:pPr>
              <w:jc w:val="both"/>
              <w:rPr>
                <w:i/>
              </w:rPr>
            </w:pPr>
            <w:r w:rsidRPr="00174C6F">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Krizový management a bezpečnostní systém ČR – garant, přednášející</w:t>
            </w:r>
            <w:ins w:id="3754" w:author="Dokulil Jiří" w:date="2018-11-18T23:23:00Z">
              <w:r w:rsidR="000D0F3F">
                <w:t>, vede semináře</w:t>
              </w:r>
            </w:ins>
            <w:r>
              <w:t xml:space="preserve"> (90 %)</w:t>
            </w:r>
          </w:p>
          <w:p w:rsidR="002C2124" w:rsidRDefault="002C2124" w:rsidP="002C2124">
            <w:pPr>
              <w:jc w:val="both"/>
            </w:pPr>
            <w:r w:rsidRPr="00305155">
              <w:t>Krizová a manažerská komunikace a etika</w:t>
            </w:r>
            <w:r>
              <w:t xml:space="preserve"> – garant, přednášející</w:t>
            </w:r>
            <w:ins w:id="3755" w:author="Dokulil Jiří" w:date="2018-11-18T23:23:00Z">
              <w:r w:rsidR="000D0F3F">
                <w:t>, vede semináře</w:t>
              </w:r>
            </w:ins>
            <w:r>
              <w:t xml:space="preserve"> (100 %)</w:t>
            </w:r>
          </w:p>
          <w:p w:rsidR="002C2124" w:rsidRDefault="002C2124" w:rsidP="002C2124">
            <w:pPr>
              <w:jc w:val="both"/>
            </w:pPr>
            <w:r>
              <w:t>Krizový management podniku – garant, přednášející</w:t>
            </w:r>
            <w:ins w:id="3756" w:author="Dokulil Jiří" w:date="2018-11-18T23:24:00Z">
              <w:r w:rsidR="000D0F3F">
                <w:t>, vede semináře</w:t>
              </w:r>
            </w:ins>
            <w:r>
              <w:t xml:space="preserve"> (50 %)</w:t>
            </w:r>
          </w:p>
          <w:p w:rsidR="002C2124" w:rsidRDefault="002C2124" w:rsidP="002C2124">
            <w:pPr>
              <w:jc w:val="both"/>
            </w:pPr>
            <w:r>
              <w:t>Management – přednášející</w:t>
            </w:r>
            <w:ins w:id="3757" w:author="Dokulil Jiří" w:date="2018-11-18T23:24:00Z">
              <w:r w:rsidR="000D0F3F">
                <w:t>, vede semináře</w:t>
              </w:r>
            </w:ins>
            <w:r>
              <w:t xml:space="preserve"> (40 %) </w:t>
            </w:r>
          </w:p>
          <w:p w:rsidR="002C2124" w:rsidRDefault="002C2124" w:rsidP="002C2124">
            <w:pPr>
              <w:jc w:val="both"/>
            </w:pPr>
            <w:r>
              <w:t>Provozní management – přednášející</w:t>
            </w:r>
            <w:ins w:id="3758" w:author="Dokulil Jiří" w:date="2018-11-18T23:24:00Z">
              <w:r w:rsidR="000D0F3F">
                <w:t>, vede semináře</w:t>
              </w:r>
            </w:ins>
            <w:r>
              <w:t xml:space="preserve"> (40 %)</w:t>
            </w:r>
          </w:p>
          <w:p w:rsidR="002C2124" w:rsidRDefault="002C2124" w:rsidP="002C2124">
            <w:pPr>
              <w:jc w:val="both"/>
            </w:pPr>
            <w:r>
              <w:t>Odborná praxe I. – garant</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9D5A4D" w:rsidRDefault="002C2124" w:rsidP="002C2124">
            <w:pPr>
              <w:jc w:val="both"/>
            </w:pPr>
            <w:r w:rsidRPr="009D5A4D">
              <w:t>Mgr.</w:t>
            </w:r>
            <w:r>
              <w:t>:</w:t>
            </w:r>
            <w:r w:rsidRPr="009D5A4D">
              <w:t>1996 Slezská univerzita v Opavě, Historie s rozšířenou výukou jazyků</w:t>
            </w:r>
          </w:p>
          <w:p w:rsidR="002C2124" w:rsidRDefault="002C2124" w:rsidP="002C2124">
            <w:pPr>
              <w:jc w:val="both"/>
              <w:rPr>
                <w:b/>
              </w:rPr>
            </w:pPr>
            <w:r>
              <w:t xml:space="preserve">Ph.D.: </w:t>
            </w:r>
            <w:r w:rsidRPr="009D5A4D">
              <w:t>20</w:t>
            </w:r>
            <w:r>
              <w:t>0</w:t>
            </w:r>
            <w:r w:rsidRPr="009D5A4D">
              <w:t>8 Univerzita Tomáše Bati ve Zlíně</w:t>
            </w:r>
            <w:r>
              <w:t>,</w:t>
            </w:r>
            <w:r w:rsidRPr="009D5A4D">
              <w:t xml:space="preserve"> Ekonomika a management, Ph.D.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pPr>
            <w:r>
              <w:t>1997 – 2000: Ostravská univerzita, akademický pracovník</w:t>
            </w:r>
          </w:p>
          <w:p w:rsidR="002C2124" w:rsidRDefault="002C2124" w:rsidP="002C2124">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2C2124" w:rsidRPr="00335B59" w:rsidRDefault="002C2124" w:rsidP="002C2124">
            <w:pPr>
              <w:jc w:val="both"/>
            </w:pPr>
            <w:r w:rsidRPr="00335B59">
              <w:t xml:space="preserve">2002 </w:t>
            </w:r>
            <w:r>
              <w:t>–</w:t>
            </w:r>
            <w:r w:rsidRPr="00335B59">
              <w:t xml:space="preserve"> 2006</w:t>
            </w:r>
            <w:r>
              <w:t xml:space="preserve">: </w:t>
            </w:r>
            <w:r w:rsidRPr="00335B59">
              <w:t>místostarosta obce Spytihněv</w:t>
            </w:r>
          </w:p>
          <w:p w:rsidR="002C2124" w:rsidRPr="00335B59" w:rsidRDefault="002C2124" w:rsidP="002C2124">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2C2124" w:rsidRPr="00335B59" w:rsidRDefault="002C2124" w:rsidP="002C2124">
            <w:pPr>
              <w:jc w:val="both"/>
            </w:pPr>
            <w:r w:rsidRPr="00335B59">
              <w:t>2008</w:t>
            </w:r>
            <w:r>
              <w:t>: Ministerstvo pro místní rozvoj, O</w:t>
            </w:r>
            <w:r w:rsidRPr="00335B59">
              <w:t>dbor poradců ministra - poradce ministra</w:t>
            </w:r>
          </w:p>
          <w:p w:rsidR="002C2124" w:rsidRDefault="002C2124" w:rsidP="002C2124">
            <w:pPr>
              <w:jc w:val="both"/>
            </w:pPr>
            <w:r>
              <w:t>2008 – dosud: Univerzita Tomáše Bati ve Zlíně, akademický pracovník</w:t>
            </w:r>
          </w:p>
          <w:p w:rsidR="002C2124" w:rsidRDefault="002C2124" w:rsidP="002C2124">
            <w:pPr>
              <w:jc w:val="both"/>
            </w:pP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 xml:space="preserve">60 bakalářských prací a 9 diplomových prací na současném akademickém pracovišti, v minulosti také na Fakultě managementu a ekonomiky, Fakultě technologické UTB.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4</w:t>
            </w:r>
          </w:p>
        </w:tc>
        <w:tc>
          <w:tcPr>
            <w:tcW w:w="693" w:type="dxa"/>
            <w:vMerge w:val="restart"/>
          </w:tcPr>
          <w:p w:rsidR="002C2124" w:rsidRDefault="002C2124" w:rsidP="002C2124">
            <w:pPr>
              <w:jc w:val="both"/>
              <w:rPr>
                <w:b/>
              </w:rPr>
            </w:pPr>
            <w:r>
              <w:rPr>
                <w:b/>
              </w:rPr>
              <w:t>4</w:t>
            </w:r>
          </w:p>
        </w:tc>
        <w:tc>
          <w:tcPr>
            <w:tcW w:w="694" w:type="dxa"/>
            <w:vMerge w:val="restart"/>
          </w:tcPr>
          <w:p w:rsidR="002C2124" w:rsidRDefault="002C2124" w:rsidP="002C2124">
            <w:pPr>
              <w:jc w:val="both"/>
              <w:rPr>
                <w:b/>
              </w:rPr>
            </w:pPr>
            <w:r>
              <w:rPr>
                <w:b/>
              </w:rPr>
              <w:t>4</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2"/>
              <w:spacing w:after="60"/>
              <w:ind w:left="0"/>
              <w:jc w:val="both"/>
              <w:rPr>
                <w:shd w:val="clear" w:color="auto" w:fill="FFFFFF"/>
              </w:rPr>
            </w:pPr>
            <w:r w:rsidRPr="0003788A">
              <w:rPr>
                <w:b/>
              </w:rPr>
              <w:lastRenderedPageBreak/>
              <w:t>TOMAŠTÍK, Marek (95 %)</w:t>
            </w:r>
            <w:r w:rsidRPr="00B957B6">
              <w:t xml:space="preserve"> a DOKULIL, Jiří</w:t>
            </w:r>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rsidR="002C2124" w:rsidRDefault="002C2124" w:rsidP="002C2124">
            <w:pPr>
              <w:pStyle w:val="Odstavecseseznamem2"/>
              <w:spacing w:after="60"/>
              <w:ind w:left="0"/>
              <w:jc w:val="both"/>
              <w:rPr>
                <w:shd w:val="clear" w:color="auto" w:fill="FFFFFF"/>
              </w:rPr>
            </w:pPr>
            <w:r w:rsidRPr="0003788A">
              <w:rPr>
                <w:b/>
              </w:rPr>
              <w:t>TOMAŠTÍK, Marek (80 %),</w:t>
            </w:r>
            <w:r w:rsidRPr="00B957B6">
              <w:t xml:space="preserve"> TUČKOVÁ, Zuzana a HOKE, Eva</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rsidR="002C2124" w:rsidRPr="00B957B6" w:rsidRDefault="002C2124" w:rsidP="002C2124">
            <w:pPr>
              <w:pStyle w:val="Odstavecseseznamem2"/>
              <w:spacing w:after="60"/>
              <w:ind w:left="0"/>
              <w:jc w:val="both"/>
            </w:pPr>
            <w:r w:rsidRPr="00B957B6">
              <w:t xml:space="preserve">ČECH, Petr, CHROMÝ, Jan a </w:t>
            </w:r>
            <w:r w:rsidRPr="0003788A">
              <w:rPr>
                <w:b/>
              </w:rPr>
              <w:t>TOMAŠTÍK, Marek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rsidR="002C2124" w:rsidRPr="00B957B6" w:rsidRDefault="002C2124" w:rsidP="002C2124">
            <w:pPr>
              <w:pStyle w:val="Odstavecseseznamem2"/>
              <w:spacing w:after="60"/>
              <w:ind w:left="0"/>
              <w:jc w:val="both"/>
            </w:pPr>
            <w:r w:rsidRPr="00B957B6">
              <w:rPr>
                <w:bCs/>
              </w:rPr>
              <w:t>ČECH</w:t>
            </w:r>
            <w:r w:rsidRPr="00B957B6">
              <w:t xml:space="preserve">, </w:t>
            </w:r>
            <w:r w:rsidRPr="00B957B6">
              <w:rPr>
                <w:bCs/>
              </w:rPr>
              <w:t>Petr,</w:t>
            </w:r>
            <w:r w:rsidRPr="00B957B6">
              <w:t xml:space="preserve"> </w:t>
            </w:r>
            <w:r w:rsidRPr="00B957B6">
              <w:rPr>
                <w:bCs/>
              </w:rPr>
              <w:t>BERÁNEK</w:t>
            </w:r>
            <w:r w:rsidRPr="00B957B6">
              <w:t xml:space="preserve">, </w:t>
            </w:r>
            <w:r w:rsidRPr="00B957B6">
              <w:rPr>
                <w:bCs/>
              </w:rPr>
              <w:t>Martina</w:t>
            </w:r>
            <w:r w:rsidRPr="00B957B6">
              <w:t xml:space="preserve"> a </w:t>
            </w:r>
            <w:r w:rsidRPr="00D13939">
              <w:rPr>
                <w:b/>
                <w:bCs/>
              </w:rPr>
              <w:t>TOMAŠTÍK</w:t>
            </w:r>
            <w:r w:rsidRPr="00D13939">
              <w:rPr>
                <w:b/>
              </w:rPr>
              <w:t xml:space="preserve">, </w:t>
            </w:r>
            <w:r w:rsidRPr="00D13939">
              <w:rPr>
                <w:b/>
                <w:bCs/>
              </w:rPr>
              <w:t>Marek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rsidR="002C2124" w:rsidRDefault="002C2124" w:rsidP="002C2124">
            <w:pPr>
              <w:pStyle w:val="Odstavecseseznamem2"/>
              <w:spacing w:after="60"/>
              <w:ind w:left="0"/>
              <w:jc w:val="both"/>
              <w:rPr>
                <w:b/>
              </w:rPr>
            </w:pPr>
            <w:r w:rsidRPr="00D13939">
              <w:rPr>
                <w:b/>
                <w:bCs/>
              </w:rPr>
              <w:t>TOMAŠTÍK</w:t>
            </w:r>
            <w:r w:rsidRPr="00D13939">
              <w:rPr>
                <w:b/>
              </w:rPr>
              <w:t xml:space="preserve">, </w:t>
            </w:r>
            <w:r w:rsidRPr="00D13939">
              <w:rPr>
                <w:b/>
                <w:bCs/>
              </w:rPr>
              <w:t>Marek (80 %)</w:t>
            </w:r>
            <w:r w:rsidRPr="00B957B6">
              <w:t xml:space="preserve">, </w:t>
            </w:r>
            <w:r w:rsidRPr="00B957B6">
              <w:rPr>
                <w:bCs/>
              </w:rPr>
              <w:t>PITROVÁ</w:t>
            </w:r>
            <w:r w:rsidRPr="00B957B6">
              <w:t xml:space="preserve">, </w:t>
            </w:r>
            <w:r w:rsidRPr="00B957B6">
              <w:rPr>
                <w:bCs/>
              </w:rPr>
              <w:t>Kateřina</w:t>
            </w:r>
            <w:r>
              <w:rPr>
                <w:bCs/>
              </w:rPr>
              <w:t>, Č</w:t>
            </w:r>
            <w:r w:rsidRPr="00B957B6">
              <w:rPr>
                <w:bCs/>
              </w:rPr>
              <w:t>ECH</w:t>
            </w:r>
            <w:r w:rsidRPr="00B957B6">
              <w:t xml:space="preserve">, </w:t>
            </w:r>
            <w:r w:rsidRPr="00B957B6">
              <w:rPr>
                <w:bCs/>
              </w:rPr>
              <w:t>Petr</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759" w:author="Dokulil Jiří" w:date="2018-11-18T23:24:00Z">
              <w:r w:rsidDel="000D0F3F">
                <w:rPr>
                  <w:b/>
                </w:rPr>
                <w:delText> </w:delText>
              </w:r>
            </w:del>
            <w:ins w:id="3760" w:author="Dokulil Jiří" w:date="2018-11-18T23:24: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bCs/>
                <w:sz w:val="28"/>
                <w:szCs w:val="28"/>
              </w:rPr>
            </w:pPr>
            <w:r>
              <w:rPr>
                <w:b/>
                <w:bCs/>
                <w:sz w:val="28"/>
                <w:szCs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bCs/>
              </w:rPr>
            </w:pPr>
            <w:r>
              <w:rPr>
                <w:b/>
                <w:bCs/>
              </w:rPr>
              <w:t>Vysoká škola</w:t>
            </w:r>
          </w:p>
        </w:tc>
        <w:tc>
          <w:tcPr>
            <w:tcW w:w="7341" w:type="dxa"/>
            <w:gridSpan w:val="10"/>
          </w:tcPr>
          <w:p w:rsidR="002C2124" w:rsidRDefault="002C2124" w:rsidP="002C2124">
            <w:pPr>
              <w:jc w:val="both"/>
            </w:pPr>
            <w:r w:rsidRPr="003A6AE2">
              <w:t>Univerzita Tomáše Bati ve Zlíně</w:t>
            </w:r>
          </w:p>
        </w:tc>
      </w:tr>
      <w:tr w:rsidR="002C2124" w:rsidTr="002C2124">
        <w:tc>
          <w:tcPr>
            <w:tcW w:w="2518" w:type="dxa"/>
            <w:shd w:val="clear" w:color="auto" w:fill="F7CAAC"/>
          </w:tcPr>
          <w:p w:rsidR="002C2124" w:rsidRDefault="002C2124" w:rsidP="002C2124">
            <w:pPr>
              <w:jc w:val="both"/>
              <w:rPr>
                <w:b/>
                <w:bCs/>
              </w:rPr>
            </w:pPr>
            <w:r>
              <w:rPr>
                <w:b/>
                <w:bCs/>
              </w:rPr>
              <w:t>Součást vysoké školy</w:t>
            </w:r>
          </w:p>
        </w:tc>
        <w:tc>
          <w:tcPr>
            <w:tcW w:w="7341" w:type="dxa"/>
            <w:gridSpan w:val="10"/>
          </w:tcPr>
          <w:p w:rsidR="002C2124" w:rsidRDefault="002C2124" w:rsidP="002C2124">
            <w:pPr>
              <w:jc w:val="both"/>
            </w:pPr>
            <w:r w:rsidRPr="003A6AE2">
              <w:t>Fakulta logistiky a krizového řízení</w:t>
            </w:r>
          </w:p>
        </w:tc>
      </w:tr>
      <w:tr w:rsidR="002C2124" w:rsidTr="002C2124">
        <w:tc>
          <w:tcPr>
            <w:tcW w:w="2518" w:type="dxa"/>
            <w:shd w:val="clear" w:color="auto" w:fill="F7CAAC"/>
          </w:tcPr>
          <w:p w:rsidR="002C2124" w:rsidRDefault="002C2124" w:rsidP="002C2124">
            <w:pPr>
              <w:jc w:val="both"/>
              <w:rPr>
                <w:b/>
                <w:bCs/>
              </w:rPr>
            </w:pPr>
            <w:r>
              <w:rPr>
                <w:b/>
                <w:bCs/>
              </w:rPr>
              <w:t>Název studijního programu</w:t>
            </w:r>
          </w:p>
        </w:tc>
        <w:tc>
          <w:tcPr>
            <w:tcW w:w="7341" w:type="dxa"/>
            <w:gridSpan w:val="10"/>
          </w:tcPr>
          <w:p w:rsidR="002C2124" w:rsidRPr="00305155" w:rsidRDefault="002C2124" w:rsidP="002C2124">
            <w:pPr>
              <w:jc w:val="both"/>
              <w:rPr>
                <w:b/>
              </w:rPr>
            </w:pPr>
            <w:r w:rsidRPr="00305155">
              <w:rPr>
                <w:b/>
              </w:rPr>
              <w:t>Management rizik</w:t>
            </w:r>
          </w:p>
        </w:tc>
      </w:tr>
      <w:tr w:rsidR="002C2124" w:rsidTr="002C2124">
        <w:tc>
          <w:tcPr>
            <w:tcW w:w="2518" w:type="dxa"/>
            <w:shd w:val="clear" w:color="auto" w:fill="F7CAAC"/>
          </w:tcPr>
          <w:p w:rsidR="002C2124" w:rsidRDefault="002C2124" w:rsidP="002C2124">
            <w:pPr>
              <w:jc w:val="both"/>
              <w:rPr>
                <w:b/>
                <w:bCs/>
              </w:rPr>
            </w:pPr>
            <w:r>
              <w:rPr>
                <w:b/>
                <w:bCs/>
              </w:rPr>
              <w:t>Jméno a příjmení</w:t>
            </w:r>
          </w:p>
        </w:tc>
        <w:tc>
          <w:tcPr>
            <w:tcW w:w="4536" w:type="dxa"/>
            <w:gridSpan w:val="5"/>
          </w:tcPr>
          <w:p w:rsidR="002C2124" w:rsidRPr="008761D8" w:rsidRDefault="002C2124" w:rsidP="002C2124">
            <w:pPr>
              <w:jc w:val="both"/>
              <w:rPr>
                <w:b/>
              </w:rPr>
            </w:pPr>
            <w:r w:rsidRPr="008761D8">
              <w:rPr>
                <w:b/>
              </w:rPr>
              <w:t>Miroslav Tomek</w:t>
            </w:r>
          </w:p>
        </w:tc>
        <w:tc>
          <w:tcPr>
            <w:tcW w:w="709" w:type="dxa"/>
            <w:shd w:val="clear" w:color="auto" w:fill="F7CAAC"/>
          </w:tcPr>
          <w:p w:rsidR="002C2124" w:rsidRDefault="002C2124" w:rsidP="002C2124">
            <w:pPr>
              <w:jc w:val="both"/>
              <w:rPr>
                <w:b/>
                <w:bCs/>
              </w:rPr>
            </w:pPr>
            <w:r>
              <w:rPr>
                <w:b/>
                <w:bCs/>
              </w:rPr>
              <w:t>Tituly</w:t>
            </w:r>
          </w:p>
        </w:tc>
        <w:tc>
          <w:tcPr>
            <w:tcW w:w="2096" w:type="dxa"/>
            <w:gridSpan w:val="4"/>
          </w:tcPr>
          <w:p w:rsidR="002C2124" w:rsidRDefault="002C2124" w:rsidP="002C2124">
            <w:pPr>
              <w:jc w:val="both"/>
            </w:pPr>
            <w:r>
              <w:t>doc., Ing., PhD.</w:t>
            </w:r>
          </w:p>
        </w:tc>
      </w:tr>
      <w:tr w:rsidR="002C2124" w:rsidRPr="00335EE8" w:rsidTr="002C2124">
        <w:tc>
          <w:tcPr>
            <w:tcW w:w="2518" w:type="dxa"/>
            <w:shd w:val="clear" w:color="auto" w:fill="F7CAAC"/>
          </w:tcPr>
          <w:p w:rsidR="002C2124" w:rsidRDefault="002C2124" w:rsidP="002C2124">
            <w:pPr>
              <w:jc w:val="both"/>
              <w:rPr>
                <w:b/>
                <w:bCs/>
              </w:rPr>
            </w:pPr>
            <w:r>
              <w:rPr>
                <w:b/>
                <w:bCs/>
              </w:rPr>
              <w:t>Rok narození</w:t>
            </w:r>
          </w:p>
        </w:tc>
        <w:tc>
          <w:tcPr>
            <w:tcW w:w="829" w:type="dxa"/>
          </w:tcPr>
          <w:p w:rsidR="002C2124" w:rsidRDefault="002C2124" w:rsidP="002C2124">
            <w:pPr>
              <w:jc w:val="both"/>
            </w:pPr>
            <w:r>
              <w:t>1952</w:t>
            </w:r>
          </w:p>
        </w:tc>
        <w:tc>
          <w:tcPr>
            <w:tcW w:w="1721" w:type="dxa"/>
            <w:shd w:val="clear" w:color="auto" w:fill="F7CAAC"/>
          </w:tcPr>
          <w:p w:rsidR="002C2124" w:rsidRDefault="002C2124" w:rsidP="002C2124">
            <w:pPr>
              <w:jc w:val="both"/>
              <w:rPr>
                <w:b/>
                <w:bCs/>
              </w:rPr>
            </w:pPr>
            <w:r>
              <w:rPr>
                <w:b/>
                <w:bCs/>
              </w:rPr>
              <w:t>typ vztahu k VŠ</w:t>
            </w:r>
          </w:p>
        </w:tc>
        <w:tc>
          <w:tcPr>
            <w:tcW w:w="992" w:type="dxa"/>
            <w:gridSpan w:val="2"/>
          </w:tcPr>
          <w:p w:rsidR="002C2124" w:rsidRPr="00335EE8" w:rsidRDefault="002C2124" w:rsidP="002C2124">
            <w:pPr>
              <w:rPr>
                <w:i/>
              </w:rPr>
            </w:pPr>
            <w:r w:rsidRPr="00335EE8">
              <w:rPr>
                <w:i/>
              </w:rPr>
              <w:t>pp.</w:t>
            </w:r>
          </w:p>
        </w:tc>
        <w:tc>
          <w:tcPr>
            <w:tcW w:w="994" w:type="dxa"/>
            <w:shd w:val="clear" w:color="auto" w:fill="F7CAAC"/>
          </w:tcPr>
          <w:p w:rsidR="002C2124" w:rsidRDefault="002C2124" w:rsidP="002C2124">
            <w:pPr>
              <w:jc w:val="both"/>
              <w:rPr>
                <w:b/>
                <w:bCs/>
              </w:rPr>
            </w:pPr>
            <w:r>
              <w:rPr>
                <w:b/>
                <w:bCs/>
              </w:rPr>
              <w:t>rozsah</w:t>
            </w:r>
          </w:p>
        </w:tc>
        <w:tc>
          <w:tcPr>
            <w:tcW w:w="709" w:type="dxa"/>
          </w:tcPr>
          <w:p w:rsidR="002C2124" w:rsidRDefault="002C2124" w:rsidP="002C2124">
            <w:r>
              <w:t>40</w:t>
            </w:r>
          </w:p>
        </w:tc>
        <w:tc>
          <w:tcPr>
            <w:tcW w:w="709" w:type="dxa"/>
            <w:gridSpan w:val="2"/>
            <w:shd w:val="clear" w:color="auto" w:fill="F7CAAC"/>
          </w:tcPr>
          <w:p w:rsidR="002C2124" w:rsidRDefault="002C2124" w:rsidP="002C2124">
            <w:pPr>
              <w:jc w:val="both"/>
              <w:rPr>
                <w:b/>
                <w:bCs/>
              </w:rPr>
            </w:pPr>
            <w:r>
              <w:rPr>
                <w:b/>
                <w:bCs/>
              </w:rPr>
              <w:t>do kdy</w:t>
            </w:r>
          </w:p>
        </w:tc>
        <w:tc>
          <w:tcPr>
            <w:tcW w:w="1387" w:type="dxa"/>
            <w:gridSpan w:val="2"/>
          </w:tcPr>
          <w:p w:rsidR="002C2124" w:rsidRPr="00335EE8" w:rsidRDefault="002C2124" w:rsidP="002C2124">
            <w:del w:id="3761" w:author="PS" w:date="2018-11-25T16:04:00Z">
              <w:r w:rsidDel="00EF5C4A">
                <w:delText>12/2018</w:delText>
              </w:r>
            </w:del>
            <w:ins w:id="3762" w:author="PS" w:date="2018-11-25T16:04:00Z">
              <w:r w:rsidR="00EF5C4A">
                <w:t>1218</w:t>
              </w:r>
            </w:ins>
          </w:p>
        </w:tc>
      </w:tr>
      <w:tr w:rsidR="002C2124" w:rsidRPr="00335EE8" w:rsidTr="002C2124">
        <w:tc>
          <w:tcPr>
            <w:tcW w:w="5068" w:type="dxa"/>
            <w:gridSpan w:val="3"/>
            <w:shd w:val="clear" w:color="auto" w:fill="F7CAAC"/>
          </w:tcPr>
          <w:p w:rsidR="002C2124" w:rsidRDefault="002C2124" w:rsidP="002C2124">
            <w:pPr>
              <w:rPr>
                <w:b/>
                <w:bCs/>
              </w:rPr>
            </w:pPr>
            <w:r>
              <w:rPr>
                <w:b/>
                <w:bCs/>
              </w:rPr>
              <w:t xml:space="preserve">Typ vztahu na součásti VŠ, která uskutečňuje st. </w:t>
            </w:r>
            <w:r w:rsidR="000D0F3F">
              <w:rPr>
                <w:b/>
                <w:bCs/>
              </w:rPr>
              <w:t>P</w:t>
            </w:r>
            <w:r>
              <w:rPr>
                <w:b/>
                <w:bCs/>
              </w:rPr>
              <w:t>rogram</w:t>
            </w:r>
          </w:p>
        </w:tc>
        <w:tc>
          <w:tcPr>
            <w:tcW w:w="992" w:type="dxa"/>
            <w:gridSpan w:val="2"/>
          </w:tcPr>
          <w:p w:rsidR="002C2124" w:rsidRPr="00335EE8" w:rsidRDefault="002C2124" w:rsidP="002C2124">
            <w:pPr>
              <w:rPr>
                <w:i/>
              </w:rPr>
            </w:pPr>
            <w:r w:rsidRPr="00335EE8">
              <w:rPr>
                <w:i/>
              </w:rPr>
              <w:t>pp.</w:t>
            </w:r>
          </w:p>
        </w:tc>
        <w:tc>
          <w:tcPr>
            <w:tcW w:w="994" w:type="dxa"/>
            <w:shd w:val="clear" w:color="auto" w:fill="F7CAAC"/>
          </w:tcPr>
          <w:p w:rsidR="002C2124" w:rsidRDefault="002C2124" w:rsidP="002C2124">
            <w:pPr>
              <w:jc w:val="both"/>
              <w:rPr>
                <w:b/>
                <w:bCs/>
              </w:rPr>
            </w:pPr>
            <w:r>
              <w:rPr>
                <w:b/>
                <w:bCs/>
              </w:rPr>
              <w:t>rozsah</w:t>
            </w:r>
          </w:p>
        </w:tc>
        <w:tc>
          <w:tcPr>
            <w:tcW w:w="709" w:type="dxa"/>
          </w:tcPr>
          <w:p w:rsidR="002C2124" w:rsidRDefault="002C2124" w:rsidP="002C2124">
            <w:r>
              <w:t>40</w:t>
            </w:r>
          </w:p>
        </w:tc>
        <w:tc>
          <w:tcPr>
            <w:tcW w:w="709" w:type="dxa"/>
            <w:gridSpan w:val="2"/>
            <w:shd w:val="clear" w:color="auto" w:fill="F7CAAC"/>
          </w:tcPr>
          <w:p w:rsidR="002C2124" w:rsidRDefault="002C2124" w:rsidP="002C2124">
            <w:pPr>
              <w:jc w:val="both"/>
              <w:rPr>
                <w:b/>
                <w:bCs/>
              </w:rPr>
            </w:pPr>
            <w:r>
              <w:rPr>
                <w:b/>
                <w:bCs/>
              </w:rPr>
              <w:t>do kdy</w:t>
            </w:r>
          </w:p>
        </w:tc>
        <w:tc>
          <w:tcPr>
            <w:tcW w:w="1387" w:type="dxa"/>
            <w:gridSpan w:val="2"/>
          </w:tcPr>
          <w:p w:rsidR="002C2124" w:rsidRPr="00335EE8" w:rsidRDefault="002C2124" w:rsidP="002C2124">
            <w:del w:id="3763" w:author="PS" w:date="2018-11-25T16:04:00Z">
              <w:r w:rsidDel="00EF5C4A">
                <w:delText>12/2018</w:delText>
              </w:r>
            </w:del>
            <w:ins w:id="3764" w:author="PS" w:date="2018-11-25T16:04:00Z">
              <w:r w:rsidR="00EF5C4A">
                <w:t>1218</w:t>
              </w:r>
            </w:ins>
          </w:p>
        </w:tc>
      </w:tr>
      <w:tr w:rsidR="002C2124" w:rsidTr="002C2124">
        <w:tc>
          <w:tcPr>
            <w:tcW w:w="6060" w:type="dxa"/>
            <w:gridSpan w:val="5"/>
            <w:shd w:val="clear" w:color="auto" w:fill="F7CAAC"/>
          </w:tcPr>
          <w:p w:rsidR="002C2124" w:rsidRDefault="002C2124" w:rsidP="002C2124">
            <w:pPr>
              <w:jc w:val="both"/>
            </w:pPr>
            <w:r>
              <w:rPr>
                <w:b/>
                <w:bCs/>
              </w:rPr>
              <w:t>Další současná působení jako akademický pracovník na jiných VŠ</w:t>
            </w:r>
          </w:p>
        </w:tc>
        <w:tc>
          <w:tcPr>
            <w:tcW w:w="1703" w:type="dxa"/>
            <w:gridSpan w:val="2"/>
            <w:shd w:val="clear" w:color="auto" w:fill="F7CAAC"/>
          </w:tcPr>
          <w:p w:rsidR="002C2124" w:rsidRDefault="002C2124" w:rsidP="002C2124">
            <w:pPr>
              <w:jc w:val="both"/>
              <w:rPr>
                <w:b/>
                <w:bCs/>
              </w:rPr>
            </w:pPr>
            <w:r>
              <w:rPr>
                <w:b/>
                <w:bCs/>
              </w:rPr>
              <w:t>typ prac.  vztahu</w:t>
            </w:r>
          </w:p>
        </w:tc>
        <w:tc>
          <w:tcPr>
            <w:tcW w:w="2096" w:type="dxa"/>
            <w:gridSpan w:val="4"/>
            <w:shd w:val="clear" w:color="auto" w:fill="F7CAAC"/>
          </w:tcPr>
          <w:p w:rsidR="002C2124" w:rsidRDefault="002C2124" w:rsidP="002C2124">
            <w:pPr>
              <w:jc w:val="both"/>
              <w:rPr>
                <w:b/>
                <w:bCs/>
              </w:rPr>
            </w:pPr>
            <w:r>
              <w:rPr>
                <w:b/>
                <w:bCs/>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bCs/>
              </w:rPr>
              <w:t>Předměty příslušného studijního programu a způsob zapojení do jejich výuky, příp. další zapojení do uskutečňování studijního programu</w:t>
            </w:r>
          </w:p>
        </w:tc>
      </w:tr>
      <w:tr w:rsidR="002C2124" w:rsidTr="002C2124">
        <w:trPr>
          <w:trHeight w:val="384"/>
        </w:trPr>
        <w:tc>
          <w:tcPr>
            <w:tcW w:w="9859" w:type="dxa"/>
            <w:gridSpan w:val="11"/>
            <w:tcBorders>
              <w:top w:val="nil"/>
            </w:tcBorders>
          </w:tcPr>
          <w:p w:rsidR="002C2124" w:rsidRDefault="002C2124" w:rsidP="002C2124">
            <w:pPr>
              <w:jc w:val="both"/>
            </w:pPr>
            <w:r>
              <w:t>Bezpečnost a ochrana objektů a osob – garant, přednášející (80 %)</w:t>
            </w:r>
          </w:p>
          <w:p w:rsidR="002C2124" w:rsidRDefault="002C2124" w:rsidP="002C2124">
            <w:pPr>
              <w:jc w:val="both"/>
            </w:pPr>
            <w:r>
              <w:t>Přeprava nebezpečných věcí – přednášející (50 %)</w:t>
            </w:r>
          </w:p>
        </w:tc>
      </w:tr>
      <w:tr w:rsidR="002C2124" w:rsidTr="002C2124">
        <w:tc>
          <w:tcPr>
            <w:tcW w:w="9859" w:type="dxa"/>
            <w:gridSpan w:val="11"/>
            <w:shd w:val="clear" w:color="auto" w:fill="F7CAAC"/>
          </w:tcPr>
          <w:p w:rsidR="002C2124" w:rsidRDefault="002C2124" w:rsidP="002C2124">
            <w:pPr>
              <w:jc w:val="both"/>
            </w:pPr>
            <w:r>
              <w:rPr>
                <w:b/>
                <w:bCs/>
              </w:rPr>
              <w:t xml:space="preserve">Údaje o vzdělání na VŠ </w:t>
            </w:r>
          </w:p>
        </w:tc>
      </w:tr>
      <w:tr w:rsidR="002C2124" w:rsidTr="002C2124">
        <w:trPr>
          <w:trHeight w:val="675"/>
        </w:trPr>
        <w:tc>
          <w:tcPr>
            <w:tcW w:w="9859" w:type="dxa"/>
            <w:gridSpan w:val="11"/>
          </w:tcPr>
          <w:p w:rsidR="002C2124" w:rsidRDefault="002C2124" w:rsidP="002C2124">
            <w:r w:rsidRPr="003C1ED3">
              <w:t>Ing.</w:t>
            </w:r>
            <w:r>
              <w:t xml:space="preserve">: </w:t>
            </w:r>
            <w:r w:rsidRPr="003C1ED3">
              <w:t>1979</w:t>
            </w:r>
            <w:r>
              <w:t xml:space="preserve">: </w:t>
            </w:r>
            <w:r w:rsidRPr="003C1ED3">
              <w:t>VF VŠDS Žilina</w:t>
            </w:r>
            <w:r>
              <w:t xml:space="preserve">, Vojenská doprava, </w:t>
            </w:r>
          </w:p>
          <w:p w:rsidR="002C2124" w:rsidRPr="003C1ED3" w:rsidRDefault="002C2124" w:rsidP="002C2124">
            <w:r w:rsidRPr="003C1ED3">
              <w:t>PhD.</w:t>
            </w:r>
            <w:r>
              <w:t xml:space="preserve">: </w:t>
            </w:r>
            <w:r w:rsidRPr="003C1ED3">
              <w:t>2000</w:t>
            </w:r>
            <w:r>
              <w:t xml:space="preserve">: </w:t>
            </w:r>
            <w:r w:rsidRPr="003C1ED3">
              <w:t>FŠI ŽU Žilina</w:t>
            </w:r>
            <w:r>
              <w:t>, V</w:t>
            </w:r>
            <w:r w:rsidRPr="003C1ED3">
              <w:t>oj</w:t>
            </w:r>
            <w:r>
              <w:t xml:space="preserve">enská doprava a vojenské stavby </w:t>
            </w:r>
          </w:p>
          <w:p w:rsidR="002C2124" w:rsidRDefault="002C2124" w:rsidP="002C2124">
            <w:pPr>
              <w:rPr>
                <w:b/>
                <w:bCs/>
              </w:rPr>
            </w:pPr>
          </w:p>
        </w:tc>
      </w:tr>
      <w:tr w:rsidR="002C2124" w:rsidTr="002C2124">
        <w:tc>
          <w:tcPr>
            <w:tcW w:w="9859" w:type="dxa"/>
            <w:gridSpan w:val="11"/>
            <w:shd w:val="clear" w:color="auto" w:fill="F7CAAC"/>
          </w:tcPr>
          <w:p w:rsidR="002C2124" w:rsidRDefault="002C2124" w:rsidP="002C2124">
            <w:pPr>
              <w:jc w:val="both"/>
              <w:rPr>
                <w:b/>
                <w:bCs/>
              </w:rPr>
            </w:pPr>
            <w:r>
              <w:rPr>
                <w:b/>
                <w:bCs/>
              </w:rPr>
              <w:t>Údaje o odborném působení od absolvování VŠ</w:t>
            </w:r>
          </w:p>
        </w:tc>
      </w:tr>
      <w:tr w:rsidR="002C2124" w:rsidTr="002C2124">
        <w:trPr>
          <w:trHeight w:val="1090"/>
        </w:trPr>
        <w:tc>
          <w:tcPr>
            <w:tcW w:w="9859" w:type="dxa"/>
            <w:gridSpan w:val="11"/>
          </w:tcPr>
          <w:p w:rsidR="002C2124" w:rsidRDefault="002C2124" w:rsidP="002C2124">
            <w:r w:rsidRPr="003C1ED3">
              <w:t>1979 – 1989 velitelské a štábní funkce na různých stupních velení v ozbrojených silách</w:t>
            </w:r>
          </w:p>
          <w:p w:rsidR="002C2124" w:rsidRDefault="002C2124" w:rsidP="002C2124">
            <w:r>
              <w:t>1989 – 2017</w:t>
            </w:r>
            <w:r w:rsidRPr="003C1ED3">
              <w:t xml:space="preserve"> FBI ŽU (do 20</w:t>
            </w:r>
            <w:r>
              <w:t>01 VF, do 2014 FŠI) ŽU v Žilině,</w:t>
            </w:r>
            <w:r w:rsidRPr="003C1ED3">
              <w:t xml:space="preserve"> asiste</w:t>
            </w:r>
            <w:r>
              <w:t>nt, odborný asistent a docent</w:t>
            </w:r>
          </w:p>
          <w:p w:rsidR="002C2124" w:rsidRDefault="002C2124" w:rsidP="002C2124">
            <w:r>
              <w:t>09/</w:t>
            </w:r>
            <w:r w:rsidRPr="003C1ED3">
              <w:t>2007 –</w:t>
            </w:r>
            <w:r>
              <w:t xml:space="preserve"> 03/</w:t>
            </w:r>
            <w:r w:rsidRPr="003C1ED3">
              <w:t>2015 FBI ŽU v Žilině,</w:t>
            </w:r>
            <w:r>
              <w:t xml:space="preserve"> </w:t>
            </w:r>
            <w:r w:rsidRPr="003C1ED3">
              <w:t xml:space="preserve">vedoucí katedry technických věd a informatiky </w:t>
            </w:r>
          </w:p>
          <w:p w:rsidR="002C2124" w:rsidRPr="003C1ED3" w:rsidRDefault="002C2124" w:rsidP="002C2124">
            <w:pPr>
              <w:rPr>
                <w:b/>
                <w:bCs/>
              </w:rPr>
            </w:pPr>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bCs/>
              </w:rPr>
              <w:t>Zkušenosti s vedením kvalifikačních a rigorózních prací</w:t>
            </w:r>
          </w:p>
        </w:tc>
      </w:tr>
      <w:tr w:rsidR="002C2124" w:rsidTr="002C2124">
        <w:trPr>
          <w:trHeight w:val="807"/>
        </w:trPr>
        <w:tc>
          <w:tcPr>
            <w:tcW w:w="9859" w:type="dxa"/>
            <w:gridSpan w:val="11"/>
          </w:tcPr>
          <w:p w:rsidR="002C2124" w:rsidRDefault="002C2124" w:rsidP="002C2124">
            <w:pPr>
              <w:jc w:val="both"/>
            </w:pPr>
            <w:r>
              <w:t>Bakalářské práce: 105 (FLKŘ UTB) + 47 (FBI UNIZA)</w:t>
            </w:r>
          </w:p>
          <w:p w:rsidR="002C2124" w:rsidRDefault="002C2124" w:rsidP="002C2124">
            <w:pPr>
              <w:jc w:val="both"/>
            </w:pPr>
            <w:r>
              <w:t>Diplomové práce: 106 (FBI, resp. FŠI UNIZA) + 1 (FAI UTB)</w:t>
            </w:r>
          </w:p>
          <w:p w:rsidR="002C2124" w:rsidRDefault="002C2124" w:rsidP="002C2124">
            <w:pPr>
              <w:jc w:val="both"/>
            </w:pPr>
            <w:r>
              <w:t>Disertační práce:   5 (FBI UNIZA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bCs/>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bCs/>
              </w:rPr>
            </w:pPr>
            <w:r>
              <w:rPr>
                <w:b/>
                <w:bCs/>
              </w:rPr>
              <w:t>Ohlasy publikací</w:t>
            </w:r>
          </w:p>
        </w:tc>
      </w:tr>
      <w:tr w:rsidR="002C2124" w:rsidTr="002C2124">
        <w:trPr>
          <w:cantSplit/>
        </w:trPr>
        <w:tc>
          <w:tcPr>
            <w:tcW w:w="3347" w:type="dxa"/>
            <w:gridSpan w:val="2"/>
          </w:tcPr>
          <w:p w:rsidR="002C2124" w:rsidRDefault="002C2124" w:rsidP="002C2124">
            <w:pPr>
              <w:jc w:val="center"/>
            </w:pPr>
            <w:r>
              <w:t>Občanská bezpečnost</w:t>
            </w:r>
          </w:p>
        </w:tc>
        <w:tc>
          <w:tcPr>
            <w:tcW w:w="2245" w:type="dxa"/>
            <w:gridSpan w:val="2"/>
          </w:tcPr>
          <w:p w:rsidR="002C2124" w:rsidRDefault="002C2124" w:rsidP="002C2124">
            <w:pPr>
              <w:jc w:val="both"/>
            </w:pPr>
            <w:r>
              <w:t>2005</w:t>
            </w:r>
          </w:p>
        </w:tc>
        <w:tc>
          <w:tcPr>
            <w:tcW w:w="2248" w:type="dxa"/>
            <w:gridSpan w:val="4"/>
            <w:tcBorders>
              <w:right w:val="single" w:sz="12" w:space="0" w:color="auto"/>
            </w:tcBorders>
          </w:tcPr>
          <w:p w:rsidR="002C2124" w:rsidRDefault="002C2124" w:rsidP="002C2124">
            <w:pPr>
              <w:jc w:val="both"/>
            </w:pPr>
            <w:r>
              <w:t>ŽU v Žilině</w:t>
            </w:r>
          </w:p>
        </w:tc>
        <w:tc>
          <w:tcPr>
            <w:tcW w:w="632" w:type="dxa"/>
            <w:tcBorders>
              <w:left w:val="single" w:sz="12" w:space="0" w:color="auto"/>
            </w:tcBorders>
            <w:shd w:val="clear" w:color="auto" w:fill="F7CAAC"/>
          </w:tcPr>
          <w:p w:rsidR="002C2124" w:rsidRDefault="002C2124" w:rsidP="002C2124">
            <w:pPr>
              <w:jc w:val="both"/>
            </w:pPr>
            <w:r>
              <w:rPr>
                <w:b/>
                <w:bCs/>
              </w:rPr>
              <w:t>WOS</w:t>
            </w:r>
          </w:p>
        </w:tc>
        <w:tc>
          <w:tcPr>
            <w:tcW w:w="693" w:type="dxa"/>
            <w:shd w:val="clear" w:color="auto" w:fill="F7CAAC"/>
          </w:tcPr>
          <w:p w:rsidR="002C2124" w:rsidRDefault="002C2124" w:rsidP="002C2124">
            <w:pPr>
              <w:jc w:val="both"/>
              <w:rPr>
                <w:sz w:val="18"/>
                <w:szCs w:val="18"/>
              </w:rPr>
            </w:pPr>
            <w:r>
              <w:rPr>
                <w:b/>
                <w:bCs/>
                <w:sz w:val="18"/>
                <w:szCs w:val="18"/>
              </w:rPr>
              <w:t>Scopus</w:t>
            </w:r>
          </w:p>
        </w:tc>
        <w:tc>
          <w:tcPr>
            <w:tcW w:w="694" w:type="dxa"/>
            <w:shd w:val="clear" w:color="auto" w:fill="F7CAAC"/>
          </w:tcPr>
          <w:p w:rsidR="002C2124" w:rsidRDefault="002C2124" w:rsidP="002C2124">
            <w:pPr>
              <w:jc w:val="both"/>
            </w:pPr>
            <w:r>
              <w:rPr>
                <w:b/>
                <w:bCs/>
                <w:sz w:val="18"/>
                <w:szCs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bCs/>
              </w:rPr>
              <w:t>Obor jmenovacího řízení</w:t>
            </w:r>
          </w:p>
        </w:tc>
        <w:tc>
          <w:tcPr>
            <w:tcW w:w="2245" w:type="dxa"/>
            <w:gridSpan w:val="2"/>
            <w:shd w:val="clear" w:color="auto" w:fill="F7CAAC"/>
          </w:tcPr>
          <w:p w:rsidR="002C2124" w:rsidRDefault="002C2124" w:rsidP="002C2124">
            <w:pPr>
              <w:jc w:val="both"/>
            </w:pPr>
            <w:r>
              <w:rPr>
                <w:b/>
                <w:bCs/>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bCs/>
              </w:rPr>
              <w:t>Řízení konáno na VŠ</w:t>
            </w:r>
          </w:p>
        </w:tc>
        <w:tc>
          <w:tcPr>
            <w:tcW w:w="632" w:type="dxa"/>
            <w:vMerge w:val="restart"/>
            <w:tcBorders>
              <w:left w:val="single" w:sz="12" w:space="0" w:color="auto"/>
            </w:tcBorders>
          </w:tcPr>
          <w:p w:rsidR="002C2124" w:rsidRDefault="002C2124" w:rsidP="002C2124">
            <w:pPr>
              <w:jc w:val="center"/>
              <w:rPr>
                <w:b/>
                <w:bCs/>
              </w:rPr>
            </w:pPr>
            <w:r>
              <w:rPr>
                <w:b/>
                <w:bCs/>
              </w:rPr>
              <w:t>27</w:t>
            </w:r>
          </w:p>
        </w:tc>
        <w:tc>
          <w:tcPr>
            <w:tcW w:w="693" w:type="dxa"/>
            <w:vMerge w:val="restart"/>
          </w:tcPr>
          <w:p w:rsidR="002C2124" w:rsidRDefault="002C2124" w:rsidP="002C2124">
            <w:pPr>
              <w:jc w:val="center"/>
              <w:rPr>
                <w:b/>
                <w:bCs/>
              </w:rPr>
            </w:pPr>
            <w:r>
              <w:rPr>
                <w:b/>
                <w:bCs/>
              </w:rPr>
              <w:t>18</w:t>
            </w:r>
          </w:p>
        </w:tc>
        <w:tc>
          <w:tcPr>
            <w:tcW w:w="694" w:type="dxa"/>
            <w:vMerge w:val="restart"/>
          </w:tcPr>
          <w:p w:rsidR="002C2124" w:rsidRDefault="002C2124" w:rsidP="002C2124">
            <w:pPr>
              <w:jc w:val="center"/>
              <w:rPr>
                <w:b/>
                <w:bCs/>
              </w:rPr>
            </w:pPr>
            <w:r>
              <w:rPr>
                <w:b/>
                <w:bCs/>
              </w:rPr>
              <w:t>146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bCs/>
              </w:rPr>
            </w:pPr>
          </w:p>
        </w:tc>
        <w:tc>
          <w:tcPr>
            <w:tcW w:w="693" w:type="dxa"/>
            <w:vMerge/>
            <w:vAlign w:val="center"/>
          </w:tcPr>
          <w:p w:rsidR="002C2124" w:rsidRDefault="002C2124" w:rsidP="002C2124">
            <w:pPr>
              <w:rPr>
                <w:b/>
                <w:bCs/>
              </w:rPr>
            </w:pPr>
          </w:p>
        </w:tc>
        <w:tc>
          <w:tcPr>
            <w:tcW w:w="694" w:type="dxa"/>
            <w:vMerge/>
            <w:vAlign w:val="center"/>
          </w:tcPr>
          <w:p w:rsidR="002C2124" w:rsidRDefault="002C2124" w:rsidP="002C2124">
            <w:pPr>
              <w:rPr>
                <w:b/>
                <w:bCs/>
              </w:rPr>
            </w:pPr>
          </w:p>
        </w:tc>
      </w:tr>
      <w:tr w:rsidR="002C2124" w:rsidTr="002C2124">
        <w:tc>
          <w:tcPr>
            <w:tcW w:w="9859" w:type="dxa"/>
            <w:gridSpan w:val="11"/>
            <w:shd w:val="clear" w:color="auto" w:fill="F7CAAC"/>
          </w:tcPr>
          <w:p w:rsidR="002C2124" w:rsidRDefault="002C2124" w:rsidP="002C2124">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2C2124" w:rsidRPr="001D6A3E" w:rsidTr="002C2124">
        <w:trPr>
          <w:trHeight w:val="2347"/>
        </w:trPr>
        <w:tc>
          <w:tcPr>
            <w:tcW w:w="9859" w:type="dxa"/>
            <w:gridSpan w:val="11"/>
          </w:tcPr>
          <w:p w:rsidR="002C2124" w:rsidRDefault="002C2124" w:rsidP="002C2124">
            <w:pPr>
              <w:spacing w:after="60"/>
              <w:jc w:val="both"/>
            </w:pPr>
            <w:r w:rsidRPr="00415E25">
              <w:rPr>
                <w:rStyle w:val="Siln"/>
                <w:bCs w:val="0"/>
              </w:rPr>
              <w:t>TOMEK, Miroslav (34%),</w:t>
            </w:r>
            <w:r w:rsidRPr="00A60EB7">
              <w:rPr>
                <w:rStyle w:val="Siln"/>
                <w:b w:val="0"/>
                <w:bCs w:val="0"/>
              </w:rPr>
              <w:t xml:space="preserve"> STROHMANDL</w:t>
            </w:r>
            <w:r w:rsidRPr="00A60EB7">
              <w:rPr>
                <w:b/>
              </w:rPr>
              <w:t>,</w:t>
            </w:r>
            <w:r>
              <w:t xml:space="preserve"> Jan, MIHOKOVÁ JAKUBČEKOVÁ, Júlia.</w:t>
            </w:r>
            <w:r w:rsidRPr="00A60EB7">
              <w:rPr>
                <w:i/>
              </w:rPr>
              <w:t xml:space="preserve"> </w:t>
            </w:r>
            <w:r w:rsidRPr="00A60EB7">
              <w:rPr>
                <w:rStyle w:val="Zdraznn"/>
                <w:i w:val="0"/>
              </w:rPr>
              <w:t>Ochrana obyvateľstva – plánovanie a zabezpečovanie evakuácie</w:t>
            </w:r>
            <w:r>
              <w:rPr>
                <w:rStyle w:val="Zdraznn"/>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2C2124" w:rsidRPr="005B67EE" w:rsidRDefault="002C2124" w:rsidP="002C2124">
            <w:pPr>
              <w:spacing w:after="60"/>
              <w:jc w:val="both"/>
            </w:pPr>
            <w:r w:rsidRPr="00415E25">
              <w:rPr>
                <w:b/>
              </w:rPr>
              <w:t>TOMEK, Miroslav (35%),</w:t>
            </w:r>
            <w:r w:rsidRPr="005B67EE">
              <w:t xml:space="preserve"> STROHMANDL, Jan, RAK, Jakub, 2014. </w:t>
            </w:r>
            <w:r w:rsidRPr="005B67EE">
              <w:rPr>
                <w:rStyle w:val="Zdraznn"/>
              </w:rPr>
              <w:t>Zásobování obyvatelstva pitnou vodou za mimořádných situací</w:t>
            </w:r>
            <w:r w:rsidRPr="005B67EE">
              <w:rPr>
                <w:rStyle w:val="Zdraznn"/>
                <w:i w:val="0"/>
                <w:iCs/>
              </w:rPr>
              <w:t>.</w:t>
            </w:r>
            <w:r w:rsidRPr="005B67EE">
              <w:t xml:space="preserve"> Ostrava: Repronis, s.r.o. 110 s. ISBN 978-80-7454-462-0.</w:t>
            </w:r>
          </w:p>
          <w:p w:rsidR="002C2124" w:rsidRPr="005B67EE" w:rsidRDefault="002C2124" w:rsidP="002C2124">
            <w:pPr>
              <w:spacing w:after="60"/>
              <w:jc w:val="both"/>
            </w:pPr>
            <w:r w:rsidRPr="005B67EE">
              <w:t xml:space="preserve">SEIDL, Miloslav, </w:t>
            </w:r>
            <w:r w:rsidRPr="00415E25">
              <w:rPr>
                <w:b/>
              </w:rPr>
              <w:t>TOMEK, Miroslav (35%),</w:t>
            </w:r>
            <w:r w:rsidRPr="005B67EE">
              <w:t xml:space="preserve"> VIČAR, Dušan, 2014. </w:t>
            </w:r>
            <w:r w:rsidRPr="005B67EE">
              <w:rPr>
                <w:rStyle w:val="Zdraznn"/>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2C2124" w:rsidRPr="005B67EE" w:rsidRDefault="002C2124" w:rsidP="002C2124">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2C2124" w:rsidRPr="001D6A3E" w:rsidRDefault="002C2124" w:rsidP="002C2124">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2C2124" w:rsidTr="002C2124">
        <w:trPr>
          <w:trHeight w:val="218"/>
        </w:trPr>
        <w:tc>
          <w:tcPr>
            <w:tcW w:w="9859" w:type="dxa"/>
            <w:gridSpan w:val="11"/>
            <w:shd w:val="clear" w:color="auto" w:fill="F7CAAC"/>
          </w:tcPr>
          <w:p w:rsidR="002C2124" w:rsidRDefault="002C2124" w:rsidP="002C2124">
            <w:pPr>
              <w:rPr>
                <w:b/>
                <w:bCs/>
              </w:rPr>
            </w:pPr>
            <w:r>
              <w:rPr>
                <w:b/>
                <w:bCs/>
              </w:rPr>
              <w:t>Působení v</w:t>
            </w:r>
            <w:del w:id="3765" w:author="Dokulil Jiří" w:date="2018-11-18T23:24:00Z">
              <w:r w:rsidDel="000D0F3F">
                <w:rPr>
                  <w:b/>
                  <w:bCs/>
                </w:rPr>
                <w:delText> </w:delText>
              </w:r>
            </w:del>
            <w:ins w:id="3766" w:author="Dokulil Jiří" w:date="2018-11-18T23:24:00Z">
              <w:r w:rsidR="000D0F3F">
                <w:rPr>
                  <w:b/>
                  <w:bCs/>
                </w:rPr>
                <w:t> </w:t>
              </w:r>
            </w:ins>
            <w:r>
              <w:rPr>
                <w:b/>
                <w:bCs/>
              </w:rPr>
              <w:t>zahraničí</w:t>
            </w:r>
          </w:p>
        </w:tc>
      </w:tr>
      <w:tr w:rsidR="002C2124" w:rsidTr="002C2124">
        <w:trPr>
          <w:trHeight w:val="328"/>
        </w:trPr>
        <w:tc>
          <w:tcPr>
            <w:tcW w:w="9859" w:type="dxa"/>
            <w:gridSpan w:val="11"/>
          </w:tcPr>
          <w:p w:rsidR="002C2124" w:rsidRPr="003C1ED3" w:rsidRDefault="002C2124" w:rsidP="002C2124">
            <w:pPr>
              <w:jc w:val="both"/>
            </w:pPr>
            <w:r>
              <w:t xml:space="preserve">1989 – 2017: </w:t>
            </w:r>
            <w:r w:rsidRPr="003C1ED3">
              <w:t xml:space="preserve">Žilinská univerzita v Žilině </w:t>
            </w:r>
          </w:p>
          <w:p w:rsidR="002C2124" w:rsidRDefault="002C2124" w:rsidP="002C2124">
            <w:pPr>
              <w:rPr>
                <w:b/>
                <w:bCs/>
              </w:rPr>
            </w:pPr>
            <w:r w:rsidRPr="003C1ED3">
              <w:t>2006</w:t>
            </w:r>
            <w:r>
              <w:t xml:space="preserve">: </w:t>
            </w:r>
            <w:r w:rsidRPr="003C1ED3">
              <w:t>S</w:t>
            </w:r>
            <w:r>
              <w:t>lovenská technická univerzita</w:t>
            </w:r>
            <w:r w:rsidRPr="003C1ED3">
              <w:t xml:space="preserve"> Nitra</w:t>
            </w:r>
          </w:p>
        </w:tc>
      </w:tr>
      <w:tr w:rsidR="002C2124" w:rsidTr="002C2124">
        <w:trPr>
          <w:cantSplit/>
          <w:trHeight w:val="470"/>
        </w:trPr>
        <w:tc>
          <w:tcPr>
            <w:tcW w:w="2518" w:type="dxa"/>
            <w:shd w:val="clear" w:color="auto" w:fill="F7CAAC"/>
          </w:tcPr>
          <w:p w:rsidR="002C2124" w:rsidRDefault="002C2124" w:rsidP="002C2124">
            <w:pPr>
              <w:jc w:val="both"/>
              <w:rPr>
                <w:b/>
                <w:bCs/>
              </w:rPr>
            </w:pPr>
            <w:r>
              <w:rPr>
                <w:b/>
                <w:bCs/>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bCs/>
              </w:rPr>
              <w:t>datum</w:t>
            </w:r>
          </w:p>
        </w:tc>
        <w:tc>
          <w:tcPr>
            <w:tcW w:w="2019" w:type="dxa"/>
            <w:gridSpan w:val="3"/>
          </w:tcPr>
          <w:p w:rsidR="002C2124"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1333B7" w:rsidRDefault="002C2124" w:rsidP="002C2124">
            <w:pPr>
              <w:jc w:val="both"/>
              <w:rPr>
                <w:b/>
              </w:rPr>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David Tuček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1975</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455466" w:rsidRDefault="002C2124" w:rsidP="002C2124">
            <w:pPr>
              <w:jc w:val="both"/>
              <w:rPr>
                <w:i/>
              </w:rPr>
            </w:pPr>
            <w:r w:rsidRPr="00455466">
              <w:rPr>
                <w:i/>
              </w:rPr>
              <w:t>pp</w:t>
            </w:r>
            <w:r>
              <w:rPr>
                <w:i/>
              </w:rPr>
              <w:t>.</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VŠE Praha</w:t>
            </w:r>
          </w:p>
        </w:tc>
        <w:tc>
          <w:tcPr>
            <w:tcW w:w="1703" w:type="dxa"/>
            <w:gridSpan w:val="2"/>
          </w:tcPr>
          <w:p w:rsidR="002C2124" w:rsidRPr="00455466" w:rsidRDefault="002C2124" w:rsidP="002C2124">
            <w:pPr>
              <w:jc w:val="both"/>
              <w:rPr>
                <w:i/>
              </w:rPr>
            </w:pPr>
            <w:r w:rsidRPr="00455466">
              <w:rPr>
                <w:i/>
              </w:rPr>
              <w:t>pp</w:t>
            </w:r>
            <w:r>
              <w:rPr>
                <w:i/>
              </w:rPr>
              <w:t>.</w:t>
            </w:r>
          </w:p>
        </w:tc>
        <w:tc>
          <w:tcPr>
            <w:tcW w:w="2096" w:type="dxa"/>
            <w:gridSpan w:val="4"/>
          </w:tcPr>
          <w:p w:rsidR="002C2124" w:rsidRDefault="002C2124" w:rsidP="002C2124">
            <w:pPr>
              <w:jc w:val="both"/>
            </w:pPr>
            <w:r>
              <w:t>4</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480"/>
        </w:trPr>
        <w:tc>
          <w:tcPr>
            <w:tcW w:w="9859" w:type="dxa"/>
            <w:gridSpan w:val="11"/>
            <w:tcBorders>
              <w:top w:val="nil"/>
            </w:tcBorders>
          </w:tcPr>
          <w:p w:rsidR="002C2124" w:rsidRDefault="002C2124" w:rsidP="002C2124">
            <w:pPr>
              <w:jc w:val="both"/>
            </w:pPr>
            <w:r>
              <w:t>Provozní management – garant, přednášející (50 %)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298"/>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28"/>
              <w:gridCol w:w="7488"/>
            </w:tblGrid>
            <w:tr w:rsidR="002C2124" w:rsidRPr="006B56DF" w:rsidTr="002C2124">
              <w:trPr>
                <w:trHeight w:val="1294"/>
              </w:trPr>
              <w:tc>
                <w:tcPr>
                  <w:tcW w:w="1528" w:type="dxa"/>
                  <w:tcBorders>
                    <w:top w:val="nil"/>
                    <w:left w:val="nil"/>
                    <w:bottom w:val="nil"/>
                    <w:right w:val="nil"/>
                  </w:tcBorders>
                </w:tcPr>
                <w:p w:rsidR="002C2124" w:rsidRPr="00F21C18" w:rsidRDefault="002C2124" w:rsidP="002C2124">
                  <w:r w:rsidRPr="00F21C18">
                    <w:t>Ing. -  1998</w:t>
                  </w:r>
                </w:p>
                <w:p w:rsidR="002C2124" w:rsidRPr="00F21C18" w:rsidRDefault="002C2124" w:rsidP="002C2124">
                  <w:pPr>
                    <w:ind w:left="32"/>
                  </w:pPr>
                </w:p>
                <w:p w:rsidR="002C2124" w:rsidRPr="00F21C18" w:rsidRDefault="002C2124" w:rsidP="002C2124">
                  <w:r w:rsidRPr="00F21C18">
                    <w:t>Ph.D. - 2002</w:t>
                  </w:r>
                </w:p>
                <w:p w:rsidR="002C2124" w:rsidRPr="00F21C18" w:rsidRDefault="002C2124" w:rsidP="002C2124">
                  <w:pPr>
                    <w:ind w:left="32"/>
                  </w:pPr>
                </w:p>
                <w:p w:rsidR="002C2124" w:rsidRPr="00F21C18" w:rsidRDefault="002C2124" w:rsidP="002C2124">
                  <w:pPr>
                    <w:ind w:left="32"/>
                  </w:pPr>
                </w:p>
                <w:p w:rsidR="002C2124" w:rsidRPr="00F21C18" w:rsidRDefault="002C2124" w:rsidP="002C2124"/>
              </w:tc>
              <w:tc>
                <w:tcPr>
                  <w:tcW w:w="7488" w:type="dxa"/>
                  <w:tcBorders>
                    <w:top w:val="nil"/>
                    <w:left w:val="nil"/>
                    <w:bottom w:val="nil"/>
                    <w:right w:val="nil"/>
                  </w:tcBorders>
                </w:tcPr>
                <w:p w:rsidR="002C2124" w:rsidRPr="00894A67" w:rsidRDefault="002C2124" w:rsidP="002C2124">
                  <w:pPr>
                    <w:jc w:val="both"/>
                    <w:rPr>
                      <w:b/>
                      <w:bCs/>
                    </w:rPr>
                  </w:pPr>
                  <w:r w:rsidRPr="00894A67">
                    <w:t>VUT Brno, Fakulta Technologická, ve studijním oboru: 32-12-8: Technologie a management</w:t>
                  </w:r>
                  <w:r w:rsidRPr="00894A67">
                    <w:rPr>
                      <w:b/>
                    </w:rPr>
                    <w:t xml:space="preserve"> </w:t>
                  </w:r>
                  <w:r>
                    <w:rPr>
                      <w:b/>
                    </w:rPr>
                    <w:t xml:space="preserve"> </w:t>
                  </w:r>
                </w:p>
                <w:p w:rsidR="002C2124" w:rsidRPr="00894A67" w:rsidRDefault="002C2124" w:rsidP="002C212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p>
              </w:tc>
            </w:tr>
          </w:tbl>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1A3EAD" w:rsidTr="002C2124">
              <w:trPr>
                <w:trHeight w:val="1503"/>
              </w:trPr>
              <w:tc>
                <w:tcPr>
                  <w:tcW w:w="1515" w:type="dxa"/>
                  <w:tcBorders>
                    <w:top w:val="nil"/>
                    <w:left w:val="nil"/>
                    <w:bottom w:val="nil"/>
                    <w:right w:val="nil"/>
                  </w:tcBorders>
                </w:tcPr>
                <w:p w:rsidR="002C2124" w:rsidRPr="00F21C18" w:rsidRDefault="002C2124" w:rsidP="002C2124">
                  <w:pPr>
                    <w:ind w:left="7"/>
                  </w:pPr>
                  <w:r w:rsidRPr="00F21C18">
                    <w:rPr>
                      <w:bCs/>
                    </w:rPr>
                    <w:t xml:space="preserve">1998 </w:t>
                  </w:r>
                  <w:r w:rsidRPr="00F21C18">
                    <w:t>-</w:t>
                  </w:r>
                  <w:r w:rsidRPr="00F21C18">
                    <w:rPr>
                      <w:bCs/>
                    </w:rPr>
                    <w:t xml:space="preserve"> 2001  </w:t>
                  </w:r>
                </w:p>
                <w:p w:rsidR="002C2124" w:rsidRPr="00F21C18" w:rsidRDefault="002C2124" w:rsidP="002C2124">
                  <w:pPr>
                    <w:ind w:left="7"/>
                  </w:pPr>
                  <w:r w:rsidRPr="00F21C18">
                    <w:t xml:space="preserve">2002 - 2003  </w:t>
                  </w:r>
                </w:p>
                <w:p w:rsidR="002C2124" w:rsidRPr="00F21C18" w:rsidRDefault="002C2124" w:rsidP="002C2124">
                  <w:pPr>
                    <w:ind w:left="7"/>
                  </w:pPr>
                  <w:r w:rsidRPr="00F21C18">
                    <w:t xml:space="preserve">2002 - 2004  </w:t>
                  </w:r>
                </w:p>
                <w:p w:rsidR="002C2124" w:rsidRPr="00F21C18" w:rsidRDefault="002C2124" w:rsidP="002C2124">
                  <w:pPr>
                    <w:ind w:left="7"/>
                  </w:pPr>
                  <w:r w:rsidRPr="00F21C18">
                    <w:t xml:space="preserve">2003 - 2007  </w:t>
                  </w:r>
                </w:p>
                <w:p w:rsidR="002C2124" w:rsidRPr="00F21C18" w:rsidRDefault="002C2124" w:rsidP="002C2124">
                  <w:pPr>
                    <w:ind w:left="7"/>
                  </w:pPr>
                </w:p>
                <w:p w:rsidR="002C2124" w:rsidRPr="00F21C18" w:rsidRDefault="002C2124" w:rsidP="002C2124">
                  <w:pPr>
                    <w:ind w:left="7"/>
                  </w:pPr>
                  <w:r w:rsidRPr="00F21C18">
                    <w:t>2004 - 2015</w:t>
                  </w:r>
                </w:p>
                <w:p w:rsidR="002C2124" w:rsidRPr="00894A67" w:rsidRDefault="002C2124" w:rsidP="002C2124">
                  <w:r w:rsidRPr="00F21C18">
                    <w:t>2007 - dosud</w:t>
                  </w:r>
                </w:p>
              </w:tc>
              <w:tc>
                <w:tcPr>
                  <w:tcW w:w="7526" w:type="dxa"/>
                  <w:tcBorders>
                    <w:top w:val="nil"/>
                    <w:left w:val="nil"/>
                    <w:bottom w:val="nil"/>
                    <w:right w:val="nil"/>
                  </w:tcBorders>
                </w:tcPr>
                <w:p w:rsidR="002C2124" w:rsidRPr="00894A67" w:rsidRDefault="002C2124" w:rsidP="002C2124">
                  <w:r w:rsidRPr="00894A67">
                    <w:t>interní doktorand VUT Brno - na FaME ve Zlíně</w:t>
                  </w:r>
                </w:p>
                <w:p w:rsidR="002C2124" w:rsidRPr="00894A67" w:rsidRDefault="002C2124" w:rsidP="002C2124">
                  <w:r w:rsidRPr="00894A67">
                    <w:t>výuka na UTB ve Zlíně (FT, FaME) - externí pracovník</w:t>
                  </w:r>
                </w:p>
                <w:p w:rsidR="002C2124" w:rsidRPr="00894A67" w:rsidRDefault="002C2124" w:rsidP="002C2124">
                  <w:r w:rsidRPr="00894A67">
                    <w:t>velkoobchod potravin - Tupl Hulín, vedení nákupu</w:t>
                  </w:r>
                </w:p>
                <w:p w:rsidR="002C2124" w:rsidRPr="00894A67" w:rsidRDefault="002C2124" w:rsidP="002C2124">
                  <w:r w:rsidRPr="00894A67">
                    <w:t>odborný asistent - FaME, UTB ve Zlíně, Ústav průmyslového inženýrství a informačních systémů</w:t>
                  </w:r>
                </w:p>
                <w:p w:rsidR="002C2124" w:rsidRPr="00894A67" w:rsidRDefault="002C2124" w:rsidP="002C2124">
                  <w:r w:rsidRPr="00894A67">
                    <w:t>jednatel spol. GISTECH s.r.o. (digitální zpracování dat)</w:t>
                  </w:r>
                </w:p>
                <w:p w:rsidR="002C2124" w:rsidRPr="00894A67" w:rsidRDefault="002C2124" w:rsidP="002C2124">
                  <w:pPr>
                    <w:jc w:val="both"/>
                  </w:pPr>
                  <w:r w:rsidRPr="00894A67">
                    <w:t>docent - FaME, UTB ve Zlíně, Ústav průmyslového inženýrství a informačních systémů</w:t>
                  </w: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569"/>
        </w:trPr>
        <w:tc>
          <w:tcPr>
            <w:tcW w:w="9859" w:type="dxa"/>
            <w:gridSpan w:val="11"/>
          </w:tcPr>
          <w:p w:rsidR="002C2124" w:rsidRDefault="002C2124" w:rsidP="002C2124">
            <w:pPr>
              <w:jc w:val="both"/>
            </w:pPr>
            <w:r>
              <w:t xml:space="preserve">Vedení cca </w:t>
            </w:r>
            <w:r w:rsidRPr="00CA021A">
              <w:t xml:space="preserve">50 </w:t>
            </w:r>
            <w:r>
              <w:t xml:space="preserve">obhájených </w:t>
            </w:r>
            <w:r w:rsidRPr="00CA021A">
              <w:t>diplom</w:t>
            </w:r>
            <w:r>
              <w:t>ových a bakalářských pracích a 4</w:t>
            </w:r>
            <w:r w:rsidRPr="00CA021A">
              <w:t xml:space="preserve"> disertační</w:t>
            </w:r>
            <w:r>
              <w:t>ch prací</w:t>
            </w:r>
            <w:r w:rsidRPr="00CA021A">
              <w:t>. Nyní je školitelem Ph.D. pro</w:t>
            </w:r>
            <w:r>
              <w:t>gramu management a ekonomika u 5</w:t>
            </w:r>
            <w:r w:rsidRPr="00CA021A">
              <w:t xml:space="preserve"> studentů.</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Pr="00894A67" w:rsidRDefault="002C2124" w:rsidP="002C2124">
            <w:pPr>
              <w:jc w:val="both"/>
            </w:pPr>
            <w:r w:rsidRPr="00894A67">
              <w:t>Management a ekonomika pod</w:t>
            </w:r>
            <w:r>
              <w:t>niku</w:t>
            </w:r>
          </w:p>
        </w:tc>
        <w:tc>
          <w:tcPr>
            <w:tcW w:w="2245" w:type="dxa"/>
            <w:gridSpan w:val="2"/>
          </w:tcPr>
          <w:p w:rsidR="002C2124" w:rsidRPr="00894A67" w:rsidRDefault="002C2124" w:rsidP="002C2124">
            <w:pPr>
              <w:jc w:val="both"/>
            </w:pPr>
            <w:r w:rsidRPr="00894A67">
              <w:t>2007</w:t>
            </w:r>
          </w:p>
        </w:tc>
        <w:tc>
          <w:tcPr>
            <w:tcW w:w="2248" w:type="dxa"/>
            <w:gridSpan w:val="4"/>
            <w:tcBorders>
              <w:right w:val="single" w:sz="12" w:space="0" w:color="auto"/>
            </w:tcBorders>
          </w:tcPr>
          <w:p w:rsidR="002C2124" w:rsidRPr="00894A67" w:rsidRDefault="002C2124" w:rsidP="002C2124">
            <w:pPr>
              <w:jc w:val="both"/>
            </w:pPr>
            <w:r w:rsidRPr="00894A67">
              <w:t>FaME 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RPr="00FB2F40"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Pr="00C91951" w:rsidRDefault="002C2124" w:rsidP="002C2124">
            <w:pPr>
              <w:jc w:val="both"/>
              <w:rPr>
                <w:b/>
              </w:rPr>
            </w:pPr>
            <w:r w:rsidRPr="00C91951">
              <w:rPr>
                <w:b/>
              </w:rPr>
              <w:t>17</w:t>
            </w:r>
          </w:p>
        </w:tc>
        <w:tc>
          <w:tcPr>
            <w:tcW w:w="693" w:type="dxa"/>
            <w:vMerge w:val="restart"/>
          </w:tcPr>
          <w:p w:rsidR="002C2124" w:rsidRPr="00C91951" w:rsidRDefault="002C2124" w:rsidP="002C2124">
            <w:pPr>
              <w:jc w:val="both"/>
              <w:rPr>
                <w:b/>
              </w:rPr>
            </w:pPr>
            <w:r w:rsidRPr="00C91951">
              <w:rPr>
                <w:b/>
              </w:rPr>
              <w:t>33</w:t>
            </w:r>
          </w:p>
        </w:tc>
        <w:tc>
          <w:tcPr>
            <w:tcW w:w="694" w:type="dxa"/>
            <w:vMerge w:val="restart"/>
          </w:tcPr>
          <w:p w:rsidR="002C2124" w:rsidRPr="00FB2F40" w:rsidRDefault="002C2124" w:rsidP="002C2124">
            <w:pPr>
              <w:jc w:val="both"/>
              <w:rPr>
                <w:b/>
                <w:highlight w:val="yellow"/>
              </w:rPr>
            </w:pPr>
            <w:r w:rsidRPr="00C91951">
              <w:rPr>
                <w:b/>
              </w:rPr>
              <w:t>70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894A67" w:rsidTr="002C2124">
        <w:trPr>
          <w:trHeight w:val="2347"/>
        </w:trPr>
        <w:tc>
          <w:tcPr>
            <w:tcW w:w="9859" w:type="dxa"/>
            <w:gridSpan w:val="11"/>
          </w:tcPr>
          <w:p w:rsidR="002C2124" w:rsidRPr="00D513FF" w:rsidRDefault="002C2124" w:rsidP="002C2124">
            <w:pPr>
              <w:autoSpaceDE w:val="0"/>
              <w:autoSpaceDN w:val="0"/>
            </w:pPr>
            <w:r w:rsidRPr="004E32DC">
              <w:rPr>
                <w:b/>
              </w:rPr>
              <w:t>TUČEK David, (45%</w:t>
            </w:r>
            <w:r>
              <w:t>)</w:t>
            </w:r>
            <w:r w:rsidRPr="00D513FF">
              <w:t>, TUČKOVÁ, Z.</w:t>
            </w:r>
            <w:r>
              <w:t xml:space="preserve"> </w:t>
            </w:r>
            <w:r w:rsidRPr="00D513FF">
              <w:t>JELÍNKOVÁ, D</w:t>
            </w:r>
            <w:r>
              <w:t xml:space="preserve">. </w:t>
            </w:r>
            <w:r w:rsidRPr="00EC3939">
              <w:rPr>
                <w:iCs/>
              </w:rPr>
              <w:t>Performance Measurement of Energy Processes in Czech Production Plants</w:t>
            </w:r>
            <w:r w:rsidRPr="00EC3939">
              <w:t>,</w:t>
            </w:r>
            <w:r w:rsidRPr="00D513FF">
              <w:t xml:space="preserve"> © Faculty of Mechanical Engineering, Belgrade. </w:t>
            </w:r>
            <w:r w:rsidRPr="00EC3939">
              <w:rPr>
                <w:i/>
              </w:rPr>
              <w:t>FME Transactions</w:t>
            </w:r>
            <w:r>
              <w:t xml:space="preserve">. </w:t>
            </w:r>
            <w:r w:rsidRPr="00D513FF">
              <w:t>2017</w:t>
            </w:r>
            <w:r>
              <w:t>,</w:t>
            </w:r>
            <w:r w:rsidRPr="00D513FF">
              <w:t xml:space="preserve"> 45, No. 4, pp. 670-677, doi:10.5937/fmet1704670T. </w:t>
            </w:r>
          </w:p>
          <w:p w:rsidR="002C2124" w:rsidRPr="00D513FF" w:rsidRDefault="002C2124" w:rsidP="002C2124">
            <w:pPr>
              <w:autoSpaceDE w:val="0"/>
              <w:autoSpaceDN w:val="0"/>
            </w:pPr>
            <w:r w:rsidRPr="004E32DC">
              <w:rPr>
                <w:b/>
              </w:rPr>
              <w:t>TUČEK, David, (45%),</w:t>
            </w:r>
            <w:r w:rsidRPr="00D513FF">
              <w:t xml:space="preserve"> HRABAL, M.</w:t>
            </w:r>
            <w:r>
              <w:t xml:space="preserve">, </w:t>
            </w:r>
            <w:r w:rsidRPr="00D513FF">
              <w:t xml:space="preserve">OPLETALOVÁ. M. Teaching business process management: Improving the process of process modelling course. </w:t>
            </w:r>
            <w:r w:rsidRPr="00D513FF">
              <w:rPr>
                <w:i/>
                <w:iCs/>
              </w:rPr>
              <w:t>Journal of Applied Engineering Science.</w:t>
            </w:r>
            <w:r w:rsidRPr="00D513FF">
              <w:t xml:space="preserve"> 2017, Vol. 15, no. 2, p. 113-121. ISSN 1451-4117., E-ISSN: 1821-3197, DOI:10.5937/jaes15-12172.</w:t>
            </w:r>
          </w:p>
          <w:p w:rsidR="002C2124" w:rsidRPr="000D0F3F" w:rsidRDefault="002C2124" w:rsidP="002C2124">
            <w:pPr>
              <w:pStyle w:val="Nadpis1"/>
              <w:rPr>
                <w:kern w:val="36"/>
                <w:u w:val="none"/>
                <w:rPrChange w:id="3767" w:author="Dokulil Jiří" w:date="2018-11-18T23:24:00Z">
                  <w:rPr>
                    <w:kern w:val="36"/>
                  </w:rPr>
                </w:rPrChange>
              </w:rPr>
            </w:pPr>
            <w:r w:rsidRPr="000D0F3F">
              <w:rPr>
                <w:b/>
                <w:caps/>
                <w:kern w:val="36"/>
                <w:u w:val="none"/>
                <w:rPrChange w:id="3768" w:author="Dokulil Jiří" w:date="2018-11-18T23:25:00Z">
                  <w:rPr>
                    <w:caps/>
                    <w:kern w:val="36"/>
                  </w:rPr>
                </w:rPrChange>
              </w:rPr>
              <w:t>TUČEK, D</w:t>
            </w:r>
            <w:r w:rsidRPr="000D0F3F">
              <w:rPr>
                <w:b/>
                <w:kern w:val="36"/>
                <w:u w:val="none"/>
                <w:rPrChange w:id="3769" w:author="Dokulil Jiří" w:date="2018-11-18T23:25:00Z">
                  <w:rPr>
                    <w:kern w:val="36"/>
                  </w:rPr>
                </w:rPrChange>
              </w:rPr>
              <w:t>avid</w:t>
            </w:r>
            <w:r w:rsidRPr="000D0F3F">
              <w:rPr>
                <w:b/>
                <w:caps/>
                <w:kern w:val="36"/>
                <w:u w:val="none"/>
                <w:rPrChange w:id="3770" w:author="Dokulil Jiří" w:date="2018-11-18T23:24:00Z">
                  <w:rPr>
                    <w:b/>
                    <w:caps/>
                    <w:kern w:val="36"/>
                  </w:rPr>
                </w:rPrChange>
              </w:rPr>
              <w:t xml:space="preserve"> (100%).</w:t>
            </w:r>
            <w:r w:rsidRPr="000D0F3F">
              <w:rPr>
                <w:b/>
                <w:bCs/>
                <w:kern w:val="36"/>
                <w:u w:val="none"/>
                <w:rPrChange w:id="3771" w:author="Dokulil Jiří" w:date="2018-11-18T23:24:00Z">
                  <w:rPr>
                    <w:b/>
                    <w:bCs/>
                    <w:kern w:val="36"/>
                  </w:rPr>
                </w:rPrChange>
              </w:rPr>
              <w:t xml:space="preserve"> </w:t>
            </w:r>
            <w:r w:rsidRPr="000D0F3F">
              <w:rPr>
                <w:kern w:val="36"/>
                <w:u w:val="none"/>
                <w:rPrChange w:id="3772" w:author="Dokulil Jiří" w:date="2018-11-18T23:25:00Z">
                  <w:rPr>
                    <w:b/>
                    <w:kern w:val="36"/>
                  </w:rPr>
                </w:rPrChange>
              </w:rPr>
              <w:t>New strategy for Business Process Management – quantitative research in Czech Republic</w:t>
            </w:r>
            <w:r w:rsidRPr="000D0F3F">
              <w:rPr>
                <w:caps/>
                <w:kern w:val="36"/>
                <w:u w:val="none"/>
                <w:lang w:val="sl-SI"/>
                <w:rPrChange w:id="3773" w:author="Dokulil Jiří" w:date="2018-11-18T23:25:00Z">
                  <w:rPr>
                    <w:b/>
                    <w:caps/>
                    <w:kern w:val="36"/>
                    <w:lang w:val="sl-SI"/>
                  </w:rPr>
                </w:rPrChange>
              </w:rPr>
              <w:t xml:space="preserve">. </w:t>
            </w:r>
            <w:r w:rsidRPr="000D0F3F">
              <w:rPr>
                <w:i/>
                <w:iCs/>
                <w:kern w:val="36"/>
                <w:u w:val="none"/>
                <w:rPrChange w:id="3774" w:author="Dokulil Jiří" w:date="2018-11-18T23:25:00Z">
                  <w:rPr>
                    <w:b/>
                    <w:i/>
                    <w:iCs/>
                    <w:kern w:val="36"/>
                  </w:rPr>
                </w:rPrChange>
              </w:rPr>
              <w:t>International Advances in Economic Research. 2016.</w:t>
            </w:r>
            <w:r w:rsidRPr="000D0F3F">
              <w:rPr>
                <w:kern w:val="36"/>
                <w:u w:val="none"/>
                <w:rPrChange w:id="3775" w:author="Dokulil Jiří" w:date="2018-11-18T23:25:00Z">
                  <w:rPr>
                    <w:b/>
                    <w:kern w:val="36"/>
                  </w:rPr>
                </w:rPrChange>
              </w:rPr>
              <w:t xml:space="preserve"> ISSN: 1573-966X (electronic version), ISSN: 1083-0898 (print version), DOI: 10.1007/s11294-016</w:t>
            </w:r>
            <w:r w:rsidRPr="000D0F3F">
              <w:rPr>
                <w:caps/>
                <w:kern w:val="36"/>
                <w:u w:val="none"/>
                <w:rPrChange w:id="3776" w:author="Dokulil Jiří" w:date="2018-11-18T23:25:00Z">
                  <w:rPr>
                    <w:b/>
                    <w:caps/>
                    <w:kern w:val="36"/>
                  </w:rPr>
                </w:rPrChange>
              </w:rPr>
              <w:t>-9613-9.</w:t>
            </w:r>
          </w:p>
          <w:p w:rsidR="002C2124" w:rsidRDefault="002C2124" w:rsidP="002C2124">
            <w:pPr>
              <w:autoSpaceDE w:val="0"/>
              <w:autoSpaceDN w:val="0"/>
              <w:ind w:right="78"/>
            </w:pPr>
            <w:r w:rsidRPr="00EC3939">
              <w:rPr>
                <w:b/>
              </w:rPr>
              <w:t>TUČEK, D. (90%),</w:t>
            </w:r>
            <w:r w:rsidRPr="00D513FF">
              <w:t xml:space="preserve"> NOVÁK, I.  </w:t>
            </w:r>
            <w:r w:rsidRPr="00D513FF">
              <w:rPr>
                <w:i/>
                <w:iCs/>
              </w:rPr>
              <w:t xml:space="preserve">Process </w:t>
            </w:r>
            <w:r w:rsidRPr="00EC3939">
              <w:rPr>
                <w:iCs/>
              </w:rPr>
              <w:t>optimalisation with effective interconnection of production system models in Plant Simulation</w:t>
            </w:r>
            <w:r>
              <w:t>.</w:t>
            </w:r>
            <w:r w:rsidRPr="00EC3939">
              <w:t xml:space="preserve"> </w:t>
            </w:r>
            <w:r w:rsidRPr="00EC3939">
              <w:rPr>
                <w:i/>
              </w:rPr>
              <w:t>Scientific Papers of the University of Pardubice</w:t>
            </w:r>
            <w:r w:rsidRPr="00D513FF">
              <w:t>, Series D, Faculty of Economics and Administration, 2016, pp. 196-206. ISSN 1211-555X.</w:t>
            </w:r>
          </w:p>
          <w:p w:rsidR="002C2124" w:rsidRDefault="002C2124" w:rsidP="002C2124">
            <w:pPr>
              <w:autoSpaceDE w:val="0"/>
              <w:autoSpaceDN w:val="0"/>
              <w:ind w:right="78"/>
            </w:pPr>
          </w:p>
          <w:p w:rsidR="002C2124" w:rsidRPr="00D513FF" w:rsidRDefault="002C2124" w:rsidP="002C2124">
            <w:pPr>
              <w:autoSpaceDE w:val="0"/>
              <w:autoSpaceDN w:val="0"/>
              <w:ind w:right="78"/>
            </w:pPr>
          </w:p>
          <w:p w:rsidR="002C2124" w:rsidRPr="00894A67" w:rsidRDefault="002C2124" w:rsidP="002C2124">
            <w:pPr>
              <w:jc w:val="both"/>
              <w:rPr>
                <w:b/>
              </w:rPr>
            </w:pPr>
            <w:r w:rsidRPr="00894A67">
              <w:rPr>
                <w:b/>
              </w:rPr>
              <w:t xml:space="preserve">Užitný vzor a patent </w:t>
            </w:r>
          </w:p>
          <w:p w:rsidR="002C2124" w:rsidRPr="00894A67" w:rsidRDefault="002C2124" w:rsidP="002C2124">
            <w:pPr>
              <w:jc w:val="both"/>
            </w:pPr>
            <w:r w:rsidRPr="00894A67">
              <w:t>Ergonomické zařízení na měření lokální svalové zátěže – Užitný vzor č. 29172 v. r. 2015, Patent v r. 2017 č. 306627</w:t>
            </w:r>
          </w:p>
          <w:p w:rsidR="002C2124" w:rsidRDefault="002C2124" w:rsidP="002C2124">
            <w:pPr>
              <w:jc w:val="both"/>
              <w:rPr>
                <w:b/>
              </w:rPr>
            </w:pPr>
          </w:p>
          <w:p w:rsidR="002C2124" w:rsidRPr="00894A67" w:rsidRDefault="002C2124" w:rsidP="002C2124">
            <w:pPr>
              <w:jc w:val="both"/>
              <w:rPr>
                <w:b/>
              </w:rPr>
            </w:pPr>
            <w:r>
              <w:rPr>
                <w:b/>
              </w:rPr>
              <w:t>Projektová činnost</w:t>
            </w:r>
          </w:p>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894A67" w:rsidTr="002C2124">
              <w:trPr>
                <w:trHeight w:val="1064"/>
              </w:trPr>
              <w:tc>
                <w:tcPr>
                  <w:tcW w:w="1515" w:type="dxa"/>
                  <w:tcBorders>
                    <w:top w:val="nil"/>
                    <w:left w:val="nil"/>
                    <w:bottom w:val="nil"/>
                    <w:right w:val="nil"/>
                  </w:tcBorders>
                </w:tcPr>
                <w:p w:rsidR="002C2124" w:rsidRPr="00894A67" w:rsidRDefault="002C2124" w:rsidP="002C2124">
                  <w:r w:rsidRPr="00894A67">
                    <w:lastRenderedPageBreak/>
                    <w:t>2010 - 2012</w:t>
                  </w:r>
                </w:p>
                <w:p w:rsidR="002C2124" w:rsidRPr="00894A67" w:rsidRDefault="002C2124" w:rsidP="002C2124">
                  <w:pPr>
                    <w:ind w:left="7"/>
                  </w:pPr>
                </w:p>
                <w:p w:rsidR="002C2124" w:rsidRPr="00894A67" w:rsidRDefault="002C2124" w:rsidP="002C2124">
                  <w:pPr>
                    <w:ind w:left="7"/>
                  </w:pPr>
                </w:p>
                <w:p w:rsidR="002C2124" w:rsidRPr="00894A67" w:rsidRDefault="002C2124" w:rsidP="002C2124">
                  <w:pPr>
                    <w:ind w:left="7"/>
                  </w:pPr>
                </w:p>
                <w:p w:rsidR="002C2124" w:rsidRPr="00894A67" w:rsidRDefault="002C2124" w:rsidP="002C2124">
                  <w:r w:rsidRPr="00894A67">
                    <w:t>2013 - 2015</w:t>
                  </w:r>
                </w:p>
                <w:p w:rsidR="002C2124" w:rsidRPr="00894A67" w:rsidRDefault="002C2124" w:rsidP="002C2124"/>
                <w:p w:rsidR="002C2124" w:rsidRPr="00894A67" w:rsidRDefault="002C2124" w:rsidP="002C2124">
                  <w:r w:rsidRPr="00894A67">
                    <w:t>2013 - 2015</w:t>
                  </w:r>
                </w:p>
                <w:p w:rsidR="002C2124" w:rsidRPr="00894A67" w:rsidRDefault="002C2124" w:rsidP="002C2124"/>
              </w:tc>
              <w:tc>
                <w:tcPr>
                  <w:tcW w:w="7526" w:type="dxa"/>
                  <w:tcBorders>
                    <w:top w:val="nil"/>
                    <w:left w:val="nil"/>
                    <w:bottom w:val="nil"/>
                    <w:right w:val="nil"/>
                  </w:tcBorders>
                </w:tcPr>
                <w:p w:rsidR="002C2124" w:rsidRPr="00894A67" w:rsidRDefault="002C2124" w:rsidP="002C2124">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2C2124" w:rsidRPr="00894A67" w:rsidRDefault="002C2124" w:rsidP="002C2124">
                  <w:r w:rsidRPr="00894A67">
                    <w:t>Individuální projekt národní KREDO (Kvalita, relevance, efektivita, diverzifikace a otevřenost) Expert konzultant, (IPN projekt MŠMT ČR)</w:t>
                  </w:r>
                </w:p>
                <w:p w:rsidR="002C2124" w:rsidRPr="00894A67" w:rsidRDefault="002C2124" w:rsidP="002C2124">
                  <w:r w:rsidRPr="00894A67">
                    <w:t>Projekt procesních analýz ve společnosti Meopta Přerov - vedení projektu</w:t>
                  </w:r>
                </w:p>
                <w:p w:rsidR="002C2124" w:rsidRPr="00894A67" w:rsidRDefault="002C2124" w:rsidP="002C2124">
                  <w:r w:rsidRPr="00894A67">
                    <w:t>Zlepšování projektů – VaV Ergonomie drobné svalové zátěže, vědeckovýzkumný projekt OPPI – MPO, řešený pro Moravskoslezský automobilový klastr, o. s. -hlavní řešitel</w:t>
                  </w:r>
                </w:p>
              </w:tc>
            </w:tr>
          </w:tbl>
          <w:p w:rsidR="002C2124" w:rsidRPr="00894A67"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 zahraničí</w:t>
            </w:r>
          </w:p>
        </w:tc>
      </w:tr>
      <w:tr w:rsidR="002C2124" w:rsidTr="002C2124">
        <w:trPr>
          <w:trHeight w:val="328"/>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7526"/>
            </w:tblGrid>
            <w:tr w:rsidR="002C2124" w:rsidRPr="00FB7B24" w:rsidTr="002C2124">
              <w:trPr>
                <w:trHeight w:val="1503"/>
              </w:trPr>
              <w:tc>
                <w:tcPr>
                  <w:tcW w:w="1515" w:type="dxa"/>
                  <w:tcBorders>
                    <w:top w:val="nil"/>
                    <w:left w:val="nil"/>
                    <w:bottom w:val="nil"/>
                    <w:right w:val="nil"/>
                  </w:tcBorders>
                </w:tcPr>
                <w:p w:rsidR="002C2124" w:rsidRPr="00894A67" w:rsidRDefault="002C2124" w:rsidP="002C2124"/>
              </w:tc>
              <w:tc>
                <w:tcPr>
                  <w:tcW w:w="7526" w:type="dxa"/>
                  <w:tcBorders>
                    <w:top w:val="nil"/>
                    <w:left w:val="nil"/>
                    <w:bottom w:val="nil"/>
                    <w:right w:val="nil"/>
                  </w:tcBorders>
                </w:tcPr>
                <w:p w:rsidR="002C2124" w:rsidRPr="00894A67" w:rsidRDefault="002C2124" w:rsidP="002C2124"/>
              </w:tc>
            </w:tr>
          </w:tbl>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Zuzana Tučková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doc. 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1977</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36BC4" w:rsidRDefault="002C2124" w:rsidP="002C2124">
            <w:pPr>
              <w:jc w:val="both"/>
              <w:rPr>
                <w:i/>
              </w:rPr>
            </w:pPr>
            <w:r w:rsidRPr="00336BC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36BC4" w:rsidRDefault="002C2124" w:rsidP="002C2124">
            <w:pPr>
              <w:jc w:val="both"/>
              <w:rPr>
                <w:i/>
              </w:rPr>
            </w:pPr>
            <w:r w:rsidRPr="00336BC4">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711150"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051"/>
        </w:trPr>
        <w:tc>
          <w:tcPr>
            <w:tcW w:w="9859" w:type="dxa"/>
            <w:gridSpan w:val="11"/>
            <w:tcBorders>
              <w:top w:val="nil"/>
            </w:tcBorders>
          </w:tcPr>
          <w:p w:rsidR="002C2124" w:rsidRDefault="002C2124" w:rsidP="002C2124">
            <w:pPr>
              <w:jc w:val="both"/>
              <w:rPr>
                <w:ins w:id="3777" w:author="Dokulil Jiří" w:date="2018-11-18T23:25:00Z"/>
              </w:rPr>
            </w:pPr>
            <w:r>
              <w:t>Podnikání I – garant, přednášející</w:t>
            </w:r>
            <w:ins w:id="3778" w:author="Dokulil Jiří" w:date="2018-11-18T23:25:00Z">
              <w:r w:rsidR="000A2FE1">
                <w:t xml:space="preserve"> </w:t>
              </w:r>
            </w:ins>
            <w:del w:id="3779" w:author="Dokulil Jiří" w:date="2018-11-19T02:29:00Z">
              <w:r w:rsidDel="000A2FE1">
                <w:delText xml:space="preserve"> </w:delText>
              </w:r>
            </w:del>
            <w:r>
              <w:t>(60 %)</w:t>
            </w:r>
          </w:p>
          <w:p w:rsidR="000D0F3F" w:rsidRPr="00A37E8B" w:rsidRDefault="000D0F3F" w:rsidP="002C2124">
            <w:pPr>
              <w:jc w:val="both"/>
            </w:pPr>
            <w:ins w:id="3780" w:author="Dokulil Jiří" w:date="2018-11-18T23:25:00Z">
              <w:r>
                <w:t xml:space="preserve">Podniková ekonomika </w:t>
              </w:r>
            </w:ins>
            <w:ins w:id="3781" w:author="Dokulil Jiří" w:date="2018-11-18T23:26:00Z">
              <w:r>
                <w:t>–</w:t>
              </w:r>
            </w:ins>
            <w:ins w:id="3782" w:author="Dokulil Jiří" w:date="2018-11-18T23:25:00Z">
              <w:r>
                <w:t xml:space="preserve"> garant, přednášející (60 %)</w:t>
              </w:r>
            </w:ins>
          </w:p>
          <w:p w:rsidR="002C2124" w:rsidRPr="00A37E8B" w:rsidRDefault="002C2124" w:rsidP="002C2124">
            <w:pPr>
              <w:jc w:val="both"/>
            </w:pPr>
            <w:r>
              <w:t xml:space="preserve">Zásady psaní odborného textu – garant, </w:t>
            </w:r>
            <w:del w:id="3783" w:author="Dokulil Jiří" w:date="2018-11-18T23:25:00Z">
              <w:r w:rsidDel="000D0F3F">
                <w:delText xml:space="preserve">cvičení </w:delText>
              </w:r>
            </w:del>
            <w:ins w:id="3784" w:author="Dokulil Jiří" w:date="2018-11-18T23:25:00Z">
              <w:r w:rsidR="000D0F3F">
                <w:t xml:space="preserve">cvičící </w:t>
              </w:r>
            </w:ins>
            <w:r>
              <w:t>(100 %)</w:t>
            </w:r>
            <w:r w:rsidRPr="00A37E8B">
              <w:t xml:space="preserve"> </w:t>
            </w:r>
          </w:p>
          <w:p w:rsidR="002C2124" w:rsidRDefault="002C2124" w:rsidP="002C2124">
            <w:pPr>
              <w:jc w:val="both"/>
            </w:pPr>
            <w:r>
              <w:t>Seminář k bakalářské práci</w:t>
            </w:r>
            <w:r w:rsidRPr="00A37E8B">
              <w:t xml:space="preserve"> </w:t>
            </w:r>
            <w:r>
              <w:t xml:space="preserve">– garant, </w:t>
            </w:r>
            <w:del w:id="3785" w:author="Dokulil Jiří" w:date="2018-11-18T23:25:00Z">
              <w:r w:rsidDel="000D0F3F">
                <w:delText xml:space="preserve">cvičení </w:delText>
              </w:r>
            </w:del>
            <w:ins w:id="3786" w:author="Dokulil Jiří" w:date="2018-11-18T23:25:00Z">
              <w:r w:rsidR="000D0F3F">
                <w:t xml:space="preserve">vede semináře </w:t>
              </w:r>
            </w:ins>
            <w:r>
              <w:t>(100 %)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168"/>
        </w:trPr>
        <w:tc>
          <w:tcPr>
            <w:tcW w:w="9859" w:type="dxa"/>
            <w:gridSpan w:val="11"/>
          </w:tcPr>
          <w:p w:rsidR="002C2124" w:rsidRPr="00336BC4" w:rsidRDefault="002C2124" w:rsidP="002C2124">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2C2124" w:rsidRPr="00336BC4" w:rsidRDefault="002C2124" w:rsidP="002C2124">
            <w:r w:rsidRPr="00336BC4">
              <w:t xml:space="preserve">Ing.: 2000     </w:t>
            </w:r>
            <w:r>
              <w:t xml:space="preserve"> </w:t>
            </w:r>
            <w:r w:rsidRPr="00336BC4">
              <w:t xml:space="preserve">Vysoké učení technické Brno, Fakulta managementu a ekonomiky, obor: Podniková ekonomika </w:t>
            </w:r>
          </w:p>
          <w:p w:rsidR="002C2124" w:rsidRDefault="002C2124" w:rsidP="002C2124">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336BC4" w:rsidRDefault="002C2124" w:rsidP="002C2124">
            <w:r w:rsidRPr="00336BC4">
              <w:t xml:space="preserve">2016 – dosud   proděkan pro vědu a výzkum Fakulta logistiky a krizového řízení, UTB Zlín </w:t>
            </w:r>
          </w:p>
          <w:p w:rsidR="002C2124" w:rsidRPr="00336BC4" w:rsidRDefault="002C2124" w:rsidP="002C2124">
            <w:r w:rsidRPr="00336BC4">
              <w:t xml:space="preserve">2003 – dosud   Fakulta managementu a ekonomiky, UTB Zlín, Ústav podnikové ekonomiky – docent  </w:t>
            </w:r>
          </w:p>
          <w:p w:rsidR="002C2124" w:rsidRPr="00336BC4" w:rsidRDefault="002C2124" w:rsidP="002C2124">
            <w:pPr>
              <w:jc w:val="both"/>
              <w:rPr>
                <w:lang w:val="fr-FR"/>
              </w:rPr>
            </w:pPr>
            <w:r w:rsidRPr="00336BC4">
              <w:rPr>
                <w:lang w:val="fr-FR"/>
              </w:rPr>
              <w:t xml:space="preserve">2002 - 2007     Vedoucí v obchodu s potravinami  </w:t>
            </w:r>
          </w:p>
          <w:p w:rsidR="002C2124" w:rsidRPr="00336BC4" w:rsidRDefault="002C2124" w:rsidP="002C2124">
            <w:pPr>
              <w:jc w:val="both"/>
              <w:rPr>
                <w:lang w:val="fr-FR"/>
              </w:rPr>
            </w:pPr>
            <w:r w:rsidRPr="00336BC4">
              <w:rPr>
                <w:lang w:val="fr-FR"/>
              </w:rPr>
              <w:t>2001 - 2002    Cestovní agentura Jang (manager)</w:t>
            </w:r>
            <w:r w:rsidRPr="00336BC4">
              <w:rPr>
                <w:bCs/>
                <w:lang w:val="fr-FR"/>
              </w:rPr>
              <w:t xml:space="preserve">  </w:t>
            </w:r>
          </w:p>
          <w:p w:rsidR="002C2124" w:rsidRPr="00336BC4" w:rsidRDefault="002C2124" w:rsidP="002C2124">
            <w:pPr>
              <w:jc w:val="both"/>
              <w:rPr>
                <w:lang w:val="fr-FR"/>
              </w:rPr>
            </w:pPr>
            <w:r w:rsidRPr="00336BC4">
              <w:rPr>
                <w:lang w:val="fr-FR"/>
              </w:rPr>
              <w:t xml:space="preserve">1999                Čtyřměsíční pracovní stáž v USA </w:t>
            </w:r>
          </w:p>
          <w:p w:rsidR="002C2124" w:rsidRPr="00336BC4" w:rsidRDefault="002C2124" w:rsidP="002C2124">
            <w:pPr>
              <w:jc w:val="both"/>
              <w:rPr>
                <w:lang w:val="fr-FR"/>
              </w:rPr>
            </w:pPr>
            <w:r w:rsidRPr="00336BC4">
              <w:rPr>
                <w:lang w:val="fr-FR"/>
              </w:rPr>
              <w:t xml:space="preserve">1997 – 1998    Univerzitní Cestovní kancelář Cesta, (příprava zájezdů) </w:t>
            </w:r>
          </w:p>
          <w:p w:rsidR="002C2124" w:rsidRDefault="002C2124" w:rsidP="002C2124">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58"/>
        </w:trPr>
        <w:tc>
          <w:tcPr>
            <w:tcW w:w="9859" w:type="dxa"/>
            <w:gridSpan w:val="11"/>
          </w:tcPr>
          <w:p w:rsidR="002C2124" w:rsidRDefault="002C2124" w:rsidP="002C2124">
            <w:pPr>
              <w:jc w:val="both"/>
            </w:pPr>
            <w:r>
              <w:t>Vedení</w:t>
            </w:r>
            <w:r w:rsidRPr="00CA021A">
              <w:t xml:space="preserve"> minimálně 150 diplomových a bakalářských pracích a 1 disertační práce. Nyní je školitelem Ph.D. programu management a ekonomika u 6 studentů.</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Management a ekonomika</w:t>
            </w:r>
          </w:p>
        </w:tc>
        <w:tc>
          <w:tcPr>
            <w:tcW w:w="2245" w:type="dxa"/>
            <w:gridSpan w:val="2"/>
          </w:tcPr>
          <w:p w:rsidR="002C2124" w:rsidRDefault="002C2124" w:rsidP="002C2124">
            <w:pPr>
              <w:jc w:val="both"/>
            </w:pPr>
            <w:r>
              <w:t>2013</w:t>
            </w:r>
          </w:p>
        </w:tc>
        <w:tc>
          <w:tcPr>
            <w:tcW w:w="2248" w:type="dxa"/>
            <w:gridSpan w:val="4"/>
            <w:tcBorders>
              <w:right w:val="single" w:sz="12" w:space="0" w:color="auto"/>
            </w:tcBorders>
          </w:tcPr>
          <w:p w:rsidR="002C2124" w:rsidRDefault="002C2124" w:rsidP="002C2124">
            <w:pPr>
              <w:jc w:val="both"/>
            </w:pPr>
            <w:r>
              <w:t>FaME, UTB ve  Zlíně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28</w:t>
            </w:r>
          </w:p>
        </w:tc>
        <w:tc>
          <w:tcPr>
            <w:tcW w:w="693" w:type="dxa"/>
            <w:vMerge w:val="restart"/>
          </w:tcPr>
          <w:p w:rsidR="002C2124" w:rsidRDefault="002C2124" w:rsidP="002C2124">
            <w:pPr>
              <w:jc w:val="both"/>
              <w:rPr>
                <w:b/>
              </w:rPr>
            </w:pPr>
            <w:r>
              <w:rPr>
                <w:b/>
              </w:rPr>
              <w:t>63</w:t>
            </w:r>
          </w:p>
        </w:tc>
        <w:tc>
          <w:tcPr>
            <w:tcW w:w="694" w:type="dxa"/>
            <w:vMerge w:val="restart"/>
          </w:tcPr>
          <w:p w:rsidR="002C2124" w:rsidRDefault="002C2124" w:rsidP="002C2124">
            <w:pPr>
              <w:jc w:val="both"/>
              <w:rPr>
                <w:b/>
              </w:rPr>
            </w:pPr>
            <w:r>
              <w:rPr>
                <w:b/>
              </w:rPr>
              <w:t>88</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7F7989" w:rsidTr="002C2124">
        <w:trPr>
          <w:trHeight w:val="3939"/>
        </w:trPr>
        <w:tc>
          <w:tcPr>
            <w:tcW w:w="9859" w:type="dxa"/>
            <w:gridSpan w:val="11"/>
          </w:tcPr>
          <w:p w:rsidR="002C2124" w:rsidRPr="00A37E8B" w:rsidRDefault="002C2124" w:rsidP="002C2124">
            <w:pPr>
              <w:spacing w:after="60"/>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rsidR="002C2124" w:rsidRDefault="002C2124" w:rsidP="002C2124">
            <w:pPr>
              <w:spacing w:after="60"/>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2C2124" w:rsidRDefault="002C2124" w:rsidP="002C2124">
            <w:pPr>
              <w:spacing w:after="60"/>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rsidR="002C2124" w:rsidRDefault="002C2124" w:rsidP="002C2124">
            <w:pPr>
              <w:spacing w:after="60"/>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2C2124" w:rsidRPr="00870AF8" w:rsidRDefault="002C2124" w:rsidP="002C2124">
            <w:pPr>
              <w:spacing w:after="60"/>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rsidR="002C2124" w:rsidRPr="00043ED8" w:rsidRDefault="002C2124" w:rsidP="002C2124">
            <w:pPr>
              <w:spacing w:after="60"/>
              <w:jc w:val="both"/>
              <w:rPr>
                <w:b/>
              </w:rPr>
            </w:pPr>
            <w:r>
              <w:rPr>
                <w:b/>
              </w:rPr>
              <w:t>Tvůrčí</w:t>
            </w:r>
            <w:r w:rsidRPr="00043ED8">
              <w:rPr>
                <w:b/>
              </w:rPr>
              <w:t xml:space="preserve"> činnost</w:t>
            </w:r>
          </w:p>
          <w:p w:rsidR="002C2124" w:rsidRDefault="002C2124" w:rsidP="00711150">
            <w:pPr>
              <w:numPr>
                <w:ilvl w:val="0"/>
                <w:numId w:val="56"/>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rsidR="002C2124" w:rsidRPr="00EA6B4D" w:rsidRDefault="002C2124" w:rsidP="00711150">
            <w:pPr>
              <w:numPr>
                <w:ilvl w:val="0"/>
                <w:numId w:val="56"/>
              </w:numPr>
              <w:jc w:val="both"/>
            </w:pPr>
            <w:r w:rsidRPr="00EA6B4D">
              <w:t>Řešitelka grantu GAČR: č. /09/P406, Znalostní služby - jejich význam a charakteristika</w:t>
            </w:r>
          </w:p>
          <w:p w:rsidR="002C2124" w:rsidRPr="007F7989" w:rsidRDefault="002C2124" w:rsidP="002C2124">
            <w:pPr>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787" w:author="Dokulil Jiří" w:date="2018-11-18T23:26:00Z">
              <w:r w:rsidDel="000D0F3F">
                <w:rPr>
                  <w:b/>
                </w:rPr>
                <w:delText> </w:delText>
              </w:r>
            </w:del>
            <w:ins w:id="3788" w:author="Dokulil Jiří" w:date="2018-11-19T02:29:00Z">
              <w:r w:rsidR="000A2FE1">
                <w:rPr>
                  <w:b/>
                </w:rPr>
                <w:t> </w:t>
              </w:r>
            </w:ins>
            <w:r>
              <w:rPr>
                <w:b/>
              </w:rPr>
              <w:t>zahraničí</w:t>
            </w:r>
          </w:p>
        </w:tc>
      </w:tr>
      <w:tr w:rsidR="002C2124" w:rsidRPr="00B3781F" w:rsidTr="002C2124">
        <w:trPr>
          <w:trHeight w:val="328"/>
        </w:trPr>
        <w:tc>
          <w:tcPr>
            <w:tcW w:w="9859" w:type="dxa"/>
            <w:gridSpan w:val="11"/>
          </w:tcPr>
          <w:p w:rsidR="002C2124" w:rsidRPr="00804E9A" w:rsidRDefault="002C2124" w:rsidP="002C2124">
            <w:pPr>
              <w:rPr>
                <w:bCs/>
              </w:rPr>
            </w:pPr>
            <w:r w:rsidRPr="00804E9A">
              <w:rPr>
                <w:bCs/>
              </w:rPr>
              <w:t>University of West Hungary, Sopron, červen</w:t>
            </w:r>
            <w:r>
              <w:rPr>
                <w:bCs/>
              </w:rPr>
              <w:t>ec 2014 (krátkodobá stáž ERASMUS +)</w:t>
            </w:r>
          </w:p>
          <w:p w:rsidR="002C2124" w:rsidRDefault="002C2124" w:rsidP="002C2124">
            <w:r w:rsidRPr="00804E9A">
              <w:t>University of Maribor, Faculty of Tourism, (výuka v rámci Freemover</w:t>
            </w:r>
            <w:r>
              <w:t>, krátkodobá stáž</w:t>
            </w:r>
            <w:r w:rsidRPr="00804E9A">
              <w:t>) listopad 2014</w:t>
            </w:r>
          </w:p>
          <w:p w:rsidR="002C2124" w:rsidRPr="00B3781F" w:rsidRDefault="002C2124" w:rsidP="002C2124">
            <w:r w:rsidRPr="00386E76">
              <w:rPr>
                <w:bCs/>
                <w:lang w:val="en-GB"/>
              </w:rPr>
              <w:t>Miami University- School of Business Administration, listopad 2017, přednášková činnost</w:t>
            </w:r>
          </w:p>
        </w:tc>
      </w:tr>
      <w:tr w:rsidR="002C2124" w:rsidTr="002C2124">
        <w:trPr>
          <w:cantSplit/>
          <w:trHeight w:val="29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2C2124" w:rsidRDefault="002C2124" w:rsidP="002C2124"/>
    <w:p w:rsidR="00711150" w:rsidRDefault="00711150">
      <w:r>
        <w:br w:type="page"/>
      </w:r>
    </w:p>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rsidRPr="00290B96">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D217FA"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Default="002C2124" w:rsidP="002C2124">
            <w:pPr>
              <w:jc w:val="both"/>
            </w:pPr>
            <w:r w:rsidRPr="00932010">
              <w:rPr>
                <w:b/>
              </w:rPr>
              <w:t>Pavel</w:t>
            </w:r>
            <w:r>
              <w:rPr>
                <w:b/>
              </w:rPr>
              <w:t xml:space="preserve"> Valášek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rsidRPr="00290B96">
              <w:t>doc., Ing.,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1958</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14C3E" w:rsidRDefault="002C2124" w:rsidP="002C2124">
            <w:pPr>
              <w:jc w:val="both"/>
              <w:rPr>
                <w:i/>
              </w:rPr>
            </w:pPr>
            <w:r w:rsidRPr="00314C3E">
              <w:rPr>
                <w:i/>
              </w:rPr>
              <w:t xml:space="preserve">pp </w:t>
            </w:r>
          </w:p>
          <w:p w:rsidR="002C2124" w:rsidRPr="00314C3E" w:rsidRDefault="002C2124" w:rsidP="002C2124">
            <w:pPr>
              <w:jc w:val="both"/>
              <w:rPr>
                <w:i/>
              </w:rPr>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14C3E" w:rsidRDefault="002C2124" w:rsidP="002C2124">
            <w:pPr>
              <w:jc w:val="both"/>
              <w:rPr>
                <w:i/>
              </w:rPr>
            </w:pPr>
            <w:r w:rsidRPr="00314C3E">
              <w:rPr>
                <w:i/>
              </w:rPr>
              <w:t>pp</w:t>
            </w:r>
          </w:p>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Nejsou</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Technická chemie – garant, přednášející</w:t>
            </w:r>
            <w:ins w:id="3789" w:author="Dokulil Jiří" w:date="2018-11-18T23:26:00Z">
              <w:r w:rsidR="000D0F3F">
                <w:t>, cvičící, vede semináře</w:t>
              </w:r>
            </w:ins>
            <w:r>
              <w:t xml:space="preserve"> (50 %)</w:t>
            </w:r>
          </w:p>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Pr="00290B96" w:rsidRDefault="002C2124" w:rsidP="002C2124">
            <w:pPr>
              <w:jc w:val="both"/>
            </w:pPr>
            <w:r w:rsidRPr="00290B96">
              <w:t>1978 – 1982: SVŠT Bratislava, Chemickotechnologická fakulta, Konzervace potravin a technologie masa, prezenční studium, Ing.</w:t>
            </w:r>
          </w:p>
          <w:p w:rsidR="002C2124" w:rsidRPr="00DC3E96" w:rsidRDefault="002C2124" w:rsidP="002C2124">
            <w:pPr>
              <w:jc w:val="both"/>
            </w:pPr>
            <w:r w:rsidRPr="00290B96">
              <w:t>1986 – 1991: SVŠT (STU) Bratislava, Chemickotechnologická fakulta, Chemie a technologie poživatin, věd</w:t>
            </w:r>
            <w:r>
              <w:t>ecká aspirantura</w:t>
            </w:r>
            <w:r w:rsidRPr="00290B96">
              <w:t>, CSc.</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Pr="00290B96" w:rsidRDefault="002C2124" w:rsidP="002C2124">
            <w:pPr>
              <w:jc w:val="both"/>
            </w:pPr>
            <w:r w:rsidRPr="00290B96">
              <w:t>1983 – 1993: Slovácké konzervárny, k.</w:t>
            </w:r>
            <w:r>
              <w:t xml:space="preserve"> </w:t>
            </w:r>
            <w:r w:rsidRPr="00290B96">
              <w:t xml:space="preserve">p. Uherské Hradiště, technolog, vedoucí výroby, ředitel závodu </w:t>
            </w:r>
          </w:p>
          <w:p w:rsidR="002C2124" w:rsidRPr="00290B96" w:rsidRDefault="002C2124" w:rsidP="002C2124">
            <w:pPr>
              <w:jc w:val="both"/>
            </w:pPr>
            <w:r w:rsidRPr="00290B96">
              <w:t>1993 – 1994: Chladírny a mrazírny Rochus, s.r.o. Kunovice, výrobní náměstek</w:t>
            </w:r>
          </w:p>
          <w:p w:rsidR="002C2124" w:rsidRPr="00290B96" w:rsidRDefault="002C2124" w:rsidP="002C2124">
            <w:pPr>
              <w:jc w:val="both"/>
            </w:pPr>
            <w:r w:rsidRPr="00290B96">
              <w:t>1994 – 2004: Intercaps, spol. s r.o. Zlín, ředitel QA/QC, výrobní ředitel</w:t>
            </w:r>
          </w:p>
          <w:p w:rsidR="002C2124" w:rsidRDefault="002C2124" w:rsidP="002C2124">
            <w:pPr>
              <w:jc w:val="both"/>
            </w:pPr>
            <w:r w:rsidRPr="00290B96">
              <w:t>2004 – dosud: Univerzita Tomáše Bati ve Zlíně, odborný asistent, docent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tabs>
                <w:tab w:val="left" w:pos="1620"/>
              </w:tabs>
            </w:pPr>
            <w:r>
              <w:t>23 bakalářských prací – vedoucí</w:t>
            </w:r>
          </w:p>
          <w:p w:rsidR="002C2124" w:rsidRDefault="002C2124" w:rsidP="002C2124">
            <w:pPr>
              <w:tabs>
                <w:tab w:val="left" w:pos="1620"/>
              </w:tabs>
            </w:pPr>
            <w:r>
              <w:t xml:space="preserve"> 25 diplomových prací – vedoucí</w:t>
            </w:r>
          </w:p>
          <w:p w:rsidR="002C2124" w:rsidRDefault="002C2124" w:rsidP="002C2124">
            <w:pPr>
              <w:tabs>
                <w:tab w:val="left" w:pos="1620"/>
              </w:tabs>
            </w:pPr>
            <w:r>
              <w:t xml:space="preserve">   5 doktorských disertačních prací – konzultant </w:t>
            </w:r>
          </w:p>
          <w:p w:rsidR="002C2124" w:rsidRDefault="002C2124" w:rsidP="00711150">
            <w:pPr>
              <w:numPr>
                <w:ilvl w:val="0"/>
                <w:numId w:val="58"/>
              </w:numPr>
              <w:tabs>
                <w:tab w:val="left" w:pos="322"/>
              </w:tabs>
            </w:pPr>
            <w:r>
              <w:t xml:space="preserve">doktorandi – studia v cizím jazyku (EN) – školitel specialista </w:t>
            </w:r>
          </w:p>
          <w:p w:rsidR="002C2124" w:rsidRDefault="002C2124" w:rsidP="002C2124">
            <w:pPr>
              <w:tabs>
                <w:tab w:val="left" w:pos="1620"/>
              </w:tabs>
            </w:pPr>
            <w:r>
              <w:t xml:space="preserve">   1 doktorand  - školitel</w:t>
            </w:r>
          </w:p>
          <w:p w:rsidR="002C2124" w:rsidRDefault="002C2124" w:rsidP="002C2124">
            <w:pPr>
              <w:tabs>
                <w:tab w:val="left" w:pos="1620"/>
              </w:tabs>
            </w:pPr>
            <w:r>
              <w:t xml:space="preserve">T. č. školitel v doktorském studijním programu Chemie a technologie potravin, FT UTB ve Zlíně </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Zpracování zemědělských produktů</w:t>
            </w:r>
          </w:p>
        </w:tc>
        <w:tc>
          <w:tcPr>
            <w:tcW w:w="2245" w:type="dxa"/>
            <w:gridSpan w:val="2"/>
          </w:tcPr>
          <w:p w:rsidR="002C2124" w:rsidRDefault="002C2124" w:rsidP="002C2124">
            <w:pPr>
              <w:jc w:val="both"/>
            </w:pPr>
            <w:r>
              <w:t>2011</w:t>
            </w:r>
          </w:p>
        </w:tc>
        <w:tc>
          <w:tcPr>
            <w:tcW w:w="2248" w:type="dxa"/>
            <w:gridSpan w:val="4"/>
            <w:tcBorders>
              <w:right w:val="single" w:sz="12" w:space="0" w:color="auto"/>
            </w:tcBorders>
          </w:tcPr>
          <w:p w:rsidR="002C2124" w:rsidRDefault="002C2124" w:rsidP="002C2124">
            <w:pPr>
              <w:jc w:val="both"/>
            </w:pPr>
            <w:r>
              <w:t>SPU v Nitre</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center"/>
              <w:rPr>
                <w:b/>
              </w:rPr>
            </w:pPr>
            <w:r>
              <w:rPr>
                <w:b/>
              </w:rPr>
              <w:t>134</w:t>
            </w:r>
          </w:p>
        </w:tc>
        <w:tc>
          <w:tcPr>
            <w:tcW w:w="693" w:type="dxa"/>
            <w:vMerge w:val="restart"/>
          </w:tcPr>
          <w:p w:rsidR="002C2124" w:rsidRDefault="002C2124" w:rsidP="002C2124">
            <w:pPr>
              <w:jc w:val="center"/>
              <w:rPr>
                <w:b/>
              </w:rPr>
            </w:pPr>
            <w:r>
              <w:rPr>
                <w:b/>
              </w:rPr>
              <w:t>168</w:t>
            </w:r>
          </w:p>
        </w:tc>
        <w:tc>
          <w:tcPr>
            <w:tcW w:w="694" w:type="dxa"/>
            <w:vMerge w:val="restart"/>
          </w:tcPr>
          <w:p w:rsidR="002C2124" w:rsidRDefault="002C2124" w:rsidP="002C2124">
            <w:pPr>
              <w:jc w:val="center"/>
              <w:rPr>
                <w:b/>
              </w:rPr>
            </w:pPr>
            <w:r>
              <w:rPr>
                <w:b/>
              </w:rPr>
              <w:t>193</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Default="002C2124" w:rsidP="002C2124">
            <w:pPr>
              <w:pStyle w:val="Odstavecseseznamem"/>
              <w:spacing w:after="80"/>
              <w:ind w:left="0"/>
              <w:contextualSpacing w:val="0"/>
              <w:jc w:val="both"/>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rsidR="002C2124" w:rsidRPr="00184738" w:rsidRDefault="002C2124" w:rsidP="002C2124">
            <w:pPr>
              <w:autoSpaceDE w:val="0"/>
              <w:autoSpaceDN w:val="0"/>
              <w:adjustRightInd w:val="0"/>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rsidRPr="0042550E">
              <w:t>:</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w:t>
            </w:r>
            <w:r w:rsidRPr="00184738">
              <w:rPr>
                <w:b/>
              </w:rPr>
              <w:t>2017)</w:t>
            </w:r>
            <w:r w:rsidRPr="00184738">
              <w:t>, pp. 107–115, ISSN: 0308-8146.</w:t>
            </w:r>
          </w:p>
          <w:p w:rsidR="002C2124" w:rsidRDefault="002C2124" w:rsidP="002C2124">
            <w:pPr>
              <w:jc w:val="both"/>
            </w:pPr>
            <w:r w:rsidRPr="00826E02">
              <w:t xml:space="preserve">KOTÁSKOVÁ, E., SUMCZYNSKI, D., MLČEK, J., </w:t>
            </w:r>
            <w:r w:rsidRPr="00376E52">
              <w:rPr>
                <w:b/>
              </w:rPr>
              <w:t>VALÁŠEK, P.</w:t>
            </w:r>
            <w:r w:rsidRPr="00CC6F10">
              <w:rPr>
                <w:b/>
              </w:rPr>
              <w:t xml:space="preserve"> (10 %)</w:t>
            </w:r>
            <w:r w:rsidRPr="0042550E">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rsidR="002C2124" w:rsidRPr="00226E21" w:rsidRDefault="002C2124" w:rsidP="002C2124">
            <w:pPr>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r>
              <w:t>.</w:t>
            </w:r>
          </w:p>
          <w:p w:rsidR="002C2124" w:rsidRPr="00226E21" w:rsidRDefault="002C2124" w:rsidP="002C2124">
            <w:pPr>
              <w:jc w:val="both"/>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w:t>
            </w:r>
            <w:r w:rsidRPr="00226E21">
              <w:lastRenderedPageBreak/>
              <w:t xml:space="preserve">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r>
              <w:t>.</w:t>
            </w:r>
          </w:p>
          <w:p w:rsidR="002C2124" w:rsidRDefault="002C2124" w:rsidP="002C2124">
            <w:pPr>
              <w:jc w:val="both"/>
            </w:pPr>
            <w:r w:rsidRPr="00376E52">
              <w:rPr>
                <w:b/>
              </w:rPr>
              <w:t>VALÁŠEK, P.</w:t>
            </w:r>
            <w:r w:rsidRPr="00CC6F10">
              <w:rPr>
                <w:b/>
              </w:rPr>
              <w:t xml:space="preserve"> (</w:t>
            </w:r>
            <w:r>
              <w:rPr>
                <w:b/>
              </w:rPr>
              <w:t>4</w:t>
            </w:r>
            <w:r w:rsidRPr="00CC6F10">
              <w:rPr>
                <w:b/>
              </w:rPr>
              <w:t>0 %)</w:t>
            </w:r>
            <w:r w:rsidRPr="00CC6F10">
              <w:t>,</w:t>
            </w:r>
            <w:r>
              <w:t xml:space="preserve"> </w:t>
            </w:r>
            <w:r w:rsidRPr="00226E21">
              <w:t xml:space="preserve">MLČEK, J., FIŠERA, M., FIŠEROVÁ, L., SOCHOR, J., BAROŇ, M., JURÍKOVÁ, T.: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xml:space="preserve">, 64 </w:t>
            </w:r>
            <w:r w:rsidRPr="00B86A1E">
              <w:t>(2014):</w:t>
            </w:r>
            <w:r w:rsidRPr="00226E21">
              <w:t xml:space="preserve"> 193-200. ISSN: 0007-5922. FT UTB</w:t>
            </w:r>
            <w:r>
              <w:t>.</w:t>
            </w:r>
          </w:p>
          <w:p w:rsidR="002C2124" w:rsidRPr="00BD66D7" w:rsidRDefault="002C2124" w:rsidP="002C2124">
            <w:pPr>
              <w:autoSpaceDE w:val="0"/>
              <w:autoSpaceDN w:val="0"/>
              <w:adjustRightInd w:val="0"/>
              <w:jc w:val="both"/>
            </w:pPr>
            <w:r w:rsidRPr="00C02E66">
              <w:t>FIŠERA, M., VALÁŠEK, P.</w:t>
            </w:r>
            <w:r w:rsidRPr="00CC6F10">
              <w:rPr>
                <w:b/>
              </w:rPr>
              <w:t xml:space="preserve"> (</w:t>
            </w:r>
            <w:r>
              <w:rPr>
                <w:b/>
              </w:rPr>
              <w:t>2</w:t>
            </w:r>
            <w:r w:rsidRPr="00CC6F10">
              <w:rPr>
                <w:b/>
              </w:rPr>
              <w:t>0 %)</w:t>
            </w:r>
            <w:r w:rsidRPr="00CC6F10">
              <w:t>,</w:t>
            </w:r>
            <w:r>
              <w:t xml:space="preserve"> </w:t>
            </w:r>
            <w:r w:rsidRPr="00C02E66">
              <w:t>MLČEK, L., FOJTÍKOVÁ, L., FIŠEROVÁ, L.: D</w:t>
            </w:r>
            <w:r w:rsidRPr="00712186">
              <w:rPr>
                <w:rStyle w:val="doctitle"/>
              </w:rPr>
              <w:t>etermination of Natamycin in Fermented Dry Salami Casings</w:t>
            </w:r>
            <w:r w:rsidRPr="00C02E66">
              <w:rPr>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39, 2015,</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rsidR="002C2124" w:rsidRPr="00087E8F" w:rsidRDefault="002C2124" w:rsidP="002C2124">
            <w:pPr>
              <w:jc w:val="both"/>
              <w:rPr>
                <w:b/>
              </w:rPr>
            </w:pPr>
            <w:r w:rsidRPr="00087E8F">
              <w:rPr>
                <w:b/>
              </w:rPr>
              <w:t xml:space="preserve">Kapitola v knize </w:t>
            </w:r>
          </w:p>
          <w:p w:rsidR="002C2124" w:rsidRDefault="002C2124" w:rsidP="002C2124">
            <w:pPr>
              <w:jc w:val="both"/>
            </w:pPr>
            <w:r>
              <w:t xml:space="preserve">FIC, V. et al.: </w:t>
            </w:r>
            <w:r w:rsidRPr="00087E8F">
              <w:rPr>
                <w:i/>
              </w:rPr>
              <w:t>Víno, analýza, technologie, gastronomie</w:t>
            </w:r>
            <w:r>
              <w:t>, Ing. Václav Helán – 2 THETA, Český Těšín 2015, 299 s, ISBN 978-80-86380-77-3.</w:t>
            </w:r>
          </w:p>
          <w:p w:rsidR="002C2124" w:rsidRDefault="002C2124" w:rsidP="002C2124">
            <w:pPr>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lastRenderedPageBreak/>
              <w:t>Působení v</w:t>
            </w:r>
            <w:del w:id="3790" w:author="Dokulil Jiří" w:date="2018-11-18T23:26:00Z">
              <w:r w:rsidDel="000D0F3F">
                <w:rPr>
                  <w:b/>
                </w:rPr>
                <w:delText> </w:delText>
              </w:r>
            </w:del>
            <w:ins w:id="3791" w:author="Dokulil Jiří" w:date="2018-11-18T23:26: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31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 xml:space="preserve">Univerzita Tomáše Bati ve Zlíně </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Pr="00B77DB7" w:rsidRDefault="002C2124" w:rsidP="002C2124">
            <w:pPr>
              <w:rPr>
                <w:b/>
              </w:rPr>
            </w:pPr>
            <w:r>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DD3ACB" w:rsidRDefault="002C2124" w:rsidP="002C2124">
            <w:pPr>
              <w:jc w:val="both"/>
              <w:rPr>
                <w:b/>
              </w:rPr>
            </w:pPr>
            <w:r w:rsidRPr="00DD3ACB">
              <w:rPr>
                <w:b/>
              </w:rPr>
              <w:t>Pavel Valášek</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Pr="00D75F17" w:rsidRDefault="002C2124" w:rsidP="002C2124">
            <w:pPr>
              <w:jc w:val="both"/>
            </w:pPr>
            <w:r>
              <w:t>Ing.</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Pr="004D3FA2" w:rsidRDefault="002C2124" w:rsidP="002C2124">
            <w:pPr>
              <w:jc w:val="both"/>
            </w:pPr>
            <w:r>
              <w:t>1991</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F5C4A" w:rsidRDefault="002C2124" w:rsidP="002C2124">
            <w:pPr>
              <w:jc w:val="both"/>
              <w:rPr>
                <w:i/>
                <w:rPrChange w:id="3792" w:author="PS" w:date="2018-11-25T16:05:00Z">
                  <w:rPr/>
                </w:rPrChange>
              </w:rPr>
            </w:pPr>
            <w:r w:rsidRPr="00EF5C4A">
              <w:rPr>
                <w:i/>
                <w:rPrChange w:id="3793" w:author="PS" w:date="2018-11-25T16:05: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13</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del w:id="3794" w:author="PS" w:date="2018-11-25T16:05:00Z">
              <w:r w:rsidDel="00EF5C4A">
                <w:delText>12/2018</w:delText>
              </w:r>
            </w:del>
            <w:ins w:id="3795" w:author="PS" w:date="2018-11-25T16:05:00Z">
              <w:r w:rsidR="00EF5C4A">
                <w:t>1218</w:t>
              </w:r>
            </w:ins>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Default="002C2124" w:rsidP="002C2124">
            <w:pPr>
              <w:jc w:val="both"/>
            </w:pP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Nejsou</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1118"/>
        </w:trPr>
        <w:tc>
          <w:tcPr>
            <w:tcW w:w="9859" w:type="dxa"/>
            <w:gridSpan w:val="11"/>
            <w:tcBorders>
              <w:top w:val="nil"/>
            </w:tcBorders>
          </w:tcPr>
          <w:p w:rsidR="002C2124" w:rsidRDefault="002C2124" w:rsidP="002C2124">
            <w:pPr>
              <w:jc w:val="both"/>
            </w:pPr>
            <w:r>
              <w:t>Kybernetická bezpečnost – přednášející</w:t>
            </w:r>
            <w:ins w:id="3796" w:author="Dokulil Jiří" w:date="2018-11-18T23:26:00Z">
              <w:r w:rsidR="000D0F3F">
                <w:t>, cvičící</w:t>
              </w:r>
            </w:ins>
            <w:r>
              <w:t xml:space="preserve"> (10 %)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rsidRPr="00095333">
              <w:t>2011-2014</w:t>
            </w:r>
            <w:r>
              <w:t xml:space="preserve"> Univerzita Tomáše Bati ve Zlíně; Fakulta aplikované informatiky; Bezpečnostní systémy, technologie a management; prezenční studium; bc.</w:t>
            </w:r>
          </w:p>
          <w:p w:rsidR="002C2124" w:rsidRDefault="002C2124" w:rsidP="002C2124">
            <w:pPr>
              <w:jc w:val="both"/>
            </w:pPr>
            <w:r>
              <w:t>2014-2016 Univerzita Tomáše Bati ve Zlíně; Fakulta aplikované informatiky; Bezpečnostní systémy, technologie a management – manažerské zaměření; prezenční studium; Ing.</w:t>
            </w:r>
          </w:p>
          <w:p w:rsidR="002C2124" w:rsidRPr="00095333" w:rsidRDefault="002C2124" w:rsidP="002C2124">
            <w:pPr>
              <w:jc w:val="both"/>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C2124" w:rsidRPr="00B16F9D"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b/>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r w:rsidR="002C2124" w:rsidTr="002C2124">
              <w:tc>
                <w:tcPr>
                  <w:tcW w:w="10456" w:type="dxa"/>
                  <w:tcBorders>
                    <w:top w:val="nil"/>
                    <w:left w:val="nil"/>
                    <w:bottom w:val="nil"/>
                    <w:right w:val="nil"/>
                  </w:tcBorders>
                </w:tcPr>
                <w:p w:rsidR="002C2124" w:rsidRPr="004D3FA2" w:rsidRDefault="002C2124" w:rsidP="002C2124">
                  <w:pPr>
                    <w:pStyle w:val="OiaeaeiYiio2"/>
                    <w:widowControl/>
                    <w:spacing w:before="20" w:after="20"/>
                    <w:jc w:val="left"/>
                    <w:rPr>
                      <w:i w:val="0"/>
                      <w:sz w:val="20"/>
                      <w:lang w:val="cs-CZ"/>
                    </w:rPr>
                  </w:pPr>
                </w:p>
              </w:tc>
            </w:tr>
          </w:tbl>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p>
        </w:tc>
        <w:tc>
          <w:tcPr>
            <w:tcW w:w="693" w:type="dxa"/>
            <w:vMerge w:val="restart"/>
          </w:tcPr>
          <w:p w:rsidR="002C2124" w:rsidRDefault="002C2124" w:rsidP="002C2124">
            <w:pPr>
              <w:jc w:val="both"/>
              <w:rPr>
                <w:b/>
              </w:rPr>
            </w:pPr>
          </w:p>
        </w:tc>
        <w:tc>
          <w:tcPr>
            <w:tcW w:w="694" w:type="dxa"/>
            <w:vMerge w:val="restart"/>
          </w:tcPr>
          <w:p w:rsidR="002C2124" w:rsidRDefault="002C2124" w:rsidP="002C2124">
            <w:pPr>
              <w:jc w:val="both"/>
              <w:rPr>
                <w:b/>
              </w:rPr>
            </w:pP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039"/>
        </w:trPr>
        <w:tc>
          <w:tcPr>
            <w:tcW w:w="9859" w:type="dxa"/>
            <w:gridSpan w:val="11"/>
          </w:tcPr>
          <w:p w:rsidR="002C2124" w:rsidRPr="0024579E" w:rsidRDefault="002C2124" w:rsidP="002C2124">
            <w:pPr>
              <w:jc w:val="both"/>
            </w:pPr>
            <w:r w:rsidRPr="0024579E">
              <w:t>VALÁŠEK, Pavel. Postavení psychologie v soukromých bezpečnostních službách [online]. Zlín, 2017 Vědecká stať. Univerzita Tomáše Bati ve Zlíně, Fakulta aplikované informatiky, Ústav bezpečnostního inženýrství.</w:t>
            </w:r>
          </w:p>
          <w:p w:rsidR="002C2124" w:rsidRPr="0024579E" w:rsidRDefault="002C2124" w:rsidP="002C2124">
            <w:pPr>
              <w:jc w:val="both"/>
            </w:pPr>
          </w:p>
          <w:p w:rsidR="002C2124" w:rsidRDefault="002C2124" w:rsidP="002C2124">
            <w:pPr>
              <w:jc w:val="both"/>
            </w:pPr>
            <w:r w:rsidRPr="0024579E">
              <w:t>VALÁŠEK, Pavel a Luboš NEČESAL. Influence of Information and Communication Technology Development on Personal Information Environment. In: Cybernetics Approaches in Intelligent Systems. New York: NY: Springer Berlin Heidelberg, 2017, s. 164-171. ISBN 978-3-319-67617-3.</w:t>
            </w:r>
          </w:p>
          <w:p w:rsidR="002C2124" w:rsidRDefault="002C2124" w:rsidP="002C2124">
            <w:pPr>
              <w:jc w:val="both"/>
            </w:pPr>
          </w:p>
          <w:p w:rsidR="002C2124" w:rsidRDefault="002C2124" w:rsidP="002C2124">
            <w:pPr>
              <w:jc w:val="both"/>
              <w:rPr>
                <w:b/>
              </w:rPr>
            </w:pPr>
            <w:r>
              <w:t xml:space="preserve">VALÁŠEK, Pavel. Osobní informační prostředí a prvky jeho ochrany. Uherské Hradiště, 2017. Univerzita Tomáše Bati ve Zlíně, 2017, s. 285-292. ISBN </w:t>
            </w:r>
            <w:r w:rsidRPr="000E7489">
              <w:t>978-80-7454-717-1</w:t>
            </w: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797" w:author="Dokulil Jiří" w:date="2018-11-18T23:27:00Z">
              <w:r w:rsidDel="000D0F3F">
                <w:rPr>
                  <w:b/>
                </w:rPr>
                <w:delText> </w:delText>
              </w:r>
            </w:del>
            <w:ins w:id="3798" w:author="Dokulil Jiří" w:date="2018-11-18T23:27: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RPr="004325A8" w:rsidTr="002C2124">
        <w:tc>
          <w:tcPr>
            <w:tcW w:w="2518" w:type="dxa"/>
            <w:shd w:val="clear" w:color="auto" w:fill="F7CAAC"/>
          </w:tcPr>
          <w:p w:rsidR="002C2124" w:rsidRPr="004325A8" w:rsidRDefault="002C2124" w:rsidP="002C2124">
            <w:pPr>
              <w:jc w:val="both"/>
              <w:rPr>
                <w:b/>
              </w:rPr>
            </w:pPr>
            <w:r w:rsidRPr="004325A8">
              <w:rPr>
                <w:b/>
              </w:rPr>
              <w:t>Název studijního programu</w:t>
            </w:r>
          </w:p>
        </w:tc>
        <w:tc>
          <w:tcPr>
            <w:tcW w:w="7341" w:type="dxa"/>
            <w:gridSpan w:val="10"/>
          </w:tcPr>
          <w:p w:rsidR="002C2124" w:rsidRPr="004325A8"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Slavomíra Vargová</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1986</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EF5C4A" w:rsidRDefault="002C2124" w:rsidP="002C2124">
            <w:pPr>
              <w:jc w:val="both"/>
              <w:rPr>
                <w:i/>
                <w:rPrChange w:id="3799" w:author="PS" w:date="2018-11-25T16:05:00Z">
                  <w:rPr/>
                </w:rPrChange>
              </w:rPr>
            </w:pPr>
            <w:r w:rsidRPr="00EF5C4A">
              <w:rPr>
                <w:i/>
                <w:rPrChange w:id="3800" w:author="PS" w:date="2018-11-25T16:05: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08/2019</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EF5C4A" w:rsidRDefault="002C2124" w:rsidP="002C2124">
            <w:pPr>
              <w:jc w:val="both"/>
              <w:rPr>
                <w:i/>
                <w:rPrChange w:id="3801" w:author="PS" w:date="2018-11-25T16:05:00Z">
                  <w:rPr/>
                </w:rPrChange>
              </w:rPr>
            </w:pPr>
            <w:r w:rsidRPr="00EF5C4A">
              <w:rPr>
                <w:i/>
                <w:rPrChange w:id="3802" w:author="PS" w:date="2018-11-25T16:05:00Z">
                  <w:rPr/>
                </w:rPrChange>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08/2019</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749"/>
        </w:trPr>
        <w:tc>
          <w:tcPr>
            <w:tcW w:w="9859" w:type="dxa"/>
            <w:gridSpan w:val="11"/>
            <w:tcBorders>
              <w:top w:val="nil"/>
            </w:tcBorders>
          </w:tcPr>
          <w:p w:rsidR="002C2124" w:rsidRPr="000D2374" w:rsidRDefault="002C2124" w:rsidP="002C2124">
            <w:pPr>
              <w:jc w:val="both"/>
            </w:pPr>
            <w:r w:rsidRPr="000D2374">
              <w:t xml:space="preserve">Procesy hodnocení a ovládání rizik – </w:t>
            </w:r>
            <w:r>
              <w:t>přednášející</w:t>
            </w:r>
            <w:ins w:id="3803" w:author="Dokulil Jiří" w:date="2018-11-18T23:27:00Z">
              <w:r w:rsidR="000D0F3F">
                <w:t>, vede semináře</w:t>
              </w:r>
            </w:ins>
            <w:r>
              <w:t xml:space="preserve"> (30 %) </w:t>
            </w:r>
          </w:p>
          <w:p w:rsidR="002C2124" w:rsidRDefault="002C2124" w:rsidP="002C2124">
            <w:pPr>
              <w:jc w:val="both"/>
            </w:pPr>
            <w:r w:rsidRPr="000D2374">
              <w:t xml:space="preserve">Integrovaný systém managementu – garant, </w:t>
            </w:r>
            <w:r>
              <w:t>přednášející</w:t>
            </w:r>
            <w:ins w:id="3804" w:author="Dokulil Jiří" w:date="2018-11-18T23:27:00Z">
              <w:r w:rsidR="000D0F3F">
                <w:t>, vede semináře</w:t>
              </w:r>
            </w:ins>
            <w:r>
              <w:t xml:space="preserve"> (90 %)</w:t>
            </w:r>
          </w:p>
          <w:p w:rsidR="002C2124" w:rsidRDefault="002C2124" w:rsidP="002C2124">
            <w:pPr>
              <w:jc w:val="both"/>
            </w:pPr>
            <w:r w:rsidRPr="000D2374">
              <w:t xml:space="preserve">Bezpečnost </w:t>
            </w:r>
            <w:r>
              <w:t xml:space="preserve">a ochrana zdraví </w:t>
            </w:r>
            <w:r w:rsidRPr="000D2374">
              <w:t>na pracovišti</w:t>
            </w:r>
            <w:r>
              <w:t xml:space="preserve">  </w:t>
            </w:r>
            <w:r w:rsidRPr="000D2374">
              <w:t xml:space="preserve">–  garant, </w:t>
            </w:r>
            <w:r>
              <w:t>přednášející</w:t>
            </w:r>
            <w:ins w:id="3805" w:author="Dokulil Jiří" w:date="2018-11-18T23:27:00Z">
              <w:r w:rsidR="000D0F3F">
                <w:t>, vede semináře</w:t>
              </w:r>
            </w:ins>
            <w:r>
              <w:t xml:space="preserve"> (50 %)</w:t>
            </w:r>
          </w:p>
          <w:p w:rsidR="002C2124" w:rsidRDefault="002C2124" w:rsidP="002C2124">
            <w:pPr>
              <w:jc w:val="both"/>
            </w:pPr>
            <w:r w:rsidRPr="00C008BF">
              <w:t>Pro</w:t>
            </w:r>
            <w:r>
              <w:t xml:space="preserve">cesses of Risk Assessment and </w:t>
            </w:r>
            <w:r w:rsidRPr="00C008BF">
              <w:t>Treatment</w:t>
            </w:r>
            <w:r>
              <w:t xml:space="preserve"> – přednášející</w:t>
            </w:r>
            <w:ins w:id="3806" w:author="Dokulil Jiří" w:date="2018-11-18T23:27:00Z">
              <w:r w:rsidR="000D0F3F">
                <w:t>, vede semináře</w:t>
              </w:r>
            </w:ins>
            <w:r>
              <w:t xml:space="preserve"> (30 %)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15"/>
        </w:trPr>
        <w:tc>
          <w:tcPr>
            <w:tcW w:w="9859" w:type="dxa"/>
            <w:gridSpan w:val="11"/>
          </w:tcPr>
          <w:p w:rsidR="002C2124" w:rsidRPr="00285267" w:rsidRDefault="002C2124" w:rsidP="002C2124">
            <w:pPr>
              <w:ind w:left="1172" w:hanging="1172"/>
              <w:rPr>
                <w:b/>
              </w:rPr>
            </w:pPr>
            <w:r>
              <w:rPr>
                <w:b/>
              </w:rPr>
              <w:t xml:space="preserve">Bc.: 2008  </w:t>
            </w:r>
            <w:r w:rsidRPr="001E4510">
              <w:t>Strojnícka fakulta Technická Univerzita v Košiciach, obor</w:t>
            </w:r>
            <w:r>
              <w:t xml:space="preserve"> Bezpečnosť a ochrana </w:t>
            </w:r>
            <w:r w:rsidRPr="001E4510">
              <w:t>zdravia pri práci</w:t>
            </w:r>
            <w:r w:rsidRPr="00285267">
              <w:rPr>
                <w:b/>
              </w:rPr>
              <w:t xml:space="preserve"> </w:t>
            </w:r>
          </w:p>
          <w:p w:rsidR="002C2124" w:rsidRPr="00285267" w:rsidRDefault="002C2124" w:rsidP="002C2124">
            <w:pPr>
              <w:ind w:left="1172" w:hanging="1172"/>
              <w:rPr>
                <w:b/>
              </w:rPr>
            </w:pPr>
            <w:r>
              <w:rPr>
                <w:b/>
              </w:rPr>
              <w:t xml:space="preserve">Ing.: </w:t>
            </w:r>
            <w:r w:rsidRPr="00285267">
              <w:rPr>
                <w:b/>
              </w:rPr>
              <w:t xml:space="preserve">2010  </w:t>
            </w:r>
            <w:r w:rsidRPr="001E4510">
              <w:t>Strojnícka fakulta Technická Univerzita v Košiciach, obor Bezpečnosť technických systémov</w:t>
            </w:r>
            <w:r w:rsidRPr="00285267">
              <w:rPr>
                <w:b/>
              </w:rPr>
              <w:t xml:space="preserve"> </w:t>
            </w:r>
          </w:p>
          <w:p w:rsidR="002C2124" w:rsidRDefault="002C2124" w:rsidP="002C2124">
            <w:pPr>
              <w:ind w:left="1172" w:hanging="1172"/>
              <w:rPr>
                <w:b/>
              </w:rPr>
            </w:pPr>
            <w:r>
              <w:rPr>
                <w:b/>
              </w:rPr>
              <w:t xml:space="preserve">Ph.D.: </w:t>
            </w:r>
            <w:r w:rsidRPr="00285267">
              <w:rPr>
                <w:b/>
              </w:rPr>
              <w:t xml:space="preserve">2013  </w:t>
            </w:r>
            <w:r w:rsidRPr="001E4510">
              <w:t>Strojnícka fakulta Technic</w:t>
            </w:r>
            <w:r>
              <w:t>ká Univerzita v Košiciach, obor</w:t>
            </w:r>
            <w:r w:rsidRPr="001E4510">
              <w:t xml:space="preserve"> Bezpečnosť technických systémov</w:t>
            </w:r>
            <w:r>
              <w:rPr>
                <w:b/>
              </w:rPr>
              <w:t xml:space="preserve">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640"/>
        </w:trPr>
        <w:tc>
          <w:tcPr>
            <w:tcW w:w="9859" w:type="dxa"/>
            <w:gridSpan w:val="11"/>
          </w:tcPr>
          <w:p w:rsidR="002C2124" w:rsidRDefault="002C2124" w:rsidP="002C2124">
            <w:pPr>
              <w:jc w:val="both"/>
            </w:pPr>
            <w:r w:rsidRPr="001E4510">
              <w:rPr>
                <w:b/>
              </w:rPr>
              <w:t>9</w:t>
            </w:r>
            <w:r>
              <w:rPr>
                <w:b/>
              </w:rPr>
              <w:t>/</w:t>
            </w:r>
            <w:r w:rsidRPr="001E4510">
              <w:rPr>
                <w:b/>
              </w:rPr>
              <w:t>2013 -  1</w:t>
            </w:r>
            <w:r>
              <w:rPr>
                <w:b/>
              </w:rPr>
              <w:t>1</w:t>
            </w:r>
            <w:r w:rsidRPr="001E4510">
              <w:rPr>
                <w:b/>
              </w:rPr>
              <w:t>/2015:</w:t>
            </w:r>
            <w:r>
              <w:t xml:space="preserve"> Vědeckovýzkumný pracovník, Strojnícka fakulta Technická Univerzita v Košiciach</w:t>
            </w:r>
          </w:p>
          <w:p w:rsidR="002C2124" w:rsidRDefault="002C2124" w:rsidP="002C2124">
            <w:pPr>
              <w:jc w:val="both"/>
            </w:pPr>
            <w:r w:rsidRPr="001E4510">
              <w:rPr>
                <w:b/>
              </w:rPr>
              <w:t>9/2015 – dosud:</w:t>
            </w:r>
            <w:r>
              <w:t xml:space="preserve">   Univerzita Tomáše Bati ve Zlíně,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425"/>
        </w:trPr>
        <w:tc>
          <w:tcPr>
            <w:tcW w:w="9859" w:type="dxa"/>
            <w:gridSpan w:val="11"/>
          </w:tcPr>
          <w:p w:rsidR="002C2124" w:rsidRDefault="002C2124" w:rsidP="002C2124">
            <w:pPr>
              <w:jc w:val="both"/>
            </w:pPr>
            <w:r>
              <w:t>39 bakalářských prací (UTB)</w:t>
            </w:r>
          </w:p>
          <w:p w:rsidR="002C2124" w:rsidRDefault="002C2124" w:rsidP="002C2124">
            <w:pPr>
              <w:jc w:val="both"/>
            </w:pPr>
            <w:r>
              <w:t>24 bakalářských prací (TUKE)</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0</w:t>
            </w:r>
          </w:p>
        </w:tc>
        <w:tc>
          <w:tcPr>
            <w:tcW w:w="693" w:type="dxa"/>
            <w:vMerge w:val="restart"/>
          </w:tcPr>
          <w:p w:rsidR="002C2124" w:rsidRDefault="002C2124" w:rsidP="002C2124">
            <w:pPr>
              <w:jc w:val="both"/>
              <w:rPr>
                <w:b/>
              </w:rPr>
            </w:pPr>
            <w:r>
              <w:rPr>
                <w:b/>
              </w:rPr>
              <w:t>0</w:t>
            </w:r>
          </w:p>
        </w:tc>
        <w:tc>
          <w:tcPr>
            <w:tcW w:w="694" w:type="dxa"/>
            <w:vMerge w:val="restart"/>
          </w:tcPr>
          <w:p w:rsidR="002C2124" w:rsidRDefault="002C2124" w:rsidP="002C2124">
            <w:pPr>
              <w:jc w:val="both"/>
              <w:rPr>
                <w:b/>
              </w:rPr>
            </w:pPr>
            <w:r>
              <w:rPr>
                <w:b/>
              </w:rPr>
              <w:t>6</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E77DDE" w:rsidTr="002C2124">
        <w:trPr>
          <w:trHeight w:val="2347"/>
        </w:trPr>
        <w:tc>
          <w:tcPr>
            <w:tcW w:w="9859" w:type="dxa"/>
            <w:gridSpan w:val="11"/>
          </w:tcPr>
          <w:p w:rsidR="002C2124" w:rsidRDefault="002C2124" w:rsidP="002C2124">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2C2124" w:rsidRDefault="002C2124" w:rsidP="002C2124">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2C2124" w:rsidRDefault="002C2124" w:rsidP="002C2124">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2C2124" w:rsidRDefault="002C2124" w:rsidP="002C2124">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2C2124" w:rsidRDefault="002C2124" w:rsidP="002C2124">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2C2124" w:rsidRPr="00E77DDE"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807" w:author="Dokulil Jiří" w:date="2018-11-18T23:28:00Z">
              <w:r w:rsidDel="000D0F3F">
                <w:rPr>
                  <w:b/>
                </w:rPr>
                <w:delText> </w:delText>
              </w:r>
            </w:del>
            <w:ins w:id="3808" w:author="Dokulil Jiří" w:date="2018-11-18T23:28:00Z">
              <w:r w:rsidR="000D0F3F">
                <w:rPr>
                  <w:b/>
                </w:rPr>
                <w:t> </w:t>
              </w:r>
            </w:ins>
            <w:r>
              <w:rPr>
                <w:b/>
              </w:rPr>
              <w:t>zahraničí</w:t>
            </w:r>
          </w:p>
        </w:tc>
      </w:tr>
      <w:tr w:rsidR="002C2124" w:rsidRPr="005B1582" w:rsidTr="002C2124">
        <w:trPr>
          <w:trHeight w:val="328"/>
        </w:trPr>
        <w:tc>
          <w:tcPr>
            <w:tcW w:w="9859" w:type="dxa"/>
            <w:gridSpan w:val="11"/>
          </w:tcPr>
          <w:p w:rsidR="002C2124" w:rsidRDefault="002C2124" w:rsidP="002C2124">
            <w:r>
              <w:rPr>
                <w:b/>
              </w:rPr>
              <w:t xml:space="preserve">10/2011-8/2012 </w:t>
            </w:r>
            <w:r w:rsidRPr="005B1582">
              <w:t>studijní pobyt (PhD. Studium) na Bergische Universit</w:t>
            </w:r>
            <w:r w:rsidRPr="005B1582">
              <w:rPr>
                <w:lang w:val="sk-SK"/>
              </w:rPr>
              <w:t xml:space="preserve">ät </w:t>
            </w:r>
            <w:r w:rsidRPr="005B1582">
              <w:t>in Wuppertal, SRN</w:t>
            </w:r>
          </w:p>
          <w:p w:rsidR="002C2124" w:rsidRDefault="002C2124" w:rsidP="002C2124"/>
          <w:p w:rsidR="002C2124" w:rsidRDefault="002C2124" w:rsidP="002C2124"/>
          <w:p w:rsidR="002C2124" w:rsidRPr="005B1582"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Fakulta logistiky a krizového řízení</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A31BAB" w:rsidRDefault="002C2124" w:rsidP="002C2124">
            <w:pPr>
              <w:jc w:val="both"/>
              <w:rPr>
                <w:b/>
              </w:rPr>
            </w:pPr>
            <w:r w:rsidRPr="00A31BAB">
              <w:rPr>
                <w:b/>
              </w:rPr>
              <w:t>Dušan Vičar</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prof., Ing., CSc.</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1953</w:t>
            </w:r>
          </w:p>
        </w:tc>
        <w:tc>
          <w:tcPr>
            <w:tcW w:w="1721" w:type="dxa"/>
            <w:shd w:val="clear" w:color="auto" w:fill="F7CAAC"/>
          </w:tcPr>
          <w:p w:rsidR="002C2124" w:rsidRDefault="002C2124" w:rsidP="002C2124">
            <w:pPr>
              <w:jc w:val="both"/>
              <w:rPr>
                <w:b/>
              </w:rPr>
            </w:pPr>
            <w:r>
              <w:rPr>
                <w:b/>
              </w:rPr>
              <w:t>typ vztahu k VŠ</w:t>
            </w:r>
          </w:p>
        </w:tc>
        <w:tc>
          <w:tcPr>
            <w:tcW w:w="992" w:type="dxa"/>
            <w:gridSpan w:val="2"/>
          </w:tcPr>
          <w:p w:rsidR="002C2124" w:rsidRPr="00354CAC" w:rsidRDefault="002C2124" w:rsidP="002C2124">
            <w:pPr>
              <w:jc w:val="both"/>
              <w:rPr>
                <w:i/>
              </w:rPr>
            </w:pPr>
            <w:r w:rsidRPr="00354CA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5068" w:type="dxa"/>
            <w:gridSpan w:val="3"/>
            <w:shd w:val="clear" w:color="auto" w:fill="F7CAAC"/>
          </w:tcPr>
          <w:p w:rsidR="002C2124" w:rsidRDefault="002C2124" w:rsidP="002C2124">
            <w:pPr>
              <w:jc w:val="both"/>
              <w:rPr>
                <w:b/>
              </w:rPr>
            </w:pPr>
            <w:r>
              <w:rPr>
                <w:b/>
              </w:rPr>
              <w:t>Typ vztahu na součásti VŠ, která uskutečňuje st. program</w:t>
            </w:r>
          </w:p>
        </w:tc>
        <w:tc>
          <w:tcPr>
            <w:tcW w:w="992" w:type="dxa"/>
            <w:gridSpan w:val="2"/>
          </w:tcPr>
          <w:p w:rsidR="002C2124" w:rsidRPr="00354CAC" w:rsidRDefault="002C2124" w:rsidP="002C2124">
            <w:pPr>
              <w:jc w:val="both"/>
              <w:rPr>
                <w:i/>
              </w:rPr>
            </w:pPr>
            <w:r w:rsidRPr="00354CAC">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N</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Masarykova univerzita Brno</w:t>
            </w:r>
          </w:p>
        </w:tc>
        <w:tc>
          <w:tcPr>
            <w:tcW w:w="1703" w:type="dxa"/>
            <w:gridSpan w:val="2"/>
          </w:tcPr>
          <w:p w:rsidR="002C2124" w:rsidRPr="00354CAC" w:rsidRDefault="002C2124" w:rsidP="002C2124">
            <w:pPr>
              <w:jc w:val="both"/>
              <w:rPr>
                <w:i/>
              </w:rPr>
            </w:pPr>
            <w:r w:rsidRPr="00354CAC">
              <w:rPr>
                <w:i/>
              </w:rPr>
              <w:t>pp.</w:t>
            </w:r>
          </w:p>
        </w:tc>
        <w:tc>
          <w:tcPr>
            <w:tcW w:w="2096" w:type="dxa"/>
            <w:gridSpan w:val="4"/>
          </w:tcPr>
          <w:p w:rsidR="002C2124" w:rsidRDefault="002C2124" w:rsidP="002C2124">
            <w:pPr>
              <w:jc w:val="both"/>
            </w:pPr>
            <w:r>
              <w:t xml:space="preserve">8 </w:t>
            </w: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RPr="00467F3C" w:rsidTr="002C2124">
        <w:trPr>
          <w:trHeight w:val="1118"/>
        </w:trPr>
        <w:tc>
          <w:tcPr>
            <w:tcW w:w="9859" w:type="dxa"/>
            <w:gridSpan w:val="11"/>
            <w:tcBorders>
              <w:top w:val="nil"/>
            </w:tcBorders>
          </w:tcPr>
          <w:p w:rsidR="002C2124" w:rsidRPr="00467F3C" w:rsidRDefault="002C2124" w:rsidP="000D0F3F">
            <w:pPr>
              <w:jc w:val="both"/>
            </w:pPr>
            <w:r w:rsidRPr="00467F3C">
              <w:t>Ochrana obyvatelstva a IZS</w:t>
            </w:r>
            <w:r>
              <w:t xml:space="preserve"> – garant, </w:t>
            </w:r>
            <w:del w:id="3809" w:author="Dokulil Jiří" w:date="2018-11-18T23:28:00Z">
              <w:r w:rsidDel="000D0F3F">
                <w:delText xml:space="preserve">přednášky </w:delText>
              </w:r>
            </w:del>
            <w:ins w:id="3810" w:author="Dokulil Jiří" w:date="2018-11-18T23:28:00Z">
              <w:r w:rsidR="000D0F3F">
                <w:t xml:space="preserve">přednášející </w:t>
              </w:r>
            </w:ins>
            <w:r>
              <w:t>(50 %)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811"/>
        </w:trPr>
        <w:tc>
          <w:tcPr>
            <w:tcW w:w="9859" w:type="dxa"/>
            <w:gridSpan w:val="11"/>
          </w:tcPr>
          <w:p w:rsidR="002C2124" w:rsidRDefault="002C2124" w:rsidP="002C2124">
            <w:pPr>
              <w:jc w:val="both"/>
            </w:pPr>
            <w:r>
              <w:t>1972 – 1977: VAAZ v Brně, Chemické inženýrství, Ing. (1977)</w:t>
            </w:r>
          </w:p>
          <w:p w:rsidR="002C2124" w:rsidRDefault="002C2124" w:rsidP="002C2124">
            <w:pPr>
              <w:jc w:val="both"/>
            </w:pPr>
            <w:r>
              <w:t>1983 – 1988: VAAZ v Brně, Operační a bojové použití druhů vojsk, speciální technické a týlové zabezpečení, CSc. (1988)</w:t>
            </w:r>
          </w:p>
          <w:p w:rsidR="002C2124" w:rsidRDefault="002C2124" w:rsidP="002C2124">
            <w:pPr>
              <w:jc w:val="both"/>
              <w:rPr>
                <w:b/>
              </w:rPr>
            </w:pP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1090"/>
        </w:trPr>
        <w:tc>
          <w:tcPr>
            <w:tcW w:w="9859" w:type="dxa"/>
            <w:gridSpan w:val="11"/>
          </w:tcPr>
          <w:p w:rsidR="002C2124" w:rsidRDefault="002C2124" w:rsidP="002C2124">
            <w:pPr>
              <w:jc w:val="both"/>
              <w:rPr>
                <w:rFonts w:eastAsia="Arial Unicode MS"/>
              </w:rPr>
            </w:pPr>
            <w:r>
              <w:rPr>
                <w:rFonts w:eastAsia="Arial Unicode MS"/>
              </w:rPr>
              <w:t xml:space="preserve">1977 - 1981 - MO ČR náčelník chemické služby, </w:t>
            </w:r>
          </w:p>
          <w:p w:rsidR="002C2124" w:rsidRDefault="002C2124" w:rsidP="002C2124">
            <w:pPr>
              <w:jc w:val="both"/>
              <w:rPr>
                <w:rFonts w:eastAsia="Arial Unicode MS"/>
              </w:rPr>
            </w:pPr>
            <w:r>
              <w:rPr>
                <w:rFonts w:eastAsia="Arial Unicode MS"/>
              </w:rPr>
              <w:t xml:space="preserve">1981 - 1983 - VVŠ PV asistent, </w:t>
            </w:r>
          </w:p>
          <w:p w:rsidR="002C2124" w:rsidRDefault="002C2124" w:rsidP="002C2124">
            <w:pPr>
              <w:jc w:val="both"/>
              <w:rPr>
                <w:rFonts w:eastAsia="Arial Unicode MS"/>
              </w:rPr>
            </w:pPr>
            <w:r>
              <w:rPr>
                <w:rFonts w:eastAsia="Arial Unicode MS"/>
              </w:rPr>
              <w:t xml:space="preserve">1983 - 1989 - VVŠ PV ve Vyškově starší učitel, </w:t>
            </w:r>
          </w:p>
          <w:p w:rsidR="002C2124" w:rsidRDefault="002C2124" w:rsidP="002C2124">
            <w:pPr>
              <w:jc w:val="both"/>
              <w:rPr>
                <w:rFonts w:eastAsia="Arial Unicode MS"/>
              </w:rPr>
            </w:pPr>
            <w:r>
              <w:rPr>
                <w:rFonts w:eastAsia="Arial Unicode MS"/>
              </w:rPr>
              <w:t xml:space="preserve">1989 - 1993 - VVŠ PV ve Vyškově náčelník předmětové skupiny, </w:t>
            </w:r>
          </w:p>
          <w:p w:rsidR="002C2124" w:rsidRDefault="002C2124" w:rsidP="002C2124">
            <w:pPr>
              <w:jc w:val="both"/>
              <w:rPr>
                <w:rFonts w:eastAsia="Arial Unicode MS"/>
              </w:rPr>
            </w:pPr>
            <w:r>
              <w:rPr>
                <w:rFonts w:eastAsia="Arial Unicode MS"/>
              </w:rPr>
              <w:t xml:space="preserve">1983 - 2001 - VVŠ PV ve Vyškově zástupce vedoucího katedry, </w:t>
            </w:r>
          </w:p>
          <w:p w:rsidR="002C2124" w:rsidRDefault="002C2124" w:rsidP="002C2124">
            <w:pPr>
              <w:jc w:val="both"/>
              <w:rPr>
                <w:rFonts w:eastAsia="Arial Unicode MS"/>
              </w:rPr>
            </w:pPr>
            <w:r>
              <w:rPr>
                <w:rFonts w:eastAsia="Arial Unicode MS"/>
              </w:rPr>
              <w:t xml:space="preserve">2001 - 2003 - VVŠ PV ve Vyškově vedoucí katedry, </w:t>
            </w:r>
          </w:p>
          <w:p w:rsidR="002C2124" w:rsidRDefault="002C2124" w:rsidP="002C2124">
            <w:pPr>
              <w:jc w:val="both"/>
              <w:rPr>
                <w:rFonts w:eastAsia="Arial Unicode MS"/>
              </w:rPr>
            </w:pPr>
            <w:r>
              <w:rPr>
                <w:rFonts w:eastAsia="Arial Unicode MS"/>
              </w:rPr>
              <w:t xml:space="preserve">1994 - 1997 - VVŠ PV  ve Vyškově proděkan, </w:t>
            </w:r>
          </w:p>
          <w:p w:rsidR="002C2124" w:rsidRDefault="002C2124" w:rsidP="002C2124">
            <w:pPr>
              <w:jc w:val="both"/>
              <w:rPr>
                <w:rFonts w:eastAsia="Arial Unicode MS"/>
              </w:rPr>
            </w:pPr>
            <w:r>
              <w:rPr>
                <w:rFonts w:eastAsia="Arial Unicode MS"/>
              </w:rPr>
              <w:t xml:space="preserve">1997 - 2003 - VVŠ PV ve Vyškově prorektor pro vědeckou činnost, </w:t>
            </w:r>
          </w:p>
          <w:p w:rsidR="002C2124" w:rsidRDefault="002C2124" w:rsidP="002C2124">
            <w:pPr>
              <w:jc w:val="both"/>
              <w:rPr>
                <w:rFonts w:eastAsia="Arial Unicode MS"/>
              </w:rPr>
            </w:pPr>
            <w:r>
              <w:rPr>
                <w:rFonts w:eastAsia="Arial Unicode MS"/>
              </w:rPr>
              <w:t xml:space="preserve">2003 - 2004 VVŠ PV ve Vyškově ředitel OJ ÚNBC, </w:t>
            </w:r>
          </w:p>
          <w:p w:rsidR="002C2124" w:rsidRDefault="002C2124" w:rsidP="002C2124">
            <w:pPr>
              <w:jc w:val="both"/>
              <w:rPr>
                <w:rFonts w:eastAsia="Arial Unicode MS"/>
              </w:rPr>
            </w:pPr>
            <w:r>
              <w:rPr>
                <w:rFonts w:eastAsia="Arial Unicode MS"/>
              </w:rPr>
              <w:t>2004 - 2011 - UO v Brně ředitel Ústavu OPZHN.</w:t>
            </w:r>
          </w:p>
          <w:p w:rsidR="002C2124" w:rsidRDefault="002C2124" w:rsidP="002C2124">
            <w:r>
              <w:t>01/2011 – 02/2011: Akademický pracovník Ústavu OPZHN Univerzity obrany Brno</w:t>
            </w:r>
          </w:p>
          <w:p w:rsidR="002C2124" w:rsidRDefault="002C2124" w:rsidP="002C2124">
            <w:r>
              <w:t>03/2011 – 06/2013: Ředitel Ústavu krizového řízení Fakulty logistiky a krizového řízení UTB ve Zlíně</w:t>
            </w:r>
          </w:p>
          <w:p w:rsidR="002C2124" w:rsidRDefault="002C2124" w:rsidP="002C2124">
            <w:r>
              <w:t>09/2012 – 12/2014: Proděkan pro vědu a výzkum Fakulty logistiky a krizového řízení UTB ve Zlíně</w:t>
            </w:r>
          </w:p>
          <w:p w:rsidR="002C2124" w:rsidRDefault="002C2124" w:rsidP="002C2124">
            <w:r>
              <w:t>07/2013– dosud: Ředitel Ústavu ochrany obyvatelstva Fakulty logistiky a krizového řízení UTB ve Zlíně</w:t>
            </w:r>
          </w:p>
          <w:p w:rsidR="002C2124" w:rsidRDefault="002C2124" w:rsidP="002C2124">
            <w:pPr>
              <w:jc w:val="both"/>
            </w:pP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1105"/>
        </w:trPr>
        <w:tc>
          <w:tcPr>
            <w:tcW w:w="9859" w:type="dxa"/>
            <w:gridSpan w:val="11"/>
          </w:tcPr>
          <w:p w:rsidR="002C2124" w:rsidRDefault="002C2124" w:rsidP="002C2124">
            <w:pPr>
              <w:jc w:val="both"/>
            </w:pPr>
            <w:r>
              <w:t>Na UTB – 25 bakalářských prací, 1 diplomová práce.</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r>
              <w:t>Zbraně hromadného ničení a ochrana proti nim</w:t>
            </w:r>
          </w:p>
        </w:tc>
        <w:tc>
          <w:tcPr>
            <w:tcW w:w="2245" w:type="dxa"/>
            <w:gridSpan w:val="2"/>
          </w:tcPr>
          <w:p w:rsidR="002C2124" w:rsidRDefault="002C2124" w:rsidP="002C2124">
            <w:pPr>
              <w:jc w:val="both"/>
            </w:pPr>
            <w:r>
              <w:t>1992</w:t>
            </w:r>
          </w:p>
        </w:tc>
        <w:tc>
          <w:tcPr>
            <w:tcW w:w="2248" w:type="dxa"/>
            <w:gridSpan w:val="4"/>
            <w:tcBorders>
              <w:right w:val="single" w:sz="12" w:space="0" w:color="auto"/>
            </w:tcBorders>
          </w:tcPr>
          <w:p w:rsidR="002C2124" w:rsidRDefault="002C2124" w:rsidP="002C2124">
            <w:pPr>
              <w:jc w:val="both"/>
            </w:pPr>
            <w:r>
              <w:t>VVŠ PV ve Vyškově</w:t>
            </w: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11</w:t>
            </w:r>
          </w:p>
        </w:tc>
        <w:tc>
          <w:tcPr>
            <w:tcW w:w="693" w:type="dxa"/>
            <w:vMerge w:val="restart"/>
          </w:tcPr>
          <w:p w:rsidR="002C2124" w:rsidRDefault="002C2124" w:rsidP="002C2124">
            <w:pPr>
              <w:jc w:val="both"/>
              <w:rPr>
                <w:b/>
              </w:rPr>
            </w:pPr>
            <w:r>
              <w:rPr>
                <w:b/>
              </w:rPr>
              <w:t>6</w:t>
            </w:r>
          </w:p>
        </w:tc>
        <w:tc>
          <w:tcPr>
            <w:tcW w:w="694" w:type="dxa"/>
            <w:vMerge w:val="restart"/>
          </w:tcPr>
          <w:p w:rsidR="002C2124" w:rsidRDefault="002C2124" w:rsidP="002C2124">
            <w:pPr>
              <w:jc w:val="both"/>
              <w:rPr>
                <w:b/>
              </w:rPr>
            </w:pPr>
            <w:r>
              <w:rPr>
                <w:b/>
              </w:rPr>
              <w:t>46</w:t>
            </w:r>
          </w:p>
        </w:tc>
      </w:tr>
      <w:tr w:rsidR="002C2124" w:rsidTr="002C2124">
        <w:trPr>
          <w:trHeight w:val="205"/>
        </w:trPr>
        <w:tc>
          <w:tcPr>
            <w:tcW w:w="3347" w:type="dxa"/>
            <w:gridSpan w:val="2"/>
          </w:tcPr>
          <w:p w:rsidR="002C2124" w:rsidRDefault="002C2124" w:rsidP="002C2124">
            <w:pPr>
              <w:jc w:val="both"/>
            </w:pPr>
            <w:r>
              <w:t>Ochrana vojsk a obyvatelstva</w:t>
            </w:r>
          </w:p>
        </w:tc>
        <w:tc>
          <w:tcPr>
            <w:tcW w:w="2245" w:type="dxa"/>
            <w:gridSpan w:val="2"/>
          </w:tcPr>
          <w:p w:rsidR="002C2124" w:rsidRDefault="002C2124" w:rsidP="002C2124">
            <w:pPr>
              <w:jc w:val="both"/>
            </w:pPr>
            <w:r>
              <w:t>2004</w:t>
            </w:r>
          </w:p>
        </w:tc>
        <w:tc>
          <w:tcPr>
            <w:tcW w:w="2248" w:type="dxa"/>
            <w:gridSpan w:val="4"/>
            <w:tcBorders>
              <w:right w:val="single" w:sz="12" w:space="0" w:color="auto"/>
            </w:tcBorders>
          </w:tcPr>
          <w:p w:rsidR="002C2124" w:rsidRDefault="002C2124" w:rsidP="002C2124">
            <w:pPr>
              <w:jc w:val="both"/>
            </w:pPr>
            <w:r>
              <w:t>VVŠ PV ve Vyškově</w:t>
            </w: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Tr="002C2124">
        <w:trPr>
          <w:trHeight w:val="2347"/>
        </w:trPr>
        <w:tc>
          <w:tcPr>
            <w:tcW w:w="9859" w:type="dxa"/>
            <w:gridSpan w:val="11"/>
          </w:tcPr>
          <w:p w:rsidR="002C2124" w:rsidRPr="004C3AF7" w:rsidRDefault="002C2124" w:rsidP="002C2124">
            <w:pPr>
              <w:spacing w:after="40"/>
              <w:jc w:val="both"/>
            </w:pPr>
            <w:r w:rsidRPr="004C3AF7">
              <w:rPr>
                <w:b/>
              </w:rPr>
              <w:lastRenderedPageBreak/>
              <w:t>Dušan VIČAR (25 %</w:t>
            </w:r>
            <w:r w:rsidRPr="004C3AF7">
              <w:t xml:space="preserve">), Miroslav TOMEK, ŠAFAŘÍK Zdeněk a Jan STROHMANDL. </w:t>
            </w:r>
            <w:r w:rsidRPr="004C3AF7">
              <w:rPr>
                <w:rStyle w:val="Zdraznn"/>
                <w:i w:val="0"/>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rsidR="002C2124" w:rsidRPr="004C3AF7" w:rsidRDefault="002C2124" w:rsidP="002C2124">
            <w:pPr>
              <w:spacing w:after="40"/>
              <w:jc w:val="both"/>
            </w:pPr>
            <w:r w:rsidRPr="004C3AF7">
              <w:rPr>
                <w:b/>
              </w:rPr>
              <w:t xml:space="preserve">Dušan </w:t>
            </w:r>
            <w:r w:rsidRPr="004C3AF7">
              <w:rPr>
                <w:b/>
                <w:bCs/>
              </w:rPr>
              <w:t>VIČAR (50 %)</w:t>
            </w:r>
            <w:r w:rsidRPr="004C3AF7">
              <w:rPr>
                <w:b/>
              </w:rPr>
              <w:t>,</w:t>
            </w:r>
            <w:r w:rsidRPr="004C3AF7">
              <w:t xml:space="preserve"> Jan STROHMANDL, Ivan PRINC, Jakub RAK, Ivan MAŠEK, Danuše ULČÍKOVÁ.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rsidR="002C2124" w:rsidRPr="004C3AF7" w:rsidRDefault="002C2124" w:rsidP="002C2124">
            <w:pPr>
              <w:spacing w:after="40"/>
              <w:jc w:val="both"/>
            </w:pPr>
            <w:r w:rsidRPr="004C3AF7">
              <w:t xml:space="preserve">PLUCKOVÁ Irena, </w:t>
            </w:r>
            <w:r w:rsidRPr="004C3AF7">
              <w:rPr>
                <w:b/>
              </w:rPr>
              <w:t xml:space="preserve">VIČAR Dušan (25 %), </w:t>
            </w:r>
            <w:r w:rsidRPr="004C3AF7">
              <w:t xml:space="preserve">MILÉŘ Tomáš, SLÁDEK, Petr, SVOBODA Ivo, ŠMEJKALOVÁ Kateřina a ŠIBOR Jiří.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rsidR="002C2124" w:rsidRPr="004C3AF7" w:rsidRDefault="002C2124" w:rsidP="002C2124">
            <w:pPr>
              <w:spacing w:after="40"/>
              <w:jc w:val="both"/>
            </w:pPr>
            <w:r w:rsidRPr="004C3AF7">
              <w:t xml:space="preserve">SEIDL Miloslav, TOMEK Miroslav a </w:t>
            </w:r>
            <w:r w:rsidRPr="004C3AF7">
              <w:rPr>
                <w:b/>
              </w:rPr>
              <w:t>Dušan VIČAR (30 %)</w:t>
            </w:r>
            <w:r w:rsidRPr="004C3AF7">
              <w:t xml:space="preserve">. 2014. </w:t>
            </w:r>
            <w:r w:rsidRPr="004C3AF7">
              <w:rPr>
                <w:rStyle w:val="Zdraznn"/>
                <w:iCs/>
              </w:rPr>
              <w:t>Evakuácia osôb, zvierat a vecí</w:t>
            </w:r>
            <w:r w:rsidRPr="004C3AF7">
              <w:t>. (monografie) 1. vyd. EDIS – vydavateľstvo ŽU v Žiline. 262 s. ISBN 978-80-554-0939-9.</w:t>
            </w:r>
          </w:p>
          <w:p w:rsidR="002C2124" w:rsidRPr="004C3AF7" w:rsidRDefault="002C2124" w:rsidP="002C2124">
            <w:pPr>
              <w:pStyle w:val="Normlnweb"/>
              <w:spacing w:before="0" w:beforeAutospacing="0" w:after="40" w:afterAutospacing="0"/>
              <w:ind w:left="38"/>
              <w:jc w:val="both"/>
              <w:rPr>
                <w:rFonts w:ascii="Times New Roman" w:hAnsi="Times New Roman" w:cs="Times New Roman"/>
                <w:sz w:val="20"/>
                <w:szCs w:val="20"/>
              </w:rPr>
            </w:pPr>
            <w:r w:rsidRPr="004C3AF7">
              <w:rPr>
                <w:rFonts w:ascii="Times New Roman" w:hAnsi="Times New Roman" w:cs="Times New Roman"/>
                <w:sz w:val="20"/>
                <w:szCs w:val="20"/>
              </w:rPr>
              <w:t xml:space="preserve">Ivan MAŠEK, ŠAFAŘÍK Zdeněk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Zdraznn"/>
                <w:i w:val="0"/>
                <w:iCs/>
              </w:rPr>
              <w:t>Bezpečnost a ochrana společnosti</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w:t>
            </w:r>
            <w:r w:rsidRPr="004C3AF7">
              <w:rPr>
                <w:rFonts w:ascii="Times New Roman" w:hAnsi="Times New Roman" w:cs="Times New Roman"/>
                <w:sz w:val="20"/>
                <w:szCs w:val="20"/>
              </w:rPr>
              <w:t xml:space="preserve"> 7. - 10. září 2014. Ostrava. Sborník. Chemické listy: CHLSAC 108 (8) 729 – 828. 2014, s. 799. ISSN 0009-2770</w:t>
            </w:r>
          </w:p>
          <w:p w:rsidR="002C2124" w:rsidRPr="004C3AF7" w:rsidRDefault="002C2124" w:rsidP="002C2124">
            <w:pPr>
              <w:pStyle w:val="Normlnweb"/>
              <w:spacing w:before="0" w:beforeAutospacing="0" w:after="40" w:afterAutospacing="0"/>
              <w:jc w:val="both"/>
              <w:rPr>
                <w:rFonts w:ascii="Times New Roman" w:hAnsi="Times New Roman" w:cs="Times New Roman"/>
                <w:sz w:val="20"/>
                <w:szCs w:val="20"/>
              </w:rPr>
            </w:pPr>
            <w:r w:rsidRPr="004C3AF7">
              <w:rPr>
                <w:rFonts w:ascii="Times New Roman" w:hAnsi="Times New Roman" w:cs="Times New Roman"/>
                <w:sz w:val="20"/>
                <w:szCs w:val="20"/>
              </w:rPr>
              <w:t xml:space="preserve">Zdeněk ŠAFAŘÍK, MAŠEK Ivan a </w:t>
            </w:r>
            <w:r w:rsidRPr="004C3AF7">
              <w:rPr>
                <w:rFonts w:ascii="Times New Roman" w:hAnsi="Times New Roman" w:cs="Times New Roman"/>
                <w:b/>
                <w:sz w:val="20"/>
                <w:szCs w:val="20"/>
              </w:rPr>
              <w:t>Dušan VIČAR (25 %</w:t>
            </w:r>
            <w:r w:rsidRPr="004C3AF7">
              <w:rPr>
                <w:rFonts w:ascii="Times New Roman" w:hAnsi="Times New Roman" w:cs="Times New Roman"/>
                <w:sz w:val="20"/>
                <w:szCs w:val="20"/>
              </w:rPr>
              <w:t xml:space="preserve">). </w:t>
            </w:r>
            <w:r w:rsidRPr="004C3AF7">
              <w:rPr>
                <w:rStyle w:val="Zdraznn"/>
                <w:i w:val="0"/>
                <w:iCs/>
              </w:rPr>
              <w:t>Využití zkušeností ze závažných havárií ke vzdělávání obyvatelstva a výuce studentů v oblasti chemie</w:t>
            </w:r>
            <w:r w:rsidRPr="004C3AF7">
              <w:rPr>
                <w:rStyle w:val="Zdraznn"/>
                <w:iCs/>
              </w:rPr>
              <w:t>.</w:t>
            </w:r>
            <w:r w:rsidRPr="004C3AF7">
              <w:rPr>
                <w:rFonts w:ascii="Times New Roman" w:hAnsi="Times New Roman" w:cs="Times New Roman"/>
                <w:sz w:val="20"/>
                <w:szCs w:val="20"/>
              </w:rPr>
              <w:t xml:space="preserve">  </w:t>
            </w:r>
            <w:r w:rsidRPr="004C3AF7">
              <w:rPr>
                <w:rFonts w:ascii="Times New Roman" w:hAnsi="Times New Roman" w:cs="Times New Roman"/>
                <w:i/>
                <w:sz w:val="20"/>
                <w:szCs w:val="20"/>
              </w:rPr>
              <w:t>66. sjezd chemických společností. 7. - 10. září  2014</w:t>
            </w:r>
            <w:r w:rsidRPr="004C3AF7">
              <w:rPr>
                <w:rFonts w:ascii="Times New Roman" w:hAnsi="Times New Roman" w:cs="Times New Roman"/>
                <w:sz w:val="20"/>
                <w:szCs w:val="20"/>
              </w:rPr>
              <w:t>. Ostrava. Sborník. Chemické listy: CHLSAC 108 (8) 729 – 828 . 2014, s. 799 - 800. ISSN 0009-2770.</w:t>
            </w:r>
          </w:p>
          <w:p w:rsidR="002C2124" w:rsidRPr="004C3AF7" w:rsidRDefault="002C2124" w:rsidP="002C2124">
            <w:pPr>
              <w:spacing w:after="40"/>
              <w:jc w:val="both"/>
              <w:rPr>
                <w:b/>
              </w:rPr>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811" w:author="Dokulil Jiří" w:date="2018-11-18T23:28:00Z">
              <w:r w:rsidDel="000D0F3F">
                <w:rPr>
                  <w:b/>
                </w:rPr>
                <w:delText> </w:delText>
              </w:r>
            </w:del>
            <w:ins w:id="3812" w:author="Dokulil Jiří" w:date="2018-11-18T23:28: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r>
              <w:t>2002 - 2008: Zástupce ČR v panelu SAS RTO NATO</w:t>
            </w: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C2124" w:rsidTr="002C2124">
        <w:tc>
          <w:tcPr>
            <w:tcW w:w="9859" w:type="dxa"/>
            <w:gridSpan w:val="11"/>
            <w:tcBorders>
              <w:bottom w:val="double" w:sz="4" w:space="0" w:color="auto"/>
            </w:tcBorders>
            <w:shd w:val="clear" w:color="auto" w:fill="BDD6EE"/>
          </w:tcPr>
          <w:p w:rsidR="002C2124" w:rsidRDefault="002C2124" w:rsidP="002C2124">
            <w:pPr>
              <w:jc w:val="both"/>
              <w:rPr>
                <w:b/>
                <w:sz w:val="28"/>
              </w:rPr>
            </w:pPr>
            <w:r>
              <w:rPr>
                <w:b/>
                <w:sz w:val="28"/>
              </w:rPr>
              <w:lastRenderedPageBreak/>
              <w:t>C-I – Personální zabezpečení</w:t>
            </w:r>
          </w:p>
        </w:tc>
      </w:tr>
      <w:tr w:rsidR="002C2124" w:rsidTr="002C2124">
        <w:tc>
          <w:tcPr>
            <w:tcW w:w="2518" w:type="dxa"/>
            <w:tcBorders>
              <w:top w:val="double" w:sz="4" w:space="0" w:color="auto"/>
            </w:tcBorders>
            <w:shd w:val="clear" w:color="auto" w:fill="F7CAAC"/>
          </w:tcPr>
          <w:p w:rsidR="002C2124" w:rsidRDefault="002C2124" w:rsidP="002C2124">
            <w:pPr>
              <w:jc w:val="both"/>
              <w:rPr>
                <w:b/>
              </w:rPr>
            </w:pPr>
            <w:r>
              <w:rPr>
                <w:b/>
              </w:rPr>
              <w:t>Vysoká škola</w:t>
            </w:r>
          </w:p>
        </w:tc>
        <w:tc>
          <w:tcPr>
            <w:tcW w:w="7341" w:type="dxa"/>
            <w:gridSpan w:val="10"/>
          </w:tcPr>
          <w:p w:rsidR="002C2124" w:rsidRDefault="002C2124" w:rsidP="002C2124">
            <w:pPr>
              <w:jc w:val="both"/>
            </w:pPr>
            <w:r>
              <w:t>Univerzita Tomáše Bati ve Zlíně</w:t>
            </w:r>
          </w:p>
        </w:tc>
      </w:tr>
      <w:tr w:rsidR="002C2124" w:rsidTr="002C2124">
        <w:tc>
          <w:tcPr>
            <w:tcW w:w="2518" w:type="dxa"/>
            <w:shd w:val="clear" w:color="auto" w:fill="F7CAAC"/>
          </w:tcPr>
          <w:p w:rsidR="002C2124" w:rsidRDefault="002C2124" w:rsidP="002C2124">
            <w:pPr>
              <w:jc w:val="both"/>
              <w:rPr>
                <w:b/>
              </w:rPr>
            </w:pPr>
            <w:r>
              <w:rPr>
                <w:b/>
              </w:rPr>
              <w:t>Součást vysoké školy</w:t>
            </w:r>
          </w:p>
        </w:tc>
        <w:tc>
          <w:tcPr>
            <w:tcW w:w="7341" w:type="dxa"/>
            <w:gridSpan w:val="10"/>
          </w:tcPr>
          <w:p w:rsidR="002C2124" w:rsidRDefault="002C2124" w:rsidP="002C2124">
            <w:pPr>
              <w:jc w:val="both"/>
            </w:pPr>
            <w:r>
              <w:t xml:space="preserve">Fakulta logistiky a krizového řízení </w:t>
            </w:r>
          </w:p>
        </w:tc>
      </w:tr>
      <w:tr w:rsidR="002C2124" w:rsidTr="002C2124">
        <w:tc>
          <w:tcPr>
            <w:tcW w:w="2518" w:type="dxa"/>
            <w:shd w:val="clear" w:color="auto" w:fill="F7CAAC"/>
          </w:tcPr>
          <w:p w:rsidR="002C2124" w:rsidRDefault="002C2124" w:rsidP="002C2124">
            <w:pPr>
              <w:jc w:val="both"/>
              <w:rPr>
                <w:b/>
              </w:rPr>
            </w:pPr>
            <w:r>
              <w:rPr>
                <w:b/>
              </w:rPr>
              <w:t>Název studijního programu</w:t>
            </w:r>
          </w:p>
        </w:tc>
        <w:tc>
          <w:tcPr>
            <w:tcW w:w="7341" w:type="dxa"/>
            <w:gridSpan w:val="10"/>
          </w:tcPr>
          <w:p w:rsidR="002C2124" w:rsidRDefault="002C2124" w:rsidP="002C2124">
            <w:pPr>
              <w:jc w:val="both"/>
            </w:pPr>
            <w:r w:rsidRPr="00305155">
              <w:rPr>
                <w:b/>
              </w:rPr>
              <w:t>Management rizik</w:t>
            </w:r>
          </w:p>
        </w:tc>
      </w:tr>
      <w:tr w:rsidR="002C2124" w:rsidTr="002C2124">
        <w:tc>
          <w:tcPr>
            <w:tcW w:w="2518" w:type="dxa"/>
            <w:shd w:val="clear" w:color="auto" w:fill="F7CAAC"/>
          </w:tcPr>
          <w:p w:rsidR="002C2124" w:rsidRDefault="002C2124" w:rsidP="002C2124">
            <w:pPr>
              <w:jc w:val="both"/>
              <w:rPr>
                <w:b/>
              </w:rPr>
            </w:pPr>
            <w:r>
              <w:rPr>
                <w:b/>
              </w:rPr>
              <w:t>Jméno a příjmení</w:t>
            </w:r>
          </w:p>
        </w:tc>
        <w:tc>
          <w:tcPr>
            <w:tcW w:w="4536" w:type="dxa"/>
            <w:gridSpan w:val="5"/>
          </w:tcPr>
          <w:p w:rsidR="002C2124" w:rsidRPr="005455E3" w:rsidRDefault="002C2124" w:rsidP="002C2124">
            <w:pPr>
              <w:jc w:val="both"/>
              <w:rPr>
                <w:b/>
              </w:rPr>
            </w:pPr>
            <w:r w:rsidRPr="005455E3">
              <w:rPr>
                <w:b/>
              </w:rPr>
              <w:t>Pavel Viskup</w:t>
            </w:r>
          </w:p>
        </w:tc>
        <w:tc>
          <w:tcPr>
            <w:tcW w:w="709" w:type="dxa"/>
            <w:shd w:val="clear" w:color="auto" w:fill="F7CAAC"/>
          </w:tcPr>
          <w:p w:rsidR="002C2124" w:rsidRDefault="002C2124" w:rsidP="002C2124">
            <w:pPr>
              <w:jc w:val="both"/>
              <w:rPr>
                <w:b/>
              </w:rPr>
            </w:pPr>
            <w:r>
              <w:rPr>
                <w:b/>
              </w:rPr>
              <w:t>Tituly</w:t>
            </w:r>
          </w:p>
        </w:tc>
        <w:tc>
          <w:tcPr>
            <w:tcW w:w="2096" w:type="dxa"/>
            <w:gridSpan w:val="4"/>
          </w:tcPr>
          <w:p w:rsidR="002C2124" w:rsidRDefault="002C2124" w:rsidP="002C2124">
            <w:pPr>
              <w:jc w:val="both"/>
            </w:pPr>
            <w:r>
              <w:t>Ing., Ph.D.</w:t>
            </w:r>
          </w:p>
        </w:tc>
      </w:tr>
      <w:tr w:rsidR="002C2124" w:rsidTr="002C2124">
        <w:tc>
          <w:tcPr>
            <w:tcW w:w="2518" w:type="dxa"/>
            <w:shd w:val="clear" w:color="auto" w:fill="F7CAAC"/>
          </w:tcPr>
          <w:p w:rsidR="002C2124" w:rsidRDefault="002C2124" w:rsidP="002C2124">
            <w:pPr>
              <w:jc w:val="both"/>
              <w:rPr>
                <w:b/>
              </w:rPr>
            </w:pPr>
            <w:r>
              <w:rPr>
                <w:b/>
              </w:rPr>
              <w:t>Rok narození</w:t>
            </w:r>
          </w:p>
        </w:tc>
        <w:tc>
          <w:tcPr>
            <w:tcW w:w="829" w:type="dxa"/>
          </w:tcPr>
          <w:p w:rsidR="002C2124" w:rsidRDefault="002C2124" w:rsidP="002C2124">
            <w:pPr>
              <w:jc w:val="both"/>
            </w:pPr>
            <w:r>
              <w:t>1982</w:t>
            </w:r>
          </w:p>
        </w:tc>
        <w:tc>
          <w:tcPr>
            <w:tcW w:w="1721" w:type="dxa"/>
            <w:shd w:val="clear" w:color="auto" w:fill="F7CAAC"/>
          </w:tcPr>
          <w:p w:rsidR="002C2124" w:rsidRDefault="002C2124" w:rsidP="002C2124">
            <w:pPr>
              <w:jc w:val="both"/>
              <w:rPr>
                <w:b/>
              </w:rPr>
            </w:pPr>
            <w:r>
              <w:rPr>
                <w:b/>
              </w:rPr>
              <w:t>typ vztahu k</w:t>
            </w:r>
            <w:del w:id="3813" w:author="Dokulil Jiří" w:date="2018-11-18T23:28:00Z">
              <w:r w:rsidDel="000D0F3F">
                <w:rPr>
                  <w:b/>
                </w:rPr>
                <w:delText xml:space="preserve"> </w:delText>
              </w:r>
            </w:del>
            <w:ins w:id="3814" w:author="Dokulil Jiří" w:date="2018-11-18T23:28:00Z">
              <w:r w:rsidR="000D0F3F">
                <w:rPr>
                  <w:b/>
                </w:rPr>
                <w:t> </w:t>
              </w:r>
            </w:ins>
            <w:r>
              <w:rPr>
                <w:b/>
              </w:rPr>
              <w:t>VŠ</w:t>
            </w:r>
          </w:p>
        </w:tc>
        <w:tc>
          <w:tcPr>
            <w:tcW w:w="992" w:type="dxa"/>
            <w:gridSpan w:val="2"/>
          </w:tcPr>
          <w:p w:rsidR="002C2124" w:rsidRPr="000001C1" w:rsidRDefault="002C2124" w:rsidP="002C2124">
            <w:pPr>
              <w:jc w:val="both"/>
              <w:rPr>
                <w:i/>
              </w:rPr>
            </w:pPr>
            <w:r w:rsidRPr="000001C1">
              <w:rPr>
                <w:i/>
              </w:rPr>
              <w:t>pp</w:t>
            </w:r>
            <w:r>
              <w:rPr>
                <w:i/>
              </w:rPr>
              <w:t>.</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04/2021</w:t>
            </w:r>
          </w:p>
        </w:tc>
      </w:tr>
      <w:tr w:rsidR="002C2124" w:rsidTr="002C2124">
        <w:tc>
          <w:tcPr>
            <w:tcW w:w="5068" w:type="dxa"/>
            <w:gridSpan w:val="3"/>
            <w:shd w:val="clear" w:color="auto" w:fill="F7CAAC"/>
          </w:tcPr>
          <w:p w:rsidR="002C2124" w:rsidRDefault="002C2124" w:rsidP="002C2124">
            <w:pPr>
              <w:jc w:val="both"/>
              <w:rPr>
                <w:b/>
              </w:rPr>
            </w:pPr>
            <w:r>
              <w:rPr>
                <w:b/>
              </w:rPr>
              <w:t xml:space="preserve">Typ vztahu na součásti VŠ, která uskutečňuje st. </w:t>
            </w:r>
            <w:r w:rsidR="000D0F3F">
              <w:rPr>
                <w:b/>
              </w:rPr>
              <w:t>P</w:t>
            </w:r>
            <w:r>
              <w:rPr>
                <w:b/>
              </w:rPr>
              <w:t>rogram</w:t>
            </w:r>
          </w:p>
        </w:tc>
        <w:tc>
          <w:tcPr>
            <w:tcW w:w="992" w:type="dxa"/>
            <w:gridSpan w:val="2"/>
          </w:tcPr>
          <w:p w:rsidR="002C2124" w:rsidRPr="000001C1" w:rsidRDefault="002C2124" w:rsidP="002C2124">
            <w:pPr>
              <w:jc w:val="both"/>
              <w:rPr>
                <w:i/>
              </w:rPr>
            </w:pPr>
            <w:r w:rsidRPr="000001C1">
              <w:rPr>
                <w:i/>
              </w:rPr>
              <w:t>pp.</w:t>
            </w:r>
          </w:p>
        </w:tc>
        <w:tc>
          <w:tcPr>
            <w:tcW w:w="994" w:type="dxa"/>
            <w:shd w:val="clear" w:color="auto" w:fill="F7CAAC"/>
          </w:tcPr>
          <w:p w:rsidR="002C2124" w:rsidRDefault="002C2124" w:rsidP="002C2124">
            <w:pPr>
              <w:jc w:val="both"/>
              <w:rPr>
                <w:b/>
              </w:rPr>
            </w:pPr>
            <w:r>
              <w:rPr>
                <w:b/>
              </w:rPr>
              <w:t>rozsah</w:t>
            </w:r>
          </w:p>
        </w:tc>
        <w:tc>
          <w:tcPr>
            <w:tcW w:w="709" w:type="dxa"/>
          </w:tcPr>
          <w:p w:rsidR="002C2124" w:rsidRDefault="002C2124" w:rsidP="002C2124">
            <w:pPr>
              <w:jc w:val="both"/>
            </w:pPr>
            <w:r>
              <w:t>40</w:t>
            </w:r>
          </w:p>
        </w:tc>
        <w:tc>
          <w:tcPr>
            <w:tcW w:w="709" w:type="dxa"/>
            <w:gridSpan w:val="2"/>
            <w:shd w:val="clear" w:color="auto" w:fill="F7CAAC"/>
          </w:tcPr>
          <w:p w:rsidR="002C2124" w:rsidRDefault="002C2124" w:rsidP="002C2124">
            <w:pPr>
              <w:jc w:val="both"/>
              <w:rPr>
                <w:b/>
              </w:rPr>
            </w:pPr>
            <w:r>
              <w:rPr>
                <w:b/>
              </w:rPr>
              <w:t>do kdy</w:t>
            </w:r>
          </w:p>
        </w:tc>
        <w:tc>
          <w:tcPr>
            <w:tcW w:w="1387" w:type="dxa"/>
            <w:gridSpan w:val="2"/>
          </w:tcPr>
          <w:p w:rsidR="002C2124" w:rsidRDefault="002C2124" w:rsidP="002C2124">
            <w:pPr>
              <w:jc w:val="both"/>
            </w:pPr>
            <w:r>
              <w:t>04/2021</w:t>
            </w:r>
          </w:p>
        </w:tc>
      </w:tr>
      <w:tr w:rsidR="002C2124" w:rsidTr="002C2124">
        <w:tc>
          <w:tcPr>
            <w:tcW w:w="6060" w:type="dxa"/>
            <w:gridSpan w:val="5"/>
            <w:shd w:val="clear" w:color="auto" w:fill="F7CAAC"/>
          </w:tcPr>
          <w:p w:rsidR="002C2124" w:rsidRDefault="002C2124" w:rsidP="002C2124">
            <w:pPr>
              <w:jc w:val="both"/>
            </w:pPr>
            <w:r>
              <w:rPr>
                <w:b/>
              </w:rPr>
              <w:t>Další současná působení jako akademický pracovník na jiných VŠ</w:t>
            </w:r>
          </w:p>
        </w:tc>
        <w:tc>
          <w:tcPr>
            <w:tcW w:w="1703" w:type="dxa"/>
            <w:gridSpan w:val="2"/>
            <w:shd w:val="clear" w:color="auto" w:fill="F7CAAC"/>
          </w:tcPr>
          <w:p w:rsidR="002C2124" w:rsidRDefault="002C2124" w:rsidP="002C2124">
            <w:pPr>
              <w:jc w:val="both"/>
              <w:rPr>
                <w:b/>
              </w:rPr>
            </w:pPr>
            <w:r>
              <w:rPr>
                <w:b/>
              </w:rPr>
              <w:t>typ prac. vztahu</w:t>
            </w:r>
          </w:p>
        </w:tc>
        <w:tc>
          <w:tcPr>
            <w:tcW w:w="2096" w:type="dxa"/>
            <w:gridSpan w:val="4"/>
            <w:shd w:val="clear" w:color="auto" w:fill="F7CAAC"/>
          </w:tcPr>
          <w:p w:rsidR="002C2124" w:rsidRDefault="002C2124" w:rsidP="002C2124">
            <w:pPr>
              <w:jc w:val="both"/>
              <w:rPr>
                <w:b/>
              </w:rPr>
            </w:pPr>
            <w:r>
              <w:rPr>
                <w:b/>
              </w:rPr>
              <w:t>Rozsah</w:t>
            </w:r>
          </w:p>
        </w:tc>
      </w:tr>
      <w:tr w:rsidR="002C2124" w:rsidTr="002C2124">
        <w:tc>
          <w:tcPr>
            <w:tcW w:w="6060" w:type="dxa"/>
            <w:gridSpan w:val="5"/>
          </w:tcPr>
          <w:p w:rsidR="002C2124" w:rsidRDefault="002C2124" w:rsidP="002C2124">
            <w:pPr>
              <w:jc w:val="both"/>
            </w:pPr>
            <w:r>
              <w:t>----</w:t>
            </w: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6060" w:type="dxa"/>
            <w:gridSpan w:val="5"/>
          </w:tcPr>
          <w:p w:rsidR="002C2124" w:rsidRDefault="002C2124" w:rsidP="002C2124">
            <w:pPr>
              <w:jc w:val="both"/>
            </w:pPr>
          </w:p>
        </w:tc>
        <w:tc>
          <w:tcPr>
            <w:tcW w:w="1703" w:type="dxa"/>
            <w:gridSpan w:val="2"/>
          </w:tcPr>
          <w:p w:rsidR="002C2124" w:rsidRDefault="002C2124" w:rsidP="002C2124">
            <w:pPr>
              <w:jc w:val="both"/>
            </w:pPr>
          </w:p>
        </w:tc>
        <w:tc>
          <w:tcPr>
            <w:tcW w:w="2096" w:type="dxa"/>
            <w:gridSpan w:val="4"/>
          </w:tcPr>
          <w:p w:rsidR="002C2124" w:rsidRDefault="002C2124" w:rsidP="002C2124">
            <w:pPr>
              <w:jc w:val="both"/>
            </w:pPr>
          </w:p>
        </w:tc>
      </w:tr>
      <w:tr w:rsidR="002C2124" w:rsidTr="002C2124">
        <w:tc>
          <w:tcPr>
            <w:tcW w:w="9859" w:type="dxa"/>
            <w:gridSpan w:val="11"/>
            <w:shd w:val="clear" w:color="auto" w:fill="F7CAAC"/>
          </w:tcPr>
          <w:p w:rsidR="002C2124" w:rsidRDefault="002C2124" w:rsidP="002C2124">
            <w:pPr>
              <w:jc w:val="both"/>
            </w:pPr>
            <w:r>
              <w:rPr>
                <w:b/>
              </w:rPr>
              <w:t>Předměty příslušného studijního programu a způsob zapojení do jejich výuky, příp. další zapojení do uskutečňování studijního programu</w:t>
            </w:r>
          </w:p>
        </w:tc>
      </w:tr>
      <w:tr w:rsidR="002C2124" w:rsidTr="002C2124">
        <w:trPr>
          <w:trHeight w:val="743"/>
        </w:trPr>
        <w:tc>
          <w:tcPr>
            <w:tcW w:w="9859" w:type="dxa"/>
            <w:gridSpan w:val="11"/>
            <w:tcBorders>
              <w:top w:val="nil"/>
            </w:tcBorders>
          </w:tcPr>
          <w:p w:rsidR="002C2124" w:rsidRDefault="002C2124" w:rsidP="002C2124">
            <w:pPr>
              <w:jc w:val="both"/>
            </w:pPr>
            <w:r>
              <w:t>Krizové plánování – garant, přednášející</w:t>
            </w:r>
            <w:ins w:id="3815" w:author="Dokulil Jiří" w:date="2018-11-18T23:28:00Z">
              <w:r w:rsidR="000D0F3F">
                <w:t>, vede semináře</w:t>
              </w:r>
            </w:ins>
            <w:r>
              <w:t xml:space="preserve"> (90 %)</w:t>
            </w:r>
          </w:p>
        </w:tc>
      </w:tr>
      <w:tr w:rsidR="002C2124" w:rsidTr="002C2124">
        <w:tc>
          <w:tcPr>
            <w:tcW w:w="9859" w:type="dxa"/>
            <w:gridSpan w:val="11"/>
            <w:shd w:val="clear" w:color="auto" w:fill="F7CAAC"/>
          </w:tcPr>
          <w:p w:rsidR="002C2124" w:rsidRDefault="002C2124" w:rsidP="002C2124">
            <w:pPr>
              <w:jc w:val="both"/>
            </w:pPr>
            <w:r>
              <w:rPr>
                <w:b/>
              </w:rPr>
              <w:t xml:space="preserve">Údaje o vzdělání na VŠ </w:t>
            </w:r>
          </w:p>
        </w:tc>
      </w:tr>
      <w:tr w:rsidR="002C2124" w:rsidTr="002C2124">
        <w:trPr>
          <w:trHeight w:val="1055"/>
        </w:trPr>
        <w:tc>
          <w:tcPr>
            <w:tcW w:w="9859" w:type="dxa"/>
            <w:gridSpan w:val="11"/>
          </w:tcPr>
          <w:p w:rsidR="002C2124" w:rsidRDefault="002C2124" w:rsidP="002C2124">
            <w:pPr>
              <w:jc w:val="both"/>
            </w:pPr>
            <w:r>
              <w:t xml:space="preserve">Bc.: </w:t>
            </w:r>
            <w:r w:rsidRPr="00C05825">
              <w:t>2005: Univerzita Pardubice, Dopravní fakulta Jana Pernera, Technologie a řízení dopravy</w:t>
            </w:r>
          </w:p>
          <w:p w:rsidR="002C2124" w:rsidRPr="00C05825" w:rsidRDefault="002C2124" w:rsidP="002C2124">
            <w:pPr>
              <w:jc w:val="both"/>
            </w:pPr>
            <w:r>
              <w:t xml:space="preserve">Ing.: </w:t>
            </w:r>
            <w:r w:rsidRPr="00C05825">
              <w:t>2007: Univerzita Pardubice, Dopravní fakulta Jana Pernera, Technologie a řízení dopravy</w:t>
            </w:r>
          </w:p>
          <w:p w:rsidR="002C2124" w:rsidRDefault="002C2124" w:rsidP="002C2124">
            <w:pPr>
              <w:jc w:val="both"/>
              <w:rPr>
                <w:b/>
              </w:rPr>
            </w:pPr>
            <w:r>
              <w:t>Ph.D.:</w:t>
            </w:r>
            <w:r w:rsidRPr="00C05825">
              <w:t xml:space="preserve">2016: Univerzita Pardubice, Dopravní fakulta Jana Pernera, Technologie a management v dopravě a telekomunikacích, Ph.D. </w:t>
            </w:r>
          </w:p>
        </w:tc>
      </w:tr>
      <w:tr w:rsidR="002C2124" w:rsidTr="002C2124">
        <w:tc>
          <w:tcPr>
            <w:tcW w:w="9859" w:type="dxa"/>
            <w:gridSpan w:val="11"/>
            <w:shd w:val="clear" w:color="auto" w:fill="F7CAAC"/>
          </w:tcPr>
          <w:p w:rsidR="002C2124" w:rsidRDefault="002C2124" w:rsidP="002C2124">
            <w:pPr>
              <w:jc w:val="both"/>
              <w:rPr>
                <w:b/>
              </w:rPr>
            </w:pPr>
            <w:r>
              <w:rPr>
                <w:b/>
              </w:rPr>
              <w:t>Údaje o odborném působení od absolvování VŠ</w:t>
            </w:r>
          </w:p>
        </w:tc>
      </w:tr>
      <w:tr w:rsidR="002C2124" w:rsidTr="002C2124">
        <w:trPr>
          <w:trHeight w:val="755"/>
        </w:trPr>
        <w:tc>
          <w:tcPr>
            <w:tcW w:w="9859" w:type="dxa"/>
            <w:gridSpan w:val="11"/>
          </w:tcPr>
          <w:p w:rsidR="002C2124" w:rsidRDefault="002C2124" w:rsidP="002C2124">
            <w:pPr>
              <w:jc w:val="both"/>
            </w:pPr>
            <w:r>
              <w:t>2007 – 2012: STAVEBNÍ OBNOVA ŽELEZNIC a.s., středisko Sázava, referent plánování a výcviku</w:t>
            </w:r>
          </w:p>
          <w:p w:rsidR="002C2124" w:rsidRDefault="002C2124" w:rsidP="002C2124">
            <w:pPr>
              <w:jc w:val="both"/>
            </w:pPr>
            <w:r>
              <w:t>2012 – 2017: STAVEBNÍ OBNOVA ŽELEZNIC a.s., středisko Sázava, vedoucí střediska</w:t>
            </w:r>
          </w:p>
          <w:p w:rsidR="002C2124" w:rsidRDefault="002C2124" w:rsidP="002C2124">
            <w:pPr>
              <w:jc w:val="both"/>
            </w:pPr>
            <w:r>
              <w:t>2017 – dosud: UTB ve Zlíně, Fakulta logistiky a krizového řízení v Uherském Hradišti, odborný asistent</w:t>
            </w:r>
          </w:p>
        </w:tc>
      </w:tr>
      <w:tr w:rsidR="002C2124" w:rsidTr="002C2124">
        <w:trPr>
          <w:trHeight w:val="250"/>
        </w:trPr>
        <w:tc>
          <w:tcPr>
            <w:tcW w:w="9859" w:type="dxa"/>
            <w:gridSpan w:val="11"/>
            <w:shd w:val="clear" w:color="auto" w:fill="F7CAAC"/>
          </w:tcPr>
          <w:p w:rsidR="002C2124" w:rsidRDefault="002C2124" w:rsidP="002C2124">
            <w:pPr>
              <w:jc w:val="both"/>
            </w:pPr>
            <w:r>
              <w:rPr>
                <w:b/>
              </w:rPr>
              <w:t>Zkušenosti s vedením kvalifikačních a rigorózních prací</w:t>
            </w:r>
          </w:p>
        </w:tc>
      </w:tr>
      <w:tr w:rsidR="002C2124" w:rsidTr="002C2124">
        <w:trPr>
          <w:trHeight w:val="657"/>
        </w:trPr>
        <w:tc>
          <w:tcPr>
            <w:tcW w:w="9859" w:type="dxa"/>
            <w:gridSpan w:val="11"/>
          </w:tcPr>
          <w:p w:rsidR="002C2124" w:rsidRDefault="002C2124" w:rsidP="002C2124">
            <w:pPr>
              <w:jc w:val="both"/>
            </w:pPr>
            <w:r>
              <w:t>Vedení 2 bakalářských a 2 diplomových prací.</w:t>
            </w:r>
          </w:p>
        </w:tc>
      </w:tr>
      <w:tr w:rsidR="002C2124" w:rsidTr="002C2124">
        <w:trPr>
          <w:cantSplit/>
        </w:trPr>
        <w:tc>
          <w:tcPr>
            <w:tcW w:w="3347" w:type="dxa"/>
            <w:gridSpan w:val="2"/>
            <w:tcBorders>
              <w:top w:val="single" w:sz="12" w:space="0" w:color="auto"/>
            </w:tcBorders>
            <w:shd w:val="clear" w:color="auto" w:fill="F7CAAC"/>
          </w:tcPr>
          <w:p w:rsidR="002C2124" w:rsidRDefault="002C2124" w:rsidP="002C2124">
            <w:pPr>
              <w:jc w:val="both"/>
            </w:pPr>
            <w:r>
              <w:rPr>
                <w:b/>
              </w:rPr>
              <w:t xml:space="preserve">Obor habilitačního řízení </w:t>
            </w:r>
          </w:p>
        </w:tc>
        <w:tc>
          <w:tcPr>
            <w:tcW w:w="2245" w:type="dxa"/>
            <w:gridSpan w:val="2"/>
            <w:tcBorders>
              <w:top w:val="single" w:sz="12" w:space="0" w:color="auto"/>
            </w:tcBorders>
            <w:shd w:val="clear" w:color="auto" w:fill="F7CAAC"/>
          </w:tcPr>
          <w:p w:rsidR="002C2124" w:rsidRDefault="002C2124" w:rsidP="002C212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C2124" w:rsidRDefault="002C2124" w:rsidP="002C212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C2124" w:rsidRDefault="002C2124" w:rsidP="002C2124">
            <w:pPr>
              <w:jc w:val="both"/>
              <w:rPr>
                <w:b/>
              </w:rPr>
            </w:pPr>
            <w:r>
              <w:rPr>
                <w:b/>
              </w:rPr>
              <w:t>Ohlasy publikací</w:t>
            </w:r>
          </w:p>
        </w:tc>
      </w:tr>
      <w:tr w:rsidR="002C2124" w:rsidTr="002C2124">
        <w:trPr>
          <w:cantSplit/>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tcBorders>
              <w:left w:val="single" w:sz="12" w:space="0" w:color="auto"/>
            </w:tcBorders>
            <w:shd w:val="clear" w:color="auto" w:fill="F7CAAC"/>
          </w:tcPr>
          <w:p w:rsidR="002C2124" w:rsidRDefault="002C2124" w:rsidP="002C2124">
            <w:pPr>
              <w:jc w:val="both"/>
            </w:pPr>
            <w:r>
              <w:rPr>
                <w:b/>
              </w:rPr>
              <w:t>WOS</w:t>
            </w:r>
          </w:p>
        </w:tc>
        <w:tc>
          <w:tcPr>
            <w:tcW w:w="693" w:type="dxa"/>
            <w:shd w:val="clear" w:color="auto" w:fill="F7CAAC"/>
          </w:tcPr>
          <w:p w:rsidR="002C2124" w:rsidRDefault="002C2124" w:rsidP="002C2124">
            <w:pPr>
              <w:jc w:val="both"/>
              <w:rPr>
                <w:sz w:val="18"/>
              </w:rPr>
            </w:pPr>
            <w:r>
              <w:rPr>
                <w:b/>
                <w:sz w:val="18"/>
              </w:rPr>
              <w:t>Scopus</w:t>
            </w:r>
          </w:p>
        </w:tc>
        <w:tc>
          <w:tcPr>
            <w:tcW w:w="694" w:type="dxa"/>
            <w:shd w:val="clear" w:color="auto" w:fill="F7CAAC"/>
          </w:tcPr>
          <w:p w:rsidR="002C2124" w:rsidRDefault="002C2124" w:rsidP="002C2124">
            <w:pPr>
              <w:jc w:val="both"/>
            </w:pPr>
            <w:r>
              <w:rPr>
                <w:b/>
                <w:sz w:val="18"/>
              </w:rPr>
              <w:t>ostatní</w:t>
            </w:r>
          </w:p>
        </w:tc>
      </w:tr>
      <w:tr w:rsidR="002C2124" w:rsidTr="002C2124">
        <w:trPr>
          <w:cantSplit/>
          <w:trHeight w:val="70"/>
        </w:trPr>
        <w:tc>
          <w:tcPr>
            <w:tcW w:w="3347" w:type="dxa"/>
            <w:gridSpan w:val="2"/>
            <w:shd w:val="clear" w:color="auto" w:fill="F7CAAC"/>
          </w:tcPr>
          <w:p w:rsidR="002C2124" w:rsidRDefault="002C2124" w:rsidP="002C2124">
            <w:pPr>
              <w:jc w:val="both"/>
            </w:pPr>
            <w:r>
              <w:rPr>
                <w:b/>
              </w:rPr>
              <w:t>Obor jmenovacího řízení</w:t>
            </w:r>
          </w:p>
        </w:tc>
        <w:tc>
          <w:tcPr>
            <w:tcW w:w="2245" w:type="dxa"/>
            <w:gridSpan w:val="2"/>
            <w:shd w:val="clear" w:color="auto" w:fill="F7CAAC"/>
          </w:tcPr>
          <w:p w:rsidR="002C2124" w:rsidRDefault="002C2124" w:rsidP="002C2124">
            <w:pPr>
              <w:jc w:val="both"/>
            </w:pPr>
            <w:r>
              <w:rPr>
                <w:b/>
              </w:rPr>
              <w:t>Rok udělení hodnosti</w:t>
            </w:r>
          </w:p>
        </w:tc>
        <w:tc>
          <w:tcPr>
            <w:tcW w:w="2248" w:type="dxa"/>
            <w:gridSpan w:val="4"/>
            <w:tcBorders>
              <w:right w:val="single" w:sz="12" w:space="0" w:color="auto"/>
            </w:tcBorders>
            <w:shd w:val="clear" w:color="auto" w:fill="F7CAAC"/>
          </w:tcPr>
          <w:p w:rsidR="002C2124" w:rsidRDefault="002C2124" w:rsidP="002C2124">
            <w:pPr>
              <w:jc w:val="both"/>
            </w:pPr>
            <w:r>
              <w:rPr>
                <w:b/>
              </w:rPr>
              <w:t>Řízení konáno na VŠ</w:t>
            </w:r>
          </w:p>
        </w:tc>
        <w:tc>
          <w:tcPr>
            <w:tcW w:w="632" w:type="dxa"/>
            <w:vMerge w:val="restart"/>
            <w:tcBorders>
              <w:left w:val="single" w:sz="12" w:space="0" w:color="auto"/>
            </w:tcBorders>
          </w:tcPr>
          <w:p w:rsidR="002C2124" w:rsidRDefault="002C2124" w:rsidP="002C2124">
            <w:pPr>
              <w:jc w:val="both"/>
              <w:rPr>
                <w:b/>
              </w:rPr>
            </w:pPr>
            <w:r>
              <w:rPr>
                <w:b/>
              </w:rPr>
              <w:t>6</w:t>
            </w:r>
          </w:p>
        </w:tc>
        <w:tc>
          <w:tcPr>
            <w:tcW w:w="693" w:type="dxa"/>
            <w:vMerge w:val="restart"/>
          </w:tcPr>
          <w:p w:rsidR="002C2124" w:rsidRDefault="002C2124" w:rsidP="002C2124">
            <w:pPr>
              <w:jc w:val="both"/>
              <w:rPr>
                <w:b/>
              </w:rPr>
            </w:pPr>
            <w:r>
              <w:rPr>
                <w:b/>
              </w:rPr>
              <w:t>12</w:t>
            </w:r>
          </w:p>
        </w:tc>
        <w:tc>
          <w:tcPr>
            <w:tcW w:w="694" w:type="dxa"/>
            <w:vMerge w:val="restart"/>
          </w:tcPr>
          <w:p w:rsidR="002C2124" w:rsidRDefault="002C2124" w:rsidP="002C2124">
            <w:pPr>
              <w:jc w:val="both"/>
              <w:rPr>
                <w:b/>
              </w:rPr>
            </w:pPr>
            <w:r>
              <w:rPr>
                <w:b/>
              </w:rPr>
              <w:t>10</w:t>
            </w:r>
          </w:p>
        </w:tc>
      </w:tr>
      <w:tr w:rsidR="002C2124" w:rsidTr="002C2124">
        <w:trPr>
          <w:trHeight w:val="205"/>
        </w:trPr>
        <w:tc>
          <w:tcPr>
            <w:tcW w:w="3347" w:type="dxa"/>
            <w:gridSpan w:val="2"/>
          </w:tcPr>
          <w:p w:rsidR="002C2124" w:rsidRDefault="002C2124" w:rsidP="002C2124">
            <w:pPr>
              <w:jc w:val="both"/>
            </w:pPr>
          </w:p>
        </w:tc>
        <w:tc>
          <w:tcPr>
            <w:tcW w:w="2245" w:type="dxa"/>
            <w:gridSpan w:val="2"/>
          </w:tcPr>
          <w:p w:rsidR="002C2124" w:rsidRDefault="002C2124" w:rsidP="002C2124">
            <w:pPr>
              <w:jc w:val="both"/>
            </w:pPr>
          </w:p>
        </w:tc>
        <w:tc>
          <w:tcPr>
            <w:tcW w:w="2248" w:type="dxa"/>
            <w:gridSpan w:val="4"/>
            <w:tcBorders>
              <w:right w:val="single" w:sz="12" w:space="0" w:color="auto"/>
            </w:tcBorders>
          </w:tcPr>
          <w:p w:rsidR="002C2124" w:rsidRDefault="002C2124" w:rsidP="002C2124">
            <w:pPr>
              <w:jc w:val="both"/>
            </w:pPr>
          </w:p>
        </w:tc>
        <w:tc>
          <w:tcPr>
            <w:tcW w:w="632" w:type="dxa"/>
            <w:vMerge/>
            <w:tcBorders>
              <w:left w:val="single" w:sz="12" w:space="0" w:color="auto"/>
            </w:tcBorders>
            <w:vAlign w:val="center"/>
          </w:tcPr>
          <w:p w:rsidR="002C2124" w:rsidRDefault="002C2124" w:rsidP="002C2124">
            <w:pPr>
              <w:rPr>
                <w:b/>
              </w:rPr>
            </w:pPr>
          </w:p>
        </w:tc>
        <w:tc>
          <w:tcPr>
            <w:tcW w:w="693" w:type="dxa"/>
            <w:vMerge/>
            <w:vAlign w:val="center"/>
          </w:tcPr>
          <w:p w:rsidR="002C2124" w:rsidRDefault="002C2124" w:rsidP="002C2124">
            <w:pPr>
              <w:rPr>
                <w:b/>
              </w:rPr>
            </w:pPr>
          </w:p>
        </w:tc>
        <w:tc>
          <w:tcPr>
            <w:tcW w:w="694" w:type="dxa"/>
            <w:vMerge/>
            <w:vAlign w:val="center"/>
          </w:tcPr>
          <w:p w:rsidR="002C2124" w:rsidRDefault="002C2124" w:rsidP="002C2124">
            <w:pPr>
              <w:rPr>
                <w:b/>
              </w:rPr>
            </w:pPr>
          </w:p>
        </w:tc>
      </w:tr>
      <w:tr w:rsidR="002C2124" w:rsidTr="002C2124">
        <w:tc>
          <w:tcPr>
            <w:tcW w:w="9859" w:type="dxa"/>
            <w:gridSpan w:val="11"/>
            <w:shd w:val="clear" w:color="auto" w:fill="F7CAAC"/>
          </w:tcPr>
          <w:p w:rsidR="002C2124" w:rsidRDefault="002C2124" w:rsidP="002C2124">
            <w:pPr>
              <w:jc w:val="both"/>
              <w:rPr>
                <w:b/>
              </w:rPr>
            </w:pPr>
            <w:r>
              <w:rPr>
                <w:b/>
              </w:rPr>
              <w:t xml:space="preserve">Přehled o nejvýznamnější publikační a další tvůrčí činnosti nebo další profesní činnosti u odborníků z praxe vztahující se k zabezpečovaným předmětům </w:t>
            </w:r>
          </w:p>
        </w:tc>
      </w:tr>
      <w:tr w:rsidR="002C2124" w:rsidRPr="002204F4" w:rsidTr="002C2124">
        <w:trPr>
          <w:trHeight w:val="2347"/>
        </w:trPr>
        <w:tc>
          <w:tcPr>
            <w:tcW w:w="9859" w:type="dxa"/>
            <w:gridSpan w:val="11"/>
          </w:tcPr>
          <w:p w:rsidR="002C2124" w:rsidRPr="009A5B9B" w:rsidRDefault="002C2124" w:rsidP="002C2124">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2C2124" w:rsidRPr="00F8751B" w:rsidRDefault="002C2124" w:rsidP="002C2124">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21"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2C2124" w:rsidRPr="002204F4" w:rsidRDefault="002C2124" w:rsidP="002C2124">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2C2124" w:rsidRPr="002204F4" w:rsidRDefault="002C2124" w:rsidP="002C2124">
            <w:pPr>
              <w:spacing w:after="60"/>
              <w:jc w:val="both"/>
            </w:pPr>
          </w:p>
        </w:tc>
      </w:tr>
      <w:tr w:rsidR="002C2124" w:rsidTr="002C2124">
        <w:trPr>
          <w:trHeight w:val="218"/>
        </w:trPr>
        <w:tc>
          <w:tcPr>
            <w:tcW w:w="9859" w:type="dxa"/>
            <w:gridSpan w:val="11"/>
            <w:shd w:val="clear" w:color="auto" w:fill="F7CAAC"/>
          </w:tcPr>
          <w:p w:rsidR="002C2124" w:rsidRDefault="002C2124" w:rsidP="002C2124">
            <w:pPr>
              <w:rPr>
                <w:b/>
              </w:rPr>
            </w:pPr>
            <w:r>
              <w:rPr>
                <w:b/>
              </w:rPr>
              <w:t>Působení v</w:t>
            </w:r>
            <w:del w:id="3816" w:author="Dokulil Jiří" w:date="2018-11-18T23:28:00Z">
              <w:r w:rsidDel="000D0F3F">
                <w:rPr>
                  <w:b/>
                </w:rPr>
                <w:delText> </w:delText>
              </w:r>
            </w:del>
            <w:ins w:id="3817" w:author="Dokulil Jiří" w:date="2018-11-18T23:28:00Z">
              <w:r w:rsidR="000D0F3F">
                <w:rPr>
                  <w:b/>
                </w:rPr>
                <w:t> </w:t>
              </w:r>
            </w:ins>
            <w:r>
              <w:rPr>
                <w:b/>
              </w:rPr>
              <w:t>zahraničí</w:t>
            </w:r>
          </w:p>
        </w:tc>
      </w:tr>
      <w:tr w:rsidR="002C2124" w:rsidTr="002C2124">
        <w:trPr>
          <w:trHeight w:val="328"/>
        </w:trPr>
        <w:tc>
          <w:tcPr>
            <w:tcW w:w="9859" w:type="dxa"/>
            <w:gridSpan w:val="11"/>
          </w:tcPr>
          <w:p w:rsidR="002C2124" w:rsidRDefault="002C2124" w:rsidP="002C2124">
            <w:pPr>
              <w:rPr>
                <w:b/>
              </w:rPr>
            </w:pPr>
          </w:p>
        </w:tc>
      </w:tr>
      <w:tr w:rsidR="002C2124" w:rsidTr="002C2124">
        <w:trPr>
          <w:cantSplit/>
          <w:trHeight w:val="470"/>
        </w:trPr>
        <w:tc>
          <w:tcPr>
            <w:tcW w:w="2518" w:type="dxa"/>
            <w:shd w:val="clear" w:color="auto" w:fill="F7CAAC"/>
          </w:tcPr>
          <w:p w:rsidR="002C2124" w:rsidRDefault="002C2124" w:rsidP="002C2124">
            <w:pPr>
              <w:jc w:val="both"/>
              <w:rPr>
                <w:b/>
              </w:rPr>
            </w:pPr>
            <w:r>
              <w:rPr>
                <w:b/>
              </w:rPr>
              <w:t xml:space="preserve">Podpis </w:t>
            </w:r>
          </w:p>
        </w:tc>
        <w:tc>
          <w:tcPr>
            <w:tcW w:w="4536" w:type="dxa"/>
            <w:gridSpan w:val="5"/>
          </w:tcPr>
          <w:p w:rsidR="002C2124" w:rsidRDefault="002C2124" w:rsidP="002C2124">
            <w:pPr>
              <w:jc w:val="both"/>
            </w:pPr>
          </w:p>
        </w:tc>
        <w:tc>
          <w:tcPr>
            <w:tcW w:w="786" w:type="dxa"/>
            <w:gridSpan w:val="2"/>
            <w:shd w:val="clear" w:color="auto" w:fill="F7CAAC"/>
          </w:tcPr>
          <w:p w:rsidR="002C2124" w:rsidRDefault="002C2124" w:rsidP="002C2124">
            <w:pPr>
              <w:jc w:val="both"/>
            </w:pPr>
            <w:r>
              <w:rPr>
                <w:b/>
              </w:rPr>
              <w:t>datum</w:t>
            </w:r>
          </w:p>
        </w:tc>
        <w:tc>
          <w:tcPr>
            <w:tcW w:w="2019" w:type="dxa"/>
            <w:gridSpan w:val="3"/>
          </w:tcPr>
          <w:p w:rsidR="002C2124" w:rsidRDefault="002C2124" w:rsidP="002C2124">
            <w:pPr>
              <w:jc w:val="both"/>
            </w:pPr>
          </w:p>
        </w:tc>
      </w:tr>
    </w:tbl>
    <w:p w:rsidR="002C2124" w:rsidRDefault="002C2124" w:rsidP="002C2124"/>
    <w:p w:rsidR="002C2124" w:rsidRDefault="002C2124" w:rsidP="002C2124"/>
    <w:p w:rsidR="00311D7B" w:rsidRDefault="00311D7B" w:rsidP="00311D7B"/>
    <w:p w:rsidR="00311D7B" w:rsidRDefault="00311D7B"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11150" w:rsidTr="00711150">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C-II – Související tvůrčí, resp. vědecká a umělecká činnost</w:t>
            </w:r>
          </w:p>
        </w:tc>
      </w:tr>
      <w:tr w:rsidR="00711150" w:rsidTr="0071115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 xml:space="preserve">Přehled řešených grantů a projektů u akademicky zaměřeného bakalářského studijního programu a u magisterského a doktorského studijního programu  </w:t>
            </w:r>
          </w:p>
        </w:tc>
      </w:tr>
      <w:tr w:rsidR="00711150" w:rsidTr="00711150">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rsidR="00711150" w:rsidRDefault="00711150">
            <w:pPr>
              <w:jc w:val="center"/>
              <w:rPr>
                <w:b/>
                <w:sz w:val="24"/>
              </w:rPr>
            </w:pPr>
            <w:r>
              <w:rPr>
                <w:b/>
              </w:rPr>
              <w:t>Období</w:t>
            </w:r>
          </w:p>
          <w:p w:rsidR="00711150" w:rsidRDefault="00711150">
            <w:pPr>
              <w:jc w:val="center"/>
              <w:rPr>
                <w:b/>
                <w:sz w:val="24"/>
              </w:rPr>
            </w:pPr>
          </w:p>
        </w:tc>
      </w:tr>
      <w:tr w:rsidR="00711150" w:rsidTr="00711150">
        <w:trPr>
          <w:trHeight w:val="359"/>
        </w:trPr>
        <w:tc>
          <w:tcPr>
            <w:tcW w:w="9900" w:type="dxa"/>
            <w:gridSpan w:val="4"/>
            <w:tcBorders>
              <w:top w:val="single" w:sz="4" w:space="0" w:color="auto"/>
              <w:left w:val="single" w:sz="4" w:space="0" w:color="auto"/>
              <w:bottom w:val="single" w:sz="4" w:space="0" w:color="auto"/>
              <w:right w:val="single" w:sz="4" w:space="0" w:color="auto"/>
            </w:tcBorders>
          </w:tcPr>
          <w:p w:rsidR="00711150" w:rsidRDefault="00711150">
            <w:pPr>
              <w:jc w:val="both"/>
            </w:pPr>
          </w:p>
          <w:p w:rsidR="00711150" w:rsidRDefault="00711150">
            <w:pPr>
              <w:jc w:val="center"/>
              <w:rPr>
                <w:b/>
                <w:color w:val="0000FF"/>
              </w:rPr>
            </w:pPr>
            <w:r>
              <w:rPr>
                <w:b/>
              </w:rPr>
              <w:t>Vybrané mezinárodní projekty</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Česko-norský výzkumný program CZ09 (MŠMT): Vytvoření a podpora výzkumného týmu z oblasti logistiky, jako základu bilaterální spolupráce 7F16040,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2017</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Mgr. Ing. Jiří Lehejček,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INTERACT TA - (S - TRACES) Shrubs - Tundra Response in the Arctic Climate/Environmental Shift. H2020 (Grant Agreement No. 730938),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w:t>
            </w:r>
          </w:p>
        </w:tc>
      </w:tr>
      <w:tr w:rsidR="00711150" w:rsidTr="00711150">
        <w:tc>
          <w:tcPr>
            <w:tcW w:w="9900" w:type="dxa"/>
            <w:gridSpan w:val="4"/>
            <w:tcBorders>
              <w:top w:val="single" w:sz="4" w:space="0" w:color="auto"/>
              <w:left w:val="single" w:sz="4" w:space="0" w:color="auto"/>
              <w:bottom w:val="single" w:sz="4" w:space="0" w:color="auto"/>
              <w:right w:val="single" w:sz="4" w:space="0" w:color="auto"/>
            </w:tcBorders>
            <w:hideMark/>
          </w:tcPr>
          <w:p w:rsidR="00711150" w:rsidRDefault="00711150">
            <w:pPr>
              <w:rPr>
                <w:b/>
              </w:rPr>
            </w:pPr>
            <w:r>
              <w:rPr>
                <w:b/>
              </w:rPr>
              <w:t>Vybrané vědecko-výzkumné projekty</w:t>
            </w:r>
          </w:p>
        </w:tc>
      </w:tr>
      <w:tr w:rsidR="00711150" w:rsidDel="000D0F3F" w:rsidTr="00711150">
        <w:trPr>
          <w:del w:id="3818" w:author="Dokulil Jiří" w:date="2018-11-18T23:31:00Z"/>
        </w:trPr>
        <w:tc>
          <w:tcPr>
            <w:tcW w:w="2233" w:type="dxa"/>
            <w:tcBorders>
              <w:top w:val="single" w:sz="4" w:space="0" w:color="auto"/>
              <w:left w:val="single" w:sz="4" w:space="0" w:color="auto"/>
              <w:bottom w:val="single" w:sz="4" w:space="0" w:color="auto"/>
              <w:right w:val="single" w:sz="4" w:space="0" w:color="auto"/>
            </w:tcBorders>
            <w:hideMark/>
          </w:tcPr>
          <w:p w:rsidR="00711150" w:rsidDel="000D0F3F" w:rsidRDefault="00711150">
            <w:pPr>
              <w:rPr>
                <w:del w:id="3819" w:author="Dokulil Jiří" w:date="2018-11-18T23:31:00Z"/>
              </w:rPr>
            </w:pPr>
            <w:del w:id="3820" w:author="Dokulil Jiří" w:date="2018-11-18T23:31:00Z">
              <w:r w:rsidDel="000D0F3F">
                <w:delText>Ing. Jan Strohmandl, Ph.D.</w:delText>
              </w:r>
            </w:del>
          </w:p>
        </w:tc>
        <w:tc>
          <w:tcPr>
            <w:tcW w:w="5524" w:type="dxa"/>
            <w:tcBorders>
              <w:top w:val="single" w:sz="4" w:space="0" w:color="auto"/>
              <w:left w:val="single" w:sz="4" w:space="0" w:color="auto"/>
              <w:bottom w:val="single" w:sz="4" w:space="0" w:color="auto"/>
              <w:right w:val="single" w:sz="4" w:space="0" w:color="auto"/>
            </w:tcBorders>
            <w:hideMark/>
          </w:tcPr>
          <w:p w:rsidR="00711150" w:rsidDel="000D0F3F" w:rsidRDefault="00711150">
            <w:pPr>
              <w:jc w:val="center"/>
              <w:rPr>
                <w:del w:id="3821" w:author="Dokulil Jiří" w:date="2018-11-18T23:31:00Z"/>
              </w:rPr>
            </w:pPr>
            <w:del w:id="3822" w:author="Dokulil Jiří" w:date="2018-11-18T23:31:00Z">
              <w:r w:rsidDel="000D0F3F">
                <w:delText>Hodnocení efektivity nasazování kontinuálních ekologických systémů dopravy surovin v průmyslových podnicích – projekt „MOBILITY“ Slovensko.</w:delText>
              </w:r>
            </w:del>
          </w:p>
        </w:tc>
        <w:tc>
          <w:tcPr>
            <w:tcW w:w="760" w:type="dxa"/>
            <w:tcBorders>
              <w:top w:val="single" w:sz="4" w:space="0" w:color="auto"/>
              <w:left w:val="single" w:sz="4" w:space="0" w:color="auto"/>
              <w:bottom w:val="single" w:sz="4" w:space="0" w:color="auto"/>
              <w:right w:val="single" w:sz="4" w:space="0" w:color="auto"/>
            </w:tcBorders>
            <w:hideMark/>
          </w:tcPr>
          <w:p w:rsidR="00711150" w:rsidDel="000D0F3F" w:rsidRDefault="00711150">
            <w:pPr>
              <w:jc w:val="center"/>
              <w:rPr>
                <w:del w:id="3823" w:author="Dokulil Jiří" w:date="2018-11-18T23:31:00Z"/>
              </w:rPr>
            </w:pPr>
            <w:del w:id="3824" w:author="Dokulil Jiří" w:date="2018-11-18T23:31:00Z">
              <w:r w:rsidDel="000D0F3F">
                <w:delText>C</w:delText>
              </w:r>
            </w:del>
          </w:p>
        </w:tc>
        <w:tc>
          <w:tcPr>
            <w:tcW w:w="1383" w:type="dxa"/>
            <w:tcBorders>
              <w:top w:val="single" w:sz="4" w:space="0" w:color="auto"/>
              <w:left w:val="single" w:sz="4" w:space="0" w:color="auto"/>
              <w:bottom w:val="single" w:sz="4" w:space="0" w:color="auto"/>
              <w:right w:val="single" w:sz="4" w:space="0" w:color="auto"/>
            </w:tcBorders>
            <w:hideMark/>
          </w:tcPr>
          <w:p w:rsidR="00711150" w:rsidDel="000D0F3F" w:rsidRDefault="00711150">
            <w:pPr>
              <w:jc w:val="center"/>
              <w:rPr>
                <w:del w:id="3825" w:author="Dokulil Jiří" w:date="2018-11-18T23:31:00Z"/>
              </w:rPr>
            </w:pPr>
            <w:del w:id="3826" w:author="Dokulil Jiří" w:date="2018-11-18T23:31:00Z">
              <w:r w:rsidDel="000D0F3F">
                <w:delText>2014-2015</w:delText>
              </w:r>
            </w:del>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Ing. Jakub Rak,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rPr>
                <w:rStyle w:val="tabpolozkatext"/>
                <w:rFonts w:eastAsiaTheme="majorEastAsia"/>
              </w:rPr>
              <w:t xml:space="preserve">TG03010052 - Komercializace na Univerzitě Tomáše Bati ve Zlíně, </w:t>
            </w:r>
            <w:r>
              <w:t>Webová aplikace metodiky evidence a hodnocení prostor pro improvizované kryty a evidence stálých úkrytů – návrh metodiky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2018-2019</w:t>
            </w:r>
          </w:p>
        </w:tc>
      </w:tr>
      <w:tr w:rsidR="00711150" w:rsidTr="00711150">
        <w:tc>
          <w:tcPr>
            <w:tcW w:w="2233" w:type="dxa"/>
            <w:tcBorders>
              <w:top w:val="single" w:sz="4" w:space="0" w:color="auto"/>
              <w:left w:val="single" w:sz="4" w:space="0" w:color="auto"/>
              <w:bottom w:val="single" w:sz="4" w:space="0" w:color="auto"/>
              <w:right w:val="single" w:sz="4" w:space="0" w:color="auto"/>
            </w:tcBorders>
            <w:hideMark/>
          </w:tcPr>
          <w:p w:rsidR="00711150" w:rsidRDefault="00711150">
            <w:r>
              <w:t>Mgr. Ing. Jiří Lehejček, Ph.D.</w:t>
            </w:r>
          </w:p>
        </w:tc>
        <w:tc>
          <w:tcPr>
            <w:tcW w:w="5524"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rPr>
                <w:rStyle w:val="tabpolozkatext"/>
                <w:rFonts w:eastAsiaTheme="majorEastAsia"/>
              </w:rPr>
              <w:t xml:space="preserve">TG03010052 - Komercializace na Univerzitě Tomáše Bati ve Zlíně, </w:t>
            </w:r>
            <w:r>
              <w:t>Národní databáze záznamů fotopastí – návrh aplikace a prototyp, hlavní řešitel</w:t>
            </w:r>
          </w:p>
        </w:tc>
        <w:tc>
          <w:tcPr>
            <w:tcW w:w="760"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rsidR="00711150" w:rsidRDefault="00711150">
            <w:pPr>
              <w:jc w:val="center"/>
            </w:pPr>
            <w:r>
              <w:t>2018-2019</w:t>
            </w:r>
          </w:p>
        </w:tc>
      </w:tr>
      <w:tr w:rsidR="00711150" w:rsidDel="004C16BF" w:rsidTr="00711150">
        <w:trPr>
          <w:del w:id="3827" w:author="Dokulil Jiří" w:date="2018-11-18T23:31:00Z"/>
        </w:trPr>
        <w:tc>
          <w:tcPr>
            <w:tcW w:w="2233" w:type="dxa"/>
            <w:tcBorders>
              <w:top w:val="single" w:sz="4" w:space="0" w:color="auto"/>
              <w:left w:val="single" w:sz="4" w:space="0" w:color="auto"/>
              <w:bottom w:val="single" w:sz="4" w:space="0" w:color="auto"/>
              <w:right w:val="single" w:sz="4" w:space="0" w:color="auto"/>
            </w:tcBorders>
            <w:hideMark/>
          </w:tcPr>
          <w:p w:rsidR="00711150" w:rsidDel="004C16BF" w:rsidRDefault="00711150">
            <w:pPr>
              <w:rPr>
                <w:del w:id="3828" w:author="Dokulil Jiří" w:date="2018-11-18T23:31:00Z"/>
              </w:rPr>
            </w:pPr>
            <w:del w:id="3829" w:author="Dokulil Jiří" w:date="2018-11-18T23:31:00Z">
              <w:r w:rsidDel="004C16BF">
                <w:delText>Mgr. Ing. Jiří Lehejček, Ph.D.</w:delText>
              </w:r>
            </w:del>
          </w:p>
        </w:tc>
        <w:tc>
          <w:tcPr>
            <w:tcW w:w="5524" w:type="dxa"/>
            <w:tcBorders>
              <w:top w:val="single" w:sz="4" w:space="0" w:color="auto"/>
              <w:left w:val="single" w:sz="4" w:space="0" w:color="auto"/>
              <w:bottom w:val="single" w:sz="4" w:space="0" w:color="auto"/>
              <w:right w:val="single" w:sz="4" w:space="0" w:color="auto"/>
            </w:tcBorders>
            <w:hideMark/>
          </w:tcPr>
          <w:p w:rsidR="00711150" w:rsidDel="004C16BF" w:rsidRDefault="00711150">
            <w:pPr>
              <w:jc w:val="center"/>
              <w:rPr>
                <w:del w:id="3830" w:author="Dokulil Jiří" w:date="2018-11-18T23:31:00Z"/>
              </w:rPr>
            </w:pPr>
            <w:del w:id="3831" w:author="Dokulil Jiří" w:date="2018-11-18T23:31:00Z">
              <w:r w:rsidDel="004C16BF">
                <w:delText>TAČR ETA - Možnosti venkova a zemědělství při posilování resilience krajiny v oblastech ohrožených suchem v kontextu Společné zemědělské politiky po roce 2020</w:delText>
              </w:r>
            </w:del>
          </w:p>
        </w:tc>
        <w:tc>
          <w:tcPr>
            <w:tcW w:w="760" w:type="dxa"/>
            <w:tcBorders>
              <w:top w:val="single" w:sz="4" w:space="0" w:color="auto"/>
              <w:left w:val="single" w:sz="4" w:space="0" w:color="auto"/>
              <w:bottom w:val="single" w:sz="4" w:space="0" w:color="auto"/>
              <w:right w:val="single" w:sz="4" w:space="0" w:color="auto"/>
            </w:tcBorders>
            <w:hideMark/>
          </w:tcPr>
          <w:p w:rsidR="00711150" w:rsidDel="004C16BF" w:rsidRDefault="00711150">
            <w:pPr>
              <w:jc w:val="center"/>
              <w:rPr>
                <w:del w:id="3832" w:author="Dokulil Jiří" w:date="2018-11-18T23:31:00Z"/>
              </w:rPr>
            </w:pPr>
            <w:del w:id="3833" w:author="Dokulil Jiří" w:date="2018-11-18T23:31:00Z">
              <w:r w:rsidDel="004C16BF">
                <w:delText>B</w:delText>
              </w:r>
            </w:del>
          </w:p>
        </w:tc>
        <w:tc>
          <w:tcPr>
            <w:tcW w:w="1383" w:type="dxa"/>
            <w:tcBorders>
              <w:top w:val="single" w:sz="4" w:space="0" w:color="auto"/>
              <w:left w:val="single" w:sz="4" w:space="0" w:color="auto"/>
              <w:bottom w:val="single" w:sz="4" w:space="0" w:color="auto"/>
              <w:right w:val="single" w:sz="4" w:space="0" w:color="auto"/>
            </w:tcBorders>
            <w:hideMark/>
          </w:tcPr>
          <w:p w:rsidR="00711150" w:rsidDel="004C16BF" w:rsidRDefault="00711150">
            <w:pPr>
              <w:jc w:val="center"/>
              <w:rPr>
                <w:del w:id="3834" w:author="Dokulil Jiří" w:date="2018-11-18T23:31:00Z"/>
              </w:rPr>
            </w:pPr>
            <w:del w:id="3835" w:author="Dokulil Jiří" w:date="2018-11-18T23:31:00Z">
              <w:r w:rsidDel="004C16BF">
                <w:delText xml:space="preserve">Termín podání 06/2018 </w:delText>
              </w:r>
            </w:del>
          </w:p>
        </w:tc>
      </w:tr>
      <w:tr w:rsidR="00711150" w:rsidTr="00711150">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Přehled řešených projektů a dalších aktivit v rámci spolupráce s praxí u profesně zaměřeného bakalářského a magisterského studijního programu</w:t>
            </w:r>
          </w:p>
        </w:tc>
      </w:tr>
      <w:tr w:rsidR="00711150" w:rsidTr="00711150">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center"/>
              <w:rPr>
                <w:b/>
              </w:rPr>
            </w:pPr>
            <w:r>
              <w:rPr>
                <w:b/>
              </w:rPr>
              <w:t>Období</w:t>
            </w:r>
          </w:p>
        </w:tc>
      </w:tr>
      <w:tr w:rsidR="00711150" w:rsidTr="00711150">
        <w:tc>
          <w:tcPr>
            <w:tcW w:w="2233" w:type="dxa"/>
            <w:tcBorders>
              <w:top w:val="single" w:sz="4" w:space="0" w:color="auto"/>
              <w:left w:val="single" w:sz="4" w:space="0" w:color="auto"/>
              <w:bottom w:val="single" w:sz="4" w:space="0" w:color="auto"/>
              <w:right w:val="single" w:sz="4" w:space="0" w:color="auto"/>
            </w:tcBorders>
          </w:tcPr>
          <w:p w:rsidR="00711150" w:rsidRDefault="00711150">
            <w:pPr>
              <w:jc w:val="both"/>
            </w:pPr>
          </w:p>
        </w:tc>
        <w:tc>
          <w:tcPr>
            <w:tcW w:w="5524" w:type="dxa"/>
            <w:tcBorders>
              <w:top w:val="single" w:sz="4" w:space="0" w:color="auto"/>
              <w:left w:val="single" w:sz="4" w:space="0" w:color="auto"/>
              <w:bottom w:val="single" w:sz="4" w:space="0" w:color="auto"/>
              <w:right w:val="single" w:sz="4" w:space="0" w:color="auto"/>
            </w:tcBorders>
          </w:tcPr>
          <w:p w:rsidR="00711150" w:rsidRDefault="00711150">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711150" w:rsidRDefault="00711150">
            <w:pPr>
              <w:jc w:val="center"/>
            </w:pPr>
          </w:p>
        </w:tc>
      </w:tr>
      <w:tr w:rsidR="00711150" w:rsidTr="00711150">
        <w:tc>
          <w:tcPr>
            <w:tcW w:w="2233" w:type="dxa"/>
            <w:tcBorders>
              <w:top w:val="single" w:sz="4" w:space="0" w:color="auto"/>
              <w:left w:val="single" w:sz="4" w:space="0" w:color="auto"/>
              <w:bottom w:val="single" w:sz="4" w:space="0" w:color="auto"/>
              <w:right w:val="single" w:sz="4" w:space="0" w:color="auto"/>
            </w:tcBorders>
          </w:tcPr>
          <w:p w:rsidR="00711150" w:rsidRDefault="00711150">
            <w:pPr>
              <w:jc w:val="both"/>
            </w:pPr>
          </w:p>
        </w:tc>
        <w:tc>
          <w:tcPr>
            <w:tcW w:w="5524" w:type="dxa"/>
            <w:tcBorders>
              <w:top w:val="single" w:sz="4" w:space="0" w:color="auto"/>
              <w:left w:val="single" w:sz="4" w:space="0" w:color="auto"/>
              <w:bottom w:val="single" w:sz="4" w:space="0" w:color="auto"/>
              <w:right w:val="single" w:sz="4" w:space="0" w:color="auto"/>
            </w:tcBorders>
          </w:tcPr>
          <w:p w:rsidR="00711150" w:rsidRDefault="00711150">
            <w:pPr>
              <w:jc w:val="center"/>
            </w:pPr>
          </w:p>
        </w:tc>
        <w:tc>
          <w:tcPr>
            <w:tcW w:w="2143" w:type="dxa"/>
            <w:gridSpan w:val="2"/>
            <w:tcBorders>
              <w:top w:val="single" w:sz="4" w:space="0" w:color="auto"/>
              <w:left w:val="single" w:sz="4" w:space="0" w:color="auto"/>
              <w:bottom w:val="single" w:sz="4" w:space="0" w:color="auto"/>
              <w:right w:val="single" w:sz="4" w:space="0" w:color="auto"/>
            </w:tcBorders>
          </w:tcPr>
          <w:p w:rsidR="00711150" w:rsidRDefault="00711150">
            <w:pPr>
              <w:jc w:val="center"/>
            </w:pPr>
          </w:p>
        </w:tc>
      </w:tr>
      <w:tr w:rsidR="00711150" w:rsidTr="00711150">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sz w:val="24"/>
              </w:rPr>
            </w:pPr>
            <w:r>
              <w:rPr>
                <w:b/>
              </w:rPr>
              <w:t>Odborné aktivity vztahující se k tvůrčí, resp. vědecké a umělecké činnosti vysoké školy, která souvisí se studijním programem</w:t>
            </w:r>
          </w:p>
        </w:tc>
      </w:tr>
      <w:tr w:rsidR="00711150" w:rsidTr="00711150">
        <w:trPr>
          <w:trHeight w:val="7078"/>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711150" w:rsidRDefault="00711150">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22" w:tooltip="blocked::http://www.krizoverizeni-uh.cz/" w:history="1">
              <w:r>
                <w:rPr>
                  <w:rStyle w:val="Hypertextovodkaz"/>
                </w:rPr>
                <w:t>www.krizoverizeni-uh.cz</w:t>
              </w:r>
            </w:hyperlink>
            <w:r>
              <w:t>. Součástí konference je i studentská sekce, kde svoje příspěvky představují nejenom studenti FLKŘ.</w:t>
            </w:r>
          </w:p>
          <w:p w:rsidR="00711150" w:rsidRDefault="00711150">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711150" w:rsidRDefault="00711150">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rsidR="00711150" w:rsidRDefault="00711150">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711150" w:rsidRDefault="00711150">
            <w:pPr>
              <w:spacing w:after="60"/>
              <w:jc w:val="both"/>
            </w:pPr>
            <w:r>
              <w:lastRenderedPageBreak/>
              <w:t xml:space="preserve">Výuka a vědecko-výzkumná činnost na FLKŘ je doplněna přednáškami odborníků z praxe (např. Petr Štastný Moss logistics, Pavel Talanda Miele). </w:t>
            </w:r>
          </w:p>
          <w:p w:rsidR="00711150" w:rsidRDefault="00711150">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rsidR="00711150" w:rsidRDefault="00711150">
            <w:pPr>
              <w:jc w:val="both"/>
              <w:rPr>
                <w:b/>
              </w:rPr>
            </w:pPr>
          </w:p>
        </w:tc>
      </w:tr>
      <w:tr w:rsidR="00711150" w:rsidTr="00711150">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lastRenderedPageBreak/>
              <w:t>Informace o spolupráci s praxí vztahující se ke studijnímu programu</w:t>
            </w:r>
          </w:p>
        </w:tc>
      </w:tr>
      <w:tr w:rsidR="00711150" w:rsidTr="00711150">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rsidR="00711150" w:rsidRDefault="00711150">
            <w:pPr>
              <w:jc w:val="both"/>
            </w:pPr>
            <w:r>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711150" w:rsidRDefault="00711150">
            <w:pPr>
              <w:jc w:val="both"/>
            </w:pPr>
          </w:p>
          <w:p w:rsidR="00711150" w:rsidRDefault="00711150">
            <w:pPr>
              <w:jc w:val="both"/>
            </w:pPr>
            <w:r>
              <w:t>Regionální spolupráce s firmami se postupně rozvíjí v několika rovinách:</w:t>
            </w:r>
          </w:p>
          <w:p w:rsidR="00711150" w:rsidRDefault="00711150" w:rsidP="00711150">
            <w:pPr>
              <w:numPr>
                <w:ilvl w:val="0"/>
                <w:numId w:val="64"/>
              </w:numPr>
              <w:jc w:val="both"/>
            </w:pPr>
            <w:r>
              <w:t>Členství v české logistické společnosti  a dalších regionálních seskupeních usilujících o hospodářský rozvoj regionu,</w:t>
            </w:r>
          </w:p>
          <w:p w:rsidR="00711150" w:rsidRDefault="00711150" w:rsidP="00711150">
            <w:pPr>
              <w:numPr>
                <w:ilvl w:val="0"/>
                <w:numId w:val="64"/>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rsidR="00711150" w:rsidRDefault="00711150">
            <w:pPr>
              <w:jc w:val="both"/>
            </w:pPr>
          </w:p>
          <w:p w:rsidR="00711150" w:rsidRDefault="00711150">
            <w:pPr>
              <w:jc w:val="both"/>
            </w:pPr>
            <w:r>
              <w:t>Ve studijním procesu studijního programu Management rizik bude prohloubena dosavadní spolupráce s firmami a institucemi Zlínského kraje, a to především na aktivitách:</w:t>
            </w:r>
          </w:p>
          <w:p w:rsidR="00711150" w:rsidRDefault="00711150" w:rsidP="00711150">
            <w:pPr>
              <w:numPr>
                <w:ilvl w:val="0"/>
                <w:numId w:val="65"/>
              </w:numPr>
              <w:jc w:val="both"/>
            </w:pPr>
            <w:r>
              <w:t>v rámci 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p>
          <w:p w:rsidR="00711150" w:rsidRDefault="00711150" w:rsidP="00711150">
            <w:pPr>
              <w:numPr>
                <w:ilvl w:val="0"/>
                <w:numId w:val="65"/>
              </w:numPr>
              <w:jc w:val="both"/>
            </w:pPr>
            <w:r>
              <w:t>při zajišťování studentských praxí (garance odborných praxí na základě Rámcové smlouvy o spolupráci na praxích, spolupráce s dalšími firmami, viz formulář C-IV Údaje o odborné praxi);</w:t>
            </w:r>
          </w:p>
          <w:p w:rsidR="00711150" w:rsidRDefault="00711150" w:rsidP="00711150">
            <w:pPr>
              <w:numPr>
                <w:ilvl w:val="0"/>
                <w:numId w:val="65"/>
              </w:numPr>
              <w:jc w:val="both"/>
            </w:pPr>
            <w:r>
              <w:t>exkurzí do firem jako součást výuky, např. Barum Continental, Škoda, MESIT holding, a.s.;</w:t>
            </w:r>
          </w:p>
          <w:p w:rsidR="00711150" w:rsidRDefault="00711150" w:rsidP="00711150">
            <w:pPr>
              <w:numPr>
                <w:ilvl w:val="0"/>
                <w:numId w:val="65"/>
              </w:numPr>
            </w:pPr>
            <w:r>
              <w:t>případových studií zařazených do výuky;</w:t>
            </w:r>
          </w:p>
          <w:p w:rsidR="00711150" w:rsidRDefault="00711150" w:rsidP="00711150">
            <w:pPr>
              <w:numPr>
                <w:ilvl w:val="0"/>
                <w:numId w:val="65"/>
              </w:numPr>
            </w:pPr>
            <w:r>
              <w:t>zadávání a řešení kvalifikačních prací dle potřeb regionálních firem.</w:t>
            </w:r>
          </w:p>
          <w:p w:rsidR="00711150" w:rsidRDefault="00711150">
            <w:pPr>
              <w:rPr>
                <w:b/>
              </w:rPr>
            </w:pPr>
          </w:p>
        </w:tc>
      </w:tr>
    </w:tbl>
    <w:p w:rsidR="00711150" w:rsidRDefault="00711150" w:rsidP="00711150"/>
    <w:p w:rsidR="00711150" w:rsidRDefault="00711150" w:rsidP="00711150">
      <w:pPr>
        <w:spacing w:after="160" w:line="256" w:lineRule="auto"/>
      </w:pPr>
      <w:r>
        <w:br w:type="page"/>
      </w:r>
    </w:p>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64"/>
      </w:tblGrid>
      <w:tr w:rsidR="00711150" w:rsidTr="00711150">
        <w:tc>
          <w:tcPr>
            <w:tcW w:w="9859" w:type="dxa"/>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C-III – Informační zabezpečení studijního programu</w:t>
            </w:r>
          </w:p>
        </w:tc>
      </w:tr>
      <w:tr w:rsidR="00711150" w:rsidTr="0071115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hideMark/>
          </w:tcPr>
          <w:p w:rsidR="00711150" w:rsidRDefault="00711150">
            <w:r>
              <w:rPr>
                <w:b/>
              </w:rPr>
              <w:t xml:space="preserve">Název a stručný popis studijního informačního systému </w:t>
            </w:r>
          </w:p>
        </w:tc>
      </w:tr>
      <w:tr w:rsidR="00711150" w:rsidTr="00711150">
        <w:trPr>
          <w:trHeight w:val="2268"/>
        </w:trPr>
        <w:tc>
          <w:tcPr>
            <w:tcW w:w="9859" w:type="dxa"/>
            <w:tcBorders>
              <w:top w:val="single" w:sz="2" w:space="0" w:color="auto"/>
              <w:left w:val="single" w:sz="2" w:space="0" w:color="auto"/>
              <w:bottom w:val="single" w:sz="2" w:space="0" w:color="auto"/>
              <w:right w:val="single" w:sz="2" w:space="0" w:color="auto"/>
            </w:tcBorders>
          </w:tcPr>
          <w:p w:rsidR="00711150" w:rsidRDefault="00711150">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23" w:history="1">
              <w:r>
                <w:rPr>
                  <w:rStyle w:val="Hypertextovodkaz"/>
                  <w:lang w:eastAsia="en-US"/>
                </w:rPr>
                <w:t>(https://stag.utb.cz/portal/)</w:t>
              </w:r>
            </w:hyperlink>
            <w:r>
              <w:rPr>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UTB.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UTB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711150" w:rsidRDefault="00711150">
            <w:pPr>
              <w:jc w:val="center"/>
            </w:pPr>
          </w:p>
        </w:tc>
      </w:tr>
      <w:tr w:rsidR="00711150" w:rsidTr="00711150">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t>Přístup ke studijní literatuře</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tcPr>
          <w:p w:rsidR="00711150" w:rsidRDefault="00711150">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11150" w:rsidRDefault="00711150">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24"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25" w:history="1">
              <w:r>
                <w:rPr>
                  <w:rStyle w:val="Hypertextovodkaz"/>
                </w:rPr>
                <w:t xml:space="preserve"> http://publikace.k.utb.cz.</w:t>
              </w:r>
            </w:hyperlink>
          </w:p>
          <w:p w:rsidR="00711150" w:rsidRDefault="00711150">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26" w:history="1">
              <w:r>
                <w:rPr>
                  <w:rStyle w:val="Hypertextovodkaz"/>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p w:rsidR="00711150" w:rsidRDefault="00711150">
            <w:pPr>
              <w:rPr>
                <w:b/>
              </w:rPr>
            </w:pPr>
          </w:p>
        </w:tc>
      </w:tr>
      <w:tr w:rsidR="00711150" w:rsidTr="00711150">
        <w:trPr>
          <w:trHeight w:val="283"/>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r>
              <w:rPr>
                <w:b/>
              </w:rPr>
              <w:lastRenderedPageBreak/>
              <w:t>Přehled zpřístupněných databází</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tcPr>
          <w:p w:rsidR="00711150" w:rsidRDefault="00711150">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27"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711150" w:rsidRDefault="00711150">
            <w:pPr>
              <w:pStyle w:val="Zkladntext20"/>
              <w:shd w:val="clear" w:color="auto" w:fill="auto"/>
              <w:spacing w:line="230" w:lineRule="exact"/>
              <w:ind w:firstLine="0"/>
              <w:jc w:val="both"/>
            </w:pPr>
            <w:r>
              <w:t>Konkrétní dostupné databáze:</w:t>
            </w:r>
          </w:p>
          <w:p w:rsidR="00711150" w:rsidRDefault="00711150" w:rsidP="00711150">
            <w:pPr>
              <w:pStyle w:val="Zkladntext20"/>
              <w:numPr>
                <w:ilvl w:val="0"/>
                <w:numId w:val="66"/>
              </w:numPr>
              <w:shd w:val="clear" w:color="auto" w:fill="auto"/>
              <w:tabs>
                <w:tab w:val="left" w:pos="756"/>
              </w:tabs>
              <w:spacing w:line="230" w:lineRule="exact"/>
              <w:jc w:val="both"/>
            </w:pPr>
            <w:r>
              <w:t>Citační databáze Web of Science a Scopus,</w:t>
            </w:r>
          </w:p>
          <w:p w:rsidR="00711150" w:rsidRDefault="00711150" w:rsidP="00711150">
            <w:pPr>
              <w:pStyle w:val="Zkladntext20"/>
              <w:numPr>
                <w:ilvl w:val="0"/>
                <w:numId w:val="66"/>
              </w:numPr>
              <w:shd w:val="clear" w:color="auto" w:fill="auto"/>
              <w:tabs>
                <w:tab w:val="left" w:pos="756"/>
              </w:tabs>
              <w:spacing w:line="230" w:lineRule="exact"/>
            </w:pPr>
            <w:r>
              <w:t>Multioborové kolekce elektronických časopisů Elsevier ScienceDirect, Wiley Online Library, SpringerLink a další,</w:t>
            </w:r>
          </w:p>
          <w:p w:rsidR="00711150" w:rsidRDefault="00711150" w:rsidP="00711150">
            <w:pPr>
              <w:pStyle w:val="Zkladntext20"/>
              <w:numPr>
                <w:ilvl w:val="0"/>
                <w:numId w:val="66"/>
              </w:numPr>
              <w:shd w:val="clear" w:color="auto" w:fill="auto"/>
              <w:tabs>
                <w:tab w:val="left" w:pos="756"/>
              </w:tabs>
              <w:spacing w:line="230" w:lineRule="exact"/>
              <w:jc w:val="both"/>
            </w:pPr>
            <w:r>
              <w:t>Multioborové plnotextové databáze Ebsco a ProQuest.</w:t>
            </w:r>
          </w:p>
          <w:p w:rsidR="00711150" w:rsidRDefault="00711150">
            <w:pPr>
              <w:pStyle w:val="Zkladntext20"/>
              <w:shd w:val="clear" w:color="auto" w:fill="auto"/>
              <w:tabs>
                <w:tab w:val="left" w:pos="756"/>
              </w:tabs>
              <w:spacing w:line="230" w:lineRule="exact"/>
              <w:ind w:left="360" w:firstLine="0"/>
              <w:jc w:val="both"/>
            </w:pPr>
          </w:p>
          <w:p w:rsidR="00711150" w:rsidRDefault="00711150">
            <w:r>
              <w:t>Seznam všech databází:</w:t>
            </w:r>
            <w:hyperlink r:id="rId28" w:history="1">
              <w:r>
                <w:rPr>
                  <w:rStyle w:val="Hypertextovodkaz"/>
                </w:rPr>
                <w:t xml:space="preserve"> http://portal.k.utb.cz/databases/alphabetical/</w:t>
              </w:r>
            </w:hyperlink>
          </w:p>
        </w:tc>
      </w:tr>
      <w:tr w:rsidR="00711150" w:rsidTr="00711150">
        <w:trPr>
          <w:trHeight w:val="284"/>
        </w:trPr>
        <w:tc>
          <w:tcPr>
            <w:tcW w:w="9859" w:type="dxa"/>
            <w:tcBorders>
              <w:top w:val="single" w:sz="4" w:space="0" w:color="auto"/>
              <w:left w:val="single" w:sz="4" w:space="0" w:color="auto"/>
              <w:bottom w:val="single" w:sz="4" w:space="0" w:color="auto"/>
              <w:right w:val="single" w:sz="4" w:space="0" w:color="auto"/>
            </w:tcBorders>
            <w:shd w:val="clear" w:color="auto" w:fill="F7CAAC"/>
            <w:vAlign w:val="center"/>
            <w:hideMark/>
          </w:tcPr>
          <w:p w:rsidR="00711150" w:rsidRDefault="00711150">
            <w:pPr>
              <w:rPr>
                <w:b/>
              </w:rPr>
            </w:pPr>
            <w:r>
              <w:rPr>
                <w:b/>
              </w:rPr>
              <w:t>Název a stručný popis používaného antiplagiátorského systému</w:t>
            </w:r>
          </w:p>
        </w:tc>
      </w:tr>
      <w:tr w:rsidR="00711150" w:rsidTr="00711150">
        <w:trPr>
          <w:trHeight w:val="2268"/>
        </w:trPr>
        <w:tc>
          <w:tcPr>
            <w:tcW w:w="9859" w:type="dxa"/>
            <w:tcBorders>
              <w:top w:val="single" w:sz="4" w:space="0" w:color="auto"/>
              <w:left w:val="single" w:sz="4" w:space="0" w:color="auto"/>
              <w:bottom w:val="single" w:sz="4" w:space="0" w:color="auto"/>
              <w:right w:val="single" w:sz="4" w:space="0" w:color="auto"/>
            </w:tcBorders>
            <w:shd w:val="clear" w:color="auto" w:fill="FFFFFF"/>
            <w:hideMark/>
          </w:tcPr>
          <w:p w:rsidR="00711150" w:rsidRDefault="00711150">
            <w:pPr>
              <w:jc w:val="both"/>
            </w:pPr>
            <w:r>
              <w:t xml:space="preserve">V rámci předcházení a zamezování plagiátorství UTB ve Zlíně efektivně využívá po několik let antiplagiátorský systém </w:t>
            </w:r>
            <w:r>
              <w:rPr>
                <w:rStyle w:val="Zkladntext2Kurzva"/>
              </w:rPr>
              <w:t>Theses.cz</w:t>
            </w:r>
            <w:r>
              <w:rPr>
                <w:lang w:val="en-US"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11150" w:rsidRDefault="00711150" w:rsidP="00711150"/>
    <w:p w:rsidR="00711150" w:rsidRDefault="00711150" w:rsidP="00711150">
      <w:pPr>
        <w:spacing w:after="160" w:line="256" w:lineRule="auto"/>
      </w:pPr>
      <w:r>
        <w:br w:type="page"/>
      </w:r>
    </w:p>
    <w:tbl>
      <w:tblPr>
        <w:tblW w:w="93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5"/>
        <w:gridCol w:w="127"/>
        <w:gridCol w:w="54"/>
        <w:gridCol w:w="20"/>
        <w:gridCol w:w="1273"/>
        <w:gridCol w:w="52"/>
        <w:gridCol w:w="2268"/>
        <w:gridCol w:w="78"/>
        <w:gridCol w:w="2347"/>
      </w:tblGrid>
      <w:tr w:rsidR="00711150" w:rsidTr="00711150">
        <w:tc>
          <w:tcPr>
            <w:tcW w:w="9389" w:type="dxa"/>
            <w:gridSpan w:val="9"/>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rPr>
                <w:b/>
                <w:sz w:val="28"/>
              </w:rPr>
              <w:lastRenderedPageBreak/>
              <w:t xml:space="preserve">C-IV – </w:t>
            </w:r>
            <w:r>
              <w:rPr>
                <w:b/>
                <w:sz w:val="26"/>
                <w:szCs w:val="26"/>
              </w:rPr>
              <w:t>Materiální zabezpečení studijního programu</w:t>
            </w:r>
          </w:p>
        </w:tc>
      </w:tr>
      <w:tr w:rsidR="00711150" w:rsidTr="00711150">
        <w:tc>
          <w:tcPr>
            <w:tcW w:w="3167" w:type="dxa"/>
            <w:tcBorders>
              <w:top w:val="single" w:sz="2" w:space="0" w:color="auto"/>
              <w:left w:val="single" w:sz="2" w:space="0" w:color="auto"/>
              <w:bottom w:val="single" w:sz="2" w:space="0" w:color="auto"/>
              <w:right w:val="single" w:sz="2" w:space="0" w:color="auto"/>
            </w:tcBorders>
            <w:shd w:val="clear" w:color="auto" w:fill="F7CAAC"/>
            <w:hideMark/>
          </w:tcPr>
          <w:p w:rsidR="00711150" w:rsidRDefault="00711150">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hideMark/>
          </w:tcPr>
          <w:p w:rsidR="00711150" w:rsidRDefault="00711150">
            <w:pPr>
              <w:jc w:val="center"/>
            </w:pPr>
            <w:r>
              <w:t>Univerzita Tomáše Bati ve Zlíně</w:t>
            </w:r>
          </w:p>
          <w:p w:rsidR="00711150" w:rsidRDefault="00711150">
            <w:pPr>
              <w:jc w:val="center"/>
            </w:pPr>
            <w:r>
              <w:t>Fakulta logistiky a krizového řízení</w:t>
            </w:r>
          </w:p>
          <w:p w:rsidR="00711150" w:rsidRDefault="00711150">
            <w:pPr>
              <w:jc w:val="center"/>
            </w:pPr>
            <w:r>
              <w:t>Studentské nám. 1532</w:t>
            </w:r>
          </w:p>
          <w:p w:rsidR="00711150" w:rsidRDefault="00711150">
            <w:pPr>
              <w:jc w:val="center"/>
            </w:pPr>
            <w:r>
              <w:t>686 01 Uherské Hradiště</w:t>
            </w:r>
          </w:p>
        </w:tc>
      </w:tr>
      <w:tr w:rsidR="00711150" w:rsidTr="00711150">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Kapacita výukových místností pro teoretickou výuku</w:t>
            </w:r>
          </w:p>
        </w:tc>
      </w:tr>
      <w:tr w:rsidR="00711150" w:rsidTr="00711150">
        <w:trPr>
          <w:trHeight w:val="2268"/>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spacing w:after="29"/>
              <w:ind w:right="38"/>
              <w:jc w:val="both"/>
            </w:pPr>
            <w:r>
              <w:t>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p>
          <w:p w:rsidR="00711150" w:rsidRDefault="00711150">
            <w:pPr>
              <w:spacing w:line="247" w:lineRule="auto"/>
              <w:ind w:left="360" w:right="38"/>
              <w:jc w:val="both"/>
            </w:pPr>
            <w:r>
              <w:rPr>
                <w:b/>
              </w:rPr>
              <w:t xml:space="preserve">Výukový objekt UH1 </w:t>
            </w:r>
            <w:r>
              <w:t>–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rsidR="00711150" w:rsidRDefault="00711150">
            <w:pPr>
              <w:spacing w:after="18" w:line="247" w:lineRule="auto"/>
              <w:ind w:left="360" w:right="38"/>
            </w:pPr>
            <w:r>
              <w:rPr>
                <w:b/>
              </w:rPr>
              <w:t>Výukový objekt UH2</w:t>
            </w:r>
            <w:r>
              <w:t xml:space="preserve"> – 2 posluchárny pro 135 studentů, 2 seminární místnosti pro 60 studentů.</w:t>
            </w:r>
          </w:p>
          <w:p w:rsidR="00711150" w:rsidRDefault="00711150">
            <w:pPr>
              <w:ind w:right="38"/>
            </w:pPr>
          </w:p>
        </w:tc>
      </w:tr>
      <w:tr w:rsidR="00711150" w:rsidTr="00711150">
        <w:trPr>
          <w:trHeight w:val="202"/>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711150" w:rsidRDefault="00711150">
            <w:r>
              <w:t>celková kapacita</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shd w:val="clear" w:color="auto" w:fill="F7CAAC"/>
              </w:rPr>
            </w:pPr>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711150" w:rsidRDefault="00711150">
            <w:r>
              <w:t>Doba neurčitá, výpovědní lhůta 5 let.</w:t>
            </w:r>
          </w:p>
        </w:tc>
      </w:tr>
      <w:tr w:rsidR="00711150" w:rsidTr="00711150">
        <w:trPr>
          <w:trHeight w:val="139"/>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Kapacita a popis odborné učebny</w:t>
            </w:r>
          </w:p>
        </w:tc>
      </w:tr>
      <w:tr w:rsidR="00711150" w:rsidTr="00711150">
        <w:trPr>
          <w:trHeight w:val="1228"/>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autoSpaceDE w:val="0"/>
              <w:autoSpaceDN w:val="0"/>
              <w:adjustRightInd w:val="0"/>
              <w:jc w:val="both"/>
            </w:pPr>
            <w:r>
              <w:t>Chemická laboratoř - celková kapacita 16 míst, laboratoř jsou vybaveny zařízením pro měření fyzikálních, mechanických, reologických a termálních vlastností, mikroskop pro hodnocení morfologie, mikrotom pro přípravu mikroskopických vzorků a spektrofotometry. Přístroje (vybavení) laboratoře byly finančně podpořeny z ESF č. CZ.02.2.67/0.0/0.0/17_044/0008536. Ostatní stavební úpravy a vybavení nábytkem bylo realizováno z vlastních finančních zdrojů.</w:t>
            </w:r>
          </w:p>
          <w:p w:rsidR="00711150" w:rsidRDefault="00711150">
            <w:pPr>
              <w:jc w:val="both"/>
            </w:pPr>
          </w:p>
        </w:tc>
      </w:tr>
      <w:tr w:rsidR="00711150" w:rsidTr="00711150">
        <w:trPr>
          <w:trHeight w:val="166"/>
        </w:trPr>
        <w:tc>
          <w:tcPr>
            <w:tcW w:w="3368" w:type="dxa"/>
            <w:gridSpan w:val="4"/>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Z toho kapacita v prostorách v nájmu</w:t>
            </w:r>
          </w:p>
        </w:tc>
        <w:tc>
          <w:tcPr>
            <w:tcW w:w="1274" w:type="dxa"/>
            <w:tcBorders>
              <w:top w:val="single" w:sz="4" w:space="0" w:color="auto"/>
              <w:left w:val="single" w:sz="4" w:space="0" w:color="auto"/>
              <w:bottom w:val="single" w:sz="4" w:space="0" w:color="auto"/>
              <w:right w:val="single" w:sz="4" w:space="0" w:color="auto"/>
            </w:tcBorders>
            <w:hideMark/>
          </w:tcPr>
          <w:p w:rsidR="00711150" w:rsidRDefault="00711150">
            <w:r>
              <w:t>16</w:t>
            </w:r>
          </w:p>
        </w:tc>
        <w:tc>
          <w:tcPr>
            <w:tcW w:w="232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shd w:val="clear" w:color="auto" w:fill="F7CAAC"/>
              </w:rPr>
              <w:t>Doba platnosti nájmu</w:t>
            </w:r>
          </w:p>
        </w:tc>
        <w:tc>
          <w:tcPr>
            <w:tcW w:w="2426" w:type="dxa"/>
            <w:gridSpan w:val="2"/>
            <w:tcBorders>
              <w:top w:val="single" w:sz="4" w:space="0" w:color="auto"/>
              <w:left w:val="single" w:sz="4" w:space="0" w:color="auto"/>
              <w:bottom w:val="single" w:sz="4" w:space="0" w:color="auto"/>
              <w:right w:val="single" w:sz="4" w:space="0" w:color="auto"/>
            </w:tcBorders>
            <w:hideMark/>
          </w:tcPr>
          <w:p w:rsidR="00711150" w:rsidRDefault="00711150">
            <w:r>
              <w:t>dtto</w:t>
            </w:r>
          </w:p>
        </w:tc>
      </w:tr>
      <w:tr w:rsidR="00711150" w:rsidTr="00711150">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pPr>
              <w:jc w:val="both"/>
            </w:pPr>
            <w:r>
              <w:t>Laboratoř GIS – celková kapacita je 25 míst. Laboratoř je 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711150" w:rsidTr="00711150">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 xml:space="preserve">Z toho kapacita v prostorách </w:t>
            </w:r>
          </w:p>
          <w:p w:rsidR="00711150" w:rsidRDefault="00711150">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711150">
            <w:r>
              <w:t>dtto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rsidP="004C16BF">
            <w:pPr>
              <w:jc w:val="both"/>
            </w:pPr>
            <w:r>
              <w:t xml:space="preserve">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 Softwary jsou využívány při výuce odborných předmětů bakalářského i navazujícího magisterského studia, zejména programů a specializací Ochrana obyvatelstva a </w:t>
            </w:r>
            <w:del w:id="3836" w:author="Dokulil Jiří" w:date="2018-11-18T23:32:00Z">
              <w:r w:rsidDel="004C16BF">
                <w:delText xml:space="preserve">Řízení </w:delText>
              </w:r>
            </w:del>
            <w:ins w:id="3837" w:author="Dokulil Jiří" w:date="2018-11-18T23:32:00Z">
              <w:r w:rsidR="004C16BF">
                <w:t xml:space="preserve">Ovládání </w:t>
              </w:r>
            </w:ins>
            <w:r>
              <w:t>rizik.</w:t>
            </w:r>
          </w:p>
        </w:tc>
      </w:tr>
      <w:tr w:rsidR="00711150" w:rsidTr="00711150">
        <w:trPr>
          <w:trHeight w:val="164"/>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 xml:space="preserve">Z toho kapacita v prostorách </w:t>
            </w:r>
          </w:p>
          <w:p w:rsidR="00711150" w:rsidRDefault="00711150">
            <w:pPr>
              <w:rPr>
                <w:b/>
              </w:rPr>
            </w:pPr>
            <w:r>
              <w:rPr>
                <w:b/>
              </w:rPr>
              <w:t>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693"/>
        </w:trPr>
        <w:tc>
          <w:tcPr>
            <w:tcW w:w="9389" w:type="dxa"/>
            <w:gridSpan w:val="9"/>
            <w:tcBorders>
              <w:top w:val="single" w:sz="4" w:space="0" w:color="auto"/>
              <w:left w:val="single" w:sz="4" w:space="0" w:color="auto"/>
              <w:bottom w:val="single" w:sz="4" w:space="0" w:color="auto"/>
              <w:right w:val="single" w:sz="4" w:space="0" w:color="auto"/>
            </w:tcBorders>
            <w:hideMark/>
          </w:tcPr>
          <w:p w:rsidR="00711150" w:rsidRDefault="00711150" w:rsidP="004C16BF">
            <w:pPr>
              <w:jc w:val="both"/>
            </w:pPr>
            <w:r>
              <w:t xml:space="preserve">Laboratoř KM2 – celková kapacita učebny je 24 míst. Kromě specializovaných software totožných s laboratoří KM1  je laboratoř KM2 dále vybavena softwarem VOX/VISO 2002 (jednotný systém varování a vyrozumění), AXIS (správa a obsluha kamerových systémů). Softwary jsou využívány při výuce odborných předmětů bakalářského i navazujícího magisterského studia, zejména programů a specializací Ochrana obyvatelstva a </w:t>
            </w:r>
            <w:del w:id="3838" w:author="Dokulil Jiří" w:date="2018-11-18T23:32:00Z">
              <w:r w:rsidDel="004C16BF">
                <w:delText xml:space="preserve">Řízení </w:delText>
              </w:r>
            </w:del>
            <w:ins w:id="3839" w:author="Dokulil Jiří" w:date="2018-11-18T23:32:00Z">
              <w:r w:rsidR="004C16BF">
                <w:t xml:space="preserve">Ovládání </w:t>
              </w:r>
            </w:ins>
            <w:r>
              <w:t>rizik.</w:t>
            </w:r>
          </w:p>
        </w:tc>
      </w:tr>
      <w:tr w:rsidR="00711150" w:rsidTr="00711150">
        <w:trPr>
          <w:trHeight w:val="450"/>
        </w:trPr>
        <w:tc>
          <w:tcPr>
            <w:tcW w:w="3348" w:type="dxa"/>
            <w:gridSpan w:val="3"/>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lastRenderedPageBreak/>
              <w:t>Z toho kapacita v prostorách v nájmu</w:t>
            </w:r>
          </w:p>
        </w:tc>
        <w:tc>
          <w:tcPr>
            <w:tcW w:w="1346" w:type="dxa"/>
            <w:gridSpan w:val="3"/>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6"/>
        </w:trPr>
        <w:tc>
          <w:tcPr>
            <w:tcW w:w="9389" w:type="dxa"/>
            <w:gridSpan w:val="9"/>
            <w:tcBorders>
              <w:top w:val="single" w:sz="4" w:space="0" w:color="auto"/>
              <w:left w:val="single" w:sz="4" w:space="0" w:color="auto"/>
              <w:bottom w:val="single" w:sz="4" w:space="0" w:color="auto"/>
              <w:right w:val="single" w:sz="4" w:space="0" w:color="auto"/>
            </w:tcBorders>
            <w:shd w:val="clear" w:color="auto" w:fill="FFCC99"/>
            <w:hideMark/>
          </w:tcPr>
          <w:p w:rsidR="00711150" w:rsidRDefault="00711150">
            <w:pPr>
              <w:rPr>
                <w:b/>
              </w:rPr>
            </w:pPr>
            <w:r>
              <w:rPr>
                <w:b/>
              </w:rPr>
              <w:t>Kapacita a popis odborné učebny</w:t>
            </w:r>
          </w:p>
        </w:tc>
      </w:tr>
      <w:tr w:rsidR="00711150" w:rsidTr="00711150">
        <w:trPr>
          <w:trHeight w:val="1354"/>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r>
              <w:t>Laboratoř logistiky – celková kapacita učebny je 25 míst.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Modelování výrobních a logistických procesů, kde studenti navrhují a zároveň kreslí na základě znalostí uspořádání a bezpečnostních omezení konkrétní výrobní Layout.</w:t>
            </w:r>
          </w:p>
          <w:p w:rsidR="00711150" w:rsidRDefault="00711150"/>
        </w:tc>
      </w:tr>
      <w:tr w:rsidR="00711150" w:rsidTr="00711150">
        <w:trPr>
          <w:trHeight w:val="135"/>
        </w:trPr>
        <w:tc>
          <w:tcPr>
            <w:tcW w:w="329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Z toho kapacita v prostorách v nájmu</w:t>
            </w:r>
          </w:p>
        </w:tc>
        <w:tc>
          <w:tcPr>
            <w:tcW w:w="1400" w:type="dxa"/>
            <w:gridSpan w:val="4"/>
            <w:tcBorders>
              <w:top w:val="single" w:sz="4" w:space="0" w:color="auto"/>
              <w:left w:val="single" w:sz="4" w:space="0" w:color="auto"/>
              <w:bottom w:val="single" w:sz="4" w:space="0" w:color="auto"/>
              <w:right w:val="single" w:sz="4" w:space="0" w:color="auto"/>
            </w:tcBorders>
            <w:hideMark/>
          </w:tcPr>
          <w:p w:rsidR="00711150" w:rsidRDefault="00711150">
            <w:r>
              <w:t>25</w:t>
            </w:r>
          </w:p>
        </w:tc>
        <w:tc>
          <w:tcPr>
            <w:tcW w:w="234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shd w:val="clear" w:color="auto" w:fill="F7CAAC"/>
              </w:rPr>
              <w:t>Doba platnosti nájmu</w:t>
            </w:r>
          </w:p>
        </w:tc>
        <w:tc>
          <w:tcPr>
            <w:tcW w:w="2348" w:type="dxa"/>
            <w:tcBorders>
              <w:top w:val="single" w:sz="4" w:space="0" w:color="auto"/>
              <w:left w:val="single" w:sz="4" w:space="0" w:color="auto"/>
              <w:bottom w:val="single" w:sz="4" w:space="0" w:color="auto"/>
              <w:right w:val="single" w:sz="4" w:space="0" w:color="auto"/>
            </w:tcBorders>
            <w:hideMark/>
          </w:tcPr>
          <w:p w:rsidR="00711150" w:rsidRDefault="004C16BF">
            <w:r>
              <w:t>D</w:t>
            </w:r>
            <w:r w:rsidR="00711150">
              <w:t>tto</w:t>
            </w:r>
          </w:p>
        </w:tc>
      </w:tr>
      <w:tr w:rsidR="00711150" w:rsidTr="00711150">
        <w:trPr>
          <w:trHeight w:val="13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 xml:space="preserve">Vyjádření orgánu </w:t>
            </w:r>
            <w:r>
              <w:rPr>
                <w:b/>
                <w:shd w:val="clear" w:color="auto" w:fill="F7CAAC"/>
              </w:rPr>
              <w:t>hygienické služby ze dne</w:t>
            </w:r>
          </w:p>
        </w:tc>
      </w:tr>
      <w:tr w:rsidR="00711150" w:rsidTr="00711150">
        <w:trPr>
          <w:trHeight w:val="680"/>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tc>
      </w:tr>
      <w:tr w:rsidR="00711150" w:rsidTr="00711150">
        <w:trPr>
          <w:trHeight w:val="205"/>
        </w:trPr>
        <w:tc>
          <w:tcPr>
            <w:tcW w:w="9389" w:type="dxa"/>
            <w:gridSpan w:val="9"/>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rPr>
                <w:b/>
              </w:rPr>
            </w:pPr>
            <w:r>
              <w:rPr>
                <w:b/>
              </w:rPr>
              <w:t>Opatření a podmínky k zajištění rovného přístupu</w:t>
            </w:r>
          </w:p>
        </w:tc>
      </w:tr>
      <w:tr w:rsidR="00711150" w:rsidTr="00711150">
        <w:trPr>
          <w:trHeight w:val="2411"/>
        </w:trPr>
        <w:tc>
          <w:tcPr>
            <w:tcW w:w="9389" w:type="dxa"/>
            <w:gridSpan w:val="9"/>
            <w:tcBorders>
              <w:top w:val="single" w:sz="4" w:space="0" w:color="auto"/>
              <w:left w:val="single" w:sz="4" w:space="0" w:color="auto"/>
              <w:bottom w:val="single" w:sz="4" w:space="0" w:color="auto"/>
              <w:right w:val="single" w:sz="4" w:space="0" w:color="auto"/>
            </w:tcBorders>
          </w:tcPr>
          <w:p w:rsidR="00711150" w:rsidRDefault="00711150">
            <w:pPr>
              <w:pStyle w:val="Default"/>
              <w:jc w:val="both"/>
              <w:rPr>
                <w:sz w:val="20"/>
                <w:szCs w:val="20"/>
              </w:rPr>
            </w:pPr>
            <w:r>
              <w:rPr>
                <w:sz w:val="20"/>
                <w:szCs w:val="20"/>
              </w:rPr>
              <w:t>Na Fakultě logistiky a krizového řízení je vybudováno sociální a technické zázemí dostupné pro studenty i zaměstnance vysoké školy.</w:t>
            </w:r>
            <w:ins w:id="3840" w:author="Dokulil Jiří" w:date="2018-11-18T23:32:00Z">
              <w:r w:rsidR="004C16BF">
                <w:rPr>
                  <w:sz w:val="20"/>
                  <w:szCs w:val="20"/>
                </w:rPr>
                <w:t xml:space="preserve"> </w:t>
              </w:r>
            </w:ins>
            <w:r>
              <w:rPr>
                <w:sz w:val="20"/>
                <w:szCs w:val="20"/>
              </w:rPr>
              <w:t>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rsidR="00711150" w:rsidRDefault="00711150">
            <w:pPr>
              <w:pStyle w:val="Default"/>
              <w:jc w:val="both"/>
              <w:rPr>
                <w:sz w:val="20"/>
                <w:szCs w:val="20"/>
              </w:rPr>
            </w:pPr>
          </w:p>
          <w:p w:rsidR="00711150" w:rsidRDefault="00711150">
            <w:pPr>
              <w:pStyle w:val="Default"/>
              <w:jc w:val="both"/>
              <w:rPr>
                <w:sz w:val="20"/>
                <w:szCs w:val="20"/>
              </w:rPr>
            </w:pPr>
            <w:r>
              <w:rPr>
                <w:sz w:val="20"/>
                <w:szCs w:val="20"/>
              </w:rPr>
              <w:t>Součástí vysokoškolského areálu je ubytovací zařízení (2 budovy) a stravovací zařízení pro studenty a veřejnost.</w:t>
            </w:r>
          </w:p>
          <w:p w:rsidR="00711150" w:rsidRDefault="00711150">
            <w:pPr>
              <w:spacing w:line="242" w:lineRule="auto"/>
              <w:ind w:right="38"/>
              <w:jc w:val="both"/>
            </w:pPr>
            <w:r>
              <w:t>Ve vzdálenosti cca. 400 m od vysokoškolského areálu jsou tělovýchovná zařízení (zimní, plavecký a atletický stadion, sportovní hala), která se využívají pro sportovní aktivity studentů.</w:t>
            </w:r>
          </w:p>
          <w:p w:rsidR="00711150" w:rsidRDefault="00711150">
            <w:pPr>
              <w:pStyle w:val="Default"/>
              <w:jc w:val="both"/>
              <w:rPr>
                <w:sz w:val="20"/>
                <w:szCs w:val="20"/>
              </w:rPr>
            </w:pPr>
          </w:p>
          <w:p w:rsidR="00711150" w:rsidRDefault="00711150"/>
        </w:tc>
      </w:tr>
    </w:tbl>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sidP="00711150"/>
    <w:p w:rsidR="00711150" w:rsidRDefault="00711150">
      <w:r>
        <w:br w:type="page"/>
      </w:r>
    </w:p>
    <w:p w:rsidR="00711150" w:rsidRDefault="00711150" w:rsidP="00711150"/>
    <w:p w:rsidR="00711150" w:rsidRDefault="00711150" w:rsidP="00711150"/>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11150" w:rsidTr="00711150">
        <w:tc>
          <w:tcPr>
            <w:tcW w:w="9780" w:type="dxa"/>
            <w:gridSpan w:val="2"/>
            <w:tcBorders>
              <w:top w:val="single" w:sz="4" w:space="0" w:color="auto"/>
              <w:left w:val="single" w:sz="4" w:space="0" w:color="auto"/>
              <w:bottom w:val="double" w:sz="4" w:space="0" w:color="auto"/>
              <w:right w:val="single" w:sz="4" w:space="0" w:color="auto"/>
            </w:tcBorders>
            <w:shd w:val="clear" w:color="auto" w:fill="BDD6EE"/>
            <w:hideMark/>
          </w:tcPr>
          <w:p w:rsidR="00711150" w:rsidRDefault="00711150">
            <w:pPr>
              <w:jc w:val="both"/>
              <w:rPr>
                <w:b/>
                <w:sz w:val="28"/>
              </w:rPr>
            </w:pPr>
            <w:r>
              <w:br w:type="page"/>
            </w:r>
            <w:r>
              <w:rPr>
                <w:b/>
                <w:sz w:val="28"/>
              </w:rPr>
              <w:t>C-V – Finanční zabezpečení studijního programu</w:t>
            </w:r>
          </w:p>
        </w:tc>
      </w:tr>
      <w:tr w:rsidR="00711150" w:rsidTr="00711150">
        <w:tc>
          <w:tcPr>
            <w:tcW w:w="4220" w:type="dxa"/>
            <w:tcBorders>
              <w:top w:val="single" w:sz="12"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Vzdělávací činnost vysoké školy financovaná ze státního rozpočtu</w:t>
            </w:r>
          </w:p>
        </w:tc>
        <w:tc>
          <w:tcPr>
            <w:tcW w:w="5560" w:type="dxa"/>
            <w:tcBorders>
              <w:top w:val="single" w:sz="12" w:space="0" w:color="auto"/>
              <w:left w:val="single" w:sz="4" w:space="0" w:color="auto"/>
              <w:bottom w:val="single" w:sz="4" w:space="0" w:color="auto"/>
              <w:right w:val="single" w:sz="4" w:space="0" w:color="auto"/>
            </w:tcBorders>
            <w:shd w:val="clear" w:color="auto" w:fill="FFFFFF"/>
            <w:hideMark/>
          </w:tcPr>
          <w:p w:rsidR="00711150" w:rsidRDefault="00711150">
            <w:pPr>
              <w:jc w:val="both"/>
              <w:rPr>
                <w:bCs/>
              </w:rPr>
            </w:pPr>
            <w:r>
              <w:rPr>
                <w:bCs/>
              </w:rPr>
              <w:t xml:space="preserve">ano </w:t>
            </w:r>
            <w:r>
              <w:rPr>
                <w:bCs/>
                <w:strike/>
              </w:rPr>
              <w:t>- ne</w:t>
            </w:r>
          </w:p>
        </w:tc>
      </w:tr>
      <w:tr w:rsidR="00711150" w:rsidTr="00711150">
        <w:tc>
          <w:tcPr>
            <w:tcW w:w="978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711150" w:rsidRDefault="00711150">
            <w:pPr>
              <w:jc w:val="both"/>
              <w:rPr>
                <w:b/>
              </w:rPr>
            </w:pPr>
            <w:r>
              <w:rPr>
                <w:b/>
              </w:rPr>
              <w:t>Zhodnocení předpokládaných nákladů a zdrojů na uskutečňování studijního programu</w:t>
            </w:r>
          </w:p>
        </w:tc>
      </w:tr>
      <w:tr w:rsidR="00711150" w:rsidTr="00711150">
        <w:trPr>
          <w:trHeight w:val="5398"/>
        </w:trPr>
        <w:tc>
          <w:tcPr>
            <w:tcW w:w="9780" w:type="dxa"/>
            <w:gridSpan w:val="2"/>
            <w:tcBorders>
              <w:top w:val="single" w:sz="4" w:space="0" w:color="auto"/>
              <w:left w:val="single" w:sz="4" w:space="0" w:color="auto"/>
              <w:bottom w:val="single" w:sz="4" w:space="0" w:color="auto"/>
              <w:right w:val="single" w:sz="4" w:space="0" w:color="auto"/>
            </w:tcBorders>
          </w:tcPr>
          <w:p w:rsidR="00711150" w:rsidRDefault="00711150">
            <w:pPr>
              <w:jc w:val="both"/>
            </w:pPr>
          </w:p>
        </w:tc>
      </w:tr>
    </w:tbl>
    <w:p w:rsidR="00711150" w:rsidRDefault="00711150" w:rsidP="00711150"/>
    <w:p w:rsidR="00711150" w:rsidRDefault="00711150" w:rsidP="00711150"/>
    <w:p w:rsidR="00711150" w:rsidRDefault="00711150">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11150" w:rsidTr="00F2592B">
        <w:tc>
          <w:tcPr>
            <w:tcW w:w="9285" w:type="dxa"/>
            <w:tcBorders>
              <w:bottom w:val="double" w:sz="4" w:space="0" w:color="auto"/>
            </w:tcBorders>
            <w:shd w:val="clear" w:color="auto" w:fill="BDD6EE"/>
          </w:tcPr>
          <w:p w:rsidR="00711150" w:rsidRDefault="00711150" w:rsidP="00F2592B">
            <w:pPr>
              <w:jc w:val="both"/>
              <w:rPr>
                <w:b/>
                <w:sz w:val="28"/>
              </w:rPr>
            </w:pPr>
            <w:r>
              <w:rPr>
                <w:b/>
                <w:sz w:val="28"/>
              </w:rPr>
              <w:lastRenderedPageBreak/>
              <w:t xml:space="preserve">D-I – </w:t>
            </w:r>
            <w:r>
              <w:rPr>
                <w:b/>
                <w:sz w:val="26"/>
                <w:szCs w:val="26"/>
              </w:rPr>
              <w:t>Záměr rozvoje a další údaje ke studijnímu programu</w:t>
            </w:r>
          </w:p>
        </w:tc>
      </w:tr>
      <w:tr w:rsidR="00711150" w:rsidTr="00F2592B">
        <w:trPr>
          <w:trHeight w:val="185"/>
        </w:trPr>
        <w:tc>
          <w:tcPr>
            <w:tcW w:w="9285" w:type="dxa"/>
            <w:shd w:val="clear" w:color="auto" w:fill="F7CAAC"/>
          </w:tcPr>
          <w:p w:rsidR="00711150" w:rsidRDefault="00711150" w:rsidP="00F2592B">
            <w:pPr>
              <w:rPr>
                <w:b/>
              </w:rPr>
            </w:pPr>
            <w:r>
              <w:rPr>
                <w:b/>
              </w:rPr>
              <w:t>Záměr rozvoje studijního programu a jeho odůvodnění</w:t>
            </w:r>
          </w:p>
        </w:tc>
      </w:tr>
      <w:tr w:rsidR="00711150" w:rsidTr="00F2592B">
        <w:trPr>
          <w:trHeight w:val="2835"/>
        </w:trPr>
        <w:tc>
          <w:tcPr>
            <w:tcW w:w="9285" w:type="dxa"/>
            <w:shd w:val="clear" w:color="auto" w:fill="FFFFFF"/>
          </w:tcPr>
          <w:p w:rsidR="00711150" w:rsidRDefault="00711150" w:rsidP="00F2592B"/>
          <w:tbl>
            <w:tblPr>
              <w:tblW w:w="9155" w:type="dxa"/>
              <w:tblBorders>
                <w:top w:val="nil"/>
                <w:left w:val="nil"/>
                <w:bottom w:val="nil"/>
                <w:right w:val="nil"/>
              </w:tblBorders>
              <w:tblLayout w:type="fixed"/>
              <w:tblLook w:val="0000" w:firstRow="0" w:lastRow="0" w:firstColumn="0" w:lastColumn="0" w:noHBand="0" w:noVBand="0"/>
            </w:tblPr>
            <w:tblGrid>
              <w:gridCol w:w="9155"/>
            </w:tblGrid>
            <w:tr w:rsidR="00711150" w:rsidRPr="00373AD5" w:rsidTr="00F2592B">
              <w:trPr>
                <w:trHeight w:val="2397"/>
              </w:trPr>
              <w:tc>
                <w:tcPr>
                  <w:tcW w:w="9155" w:type="dxa"/>
                </w:tcPr>
                <w:p w:rsidR="00711150" w:rsidRDefault="00711150" w:rsidP="00F2592B">
                  <w:pPr>
                    <w:jc w:val="both"/>
                  </w:pPr>
                  <w:r>
                    <w:t>Vznik</w:t>
                  </w:r>
                  <w:r w:rsidRPr="00A0683F">
                    <w:t xml:space="preserve"> studijního programu </w:t>
                  </w:r>
                  <w:r>
                    <w:t xml:space="preserve">Management rizik reaguje na aktuální společenskou poptávku po výchově vysokoškolsky vzdělaných odborníků, kteří jsou vybaveni schopnostmi identifikovat, hodnotit a eliminovat rizika související s chodem veřejných i soukromých subjektů. Náplň studia </w:t>
                  </w:r>
                  <w:r w:rsidRPr="008F672D">
                    <w:t xml:space="preserve">zohledňuje </w:t>
                  </w:r>
                  <w:r>
                    <w:t xml:space="preserve">všeobecné </w:t>
                  </w:r>
                  <w:r w:rsidRPr="008F672D">
                    <w:t xml:space="preserve">požadavky </w:t>
                  </w:r>
                  <w:r>
                    <w:t xml:space="preserve">na odborníky v oblasti bezpečnosti uvedené v </w:t>
                  </w:r>
                  <w:r w:rsidRPr="008F672D">
                    <w:t>dokumentu "Společné minimum pro potřeby vzdělávání odborníků v oblasti bezpečnosti"</w:t>
                  </w:r>
                  <w:r>
                    <w:t>, které dále doplňuje o znalosti v oblasti ekonomiky, managementu, kybernetiky a příbuzných disciplín. Vzhledem k vývoji trhu práce je v rámci studijního programu akcentována rovněž výchova k podnikání, jež koresponduje s odkazem Tomáše Bati.</w:t>
                  </w:r>
                </w:p>
                <w:p w:rsidR="00711150" w:rsidRDefault="00711150" w:rsidP="00F2592B">
                  <w:pPr>
                    <w:jc w:val="both"/>
                  </w:pPr>
                </w:p>
                <w:p w:rsidR="00711150" w:rsidRDefault="00711150" w:rsidP="00F2592B">
                  <w:pPr>
                    <w:jc w:val="both"/>
                  </w:pPr>
                  <w:r>
                    <w:t xml:space="preserve">Struktura programu vychází ze zkušeností z výuky dosavadního studijního oboru Ovládání rizik, akcentuje aktuální trendy v předmětných oblastech vzdělávání a reaguje na požadavky podnikového sektoru. Právě zaměření na firemní sféru otevírá prostor k užšímu provázání výuky s praxí, neboť absolventi uvedeného studijního programu budou moci již v průběhu studia navázat ve výuce kontakt s odborníky z partnerských institucí fakulty. Získané odborné znalosti by měly být základem, aby absolventi dokázali v současné dynamicky se rozvíjející společnosti, na kterou působí zejména rozvoj informačních technologií, znalostních služeb a automatizace, najít adekvátní pracovní uplatnění, potažmo aby dokázali nabyté znalosti zužitkovat v rámci vlastních podnikatelských projektů. </w:t>
                  </w:r>
                </w:p>
                <w:p w:rsidR="00711150" w:rsidRPr="00EF0DD0" w:rsidRDefault="00711150" w:rsidP="00F2592B">
                  <w:pPr>
                    <w:jc w:val="both"/>
                  </w:pPr>
                </w:p>
                <w:p w:rsidR="00711150" w:rsidRDefault="00711150" w:rsidP="00F2592B">
                  <w:pPr>
                    <w:jc w:val="both"/>
                    <w:rPr>
                      <w:color w:val="000000" w:themeColor="text1"/>
                    </w:rPr>
                  </w:pPr>
                  <w:r w:rsidRPr="00EF0DD0">
                    <w:t xml:space="preserve">Cílem rozvoje studijního programu </w:t>
                  </w:r>
                  <w:r>
                    <w:t>je</w:t>
                  </w:r>
                  <w:r w:rsidRPr="00EF0DD0">
                    <w:t xml:space="preserve"> udržení vysoké míry uplatnitelnosti absolventů na trhu práce. </w:t>
                  </w:r>
                  <w:r>
                    <w:rPr>
                      <w:color w:val="000000" w:themeColor="text1"/>
                    </w:rPr>
                    <w:t>Začlenění vybraných předmětů v anglickém jazyce je předvěstí záměru nabídnout do pěti let od</w:t>
                  </w:r>
                  <w:r w:rsidRPr="000843ED">
                    <w:rPr>
                      <w:color w:val="000000" w:themeColor="text1"/>
                    </w:rPr>
                    <w:t xml:space="preserve"> </w:t>
                  </w:r>
                  <w:r>
                    <w:rPr>
                      <w:color w:val="000000" w:themeColor="text1"/>
                    </w:rPr>
                    <w:t>dostudování prvních absolventů tento studijní program také</w:t>
                  </w:r>
                  <w:r w:rsidRPr="000843ED">
                    <w:rPr>
                      <w:color w:val="000000" w:themeColor="text1"/>
                    </w:rPr>
                    <w:t xml:space="preserve"> v anglickém jazyce.</w:t>
                  </w:r>
                </w:p>
                <w:p w:rsidR="00711150" w:rsidRPr="00373AD5" w:rsidRDefault="00711150" w:rsidP="00F2592B">
                  <w:pPr>
                    <w:jc w:val="both"/>
                  </w:pPr>
                </w:p>
              </w:tc>
            </w:tr>
          </w:tbl>
          <w:p w:rsidR="00711150" w:rsidRDefault="00711150" w:rsidP="00F2592B"/>
        </w:tc>
      </w:tr>
      <w:tr w:rsidR="00711150" w:rsidTr="00F2592B">
        <w:trPr>
          <w:trHeight w:val="188"/>
        </w:trPr>
        <w:tc>
          <w:tcPr>
            <w:tcW w:w="9285" w:type="dxa"/>
            <w:shd w:val="clear" w:color="auto" w:fill="F7CAAC"/>
          </w:tcPr>
          <w:p w:rsidR="00711150" w:rsidRDefault="00711150" w:rsidP="00F2592B">
            <w:pPr>
              <w:rPr>
                <w:b/>
              </w:rPr>
            </w:pPr>
            <w:r>
              <w:rPr>
                <w:b/>
              </w:rPr>
              <w:t xml:space="preserve">Počet přijímaných uchazečů ke studiu </w:t>
            </w:r>
            <w:r w:rsidRPr="00622F16">
              <w:rPr>
                <w:b/>
              </w:rPr>
              <w:t>ve studijním programu</w:t>
            </w:r>
          </w:p>
        </w:tc>
      </w:tr>
      <w:tr w:rsidR="00711150" w:rsidTr="00F2592B">
        <w:trPr>
          <w:trHeight w:val="384"/>
        </w:trPr>
        <w:tc>
          <w:tcPr>
            <w:tcW w:w="9285" w:type="dxa"/>
            <w:shd w:val="clear" w:color="auto" w:fill="FFFFFF"/>
          </w:tcPr>
          <w:p w:rsidR="00711150" w:rsidRDefault="00711150" w:rsidP="00F2592B">
            <w:r>
              <w:t>Předpokládá se přijímání přibližně 80 – 100 studentů v prezenční formě studia, 80 – 100 studentů v kombinované formě.</w:t>
            </w:r>
          </w:p>
        </w:tc>
      </w:tr>
      <w:tr w:rsidR="00711150" w:rsidTr="00F2592B">
        <w:trPr>
          <w:trHeight w:val="200"/>
        </w:trPr>
        <w:tc>
          <w:tcPr>
            <w:tcW w:w="9285" w:type="dxa"/>
            <w:shd w:val="clear" w:color="auto" w:fill="F7CAAC"/>
          </w:tcPr>
          <w:p w:rsidR="00711150" w:rsidRDefault="00711150" w:rsidP="00F2592B">
            <w:pPr>
              <w:rPr>
                <w:b/>
              </w:rPr>
            </w:pPr>
            <w:r>
              <w:rPr>
                <w:b/>
              </w:rPr>
              <w:t>Předpokládaná uplatnitelnost absolventů na trhu práce</w:t>
            </w:r>
          </w:p>
        </w:tc>
      </w:tr>
      <w:tr w:rsidR="00711150" w:rsidTr="00F2592B">
        <w:trPr>
          <w:trHeight w:val="3852"/>
        </w:trPr>
        <w:tc>
          <w:tcPr>
            <w:tcW w:w="9285" w:type="dxa"/>
            <w:shd w:val="clear" w:color="auto" w:fill="FFFFFF"/>
          </w:tcPr>
          <w:p w:rsidR="00711150" w:rsidRDefault="00711150" w:rsidP="00F2592B">
            <w:pPr>
              <w:jc w:val="both"/>
            </w:pPr>
            <w:r w:rsidRPr="00A0683F">
              <w:t xml:space="preserve">Hlavním cílem studijního programu je vysoká míra uplatnitelnosti absolventů školy na trhu práce.  Za tímto účelem jsou ve spolupráci s firemními partnery, klíčovými odborníky z praxe i experty z řady českých </w:t>
            </w:r>
            <w:r>
              <w:br/>
            </w:r>
            <w:r w:rsidRPr="00A0683F">
              <w:t>i zahraničních škol pravidelně inovovány studijní plány, aby v maximální možné míře reflektovaly aktuální potřeby trhu práce.</w:t>
            </w:r>
          </w:p>
          <w:p w:rsidR="00711150" w:rsidRDefault="00711150" w:rsidP="00F2592B">
            <w:pPr>
              <w:jc w:val="both"/>
            </w:pPr>
          </w:p>
          <w:p w:rsidR="00711150" w:rsidRDefault="00711150" w:rsidP="00F2592B">
            <w:pPr>
              <w:jc w:val="both"/>
            </w:pPr>
            <w:r w:rsidRPr="00A43EC2">
              <w:t xml:space="preserve">Absolventi studijního programu jsou </w:t>
            </w:r>
            <w:r>
              <w:t>připravováni</w:t>
            </w:r>
            <w:r w:rsidRPr="00A43EC2">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p>
        </w:tc>
      </w:tr>
    </w:tbl>
    <w:p w:rsidR="00711150" w:rsidRDefault="00711150" w:rsidP="00711150"/>
    <w:p w:rsidR="00711150" w:rsidRDefault="00711150" w:rsidP="00C50458">
      <w:pPr>
        <w:spacing w:after="240"/>
        <w:rPr>
          <w:b/>
          <w:sz w:val="28"/>
        </w:rPr>
      </w:pPr>
    </w:p>
    <w:sectPr w:rsidR="00711150" w:rsidSect="00032EE1">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420" w:rsidRDefault="002E5420">
      <w:r>
        <w:separator/>
      </w:r>
    </w:p>
  </w:endnote>
  <w:endnote w:type="continuationSeparator" w:id="0">
    <w:p w:rsidR="002E5420" w:rsidRDefault="002E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modern"/>
    <w:notTrueType/>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420" w:rsidRPr="00F356C7" w:rsidRDefault="002E5420" w:rsidP="0056468E">
    <w:pPr>
      <w:pStyle w:val="Zpat"/>
      <w:rPr>
        <w:sz w:val="16"/>
        <w:szCs w:val="16"/>
      </w:rPr>
    </w:pPr>
    <w:r w:rsidRPr="00F356C7">
      <w:rPr>
        <w:sz w:val="16"/>
        <w:szCs w:val="16"/>
      </w:rPr>
      <w:t>verze 16.2.2017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420" w:rsidRDefault="002E5420">
      <w:r>
        <w:separator/>
      </w:r>
    </w:p>
  </w:footnote>
  <w:footnote w:type="continuationSeparator" w:id="0">
    <w:p w:rsidR="002E5420" w:rsidRDefault="002E54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hint="default"/>
      </w:rPr>
    </w:lvl>
  </w:abstractNum>
  <w:abstractNum w:abstractNumId="1" w15:restartNumberingAfterBreak="0">
    <w:nsid w:val="04270B37"/>
    <w:multiLevelType w:val="hybridMultilevel"/>
    <w:tmpl w:val="BF56C6F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4C52677"/>
    <w:multiLevelType w:val="hybridMultilevel"/>
    <w:tmpl w:val="B1243D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63877"/>
    <w:multiLevelType w:val="hybridMultilevel"/>
    <w:tmpl w:val="9BB272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AB07F5"/>
    <w:multiLevelType w:val="hybridMultilevel"/>
    <w:tmpl w:val="CF0A35C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6B1686E"/>
    <w:multiLevelType w:val="hybridMultilevel"/>
    <w:tmpl w:val="106691E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5C0ADF"/>
    <w:multiLevelType w:val="hybridMultilevel"/>
    <w:tmpl w:val="96166C18"/>
    <w:lvl w:ilvl="0" w:tplc="04050011">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2A5E7F"/>
    <w:multiLevelType w:val="hybridMultilevel"/>
    <w:tmpl w:val="DB0E3A7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8AA1473"/>
    <w:multiLevelType w:val="hybridMultilevel"/>
    <w:tmpl w:val="63842D40"/>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9FC4351"/>
    <w:multiLevelType w:val="hybridMultilevel"/>
    <w:tmpl w:val="79981F94"/>
    <w:lvl w:ilvl="0" w:tplc="AA4EE414">
      <w:start w:val="1"/>
      <w:numFmt w:val="decimal"/>
      <w:lvlText w:val="[%1]"/>
      <w:lvlJc w:val="left"/>
      <w:pPr>
        <w:ind w:left="720" w:hanging="360"/>
      </w:pPr>
      <w:rPr>
        <w:rFonts w:ascii="Times New Roman" w:hAnsi="Times New Roman" w:cs="Times New Roman" w:hint="default"/>
        <w:b w:val="0"/>
        <w:i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3F2F5F"/>
    <w:multiLevelType w:val="hybridMultilevel"/>
    <w:tmpl w:val="BF6AC9C2"/>
    <w:lvl w:ilvl="0" w:tplc="F7342C38">
      <w:start w:val="5"/>
      <w:numFmt w:val="bullet"/>
      <w:lvlText w:val="-"/>
      <w:lvlJc w:val="left"/>
      <w:pPr>
        <w:tabs>
          <w:tab w:val="num" w:pos="3195"/>
        </w:tabs>
        <w:ind w:left="3195" w:hanging="360"/>
      </w:pPr>
      <w:rPr>
        <w:rFonts w:ascii="Times New Roman" w:eastAsia="Times New Roman" w:hAnsi="Times New Roman" w:hint="default"/>
      </w:rPr>
    </w:lvl>
    <w:lvl w:ilvl="1" w:tplc="04050003" w:tentative="1">
      <w:start w:val="1"/>
      <w:numFmt w:val="bullet"/>
      <w:lvlText w:val="o"/>
      <w:lvlJc w:val="left"/>
      <w:pPr>
        <w:tabs>
          <w:tab w:val="num" w:pos="3915"/>
        </w:tabs>
        <w:ind w:left="3915" w:hanging="360"/>
      </w:pPr>
      <w:rPr>
        <w:rFonts w:ascii="Courier New" w:hAnsi="Courier New" w:hint="default"/>
      </w:rPr>
    </w:lvl>
    <w:lvl w:ilvl="2" w:tplc="04050005" w:tentative="1">
      <w:start w:val="1"/>
      <w:numFmt w:val="bullet"/>
      <w:lvlText w:val=""/>
      <w:lvlJc w:val="left"/>
      <w:pPr>
        <w:tabs>
          <w:tab w:val="num" w:pos="4635"/>
        </w:tabs>
        <w:ind w:left="4635" w:hanging="360"/>
      </w:pPr>
      <w:rPr>
        <w:rFonts w:ascii="Wingdings" w:hAnsi="Wingdings" w:hint="default"/>
      </w:rPr>
    </w:lvl>
    <w:lvl w:ilvl="3" w:tplc="04050001" w:tentative="1">
      <w:start w:val="1"/>
      <w:numFmt w:val="bullet"/>
      <w:lvlText w:val=""/>
      <w:lvlJc w:val="left"/>
      <w:pPr>
        <w:tabs>
          <w:tab w:val="num" w:pos="5355"/>
        </w:tabs>
        <w:ind w:left="5355" w:hanging="360"/>
      </w:pPr>
      <w:rPr>
        <w:rFonts w:ascii="Symbol" w:hAnsi="Symbol" w:hint="default"/>
      </w:rPr>
    </w:lvl>
    <w:lvl w:ilvl="4" w:tplc="04050003" w:tentative="1">
      <w:start w:val="1"/>
      <w:numFmt w:val="bullet"/>
      <w:lvlText w:val="o"/>
      <w:lvlJc w:val="left"/>
      <w:pPr>
        <w:tabs>
          <w:tab w:val="num" w:pos="6075"/>
        </w:tabs>
        <w:ind w:left="6075" w:hanging="360"/>
      </w:pPr>
      <w:rPr>
        <w:rFonts w:ascii="Courier New" w:hAnsi="Courier New" w:hint="default"/>
      </w:rPr>
    </w:lvl>
    <w:lvl w:ilvl="5" w:tplc="04050005" w:tentative="1">
      <w:start w:val="1"/>
      <w:numFmt w:val="bullet"/>
      <w:lvlText w:val=""/>
      <w:lvlJc w:val="left"/>
      <w:pPr>
        <w:tabs>
          <w:tab w:val="num" w:pos="6795"/>
        </w:tabs>
        <w:ind w:left="6795" w:hanging="360"/>
      </w:pPr>
      <w:rPr>
        <w:rFonts w:ascii="Wingdings" w:hAnsi="Wingdings" w:hint="default"/>
      </w:rPr>
    </w:lvl>
    <w:lvl w:ilvl="6" w:tplc="04050001" w:tentative="1">
      <w:start w:val="1"/>
      <w:numFmt w:val="bullet"/>
      <w:lvlText w:val=""/>
      <w:lvlJc w:val="left"/>
      <w:pPr>
        <w:tabs>
          <w:tab w:val="num" w:pos="7515"/>
        </w:tabs>
        <w:ind w:left="7515" w:hanging="360"/>
      </w:pPr>
      <w:rPr>
        <w:rFonts w:ascii="Symbol" w:hAnsi="Symbol" w:hint="default"/>
      </w:rPr>
    </w:lvl>
    <w:lvl w:ilvl="7" w:tplc="04050003" w:tentative="1">
      <w:start w:val="1"/>
      <w:numFmt w:val="bullet"/>
      <w:lvlText w:val="o"/>
      <w:lvlJc w:val="left"/>
      <w:pPr>
        <w:tabs>
          <w:tab w:val="num" w:pos="8235"/>
        </w:tabs>
        <w:ind w:left="8235" w:hanging="360"/>
      </w:pPr>
      <w:rPr>
        <w:rFonts w:ascii="Courier New" w:hAnsi="Courier New" w:hint="default"/>
      </w:rPr>
    </w:lvl>
    <w:lvl w:ilvl="8" w:tplc="04050005" w:tentative="1">
      <w:start w:val="1"/>
      <w:numFmt w:val="bullet"/>
      <w:lvlText w:val=""/>
      <w:lvlJc w:val="left"/>
      <w:pPr>
        <w:tabs>
          <w:tab w:val="num" w:pos="8955"/>
        </w:tabs>
        <w:ind w:left="8955" w:hanging="360"/>
      </w:pPr>
      <w:rPr>
        <w:rFonts w:ascii="Wingdings" w:hAnsi="Wingdings" w:hint="default"/>
      </w:rPr>
    </w:lvl>
  </w:abstractNum>
  <w:abstractNum w:abstractNumId="11" w15:restartNumberingAfterBreak="0">
    <w:nsid w:val="0BCC3DA2"/>
    <w:multiLevelType w:val="hybridMultilevel"/>
    <w:tmpl w:val="5A3C0B9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5360AA"/>
    <w:multiLevelType w:val="hybridMultilevel"/>
    <w:tmpl w:val="5342981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003156"/>
    <w:multiLevelType w:val="multilevel"/>
    <w:tmpl w:val="F5E03F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F3C1DBD"/>
    <w:multiLevelType w:val="hybridMultilevel"/>
    <w:tmpl w:val="3F24A1E2"/>
    <w:lvl w:ilvl="0" w:tplc="FE56F520">
      <w:start w:val="1"/>
      <w:numFmt w:val="lowerLetter"/>
      <w:lvlText w:val="%1)"/>
      <w:lvlJc w:val="left"/>
      <w:pPr>
        <w:ind w:left="434" w:hanging="360"/>
      </w:pPr>
      <w:rPr>
        <w:rFonts w:hint="default"/>
      </w:rPr>
    </w:lvl>
    <w:lvl w:ilvl="1" w:tplc="04050019" w:tentative="1">
      <w:start w:val="1"/>
      <w:numFmt w:val="lowerLetter"/>
      <w:lvlText w:val="%2."/>
      <w:lvlJc w:val="left"/>
      <w:pPr>
        <w:ind w:left="1154" w:hanging="360"/>
      </w:pPr>
    </w:lvl>
    <w:lvl w:ilvl="2" w:tplc="0405001B" w:tentative="1">
      <w:start w:val="1"/>
      <w:numFmt w:val="lowerRoman"/>
      <w:lvlText w:val="%3."/>
      <w:lvlJc w:val="right"/>
      <w:pPr>
        <w:ind w:left="1874" w:hanging="180"/>
      </w:pPr>
    </w:lvl>
    <w:lvl w:ilvl="3" w:tplc="0405000F" w:tentative="1">
      <w:start w:val="1"/>
      <w:numFmt w:val="decimal"/>
      <w:lvlText w:val="%4."/>
      <w:lvlJc w:val="left"/>
      <w:pPr>
        <w:ind w:left="2594" w:hanging="360"/>
      </w:pPr>
    </w:lvl>
    <w:lvl w:ilvl="4" w:tplc="04050019" w:tentative="1">
      <w:start w:val="1"/>
      <w:numFmt w:val="lowerLetter"/>
      <w:lvlText w:val="%5."/>
      <w:lvlJc w:val="left"/>
      <w:pPr>
        <w:ind w:left="3314" w:hanging="360"/>
      </w:pPr>
    </w:lvl>
    <w:lvl w:ilvl="5" w:tplc="0405001B" w:tentative="1">
      <w:start w:val="1"/>
      <w:numFmt w:val="lowerRoman"/>
      <w:lvlText w:val="%6."/>
      <w:lvlJc w:val="right"/>
      <w:pPr>
        <w:ind w:left="4034" w:hanging="180"/>
      </w:pPr>
    </w:lvl>
    <w:lvl w:ilvl="6" w:tplc="0405000F" w:tentative="1">
      <w:start w:val="1"/>
      <w:numFmt w:val="decimal"/>
      <w:lvlText w:val="%7."/>
      <w:lvlJc w:val="left"/>
      <w:pPr>
        <w:ind w:left="4754" w:hanging="360"/>
      </w:pPr>
    </w:lvl>
    <w:lvl w:ilvl="7" w:tplc="04050019" w:tentative="1">
      <w:start w:val="1"/>
      <w:numFmt w:val="lowerLetter"/>
      <w:lvlText w:val="%8."/>
      <w:lvlJc w:val="left"/>
      <w:pPr>
        <w:ind w:left="5474" w:hanging="360"/>
      </w:pPr>
    </w:lvl>
    <w:lvl w:ilvl="8" w:tplc="0405001B" w:tentative="1">
      <w:start w:val="1"/>
      <w:numFmt w:val="lowerRoman"/>
      <w:lvlText w:val="%9."/>
      <w:lvlJc w:val="right"/>
      <w:pPr>
        <w:ind w:left="6194" w:hanging="180"/>
      </w:pPr>
    </w:lvl>
  </w:abstractNum>
  <w:abstractNum w:abstractNumId="16" w15:restartNumberingAfterBreak="0">
    <w:nsid w:val="0F4B560C"/>
    <w:multiLevelType w:val="hybridMultilevel"/>
    <w:tmpl w:val="A3D235A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0FF31BBA"/>
    <w:multiLevelType w:val="hybridMultilevel"/>
    <w:tmpl w:val="B98EEEA0"/>
    <w:lvl w:ilvl="0" w:tplc="04050011">
      <w:start w:val="1"/>
      <w:numFmt w:val="decimal"/>
      <w:lvlText w:val="%1)"/>
      <w:lvlJc w:val="left"/>
      <w:pPr>
        <w:ind w:left="757"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18" w15:restartNumberingAfterBreak="0">
    <w:nsid w:val="1094316F"/>
    <w:multiLevelType w:val="hybridMultilevel"/>
    <w:tmpl w:val="6AF001E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11563C39"/>
    <w:multiLevelType w:val="hybridMultilevel"/>
    <w:tmpl w:val="50B6D48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4564D4F"/>
    <w:multiLevelType w:val="hybridMultilevel"/>
    <w:tmpl w:val="1D8841EE"/>
    <w:lvl w:ilvl="0" w:tplc="0405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18582FE0"/>
    <w:multiLevelType w:val="hybridMultilevel"/>
    <w:tmpl w:val="DF623C1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18FA6A31"/>
    <w:multiLevelType w:val="hybridMultilevel"/>
    <w:tmpl w:val="6242D2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B4E45C2"/>
    <w:multiLevelType w:val="hybridMultilevel"/>
    <w:tmpl w:val="D7A21C3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1DBC5F2D"/>
    <w:multiLevelType w:val="hybridMultilevel"/>
    <w:tmpl w:val="7728A828"/>
    <w:lvl w:ilvl="0" w:tplc="409AA7A2">
      <w:start w:val="1"/>
      <w:numFmt w:val="upp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6" w15:restartNumberingAfterBreak="0">
    <w:nsid w:val="1E9D15DA"/>
    <w:multiLevelType w:val="hybridMultilevel"/>
    <w:tmpl w:val="EDCAEAE2"/>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845"/>
        </w:tabs>
        <w:ind w:left="1845" w:hanging="360"/>
      </w:pPr>
      <w:rPr>
        <w:rFonts w:ascii="Courier New" w:hAnsi="Courier New" w:cs="Courier New" w:hint="default"/>
      </w:rPr>
    </w:lvl>
    <w:lvl w:ilvl="2" w:tplc="04050005" w:tentative="1">
      <w:start w:val="1"/>
      <w:numFmt w:val="bullet"/>
      <w:lvlText w:val=""/>
      <w:lvlJc w:val="left"/>
      <w:pPr>
        <w:tabs>
          <w:tab w:val="num" w:pos="2565"/>
        </w:tabs>
        <w:ind w:left="2565" w:hanging="360"/>
      </w:pPr>
      <w:rPr>
        <w:rFonts w:ascii="Wingdings" w:hAnsi="Wingdings" w:hint="default"/>
      </w:rPr>
    </w:lvl>
    <w:lvl w:ilvl="3" w:tplc="04050001" w:tentative="1">
      <w:start w:val="1"/>
      <w:numFmt w:val="bullet"/>
      <w:lvlText w:val=""/>
      <w:lvlJc w:val="left"/>
      <w:pPr>
        <w:tabs>
          <w:tab w:val="num" w:pos="3285"/>
        </w:tabs>
        <w:ind w:left="3285" w:hanging="360"/>
      </w:pPr>
      <w:rPr>
        <w:rFonts w:ascii="Symbol" w:hAnsi="Symbol" w:hint="default"/>
      </w:rPr>
    </w:lvl>
    <w:lvl w:ilvl="4" w:tplc="04050003" w:tentative="1">
      <w:start w:val="1"/>
      <w:numFmt w:val="bullet"/>
      <w:lvlText w:val="o"/>
      <w:lvlJc w:val="left"/>
      <w:pPr>
        <w:tabs>
          <w:tab w:val="num" w:pos="4005"/>
        </w:tabs>
        <w:ind w:left="4005" w:hanging="360"/>
      </w:pPr>
      <w:rPr>
        <w:rFonts w:ascii="Courier New" w:hAnsi="Courier New" w:cs="Courier New" w:hint="default"/>
      </w:rPr>
    </w:lvl>
    <w:lvl w:ilvl="5" w:tplc="04050005" w:tentative="1">
      <w:start w:val="1"/>
      <w:numFmt w:val="bullet"/>
      <w:lvlText w:val=""/>
      <w:lvlJc w:val="left"/>
      <w:pPr>
        <w:tabs>
          <w:tab w:val="num" w:pos="4725"/>
        </w:tabs>
        <w:ind w:left="4725" w:hanging="360"/>
      </w:pPr>
      <w:rPr>
        <w:rFonts w:ascii="Wingdings" w:hAnsi="Wingdings" w:hint="default"/>
      </w:rPr>
    </w:lvl>
    <w:lvl w:ilvl="6" w:tplc="04050001" w:tentative="1">
      <w:start w:val="1"/>
      <w:numFmt w:val="bullet"/>
      <w:lvlText w:val=""/>
      <w:lvlJc w:val="left"/>
      <w:pPr>
        <w:tabs>
          <w:tab w:val="num" w:pos="5445"/>
        </w:tabs>
        <w:ind w:left="5445" w:hanging="360"/>
      </w:pPr>
      <w:rPr>
        <w:rFonts w:ascii="Symbol" w:hAnsi="Symbol" w:hint="default"/>
      </w:rPr>
    </w:lvl>
    <w:lvl w:ilvl="7" w:tplc="04050003" w:tentative="1">
      <w:start w:val="1"/>
      <w:numFmt w:val="bullet"/>
      <w:lvlText w:val="o"/>
      <w:lvlJc w:val="left"/>
      <w:pPr>
        <w:tabs>
          <w:tab w:val="num" w:pos="6165"/>
        </w:tabs>
        <w:ind w:left="6165" w:hanging="360"/>
      </w:pPr>
      <w:rPr>
        <w:rFonts w:ascii="Courier New" w:hAnsi="Courier New" w:cs="Courier New" w:hint="default"/>
      </w:rPr>
    </w:lvl>
    <w:lvl w:ilvl="8" w:tplc="04050005" w:tentative="1">
      <w:start w:val="1"/>
      <w:numFmt w:val="bullet"/>
      <w:lvlText w:val=""/>
      <w:lvlJc w:val="left"/>
      <w:pPr>
        <w:tabs>
          <w:tab w:val="num" w:pos="6885"/>
        </w:tabs>
        <w:ind w:left="6885" w:hanging="360"/>
      </w:pPr>
      <w:rPr>
        <w:rFonts w:ascii="Wingdings" w:hAnsi="Wingdings" w:hint="default"/>
      </w:rPr>
    </w:lvl>
  </w:abstractNum>
  <w:abstractNum w:abstractNumId="27" w15:restartNumberingAfterBreak="0">
    <w:nsid w:val="1EEB427E"/>
    <w:multiLevelType w:val="hybridMultilevel"/>
    <w:tmpl w:val="39AE443E"/>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F3F7733"/>
    <w:multiLevelType w:val="hybridMultilevel"/>
    <w:tmpl w:val="47526BF0"/>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FD15EDE"/>
    <w:multiLevelType w:val="hybridMultilevel"/>
    <w:tmpl w:val="82C092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05C12A6"/>
    <w:multiLevelType w:val="hybridMultilevel"/>
    <w:tmpl w:val="3D4C1FC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1590648"/>
    <w:multiLevelType w:val="hybridMultilevel"/>
    <w:tmpl w:val="C66C9C16"/>
    <w:lvl w:ilvl="0" w:tplc="4E28E410">
      <w:start w:val="3"/>
      <w:numFmt w:val="decimal"/>
      <w:lvlText w:val="%1"/>
      <w:lvlJc w:val="left"/>
      <w:pPr>
        <w:ind w:left="495" w:hanging="360"/>
      </w:pPr>
      <w:rPr>
        <w:rFonts w:hint="default"/>
      </w:rPr>
    </w:lvl>
    <w:lvl w:ilvl="1" w:tplc="04050019" w:tentative="1">
      <w:start w:val="1"/>
      <w:numFmt w:val="lowerLetter"/>
      <w:lvlText w:val="%2."/>
      <w:lvlJc w:val="left"/>
      <w:pPr>
        <w:ind w:left="1215" w:hanging="360"/>
      </w:pPr>
    </w:lvl>
    <w:lvl w:ilvl="2" w:tplc="0405001B" w:tentative="1">
      <w:start w:val="1"/>
      <w:numFmt w:val="lowerRoman"/>
      <w:lvlText w:val="%3."/>
      <w:lvlJc w:val="right"/>
      <w:pPr>
        <w:ind w:left="1935" w:hanging="180"/>
      </w:pPr>
    </w:lvl>
    <w:lvl w:ilvl="3" w:tplc="0405000F" w:tentative="1">
      <w:start w:val="1"/>
      <w:numFmt w:val="decimal"/>
      <w:lvlText w:val="%4."/>
      <w:lvlJc w:val="left"/>
      <w:pPr>
        <w:ind w:left="2655" w:hanging="360"/>
      </w:pPr>
    </w:lvl>
    <w:lvl w:ilvl="4" w:tplc="04050019" w:tentative="1">
      <w:start w:val="1"/>
      <w:numFmt w:val="lowerLetter"/>
      <w:lvlText w:val="%5."/>
      <w:lvlJc w:val="left"/>
      <w:pPr>
        <w:ind w:left="3375" w:hanging="360"/>
      </w:pPr>
    </w:lvl>
    <w:lvl w:ilvl="5" w:tplc="0405001B" w:tentative="1">
      <w:start w:val="1"/>
      <w:numFmt w:val="lowerRoman"/>
      <w:lvlText w:val="%6."/>
      <w:lvlJc w:val="right"/>
      <w:pPr>
        <w:ind w:left="4095" w:hanging="180"/>
      </w:pPr>
    </w:lvl>
    <w:lvl w:ilvl="6" w:tplc="0405000F" w:tentative="1">
      <w:start w:val="1"/>
      <w:numFmt w:val="decimal"/>
      <w:lvlText w:val="%7."/>
      <w:lvlJc w:val="left"/>
      <w:pPr>
        <w:ind w:left="4815" w:hanging="360"/>
      </w:pPr>
    </w:lvl>
    <w:lvl w:ilvl="7" w:tplc="04050019" w:tentative="1">
      <w:start w:val="1"/>
      <w:numFmt w:val="lowerLetter"/>
      <w:lvlText w:val="%8."/>
      <w:lvlJc w:val="left"/>
      <w:pPr>
        <w:ind w:left="5535" w:hanging="360"/>
      </w:pPr>
    </w:lvl>
    <w:lvl w:ilvl="8" w:tplc="0405001B" w:tentative="1">
      <w:start w:val="1"/>
      <w:numFmt w:val="lowerRoman"/>
      <w:lvlText w:val="%9."/>
      <w:lvlJc w:val="right"/>
      <w:pPr>
        <w:ind w:left="6255" w:hanging="180"/>
      </w:pPr>
    </w:lvl>
  </w:abstractNum>
  <w:abstractNum w:abstractNumId="32"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3" w15:restartNumberingAfterBreak="0">
    <w:nsid w:val="223C105F"/>
    <w:multiLevelType w:val="hybridMultilevel"/>
    <w:tmpl w:val="B16290D2"/>
    <w:lvl w:ilvl="0" w:tplc="4446C584">
      <w:start w:val="1"/>
      <w:numFmt w:val="lowerLetter"/>
      <w:lvlText w:val="%1)"/>
      <w:lvlJc w:val="left"/>
      <w:pPr>
        <w:ind w:left="1532" w:hanging="360"/>
      </w:pPr>
      <w:rPr>
        <w:rFonts w:ascii="Times New Roman" w:eastAsia="Times New Roman" w:hAnsi="Times New Roman" w:cs="Times New Roman"/>
      </w:rPr>
    </w:lvl>
    <w:lvl w:ilvl="1" w:tplc="04050019">
      <w:start w:val="1"/>
      <w:numFmt w:val="lowerLetter"/>
      <w:lvlText w:val="%2."/>
      <w:lvlJc w:val="left"/>
      <w:pPr>
        <w:ind w:left="2252" w:hanging="360"/>
      </w:pPr>
    </w:lvl>
    <w:lvl w:ilvl="2" w:tplc="0405001B">
      <w:start w:val="1"/>
      <w:numFmt w:val="lowerRoman"/>
      <w:lvlText w:val="%3."/>
      <w:lvlJc w:val="right"/>
      <w:pPr>
        <w:ind w:left="2972" w:hanging="180"/>
      </w:pPr>
    </w:lvl>
    <w:lvl w:ilvl="3" w:tplc="0405000F">
      <w:start w:val="1"/>
      <w:numFmt w:val="decimal"/>
      <w:lvlText w:val="%4."/>
      <w:lvlJc w:val="left"/>
      <w:pPr>
        <w:ind w:left="3692" w:hanging="360"/>
      </w:pPr>
    </w:lvl>
    <w:lvl w:ilvl="4" w:tplc="04050019">
      <w:start w:val="1"/>
      <w:numFmt w:val="lowerLetter"/>
      <w:lvlText w:val="%5."/>
      <w:lvlJc w:val="left"/>
      <w:pPr>
        <w:ind w:left="4412" w:hanging="360"/>
      </w:pPr>
    </w:lvl>
    <w:lvl w:ilvl="5" w:tplc="0405001B">
      <w:start w:val="1"/>
      <w:numFmt w:val="lowerRoman"/>
      <w:lvlText w:val="%6."/>
      <w:lvlJc w:val="right"/>
      <w:pPr>
        <w:ind w:left="5132" w:hanging="180"/>
      </w:pPr>
    </w:lvl>
    <w:lvl w:ilvl="6" w:tplc="0405000F">
      <w:start w:val="1"/>
      <w:numFmt w:val="decimal"/>
      <w:lvlText w:val="%7."/>
      <w:lvlJc w:val="left"/>
      <w:pPr>
        <w:ind w:left="5852" w:hanging="360"/>
      </w:pPr>
    </w:lvl>
    <w:lvl w:ilvl="7" w:tplc="04050019">
      <w:start w:val="1"/>
      <w:numFmt w:val="lowerLetter"/>
      <w:lvlText w:val="%8."/>
      <w:lvlJc w:val="left"/>
      <w:pPr>
        <w:ind w:left="6572" w:hanging="360"/>
      </w:pPr>
    </w:lvl>
    <w:lvl w:ilvl="8" w:tplc="0405001B">
      <w:start w:val="1"/>
      <w:numFmt w:val="lowerRoman"/>
      <w:lvlText w:val="%9."/>
      <w:lvlJc w:val="right"/>
      <w:pPr>
        <w:ind w:left="7292" w:hanging="180"/>
      </w:pPr>
    </w:lvl>
  </w:abstractNum>
  <w:abstractNum w:abstractNumId="34" w15:restartNumberingAfterBreak="0">
    <w:nsid w:val="22776DA0"/>
    <w:multiLevelType w:val="hybridMultilevel"/>
    <w:tmpl w:val="E6EA56C4"/>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23ED6244"/>
    <w:multiLevelType w:val="hybridMultilevel"/>
    <w:tmpl w:val="3D147CB6"/>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45D3D3D"/>
    <w:multiLevelType w:val="hybridMultilevel"/>
    <w:tmpl w:val="2AA6B18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46F6410"/>
    <w:multiLevelType w:val="hybridMultilevel"/>
    <w:tmpl w:val="FCB451D2"/>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4BE4F57"/>
    <w:multiLevelType w:val="hybridMultilevel"/>
    <w:tmpl w:val="26AABEE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270E6C5F"/>
    <w:multiLevelType w:val="hybridMultilevel"/>
    <w:tmpl w:val="95265C92"/>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27897ABF"/>
    <w:multiLevelType w:val="hybridMultilevel"/>
    <w:tmpl w:val="7D0CD0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27B4574B"/>
    <w:multiLevelType w:val="multilevel"/>
    <w:tmpl w:val="62DA9DC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B2D1B4F"/>
    <w:multiLevelType w:val="hybridMultilevel"/>
    <w:tmpl w:val="9F3C3804"/>
    <w:lvl w:ilvl="0" w:tplc="04050011">
      <w:start w:val="1"/>
      <w:numFmt w:val="decimal"/>
      <w:lvlText w:val="%1)"/>
      <w:lvlJc w:val="left"/>
      <w:pPr>
        <w:ind w:left="757" w:hanging="360"/>
      </w:pPr>
    </w:lvl>
    <w:lvl w:ilvl="1" w:tplc="04050019" w:tentative="1">
      <w:start w:val="1"/>
      <w:numFmt w:val="lowerLetter"/>
      <w:lvlText w:val="%2."/>
      <w:lvlJc w:val="left"/>
      <w:pPr>
        <w:ind w:left="1477" w:hanging="360"/>
      </w:pPr>
    </w:lvl>
    <w:lvl w:ilvl="2" w:tplc="0405001B">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44" w15:restartNumberingAfterBreak="0">
    <w:nsid w:val="2C2E19E4"/>
    <w:multiLevelType w:val="hybridMultilevel"/>
    <w:tmpl w:val="04347E4C"/>
    <w:lvl w:ilvl="0" w:tplc="18BE9682">
      <w:start w:val="1"/>
      <w:numFmt w:val="bullet"/>
      <w:lvlText w:val=""/>
      <w:lvlJc w:val="left"/>
      <w:pPr>
        <w:tabs>
          <w:tab w:val="num" w:pos="720"/>
        </w:tabs>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2C6A2AED"/>
    <w:multiLevelType w:val="hybridMultilevel"/>
    <w:tmpl w:val="E7CC3AA4"/>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2C805555"/>
    <w:multiLevelType w:val="hybridMultilevel"/>
    <w:tmpl w:val="B254E15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2D1371E9"/>
    <w:multiLevelType w:val="hybridMultilevel"/>
    <w:tmpl w:val="8168F79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15:restartNumberingAfterBreak="0">
    <w:nsid w:val="2DE3200D"/>
    <w:multiLevelType w:val="hybridMultilevel"/>
    <w:tmpl w:val="5268CDD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2E652427"/>
    <w:multiLevelType w:val="hybridMultilevel"/>
    <w:tmpl w:val="382C45D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1"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30AF54A2"/>
    <w:multiLevelType w:val="hybridMultilevel"/>
    <w:tmpl w:val="42E0FF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1070B20"/>
    <w:multiLevelType w:val="hybridMultilevel"/>
    <w:tmpl w:val="165ACE4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15:restartNumberingAfterBreak="0">
    <w:nsid w:val="318272D0"/>
    <w:multiLevelType w:val="hybridMultilevel"/>
    <w:tmpl w:val="D96A5B78"/>
    <w:lvl w:ilvl="0" w:tplc="04050011">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35053890"/>
    <w:multiLevelType w:val="hybridMultilevel"/>
    <w:tmpl w:val="7B222E5E"/>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72B21FF"/>
    <w:multiLevelType w:val="hybridMultilevel"/>
    <w:tmpl w:val="CAD6252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8E973EA"/>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58" w15:restartNumberingAfterBreak="0">
    <w:nsid w:val="38FA0C07"/>
    <w:multiLevelType w:val="hybridMultilevel"/>
    <w:tmpl w:val="4DA2BC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9" w15:restartNumberingAfterBreak="0">
    <w:nsid w:val="397E4DF9"/>
    <w:multiLevelType w:val="hybridMultilevel"/>
    <w:tmpl w:val="05D65042"/>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B0C04D6"/>
    <w:multiLevelType w:val="hybridMultilevel"/>
    <w:tmpl w:val="6768919C"/>
    <w:lvl w:ilvl="0" w:tplc="04050011">
      <w:start w:val="1"/>
      <w:numFmt w:val="decimal"/>
      <w:lvlText w:val="%1)"/>
      <w:lvlJc w:val="left"/>
      <w:pPr>
        <w:tabs>
          <w:tab w:val="num" w:pos="1080"/>
        </w:tabs>
        <w:ind w:left="1080" w:hanging="360"/>
      </w:pPr>
      <w:rPr>
        <w:rFont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3B171142"/>
    <w:multiLevelType w:val="hybridMultilevel"/>
    <w:tmpl w:val="A6AA7918"/>
    <w:lvl w:ilvl="0" w:tplc="C4B4DBA0">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B3A6AD8"/>
    <w:multiLevelType w:val="hybridMultilevel"/>
    <w:tmpl w:val="42620A86"/>
    <w:lvl w:ilvl="0" w:tplc="FB36DA3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3" w15:restartNumberingAfterBreak="0">
    <w:nsid w:val="3C0A10E4"/>
    <w:multiLevelType w:val="hybridMultilevel"/>
    <w:tmpl w:val="5BA097F4"/>
    <w:lvl w:ilvl="0" w:tplc="04050011">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4" w15:restartNumberingAfterBreak="0">
    <w:nsid w:val="3C4730B7"/>
    <w:multiLevelType w:val="hybridMultilevel"/>
    <w:tmpl w:val="28EAF84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5" w15:restartNumberingAfterBreak="0">
    <w:nsid w:val="3E93573A"/>
    <w:multiLevelType w:val="hybridMultilevel"/>
    <w:tmpl w:val="02AE1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3FCF32F7"/>
    <w:multiLevelType w:val="hybridMultilevel"/>
    <w:tmpl w:val="9488A6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419778E0"/>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68" w15:restartNumberingAfterBreak="0">
    <w:nsid w:val="41D53DD2"/>
    <w:multiLevelType w:val="hybridMultilevel"/>
    <w:tmpl w:val="CCBE2CBE"/>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9" w15:restartNumberingAfterBreak="0">
    <w:nsid w:val="43D1677D"/>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45075CDE"/>
    <w:multiLevelType w:val="hybridMultilevel"/>
    <w:tmpl w:val="09A6A44C"/>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6AE33A6"/>
    <w:multiLevelType w:val="hybridMultilevel"/>
    <w:tmpl w:val="B16290D2"/>
    <w:lvl w:ilvl="0" w:tplc="4446C584">
      <w:start w:val="1"/>
      <w:numFmt w:val="lowerLetter"/>
      <w:lvlText w:val="%1)"/>
      <w:lvlJc w:val="left"/>
      <w:pPr>
        <w:ind w:left="1532" w:hanging="360"/>
      </w:pPr>
      <w:rPr>
        <w:rFonts w:ascii="Times New Roman" w:eastAsia="Times New Roman" w:hAnsi="Times New Roman" w:cs="Times New Roman"/>
      </w:rPr>
    </w:lvl>
    <w:lvl w:ilvl="1" w:tplc="04050019">
      <w:start w:val="1"/>
      <w:numFmt w:val="lowerLetter"/>
      <w:lvlText w:val="%2."/>
      <w:lvlJc w:val="left"/>
      <w:pPr>
        <w:ind w:left="2252" w:hanging="360"/>
      </w:pPr>
    </w:lvl>
    <w:lvl w:ilvl="2" w:tplc="0405001B">
      <w:start w:val="1"/>
      <w:numFmt w:val="lowerRoman"/>
      <w:lvlText w:val="%3."/>
      <w:lvlJc w:val="right"/>
      <w:pPr>
        <w:ind w:left="2972" w:hanging="180"/>
      </w:pPr>
    </w:lvl>
    <w:lvl w:ilvl="3" w:tplc="0405000F">
      <w:start w:val="1"/>
      <w:numFmt w:val="decimal"/>
      <w:lvlText w:val="%4."/>
      <w:lvlJc w:val="left"/>
      <w:pPr>
        <w:ind w:left="3692" w:hanging="360"/>
      </w:pPr>
    </w:lvl>
    <w:lvl w:ilvl="4" w:tplc="04050019">
      <w:start w:val="1"/>
      <w:numFmt w:val="lowerLetter"/>
      <w:lvlText w:val="%5."/>
      <w:lvlJc w:val="left"/>
      <w:pPr>
        <w:ind w:left="4412" w:hanging="360"/>
      </w:pPr>
    </w:lvl>
    <w:lvl w:ilvl="5" w:tplc="0405001B">
      <w:start w:val="1"/>
      <w:numFmt w:val="lowerRoman"/>
      <w:lvlText w:val="%6."/>
      <w:lvlJc w:val="right"/>
      <w:pPr>
        <w:ind w:left="5132" w:hanging="180"/>
      </w:pPr>
    </w:lvl>
    <w:lvl w:ilvl="6" w:tplc="0405000F">
      <w:start w:val="1"/>
      <w:numFmt w:val="decimal"/>
      <w:lvlText w:val="%7."/>
      <w:lvlJc w:val="left"/>
      <w:pPr>
        <w:ind w:left="5852" w:hanging="360"/>
      </w:pPr>
    </w:lvl>
    <w:lvl w:ilvl="7" w:tplc="04050019">
      <w:start w:val="1"/>
      <w:numFmt w:val="lowerLetter"/>
      <w:lvlText w:val="%8."/>
      <w:lvlJc w:val="left"/>
      <w:pPr>
        <w:ind w:left="6572" w:hanging="360"/>
      </w:pPr>
    </w:lvl>
    <w:lvl w:ilvl="8" w:tplc="0405001B">
      <w:start w:val="1"/>
      <w:numFmt w:val="lowerRoman"/>
      <w:lvlText w:val="%9."/>
      <w:lvlJc w:val="right"/>
      <w:pPr>
        <w:ind w:left="7292" w:hanging="180"/>
      </w:pPr>
    </w:lvl>
  </w:abstractNum>
  <w:abstractNum w:abstractNumId="72" w15:restartNumberingAfterBreak="0">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8663181"/>
    <w:multiLevelType w:val="hybridMultilevel"/>
    <w:tmpl w:val="CA64073A"/>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E2942A2"/>
    <w:multiLevelType w:val="hybridMultilevel"/>
    <w:tmpl w:val="E4F2D14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10D19F8"/>
    <w:multiLevelType w:val="hybridMultilevel"/>
    <w:tmpl w:val="F364D1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524F5C0B"/>
    <w:multiLevelType w:val="multilevel"/>
    <w:tmpl w:val="CCF2D74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3954ABE"/>
    <w:multiLevelType w:val="hybridMultilevel"/>
    <w:tmpl w:val="6252507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8" w15:restartNumberingAfterBreak="0">
    <w:nsid w:val="53E844DD"/>
    <w:multiLevelType w:val="hybridMultilevel"/>
    <w:tmpl w:val="05EEBD94"/>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5380EDD"/>
    <w:multiLevelType w:val="hybridMultilevel"/>
    <w:tmpl w:val="B0006B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1" w15:restartNumberingAfterBreak="0">
    <w:nsid w:val="56B113B4"/>
    <w:multiLevelType w:val="hybridMultilevel"/>
    <w:tmpl w:val="4CCA7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6BC3474"/>
    <w:multiLevelType w:val="hybridMultilevel"/>
    <w:tmpl w:val="0A9C504C"/>
    <w:lvl w:ilvl="0" w:tplc="F2C6487C">
      <w:start w:val="3"/>
      <w:numFmt w:val="lowerLetter"/>
      <w:lvlText w:val="%1)"/>
      <w:lvlJc w:val="left"/>
      <w:pPr>
        <w:ind w:left="1532" w:hanging="360"/>
      </w:pPr>
      <w:rPr>
        <w:rFonts w:ascii="Times New Roman" w:eastAsia="Times New Roman" w:hAnsi="Times New Roman" w:cs="Times New Roman" w:hint="default"/>
        <w:b/>
        <w:color w:val="auto"/>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573B4286"/>
    <w:multiLevelType w:val="multilevel"/>
    <w:tmpl w:val="A476B0A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78002D7"/>
    <w:multiLevelType w:val="hybridMultilevel"/>
    <w:tmpl w:val="5F76C33A"/>
    <w:lvl w:ilvl="0" w:tplc="18BE9682">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85" w15:restartNumberingAfterBreak="0">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8D65D83"/>
    <w:multiLevelType w:val="hybridMultilevel"/>
    <w:tmpl w:val="677439E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5964231F"/>
    <w:multiLevelType w:val="hybridMultilevel"/>
    <w:tmpl w:val="492CA7AA"/>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598D334D"/>
    <w:multiLevelType w:val="hybridMultilevel"/>
    <w:tmpl w:val="78DAB14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A3B4785"/>
    <w:multiLevelType w:val="hybridMultilevel"/>
    <w:tmpl w:val="087E1392"/>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C9F0F67"/>
    <w:multiLevelType w:val="hybridMultilevel"/>
    <w:tmpl w:val="8C82B9F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2"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E941F5C"/>
    <w:multiLevelType w:val="hybridMultilevel"/>
    <w:tmpl w:val="909A0F9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4" w15:restartNumberingAfterBreak="0">
    <w:nsid w:val="5F5C2468"/>
    <w:multiLevelType w:val="hybridMultilevel"/>
    <w:tmpl w:val="B3228F4C"/>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F910FFE"/>
    <w:multiLevelType w:val="hybridMultilevel"/>
    <w:tmpl w:val="77FED94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FDA7C49"/>
    <w:multiLevelType w:val="hybridMultilevel"/>
    <w:tmpl w:val="CB700ADC"/>
    <w:lvl w:ilvl="0" w:tplc="3D0A38C2">
      <w:start w:val="1"/>
      <w:numFmt w:val="upperLetter"/>
      <w:lvlText w:val="%1)"/>
      <w:lvlJc w:val="left"/>
      <w:pPr>
        <w:ind w:left="720" w:hanging="360"/>
      </w:pPr>
      <w:rPr>
        <w:rFonts w:cs="Times New Roman"/>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7" w15:restartNumberingAfterBreak="0">
    <w:nsid w:val="6134564E"/>
    <w:multiLevelType w:val="hybridMultilevel"/>
    <w:tmpl w:val="6556029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8" w15:restartNumberingAfterBreak="0">
    <w:nsid w:val="64D3436E"/>
    <w:multiLevelType w:val="hybridMultilevel"/>
    <w:tmpl w:val="2E8AB0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9" w15:restartNumberingAfterBreak="0">
    <w:nsid w:val="65C51050"/>
    <w:multiLevelType w:val="hybridMultilevel"/>
    <w:tmpl w:val="0100C62C"/>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84C08B0"/>
    <w:multiLevelType w:val="hybridMultilevel"/>
    <w:tmpl w:val="D3D2CC7E"/>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68E01719"/>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92756ED"/>
    <w:multiLevelType w:val="hybridMultilevel"/>
    <w:tmpl w:val="FDCC296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3" w15:restartNumberingAfterBreak="0">
    <w:nsid w:val="6C5A78AF"/>
    <w:multiLevelType w:val="hybridMultilevel"/>
    <w:tmpl w:val="2A5A4394"/>
    <w:lvl w:ilvl="0" w:tplc="18BE9682">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4" w15:restartNumberingAfterBreak="0">
    <w:nsid w:val="6CA25D48"/>
    <w:multiLevelType w:val="hybridMultilevel"/>
    <w:tmpl w:val="C4800E72"/>
    <w:lvl w:ilvl="0" w:tplc="04050017">
      <w:start w:val="1"/>
      <w:numFmt w:val="lowerLetter"/>
      <w:lvlText w:val="%1)"/>
      <w:lvlJc w:val="left"/>
      <w:pPr>
        <w:ind w:left="540" w:hanging="360"/>
      </w:pPr>
      <w:rPr>
        <w:rFonts w:cs="Times New Roman"/>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105" w15:restartNumberingAfterBreak="0">
    <w:nsid w:val="6CF77D91"/>
    <w:multiLevelType w:val="hybridMultilevel"/>
    <w:tmpl w:val="0764F8A2"/>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6" w15:restartNumberingAfterBreak="0">
    <w:nsid w:val="6E0D445D"/>
    <w:multiLevelType w:val="hybridMultilevel"/>
    <w:tmpl w:val="BC185E0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7" w15:restartNumberingAfterBreak="0">
    <w:nsid w:val="6F665CBC"/>
    <w:multiLevelType w:val="hybridMultilevel"/>
    <w:tmpl w:val="E1FC260C"/>
    <w:lvl w:ilvl="0" w:tplc="04050011">
      <w:start w:val="1"/>
      <w:numFmt w:val="decimal"/>
      <w:lvlText w:val="%1)"/>
      <w:lvlJc w:val="left"/>
      <w:pPr>
        <w:tabs>
          <w:tab w:val="num" w:pos="786"/>
        </w:tabs>
        <w:ind w:left="786" w:hanging="360"/>
      </w:pPr>
      <w:rPr>
        <w:rFonts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8" w15:restartNumberingAfterBreak="0">
    <w:nsid w:val="70A7080C"/>
    <w:multiLevelType w:val="hybridMultilevel"/>
    <w:tmpl w:val="AD24C2A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1023244"/>
    <w:multiLevelType w:val="hybridMultilevel"/>
    <w:tmpl w:val="1B48FDE8"/>
    <w:lvl w:ilvl="0" w:tplc="60FE477C">
      <w:start w:val="1"/>
      <w:numFmt w:val="bullet"/>
      <w:lvlText w:val=""/>
      <w:lvlJc w:val="left"/>
      <w:pPr>
        <w:ind w:left="720" w:hanging="360"/>
      </w:pPr>
      <w:rPr>
        <w:rFonts w:ascii="Symbol" w:hAnsi="Symbol" w:hint="default"/>
        <w:sz w:val="14"/>
        <w:szCs w:val="14"/>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0" w15:restartNumberingAfterBreak="0">
    <w:nsid w:val="712B57C3"/>
    <w:multiLevelType w:val="hybridMultilevel"/>
    <w:tmpl w:val="26D044B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2376E1B"/>
    <w:multiLevelType w:val="hybridMultilevel"/>
    <w:tmpl w:val="9C04ECD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2" w15:restartNumberingAfterBreak="0">
    <w:nsid w:val="723F27C7"/>
    <w:multiLevelType w:val="hybridMultilevel"/>
    <w:tmpl w:val="0A9C504C"/>
    <w:lvl w:ilvl="0" w:tplc="F2C6487C">
      <w:start w:val="3"/>
      <w:numFmt w:val="lowerLetter"/>
      <w:lvlText w:val="%1)"/>
      <w:lvlJc w:val="left"/>
      <w:pPr>
        <w:ind w:left="1532" w:hanging="360"/>
      </w:pPr>
      <w:rPr>
        <w:rFonts w:ascii="Times New Roman" w:eastAsia="Times New Roman" w:hAnsi="Times New Roman" w:cs="Times New Roman" w:hint="default"/>
        <w:b/>
        <w:color w:val="auto"/>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73B25718"/>
    <w:multiLevelType w:val="hybridMultilevel"/>
    <w:tmpl w:val="0FB8754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4" w15:restartNumberingAfterBreak="0">
    <w:nsid w:val="74716A8A"/>
    <w:multiLevelType w:val="hybridMultilevel"/>
    <w:tmpl w:val="F50A0DB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5" w15:restartNumberingAfterBreak="0">
    <w:nsid w:val="75CF4D62"/>
    <w:multiLevelType w:val="hybridMultilevel"/>
    <w:tmpl w:val="C4CE9A3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6" w15:restartNumberingAfterBreak="0">
    <w:nsid w:val="75D8400D"/>
    <w:multiLevelType w:val="hybridMultilevel"/>
    <w:tmpl w:val="EE084B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7" w15:restartNumberingAfterBreak="0">
    <w:nsid w:val="762242AB"/>
    <w:multiLevelType w:val="hybridMultilevel"/>
    <w:tmpl w:val="D1C627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76E75B82"/>
    <w:multiLevelType w:val="hybridMultilevel"/>
    <w:tmpl w:val="8506C260"/>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7C211C0"/>
    <w:multiLevelType w:val="hybridMultilevel"/>
    <w:tmpl w:val="3670C958"/>
    <w:lvl w:ilvl="0" w:tplc="584A95E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790636C2"/>
    <w:multiLevelType w:val="hybridMultilevel"/>
    <w:tmpl w:val="D6A874D4"/>
    <w:lvl w:ilvl="0" w:tplc="04050011">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A753F8F"/>
    <w:multiLevelType w:val="hybridMultilevel"/>
    <w:tmpl w:val="12DCCFA2"/>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3" w15:restartNumberingAfterBreak="0">
    <w:nsid w:val="7BB6428D"/>
    <w:multiLevelType w:val="hybridMultilevel"/>
    <w:tmpl w:val="D7D81D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BBD59A6"/>
    <w:multiLevelType w:val="hybridMultilevel"/>
    <w:tmpl w:val="E0629EC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5" w15:restartNumberingAfterBreak="0">
    <w:nsid w:val="7C09363D"/>
    <w:multiLevelType w:val="hybridMultilevel"/>
    <w:tmpl w:val="18781682"/>
    <w:lvl w:ilvl="0" w:tplc="18BE968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7C3D79D8"/>
    <w:multiLevelType w:val="hybridMultilevel"/>
    <w:tmpl w:val="57CCB35C"/>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7" w15:restartNumberingAfterBreak="0">
    <w:nsid w:val="7C510377"/>
    <w:multiLevelType w:val="hybridMultilevel"/>
    <w:tmpl w:val="374020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129" w15:restartNumberingAfterBreak="0">
    <w:nsid w:val="7EC05881"/>
    <w:multiLevelType w:val="hybridMultilevel"/>
    <w:tmpl w:val="4E30D6F6"/>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30" w15:restartNumberingAfterBreak="0">
    <w:nsid w:val="7F035B50"/>
    <w:multiLevelType w:val="hybridMultilevel"/>
    <w:tmpl w:val="A34418E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81"/>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2"/>
  </w:num>
  <w:num w:numId="5">
    <w:abstractNumId w:val="71"/>
  </w:num>
  <w:num w:numId="6">
    <w:abstractNumId w:val="82"/>
  </w:num>
  <w:num w:numId="7">
    <w:abstractNumId w:val="25"/>
  </w:num>
  <w:num w:numId="8">
    <w:abstractNumId w:val="21"/>
  </w:num>
  <w:num w:numId="9">
    <w:abstractNumId w:val="24"/>
  </w:num>
  <w:num w:numId="10">
    <w:abstractNumId w:val="122"/>
  </w:num>
  <w:num w:numId="11">
    <w:abstractNumId w:val="117"/>
  </w:num>
  <w:num w:numId="12">
    <w:abstractNumId w:val="46"/>
  </w:num>
  <w:num w:numId="13">
    <w:abstractNumId w:val="129"/>
  </w:num>
  <w:num w:numId="14">
    <w:abstractNumId w:val="58"/>
  </w:num>
  <w:num w:numId="15">
    <w:abstractNumId w:val="34"/>
  </w:num>
  <w:num w:numId="16">
    <w:abstractNumId w:val="64"/>
  </w:num>
  <w:num w:numId="17">
    <w:abstractNumId w:val="18"/>
  </w:num>
  <w:num w:numId="18">
    <w:abstractNumId w:val="103"/>
  </w:num>
  <w:num w:numId="19">
    <w:abstractNumId w:val="54"/>
  </w:num>
  <w:num w:numId="20">
    <w:abstractNumId w:val="95"/>
  </w:num>
  <w:num w:numId="21">
    <w:abstractNumId w:val="5"/>
  </w:num>
  <w:num w:numId="22">
    <w:abstractNumId w:val="36"/>
  </w:num>
  <w:num w:numId="23">
    <w:abstractNumId w:val="114"/>
  </w:num>
  <w:num w:numId="24">
    <w:abstractNumId w:val="41"/>
  </w:num>
  <w:num w:numId="25">
    <w:abstractNumId w:val="104"/>
  </w:num>
  <w:num w:numId="26">
    <w:abstractNumId w:val="91"/>
  </w:num>
  <w:num w:numId="27">
    <w:abstractNumId w:val="123"/>
  </w:num>
  <w:num w:numId="28">
    <w:abstractNumId w:val="130"/>
  </w:num>
  <w:num w:numId="29">
    <w:abstractNumId w:val="93"/>
  </w:num>
  <w:num w:numId="30">
    <w:abstractNumId w:val="72"/>
  </w:num>
  <w:num w:numId="31">
    <w:abstractNumId w:val="48"/>
  </w:num>
  <w:num w:numId="32">
    <w:abstractNumId w:val="49"/>
  </w:num>
  <w:num w:numId="33">
    <w:abstractNumId w:val="13"/>
  </w:num>
  <w:num w:numId="34">
    <w:abstractNumId w:val="2"/>
  </w:num>
  <w:num w:numId="35">
    <w:abstractNumId w:val="92"/>
  </w:num>
  <w:num w:numId="36">
    <w:abstractNumId w:val="59"/>
  </w:num>
  <w:num w:numId="37">
    <w:abstractNumId w:val="10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8"/>
  </w:num>
  <w:num w:numId="40">
    <w:abstractNumId w:val="14"/>
  </w:num>
  <w:num w:numId="41">
    <w:abstractNumId w:val="80"/>
  </w:num>
  <w:num w:numId="42">
    <w:abstractNumId w:val="113"/>
  </w:num>
  <w:num w:numId="43">
    <w:abstractNumId w:val="0"/>
  </w:num>
  <w:num w:numId="44">
    <w:abstractNumId w:val="61"/>
  </w:num>
  <w:num w:numId="45">
    <w:abstractNumId w:val="62"/>
  </w:num>
  <w:num w:numId="46">
    <w:abstractNumId w:val="110"/>
  </w:num>
  <w:num w:numId="47">
    <w:abstractNumId w:val="9"/>
  </w:num>
  <w:num w:numId="48">
    <w:abstractNumId w:val="120"/>
  </w:num>
  <w:num w:numId="49">
    <w:abstractNumId w:val="79"/>
  </w:num>
  <w:num w:numId="50">
    <w:abstractNumId w:val="15"/>
  </w:num>
  <w:num w:numId="51">
    <w:abstractNumId w:val="57"/>
  </w:num>
  <w:num w:numId="52">
    <w:abstractNumId w:val="89"/>
  </w:num>
  <w:num w:numId="53">
    <w:abstractNumId w:val="42"/>
  </w:num>
  <w:num w:numId="54">
    <w:abstractNumId w:val="85"/>
  </w:num>
  <w:num w:numId="55">
    <w:abstractNumId w:val="128"/>
  </w:num>
  <w:num w:numId="56">
    <w:abstractNumId w:val="39"/>
  </w:num>
  <w:num w:numId="57">
    <w:abstractNumId w:val="109"/>
  </w:num>
  <w:num w:numId="58">
    <w:abstractNumId w:val="31"/>
  </w:num>
  <w:num w:numId="59">
    <w:abstractNumId w:val="65"/>
  </w:num>
  <w:num w:numId="60">
    <w:abstractNumId w:val="26"/>
  </w:num>
  <w:num w:numId="61">
    <w:abstractNumId w:val="51"/>
  </w:num>
  <w:num w:numId="62">
    <w:abstractNumId w:val="12"/>
  </w:num>
  <w:num w:numId="63">
    <w:abstractNumId w:val="10"/>
  </w:num>
  <w:num w:numId="64">
    <w:abstractNumId w:val="23"/>
  </w:num>
  <w:num w:numId="65">
    <w:abstractNumId w:val="90"/>
  </w:num>
  <w:num w:numId="66">
    <w:abstractNumId w:val="50"/>
  </w:num>
  <w:num w:numId="67">
    <w:abstractNumId w:val="7"/>
  </w:num>
  <w:num w:numId="68">
    <w:abstractNumId w:val="124"/>
  </w:num>
  <w:num w:numId="69">
    <w:abstractNumId w:val="97"/>
  </w:num>
  <w:num w:numId="70">
    <w:abstractNumId w:val="68"/>
  </w:num>
  <w:num w:numId="71">
    <w:abstractNumId w:val="107"/>
  </w:num>
  <w:num w:numId="72">
    <w:abstractNumId w:val="106"/>
  </w:num>
  <w:num w:numId="73">
    <w:abstractNumId w:val="8"/>
  </w:num>
  <w:num w:numId="74">
    <w:abstractNumId w:val="22"/>
  </w:num>
  <w:num w:numId="75">
    <w:abstractNumId w:val="73"/>
  </w:num>
  <w:num w:numId="76">
    <w:abstractNumId w:val="86"/>
  </w:num>
  <w:num w:numId="77">
    <w:abstractNumId w:val="16"/>
  </w:num>
  <w:num w:numId="78">
    <w:abstractNumId w:val="102"/>
  </w:num>
  <w:num w:numId="79">
    <w:abstractNumId w:val="116"/>
  </w:num>
  <w:num w:numId="80">
    <w:abstractNumId w:val="11"/>
  </w:num>
  <w:num w:numId="81">
    <w:abstractNumId w:val="63"/>
  </w:num>
  <w:num w:numId="82">
    <w:abstractNumId w:val="1"/>
  </w:num>
  <w:num w:numId="83">
    <w:abstractNumId w:val="38"/>
  </w:num>
  <w:num w:numId="84">
    <w:abstractNumId w:val="55"/>
  </w:num>
  <w:num w:numId="85">
    <w:abstractNumId w:val="29"/>
  </w:num>
  <w:num w:numId="86">
    <w:abstractNumId w:val="20"/>
  </w:num>
  <w:num w:numId="87">
    <w:abstractNumId w:val="99"/>
  </w:num>
  <w:num w:numId="88">
    <w:abstractNumId w:val="83"/>
  </w:num>
  <w:num w:numId="89">
    <w:abstractNumId w:val="70"/>
  </w:num>
  <w:num w:numId="90">
    <w:abstractNumId w:val="119"/>
  </w:num>
  <w:num w:numId="91">
    <w:abstractNumId w:val="37"/>
  </w:num>
  <w:num w:numId="92">
    <w:abstractNumId w:val="111"/>
  </w:num>
  <w:num w:numId="93">
    <w:abstractNumId w:val="67"/>
  </w:num>
  <w:num w:numId="94">
    <w:abstractNumId w:val="75"/>
  </w:num>
  <w:num w:numId="95">
    <w:abstractNumId w:val="30"/>
  </w:num>
  <w:num w:numId="96">
    <w:abstractNumId w:val="100"/>
  </w:num>
  <w:num w:numId="97">
    <w:abstractNumId w:val="28"/>
  </w:num>
  <w:num w:numId="98">
    <w:abstractNumId w:val="66"/>
  </w:num>
  <w:num w:numId="99">
    <w:abstractNumId w:val="105"/>
  </w:num>
  <w:num w:numId="100">
    <w:abstractNumId w:val="6"/>
  </w:num>
  <w:num w:numId="101">
    <w:abstractNumId w:val="53"/>
  </w:num>
  <w:num w:numId="102">
    <w:abstractNumId w:val="35"/>
  </w:num>
  <w:num w:numId="103">
    <w:abstractNumId w:val="43"/>
  </w:num>
  <w:num w:numId="104">
    <w:abstractNumId w:val="17"/>
  </w:num>
  <w:num w:numId="105">
    <w:abstractNumId w:val="60"/>
  </w:num>
  <w:num w:numId="106">
    <w:abstractNumId w:val="4"/>
  </w:num>
  <w:num w:numId="107">
    <w:abstractNumId w:val="3"/>
  </w:num>
  <w:num w:numId="108">
    <w:abstractNumId w:val="69"/>
  </w:num>
  <w:num w:numId="109">
    <w:abstractNumId w:val="101"/>
  </w:num>
  <w:num w:numId="110">
    <w:abstractNumId w:val="94"/>
  </w:num>
  <w:num w:numId="111">
    <w:abstractNumId w:val="40"/>
  </w:num>
  <w:num w:numId="112">
    <w:abstractNumId w:val="98"/>
  </w:num>
  <w:num w:numId="113">
    <w:abstractNumId w:val="121"/>
  </w:num>
  <w:num w:numId="114">
    <w:abstractNumId w:val="115"/>
  </w:num>
  <w:num w:numId="115">
    <w:abstractNumId w:val="27"/>
  </w:num>
  <w:num w:numId="116">
    <w:abstractNumId w:val="88"/>
  </w:num>
  <w:num w:numId="117">
    <w:abstractNumId w:val="74"/>
  </w:num>
  <w:num w:numId="118">
    <w:abstractNumId w:val="126"/>
  </w:num>
  <w:num w:numId="119">
    <w:abstractNumId w:val="45"/>
  </w:num>
  <w:num w:numId="120">
    <w:abstractNumId w:val="47"/>
  </w:num>
  <w:num w:numId="121">
    <w:abstractNumId w:val="78"/>
  </w:num>
  <w:num w:numId="122">
    <w:abstractNumId w:val="56"/>
  </w:num>
  <w:num w:numId="123">
    <w:abstractNumId w:val="44"/>
  </w:num>
  <w:num w:numId="124">
    <w:abstractNumId w:val="76"/>
  </w:num>
  <w:num w:numId="125">
    <w:abstractNumId w:val="87"/>
  </w:num>
  <w:num w:numId="126">
    <w:abstractNumId w:val="125"/>
  </w:num>
  <w:num w:numId="127">
    <w:abstractNumId w:val="127"/>
  </w:num>
  <w:num w:numId="128">
    <w:abstractNumId w:val="84"/>
  </w:num>
  <w:num w:numId="129">
    <w:abstractNumId w:val="19"/>
  </w:num>
  <w:num w:numId="130">
    <w:abstractNumId w:val="52"/>
  </w:num>
  <w:num w:numId="131">
    <w:abstractNumId w:val="77"/>
  </w:num>
  <w:numIdMacAtCleanup w:val="1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kulil Jiří">
    <w15:presenceInfo w15:providerId="None" w15:userId="Dokulil Jiří"/>
  </w15:person>
  <w15:person w15:author="skybova">
    <w15:presenceInfo w15:providerId="None" w15:userId="skyb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1D"/>
    <w:rsid w:val="00000811"/>
    <w:rsid w:val="00001E3D"/>
    <w:rsid w:val="00032EE1"/>
    <w:rsid w:val="00037C4C"/>
    <w:rsid w:val="00057492"/>
    <w:rsid w:val="00062555"/>
    <w:rsid w:val="000814BA"/>
    <w:rsid w:val="000814D9"/>
    <w:rsid w:val="0008343B"/>
    <w:rsid w:val="00086A4B"/>
    <w:rsid w:val="000A2FE1"/>
    <w:rsid w:val="000D0F3F"/>
    <w:rsid w:val="000D4B5E"/>
    <w:rsid w:val="00110113"/>
    <w:rsid w:val="00160C78"/>
    <w:rsid w:val="001616B7"/>
    <w:rsid w:val="001949E6"/>
    <w:rsid w:val="001968A7"/>
    <w:rsid w:val="001B6AF3"/>
    <w:rsid w:val="001F3AF6"/>
    <w:rsid w:val="001F4727"/>
    <w:rsid w:val="002070A0"/>
    <w:rsid w:val="0021193F"/>
    <w:rsid w:val="00223BD0"/>
    <w:rsid w:val="00285CFA"/>
    <w:rsid w:val="002A6625"/>
    <w:rsid w:val="002C2124"/>
    <w:rsid w:val="002E5420"/>
    <w:rsid w:val="002E77D1"/>
    <w:rsid w:val="00311D7B"/>
    <w:rsid w:val="003467C1"/>
    <w:rsid w:val="003504E3"/>
    <w:rsid w:val="003669D8"/>
    <w:rsid w:val="003E395E"/>
    <w:rsid w:val="00455062"/>
    <w:rsid w:val="0046500B"/>
    <w:rsid w:val="00470D5D"/>
    <w:rsid w:val="00481B31"/>
    <w:rsid w:val="004A0317"/>
    <w:rsid w:val="004C16BF"/>
    <w:rsid w:val="004D6CB0"/>
    <w:rsid w:val="005153E5"/>
    <w:rsid w:val="00520A3C"/>
    <w:rsid w:val="00536F54"/>
    <w:rsid w:val="00537262"/>
    <w:rsid w:val="0056468E"/>
    <w:rsid w:val="00565065"/>
    <w:rsid w:val="005D2A19"/>
    <w:rsid w:val="00603B58"/>
    <w:rsid w:val="00605CD6"/>
    <w:rsid w:val="006105E6"/>
    <w:rsid w:val="00614701"/>
    <w:rsid w:val="00615E51"/>
    <w:rsid w:val="00620867"/>
    <w:rsid w:val="00667E1B"/>
    <w:rsid w:val="00672156"/>
    <w:rsid w:val="00680730"/>
    <w:rsid w:val="00686786"/>
    <w:rsid w:val="00696584"/>
    <w:rsid w:val="006A164C"/>
    <w:rsid w:val="006C709C"/>
    <w:rsid w:val="006D10BB"/>
    <w:rsid w:val="006E5893"/>
    <w:rsid w:val="006E73B6"/>
    <w:rsid w:val="00704D88"/>
    <w:rsid w:val="00711150"/>
    <w:rsid w:val="007335FF"/>
    <w:rsid w:val="0073636C"/>
    <w:rsid w:val="007370D7"/>
    <w:rsid w:val="00740A8B"/>
    <w:rsid w:val="00785AA2"/>
    <w:rsid w:val="007C0D33"/>
    <w:rsid w:val="007D4498"/>
    <w:rsid w:val="007F0FCA"/>
    <w:rsid w:val="007F137F"/>
    <w:rsid w:val="00835C90"/>
    <w:rsid w:val="00836E46"/>
    <w:rsid w:val="0086579F"/>
    <w:rsid w:val="00867370"/>
    <w:rsid w:val="00872A2C"/>
    <w:rsid w:val="00884C30"/>
    <w:rsid w:val="008977C2"/>
    <w:rsid w:val="008B1231"/>
    <w:rsid w:val="008D71B7"/>
    <w:rsid w:val="008F099C"/>
    <w:rsid w:val="00911365"/>
    <w:rsid w:val="0091709E"/>
    <w:rsid w:val="0093280B"/>
    <w:rsid w:val="00955FAF"/>
    <w:rsid w:val="00964382"/>
    <w:rsid w:val="00984A1D"/>
    <w:rsid w:val="009C2E6B"/>
    <w:rsid w:val="009C7705"/>
    <w:rsid w:val="009D3DAE"/>
    <w:rsid w:val="009E243C"/>
    <w:rsid w:val="00A12B47"/>
    <w:rsid w:val="00A17C36"/>
    <w:rsid w:val="00A22C67"/>
    <w:rsid w:val="00A56480"/>
    <w:rsid w:val="00A63618"/>
    <w:rsid w:val="00A97DFC"/>
    <w:rsid w:val="00AA0C1F"/>
    <w:rsid w:val="00AA366B"/>
    <w:rsid w:val="00AA672C"/>
    <w:rsid w:val="00AB3D6C"/>
    <w:rsid w:val="00AB4A01"/>
    <w:rsid w:val="00B27455"/>
    <w:rsid w:val="00B37C47"/>
    <w:rsid w:val="00B4114C"/>
    <w:rsid w:val="00B423B8"/>
    <w:rsid w:val="00B44F71"/>
    <w:rsid w:val="00B5072C"/>
    <w:rsid w:val="00BA0861"/>
    <w:rsid w:val="00BA52DF"/>
    <w:rsid w:val="00BB1056"/>
    <w:rsid w:val="00BC43F5"/>
    <w:rsid w:val="00BF15FC"/>
    <w:rsid w:val="00C04369"/>
    <w:rsid w:val="00C04963"/>
    <w:rsid w:val="00C054E1"/>
    <w:rsid w:val="00C07E3A"/>
    <w:rsid w:val="00C11847"/>
    <w:rsid w:val="00C162FE"/>
    <w:rsid w:val="00C33413"/>
    <w:rsid w:val="00C457F0"/>
    <w:rsid w:val="00C50458"/>
    <w:rsid w:val="00C55F66"/>
    <w:rsid w:val="00C74FA3"/>
    <w:rsid w:val="00C91F02"/>
    <w:rsid w:val="00C920E0"/>
    <w:rsid w:val="00CA1A8B"/>
    <w:rsid w:val="00CB41FC"/>
    <w:rsid w:val="00CD7C99"/>
    <w:rsid w:val="00CE158F"/>
    <w:rsid w:val="00D33AAB"/>
    <w:rsid w:val="00D4130A"/>
    <w:rsid w:val="00D54BD3"/>
    <w:rsid w:val="00D5713E"/>
    <w:rsid w:val="00D65FFC"/>
    <w:rsid w:val="00D670D0"/>
    <w:rsid w:val="00D720A6"/>
    <w:rsid w:val="00DD1154"/>
    <w:rsid w:val="00DD4143"/>
    <w:rsid w:val="00DD5A0E"/>
    <w:rsid w:val="00E13C11"/>
    <w:rsid w:val="00E66388"/>
    <w:rsid w:val="00EA12C8"/>
    <w:rsid w:val="00EB0515"/>
    <w:rsid w:val="00EF5C4A"/>
    <w:rsid w:val="00EF726F"/>
    <w:rsid w:val="00F02ED2"/>
    <w:rsid w:val="00F2592B"/>
    <w:rsid w:val="00F27803"/>
    <w:rsid w:val="00F356C7"/>
    <w:rsid w:val="00F62E24"/>
    <w:rsid w:val="00FD6105"/>
    <w:rsid w:val="00FF4A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116A4"/>
  <w15:docId w15:val="{B8554925-6035-4362-A53A-4A211F2F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311D7B"/>
    <w:pPr>
      <w:keepNext/>
      <w:widowControl w:val="0"/>
      <w:jc w:val="both"/>
      <w:outlineLvl w:val="0"/>
    </w:pPr>
    <w:rPr>
      <w:u w:val="single"/>
    </w:rPr>
  </w:style>
  <w:style w:type="paragraph" w:styleId="Nadpis2">
    <w:name w:val="heading 2"/>
    <w:basedOn w:val="Normln"/>
    <w:next w:val="Normln"/>
    <w:link w:val="Nadpis2Char"/>
    <w:semiHidden/>
    <w:unhideWhenUsed/>
    <w:qFormat/>
    <w:locked/>
    <w:rsid w:val="00311D7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rsid w:val="0056468E"/>
    <w:pPr>
      <w:tabs>
        <w:tab w:val="center" w:pos="4536"/>
        <w:tab w:val="right" w:pos="9072"/>
      </w:tabs>
    </w:pPr>
  </w:style>
  <w:style w:type="character" w:customStyle="1" w:styleId="ZhlavChar">
    <w:name w:val="Záhlaví Char"/>
    <w:basedOn w:val="Standardnpsmoodstavce"/>
    <w:link w:val="Zhlav"/>
    <w:locked/>
    <w:rsid w:val="00EF726F"/>
    <w:rPr>
      <w:rFonts w:ascii="Times New Roman" w:hAnsi="Times New Roman" w:cs="Times New Roman"/>
      <w:sz w:val="20"/>
      <w:szCs w:val="20"/>
    </w:rPr>
  </w:style>
  <w:style w:type="paragraph" w:styleId="Zpat">
    <w:name w:val="footer"/>
    <w:basedOn w:val="Normln"/>
    <w:link w:val="ZpatChar"/>
    <w:rsid w:val="0056468E"/>
    <w:pPr>
      <w:tabs>
        <w:tab w:val="center" w:pos="4536"/>
        <w:tab w:val="right" w:pos="9072"/>
      </w:tabs>
    </w:pPr>
  </w:style>
  <w:style w:type="character" w:customStyle="1" w:styleId="ZpatChar">
    <w:name w:val="Zápatí Char"/>
    <w:basedOn w:val="Standardnpsmoodstavce"/>
    <w:link w:val="Zpat"/>
    <w:locked/>
    <w:rsid w:val="0056468E"/>
    <w:rPr>
      <w:rFonts w:eastAsia="Times New Roman" w:cs="Times New Roman"/>
      <w:lang w:val="cs-CZ" w:eastAsia="cs-CZ" w:bidi="ar-SA"/>
    </w:rPr>
  </w:style>
  <w:style w:type="character" w:styleId="Hypertextovodkaz">
    <w:name w:val="Hyperlink"/>
    <w:basedOn w:val="Standardnpsmoodstavce"/>
    <w:uiPriority w:val="99"/>
    <w:rsid w:val="00964382"/>
    <w:rPr>
      <w:rFonts w:cs="Times New Roman"/>
      <w:color w:val="0000FF"/>
      <w:u w:val="single"/>
    </w:rPr>
  </w:style>
  <w:style w:type="paragraph" w:styleId="Odstavecseseznamem">
    <w:name w:val="List Paragraph"/>
    <w:basedOn w:val="Normln"/>
    <w:uiPriority w:val="34"/>
    <w:qFormat/>
    <w:rsid w:val="003504E3"/>
    <w:pPr>
      <w:ind w:left="720"/>
      <w:contextualSpacing/>
    </w:pPr>
  </w:style>
  <w:style w:type="paragraph" w:customStyle="1" w:styleId="Default">
    <w:name w:val="Default"/>
    <w:uiPriority w:val="99"/>
    <w:rsid w:val="003504E3"/>
    <w:pPr>
      <w:autoSpaceDE w:val="0"/>
      <w:autoSpaceDN w:val="0"/>
      <w:adjustRightInd w:val="0"/>
    </w:pPr>
    <w:rPr>
      <w:rFonts w:ascii="Times New Roman" w:hAnsi="Times New Roman" w:cs="Times New Roman"/>
      <w:color w:val="000000"/>
      <w:sz w:val="24"/>
      <w:szCs w:val="24"/>
    </w:rPr>
  </w:style>
  <w:style w:type="character" w:customStyle="1" w:styleId="Nadpis1Char">
    <w:name w:val="Nadpis 1 Char"/>
    <w:basedOn w:val="Standardnpsmoodstavce"/>
    <w:link w:val="Nadpis1"/>
    <w:rsid w:val="00311D7B"/>
    <w:rPr>
      <w:rFonts w:ascii="Times New Roman" w:eastAsia="Times New Roman" w:hAnsi="Times New Roman" w:cs="Times New Roman"/>
      <w:sz w:val="20"/>
      <w:szCs w:val="20"/>
      <w:u w:val="single"/>
    </w:rPr>
  </w:style>
  <w:style w:type="character" w:customStyle="1" w:styleId="Nadpis2Char">
    <w:name w:val="Nadpis 2 Char"/>
    <w:basedOn w:val="Standardnpsmoodstavce"/>
    <w:link w:val="Nadpis2"/>
    <w:semiHidden/>
    <w:rsid w:val="00311D7B"/>
    <w:rPr>
      <w:rFonts w:asciiTheme="majorHAnsi" w:eastAsiaTheme="majorEastAsia" w:hAnsiTheme="majorHAnsi" w:cstheme="majorBidi"/>
      <w:color w:val="365F91" w:themeColor="accent1" w:themeShade="BF"/>
      <w:sz w:val="26"/>
      <w:szCs w:val="26"/>
    </w:rPr>
  </w:style>
  <w:style w:type="character" w:styleId="slostrnky">
    <w:name w:val="page number"/>
    <w:basedOn w:val="Standardnpsmoodstavce"/>
    <w:uiPriority w:val="99"/>
    <w:rsid w:val="00311D7B"/>
    <w:rPr>
      <w:rFonts w:cs="Times New Roman"/>
    </w:rPr>
  </w:style>
  <w:style w:type="character" w:customStyle="1" w:styleId="isbntableisbn">
    <w:name w:val="isbntable_isbn"/>
    <w:basedOn w:val="Standardnpsmoodstavce"/>
    <w:uiPriority w:val="99"/>
    <w:rsid w:val="00311D7B"/>
    <w:rPr>
      <w:rFonts w:cs="Times New Roman"/>
    </w:rPr>
  </w:style>
  <w:style w:type="paragraph" w:styleId="Normlnweb">
    <w:name w:val="Normal (Web)"/>
    <w:basedOn w:val="Normln"/>
    <w:uiPriority w:val="99"/>
    <w:rsid w:val="00311D7B"/>
    <w:pPr>
      <w:spacing w:before="100" w:beforeAutospacing="1" w:after="100" w:afterAutospacing="1"/>
    </w:pPr>
    <w:rPr>
      <w:rFonts w:ascii="Arial Unicode MS" w:eastAsia="Arial Unicode MS" w:hAnsi="Arial Unicode MS" w:cs="Arial Unicode MS"/>
      <w:sz w:val="24"/>
      <w:szCs w:val="24"/>
    </w:rPr>
  </w:style>
  <w:style w:type="paragraph" w:customStyle="1" w:styleId="Odstavecseseznamem1">
    <w:name w:val="Odstavec se seznamem1"/>
    <w:basedOn w:val="Normln"/>
    <w:rsid w:val="00311D7B"/>
    <w:pPr>
      <w:ind w:left="720"/>
      <w:contextualSpacing/>
    </w:pPr>
    <w:rPr>
      <w:rFonts w:eastAsia="Calibri"/>
    </w:rPr>
  </w:style>
  <w:style w:type="character" w:customStyle="1" w:styleId="sx-text-light">
    <w:name w:val="sx-text-light"/>
    <w:uiPriority w:val="99"/>
    <w:rsid w:val="00311D7B"/>
  </w:style>
  <w:style w:type="paragraph" w:customStyle="1" w:styleId="literaturazavorky">
    <w:name w:val="literatura_zavorky"/>
    <w:basedOn w:val="Odstavecseseznamem"/>
    <w:link w:val="literaturazavorkyChar"/>
    <w:uiPriority w:val="99"/>
    <w:rsid w:val="00311D7B"/>
    <w:pPr>
      <w:tabs>
        <w:tab w:val="left" w:pos="284"/>
      </w:tabs>
      <w:ind w:left="360" w:hanging="360"/>
      <w:jc w:val="both"/>
    </w:pPr>
    <w:rPr>
      <w:rFonts w:ascii="Calibri" w:eastAsia="Calibri" w:hAnsi="Calibri"/>
      <w:lang w:eastAsia="en-US"/>
    </w:rPr>
  </w:style>
  <w:style w:type="character" w:customStyle="1" w:styleId="literaturazavorkyChar">
    <w:name w:val="literatura_zavorky Char"/>
    <w:link w:val="literaturazavorky"/>
    <w:uiPriority w:val="99"/>
    <w:locked/>
    <w:rsid w:val="00311D7B"/>
    <w:rPr>
      <w:rFonts w:cs="Times New Roman"/>
      <w:sz w:val="20"/>
      <w:szCs w:val="20"/>
      <w:lang w:eastAsia="en-US"/>
    </w:rPr>
  </w:style>
  <w:style w:type="character" w:customStyle="1" w:styleId="apple-converted-space">
    <w:name w:val="apple-converted-space"/>
    <w:rsid w:val="00311D7B"/>
  </w:style>
  <w:style w:type="character" w:styleId="Zdraznn">
    <w:name w:val="Emphasis"/>
    <w:basedOn w:val="Standardnpsmoodstavce"/>
    <w:qFormat/>
    <w:locked/>
    <w:rsid w:val="00311D7B"/>
    <w:rPr>
      <w:rFonts w:cs="Times New Roman"/>
      <w:i/>
    </w:rPr>
  </w:style>
  <w:style w:type="character" w:customStyle="1" w:styleId="hps">
    <w:name w:val="hps"/>
    <w:uiPriority w:val="99"/>
    <w:rsid w:val="00311D7B"/>
  </w:style>
  <w:style w:type="character" w:styleId="Siln">
    <w:name w:val="Strong"/>
    <w:basedOn w:val="Standardnpsmoodstavce"/>
    <w:qFormat/>
    <w:locked/>
    <w:rsid w:val="00311D7B"/>
    <w:rPr>
      <w:rFonts w:cs="Times New Roman"/>
      <w:b/>
      <w:bCs/>
    </w:rPr>
  </w:style>
  <w:style w:type="character" w:customStyle="1" w:styleId="a-size-base">
    <w:name w:val="a-size-base"/>
    <w:basedOn w:val="Standardnpsmoodstavce"/>
    <w:uiPriority w:val="99"/>
    <w:rsid w:val="00311D7B"/>
    <w:rPr>
      <w:rFonts w:cs="Times New Roman"/>
    </w:rPr>
  </w:style>
  <w:style w:type="paragraph" w:styleId="FormtovanvHTML">
    <w:name w:val="HTML Preformatted"/>
    <w:basedOn w:val="Normln"/>
    <w:link w:val="FormtovanvHTMLChar"/>
    <w:uiPriority w:val="99"/>
    <w:rsid w:val="00311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311D7B"/>
    <w:rPr>
      <w:rFonts w:ascii="Courier New" w:eastAsia="SimSun" w:hAnsi="Courier New" w:cs="Courier New"/>
      <w:sz w:val="20"/>
      <w:szCs w:val="20"/>
      <w:lang w:eastAsia="zh-CN" w:bidi="hi-IN"/>
    </w:rPr>
  </w:style>
  <w:style w:type="character" w:customStyle="1" w:styleId="citace1Char">
    <w:name w:val="citace1 Char"/>
    <w:link w:val="citace1"/>
    <w:locked/>
    <w:rsid w:val="00311D7B"/>
  </w:style>
  <w:style w:type="paragraph" w:customStyle="1" w:styleId="citace1">
    <w:name w:val="citace1"/>
    <w:basedOn w:val="Normln"/>
    <w:link w:val="citace1Char"/>
    <w:qFormat/>
    <w:rsid w:val="00311D7B"/>
    <w:pPr>
      <w:numPr>
        <w:numId w:val="38"/>
      </w:numPr>
      <w:spacing w:before="60" w:after="60" w:line="276" w:lineRule="auto"/>
      <w:ind w:left="851" w:hanging="567"/>
    </w:pPr>
    <w:rPr>
      <w:rFonts w:ascii="Calibri" w:eastAsia="Calibri" w:hAnsi="Calibri" w:cs="Arial"/>
      <w:sz w:val="22"/>
      <w:szCs w:val="22"/>
    </w:rPr>
  </w:style>
  <w:style w:type="paragraph" w:customStyle="1" w:styleId="Cislovani">
    <w:name w:val="Cislovani"/>
    <w:basedOn w:val="Normln"/>
    <w:uiPriority w:val="99"/>
    <w:rsid w:val="00311D7B"/>
    <w:pPr>
      <w:numPr>
        <w:numId w:val="41"/>
      </w:numPr>
    </w:pPr>
  </w:style>
  <w:style w:type="paragraph" w:styleId="Bezmezer">
    <w:name w:val="No Spacing"/>
    <w:uiPriority w:val="1"/>
    <w:qFormat/>
    <w:rsid w:val="00311D7B"/>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311D7B"/>
    <w:rPr>
      <w:color w:val="800080" w:themeColor="followedHyperlink"/>
      <w:u w:val="single"/>
    </w:rPr>
  </w:style>
  <w:style w:type="paragraph" w:customStyle="1" w:styleId="Odstavecseseznamem2">
    <w:name w:val="Odstavec se seznamem2"/>
    <w:basedOn w:val="Normln"/>
    <w:rsid w:val="002C2124"/>
    <w:pPr>
      <w:ind w:left="720"/>
      <w:contextualSpacing/>
    </w:pPr>
    <w:rPr>
      <w:rFonts w:eastAsia="Calibri"/>
    </w:rPr>
  </w:style>
  <w:style w:type="paragraph" w:styleId="Zkladntext">
    <w:name w:val="Body Text"/>
    <w:basedOn w:val="Normln"/>
    <w:link w:val="ZkladntextChar"/>
    <w:rsid w:val="002C2124"/>
    <w:pPr>
      <w:widowControl w:val="0"/>
    </w:pPr>
    <w:rPr>
      <w:rFonts w:eastAsia="Calibri"/>
      <w:b/>
      <w:sz w:val="24"/>
    </w:rPr>
  </w:style>
  <w:style w:type="character" w:customStyle="1" w:styleId="ZkladntextChar">
    <w:name w:val="Základní text Char"/>
    <w:basedOn w:val="Standardnpsmoodstavce"/>
    <w:link w:val="Zkladntext"/>
    <w:rsid w:val="002C2124"/>
    <w:rPr>
      <w:rFonts w:ascii="Times New Roman" w:hAnsi="Times New Roman" w:cs="Times New Roman"/>
      <w:b/>
      <w:sz w:val="24"/>
      <w:szCs w:val="20"/>
    </w:rPr>
  </w:style>
  <w:style w:type="paragraph" w:customStyle="1" w:styleId="referenceitem">
    <w:name w:val="referenceitem"/>
    <w:basedOn w:val="Normln"/>
    <w:rsid w:val="002C2124"/>
    <w:pPr>
      <w:numPr>
        <w:numId w:val="55"/>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2C2124"/>
    <w:pPr>
      <w:numPr>
        <w:numId w:val="55"/>
      </w:numPr>
    </w:pPr>
  </w:style>
  <w:style w:type="character" w:customStyle="1" w:styleId="artlink1">
    <w:name w:val="art_link1"/>
    <w:rsid w:val="002C2124"/>
    <w:rPr>
      <w:rFonts w:ascii="Arial" w:hAnsi="Arial" w:cs="Arial"/>
      <w:color w:val="4B4B4B"/>
      <w:sz w:val="22"/>
      <w:szCs w:val="22"/>
      <w:u w:val="none"/>
      <w:effect w:val="none"/>
    </w:rPr>
  </w:style>
  <w:style w:type="character" w:customStyle="1" w:styleId="databold">
    <w:name w:val="data_bold"/>
    <w:rsid w:val="002C2124"/>
    <w:rPr>
      <w:rFonts w:cs="Times New Roman"/>
    </w:rPr>
  </w:style>
  <w:style w:type="character" w:customStyle="1" w:styleId="label">
    <w:name w:val="label"/>
    <w:rsid w:val="002C2124"/>
    <w:rPr>
      <w:rFonts w:cs="Times New Roman"/>
    </w:rPr>
  </w:style>
  <w:style w:type="character" w:customStyle="1" w:styleId="list-group-item">
    <w:name w:val="list-group-item"/>
    <w:rsid w:val="002C2124"/>
    <w:rPr>
      <w:rFonts w:cs="Times New Roman"/>
    </w:rPr>
  </w:style>
  <w:style w:type="character" w:customStyle="1" w:styleId="hithilite">
    <w:name w:val="hithilite"/>
    <w:uiPriority w:val="99"/>
    <w:rsid w:val="002C2124"/>
  </w:style>
  <w:style w:type="character" w:customStyle="1" w:styleId="doctitle">
    <w:name w:val="doctitle"/>
    <w:rsid w:val="002C2124"/>
  </w:style>
  <w:style w:type="paragraph" w:customStyle="1" w:styleId="OiaeaeiYiio2">
    <w:name w:val="O?ia eaeiYiio 2"/>
    <w:basedOn w:val="Normln"/>
    <w:rsid w:val="002C2124"/>
    <w:pPr>
      <w:widowControl w:val="0"/>
      <w:jc w:val="right"/>
    </w:pPr>
    <w:rPr>
      <w:i/>
      <w:sz w:val="16"/>
      <w:lang w:val="en-US"/>
    </w:rPr>
  </w:style>
  <w:style w:type="paragraph" w:customStyle="1" w:styleId="Aaoeeu">
    <w:name w:val="Aaoeeu"/>
    <w:rsid w:val="002C2124"/>
    <w:pPr>
      <w:widowControl w:val="0"/>
    </w:pPr>
    <w:rPr>
      <w:rFonts w:ascii="Times New Roman" w:eastAsia="Times New Roman" w:hAnsi="Times New Roman" w:cs="Times New Roman"/>
      <w:sz w:val="20"/>
      <w:szCs w:val="20"/>
      <w:lang w:val="en-US"/>
    </w:rPr>
  </w:style>
  <w:style w:type="character" w:customStyle="1" w:styleId="Zkladntext2">
    <w:name w:val="Základní text (2)_"/>
    <w:basedOn w:val="Standardnpsmoodstavce"/>
    <w:link w:val="Zkladntext20"/>
    <w:uiPriority w:val="99"/>
    <w:locked/>
    <w:rsid w:val="00711150"/>
    <w:rPr>
      <w:rFonts w:ascii="Times New Roman" w:hAnsi="Times New Roman" w:cs="Times New Roman"/>
      <w:sz w:val="20"/>
      <w:szCs w:val="20"/>
      <w:shd w:val="clear" w:color="auto" w:fill="FFFFFF"/>
    </w:rPr>
  </w:style>
  <w:style w:type="paragraph" w:customStyle="1" w:styleId="Zkladntext20">
    <w:name w:val="Základní text (2)"/>
    <w:basedOn w:val="Normln"/>
    <w:link w:val="Zkladntext2"/>
    <w:uiPriority w:val="99"/>
    <w:rsid w:val="00711150"/>
    <w:pPr>
      <w:widowControl w:val="0"/>
      <w:shd w:val="clear" w:color="auto" w:fill="FFFFFF"/>
      <w:spacing w:line="240" w:lineRule="atLeast"/>
      <w:ind w:hanging="320"/>
    </w:pPr>
    <w:rPr>
      <w:rFonts w:eastAsia="Calibri"/>
    </w:rPr>
  </w:style>
  <w:style w:type="character" w:customStyle="1" w:styleId="Zkladntext2Kurzva">
    <w:name w:val="Základní text (2) + Kurzíva"/>
    <w:basedOn w:val="Zkladntext2"/>
    <w:uiPriority w:val="99"/>
    <w:rsid w:val="00711150"/>
    <w:rPr>
      <w:rFonts w:ascii="Times New Roman" w:hAnsi="Times New Roman" w:cs="Times New Roman"/>
      <w:i/>
      <w:iCs/>
      <w:strike w:val="0"/>
      <w:dstrike w:val="0"/>
      <w:color w:val="000000"/>
      <w:spacing w:val="0"/>
      <w:w w:val="100"/>
      <w:position w:val="0"/>
      <w:sz w:val="20"/>
      <w:szCs w:val="20"/>
      <w:u w:val="none"/>
      <w:effect w:val="none"/>
      <w:shd w:val="clear" w:color="auto" w:fill="FFFFFF"/>
      <w:lang w:val="en-US" w:eastAsia="en-US"/>
    </w:rPr>
  </w:style>
  <w:style w:type="character" w:customStyle="1" w:styleId="tabpolozkatext">
    <w:name w:val="tab_polozka_text"/>
    <w:basedOn w:val="Standardnpsmoodstavce"/>
    <w:uiPriority w:val="99"/>
    <w:rsid w:val="0071115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22542">
      <w:marLeft w:val="0"/>
      <w:marRight w:val="0"/>
      <w:marTop w:val="0"/>
      <w:marBottom w:val="0"/>
      <w:divBdr>
        <w:top w:val="none" w:sz="0" w:space="0" w:color="auto"/>
        <w:left w:val="none" w:sz="0" w:space="0" w:color="auto"/>
        <w:bottom w:val="none" w:sz="0" w:space="0" w:color="auto"/>
        <w:right w:val="none" w:sz="0" w:space="0" w:color="auto"/>
      </w:divBdr>
    </w:div>
    <w:div w:id="2101413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13" Type="http://schemas.openxmlformats.org/officeDocument/2006/relationships/hyperlink" Target="http://portal.k.utb.cz/articles/search?field=author&amp;query=Dana+Proch%C3%A1zkov%C3%A1" TargetMode="External"/><Relationship Id="rId18" Type="http://schemas.openxmlformats.org/officeDocument/2006/relationships/hyperlink" Target="http://portal.gov.cz/app/zakony/download?idBiblio=82522&amp;nr=181~2F2014~20Sb.&amp;ft=pdf" TargetMode="External"/><Relationship Id="rId26" Type="http://schemas.openxmlformats.org/officeDocument/2006/relationships/hyperlink" Target="http://vyuka.flkr.utb.cz/" TargetMode="External"/><Relationship Id="rId3" Type="http://schemas.openxmlformats.org/officeDocument/2006/relationships/styles" Target="styles.xml"/><Relationship Id="rId21" Type="http://schemas.openxmlformats.org/officeDocument/2006/relationships/hyperlink" Target="https://apps.webofknowledge.com/full_record.do?product=WOS&amp;search_mode=GeneralSearch&amp;qid=18&amp;SID=C6os3gOzT3JAgRLLZ57&amp;page=1&amp;doc=1" TargetMode="External"/><Relationship Id="rId7" Type="http://schemas.openxmlformats.org/officeDocument/2006/relationships/endnotes" Target="endnotes.xml"/><Relationship Id="rId12" Type="http://schemas.openxmlformats.org/officeDocument/2006/relationships/hyperlink" Target="https://www.bookdepository.com/publishers/Cengage-Learning-Inc" TargetMode="External"/><Relationship Id="rId17" Type="http://schemas.openxmlformats.org/officeDocument/2006/relationships/hyperlink" Target="http://portal.k.utb.cz/articles/search?field=author&amp;query=Veronika+Strymplov%C3%A1" TargetMode="External"/><Relationship Id="rId25" Type="http://schemas.openxmlformats.org/officeDocument/2006/relationships/hyperlink" Target="http://publikace.k.utb.cz/" TargetMode="External"/><Relationship Id="rId2" Type="http://schemas.openxmlformats.org/officeDocument/2006/relationships/numbering" Target="numbering.xml"/><Relationship Id="rId16" Type="http://schemas.openxmlformats.org/officeDocument/2006/relationships/hyperlink" Target="http://portal.k.utb.cz/articles/search?field=author&amp;query=Zdenko+Proch%C3%A1zka" TargetMode="External"/><Relationship Id="rId20" Type="http://schemas.openxmlformats.org/officeDocument/2006/relationships/hyperlink" Target="https://scholar.google.cz/citations?view_op=view_citation&amp;hl=cs&amp;user=7nVCbkcAAAAJ&amp;authorid=209635857828026392&amp;citation_for_view=7nVCbkcAAAAJ:q3oQSFYPqjQ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book.cz/catalogsearch/result/?q=Pearson%20Education%20-%20Business" TargetMode="External"/><Relationship Id="rId24" Type="http://schemas.openxmlformats.org/officeDocument/2006/relationships/hyperlink" Target="http://digilib.k.utb.cz/"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rtal.k.utb.cz/articles/search?field=author&amp;query=Hana+Pat%C3%A1kov%C3%A1" TargetMode="External"/><Relationship Id="rId23" Type="http://schemas.openxmlformats.org/officeDocument/2006/relationships/hyperlink" Target="https://stag.utb.cz/portal/" TargetMode="External"/><Relationship Id="rId28" Type="http://schemas.openxmlformats.org/officeDocument/2006/relationships/hyperlink" Target="http://portal.k.utb.cz/databases/alphabetical/" TargetMode="External"/><Relationship Id="rId10" Type="http://schemas.openxmlformats.org/officeDocument/2006/relationships/hyperlink" Target="https://elt.oup.com/catalogue/items/global/business_esp/international_express/intermediate/9780194597869?cc=cz&amp;selLanguage=cs&amp;mode=hub" TargetMode="External"/><Relationship Id="rId19" Type="http://schemas.openxmlformats.org/officeDocument/2006/relationships/image" Target="media/image1.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lt.oup.com/catalogue/items/global/business_esp/international_express/intermediate/9780194597869?cc=cz&amp;selLanguage=cs&amp;mode=hub" TargetMode="External"/><Relationship Id="rId14" Type="http://schemas.openxmlformats.org/officeDocument/2006/relationships/hyperlink" Target="http://portal.k.utb.cz/articles/search?field=author&amp;query=Jan+Proch%C3%A1zka" TargetMode="External"/><Relationship Id="rId22" Type="http://schemas.openxmlformats.org/officeDocument/2006/relationships/hyperlink" Target="http://www.krizoverizeni-uh.cz" TargetMode="External"/><Relationship Id="rId27" Type="http://schemas.openxmlformats.org/officeDocument/2006/relationships/hyperlink" Target="http://portal.k.utb.cz/"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D82FB-0D1C-4576-B58B-BB6E47FCA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158</Pages>
  <Words>59607</Words>
  <Characters>351688</Characters>
  <Application>Microsoft Office Word</Application>
  <DocSecurity>0</DocSecurity>
  <Lines>2930</Lines>
  <Paragraphs>820</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410475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creator>Tučková Zuzana</dc:creator>
  <cp:lastModifiedBy>skybova</cp:lastModifiedBy>
  <cp:revision>15</cp:revision>
  <cp:lastPrinted>2018-11-13T09:36:00Z</cp:lastPrinted>
  <dcterms:created xsi:type="dcterms:W3CDTF">2018-11-24T16:25:00Z</dcterms:created>
  <dcterms:modified xsi:type="dcterms:W3CDTF">2018-11-26T09:52:00Z</dcterms:modified>
</cp:coreProperties>
</file>